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8200C" w14:textId="413E4814" w:rsidR="004C040B" w:rsidRPr="00474E1F" w:rsidRDefault="004C040B" w:rsidP="00F15754">
      <w:pPr>
        <w:spacing w:line="276" w:lineRule="auto"/>
        <w:rPr>
          <w:b/>
        </w:rPr>
      </w:pPr>
      <w:bookmarkStart w:id="0" w:name="_GoBack"/>
      <w:bookmarkEnd w:id="0"/>
    </w:p>
    <w:p w14:paraId="3B340717" w14:textId="0DE31C2F" w:rsidR="00147159" w:rsidRDefault="006563E2" w:rsidP="008915D1">
      <w:pPr>
        <w:spacing w:line="276" w:lineRule="auto"/>
        <w:ind w:left="154" w:right="154" w:hanging="1"/>
        <w:jc w:val="center"/>
        <w:rPr>
          <w:rFonts w:ascii="Tahoma" w:eastAsia="Tahoma" w:hAnsi="Tahoma" w:cs="Tahoma"/>
          <w:b/>
          <w:spacing w:val="-1"/>
          <w:sz w:val="28"/>
          <w:szCs w:val="28"/>
        </w:rPr>
      </w:pPr>
      <w:r>
        <w:rPr>
          <w:rFonts w:ascii="Tahoma" w:eastAsia="Tahoma" w:hAnsi="Tahoma" w:cs="Tahoma"/>
          <w:b/>
          <w:spacing w:val="-1"/>
          <w:sz w:val="28"/>
          <w:szCs w:val="28"/>
        </w:rPr>
        <w:t>Wzór – zwykła stawki jednostkowe</w:t>
      </w:r>
    </w:p>
    <w:p w14:paraId="491171F2" w14:textId="5CBE611E" w:rsidR="00942F4E" w:rsidRPr="001C3C76" w:rsidRDefault="00280ADA" w:rsidP="00263FB3">
      <w:pPr>
        <w:spacing w:line="276" w:lineRule="auto"/>
        <w:ind w:right="14" w:hanging="1"/>
        <w:jc w:val="center"/>
        <w:rPr>
          <w:rFonts w:ascii="Tahoma" w:eastAsia="Tahoma" w:hAnsi="Tahoma" w:cs="Tahoma"/>
          <w:sz w:val="28"/>
          <w:szCs w:val="28"/>
        </w:rPr>
      </w:pPr>
      <w:r w:rsidRPr="001C3C76">
        <w:rPr>
          <w:rFonts w:ascii="Tahoma" w:eastAsia="Tahoma" w:hAnsi="Tahoma" w:cs="Tahoma"/>
          <w:b/>
          <w:spacing w:val="-1"/>
          <w:sz w:val="28"/>
          <w:szCs w:val="28"/>
        </w:rPr>
        <w:t>U</w:t>
      </w:r>
      <w:r w:rsidRPr="001C3C76">
        <w:rPr>
          <w:rFonts w:ascii="Tahoma" w:eastAsia="Tahoma" w:hAnsi="Tahoma" w:cs="Tahoma"/>
          <w:b/>
          <w:spacing w:val="1"/>
          <w:sz w:val="28"/>
          <w:szCs w:val="28"/>
        </w:rPr>
        <w:t>m</w:t>
      </w:r>
      <w:r w:rsidRPr="001C3C76">
        <w:rPr>
          <w:rFonts w:ascii="Tahoma" w:eastAsia="Tahoma" w:hAnsi="Tahoma" w:cs="Tahoma"/>
          <w:b/>
          <w:sz w:val="28"/>
          <w:szCs w:val="28"/>
        </w:rPr>
        <w:t>owa o dof</w:t>
      </w:r>
      <w:r w:rsidRPr="001C3C76">
        <w:rPr>
          <w:rFonts w:ascii="Tahoma" w:eastAsia="Tahoma" w:hAnsi="Tahoma" w:cs="Tahoma"/>
          <w:b/>
          <w:spacing w:val="-3"/>
          <w:sz w:val="28"/>
          <w:szCs w:val="28"/>
        </w:rPr>
        <w:t>i</w:t>
      </w:r>
      <w:r w:rsidRPr="001C3C76">
        <w:rPr>
          <w:rFonts w:ascii="Tahoma" w:eastAsia="Tahoma" w:hAnsi="Tahoma" w:cs="Tahoma"/>
          <w:b/>
          <w:sz w:val="28"/>
          <w:szCs w:val="28"/>
        </w:rPr>
        <w:t>n</w:t>
      </w:r>
      <w:r w:rsidRPr="001C3C76">
        <w:rPr>
          <w:rFonts w:ascii="Tahoma" w:eastAsia="Tahoma" w:hAnsi="Tahoma" w:cs="Tahoma"/>
          <w:b/>
          <w:spacing w:val="-2"/>
          <w:sz w:val="28"/>
          <w:szCs w:val="28"/>
        </w:rPr>
        <w:t>a</w:t>
      </w:r>
      <w:r w:rsidRPr="001C3C76">
        <w:rPr>
          <w:rFonts w:ascii="Tahoma" w:eastAsia="Tahoma" w:hAnsi="Tahoma" w:cs="Tahoma"/>
          <w:b/>
          <w:sz w:val="28"/>
          <w:szCs w:val="28"/>
        </w:rPr>
        <w:t>nso</w:t>
      </w:r>
      <w:r w:rsidRPr="001C3C76">
        <w:rPr>
          <w:rFonts w:ascii="Tahoma" w:eastAsia="Tahoma" w:hAnsi="Tahoma" w:cs="Tahoma"/>
          <w:b/>
          <w:spacing w:val="-1"/>
          <w:sz w:val="28"/>
          <w:szCs w:val="28"/>
        </w:rPr>
        <w:t>w</w:t>
      </w:r>
      <w:r w:rsidRPr="001C3C76">
        <w:rPr>
          <w:rFonts w:ascii="Tahoma" w:eastAsia="Tahoma" w:hAnsi="Tahoma" w:cs="Tahoma"/>
          <w:b/>
          <w:sz w:val="28"/>
          <w:szCs w:val="28"/>
        </w:rPr>
        <w:t>anie</w:t>
      </w:r>
      <w:r w:rsidR="00263FB3">
        <w:rPr>
          <w:rFonts w:ascii="Tahoma" w:eastAsia="Tahoma" w:hAnsi="Tahoma" w:cs="Tahoma"/>
          <w:b/>
          <w:sz w:val="28"/>
          <w:szCs w:val="28"/>
        </w:rPr>
        <w:t xml:space="preserve"> dla Beneficjentów finansujących wkład własny ze środków PFRON realizujących</w:t>
      </w:r>
      <w:r w:rsidRPr="001C3C76">
        <w:rPr>
          <w:rFonts w:ascii="Tahoma" w:eastAsia="Tahoma" w:hAnsi="Tahoma" w:cs="Tahoma"/>
          <w:b/>
          <w:spacing w:val="-1"/>
          <w:sz w:val="28"/>
          <w:szCs w:val="28"/>
        </w:rPr>
        <w:t xml:space="preserve"> </w:t>
      </w:r>
      <w:r w:rsidRPr="001C3C76">
        <w:rPr>
          <w:rFonts w:ascii="Tahoma" w:eastAsia="Tahoma" w:hAnsi="Tahoma" w:cs="Tahoma"/>
          <w:b/>
          <w:sz w:val="28"/>
          <w:szCs w:val="28"/>
        </w:rPr>
        <w:t>proj</w:t>
      </w:r>
      <w:r w:rsidRPr="001C3C76">
        <w:rPr>
          <w:rFonts w:ascii="Tahoma" w:eastAsia="Tahoma" w:hAnsi="Tahoma" w:cs="Tahoma"/>
          <w:b/>
          <w:spacing w:val="-2"/>
          <w:sz w:val="28"/>
          <w:szCs w:val="28"/>
        </w:rPr>
        <w:t>e</w:t>
      </w:r>
      <w:r w:rsidRPr="001C3C76">
        <w:rPr>
          <w:rFonts w:ascii="Tahoma" w:eastAsia="Tahoma" w:hAnsi="Tahoma" w:cs="Tahoma"/>
          <w:b/>
          <w:spacing w:val="-1"/>
          <w:sz w:val="28"/>
          <w:szCs w:val="28"/>
        </w:rPr>
        <w:t>k</w:t>
      </w:r>
      <w:r w:rsidRPr="001C3C76">
        <w:rPr>
          <w:rFonts w:ascii="Tahoma" w:eastAsia="Tahoma" w:hAnsi="Tahoma" w:cs="Tahoma"/>
          <w:b/>
          <w:spacing w:val="-2"/>
          <w:sz w:val="28"/>
          <w:szCs w:val="28"/>
        </w:rPr>
        <w:t>t</w:t>
      </w:r>
      <w:r w:rsidRPr="001C3C76">
        <w:rPr>
          <w:rFonts w:ascii="Tahoma" w:eastAsia="Tahoma" w:hAnsi="Tahoma" w:cs="Tahoma"/>
          <w:b/>
          <w:sz w:val="28"/>
          <w:szCs w:val="28"/>
        </w:rPr>
        <w:t xml:space="preserve"> </w:t>
      </w:r>
      <w:r w:rsidR="00FC55AD">
        <w:rPr>
          <w:rFonts w:ascii="Tahoma" w:eastAsia="Tahoma" w:hAnsi="Tahoma" w:cs="Tahoma"/>
          <w:b/>
          <w:sz w:val="28"/>
          <w:szCs w:val="28"/>
        </w:rPr>
        <w:br/>
      </w:r>
      <w:r w:rsidRPr="001C3C76">
        <w:rPr>
          <w:rFonts w:ascii="Tahoma" w:eastAsia="Tahoma" w:hAnsi="Tahoma" w:cs="Tahoma"/>
          <w:b/>
          <w:sz w:val="28"/>
          <w:szCs w:val="28"/>
        </w:rPr>
        <w:t xml:space="preserve">w </w:t>
      </w:r>
      <w:r w:rsidRPr="001C3C76">
        <w:rPr>
          <w:rFonts w:ascii="Tahoma" w:eastAsia="Tahoma" w:hAnsi="Tahoma" w:cs="Tahoma"/>
          <w:b/>
          <w:spacing w:val="-2"/>
          <w:sz w:val="28"/>
          <w:szCs w:val="28"/>
        </w:rPr>
        <w:t>r</w:t>
      </w:r>
      <w:r w:rsidRPr="001C3C76">
        <w:rPr>
          <w:rFonts w:ascii="Tahoma" w:eastAsia="Tahoma" w:hAnsi="Tahoma" w:cs="Tahoma"/>
          <w:b/>
          <w:sz w:val="28"/>
          <w:szCs w:val="28"/>
        </w:rPr>
        <w:t>am</w:t>
      </w:r>
      <w:r w:rsidRPr="001C3C76">
        <w:rPr>
          <w:rFonts w:ascii="Tahoma" w:eastAsia="Tahoma" w:hAnsi="Tahoma" w:cs="Tahoma"/>
          <w:b/>
          <w:spacing w:val="-2"/>
          <w:sz w:val="28"/>
          <w:szCs w:val="28"/>
        </w:rPr>
        <w:t>a</w:t>
      </w:r>
      <w:r w:rsidRPr="001C3C76">
        <w:rPr>
          <w:rFonts w:ascii="Tahoma" w:eastAsia="Tahoma" w:hAnsi="Tahoma" w:cs="Tahoma"/>
          <w:b/>
          <w:sz w:val="28"/>
          <w:szCs w:val="28"/>
        </w:rPr>
        <w:t>ch R</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i</w:t>
      </w:r>
      <w:r w:rsidRPr="001C3C76">
        <w:rPr>
          <w:rFonts w:ascii="Tahoma" w:eastAsia="Tahoma" w:hAnsi="Tahoma" w:cs="Tahoma"/>
          <w:b/>
          <w:spacing w:val="-1"/>
          <w:sz w:val="28"/>
          <w:szCs w:val="28"/>
        </w:rPr>
        <w:t>o</w:t>
      </w:r>
      <w:r w:rsidRPr="001C3C76">
        <w:rPr>
          <w:rFonts w:ascii="Tahoma" w:eastAsia="Tahoma" w:hAnsi="Tahoma" w:cs="Tahoma"/>
          <w:b/>
          <w:sz w:val="28"/>
          <w:szCs w:val="28"/>
        </w:rPr>
        <w:t>naln</w:t>
      </w:r>
      <w:r w:rsidRPr="001C3C76">
        <w:rPr>
          <w:rFonts w:ascii="Tahoma" w:eastAsia="Tahoma" w:hAnsi="Tahoma" w:cs="Tahoma"/>
          <w:b/>
          <w:spacing w:val="-2"/>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 xml:space="preserve">o </w:t>
      </w:r>
      <w:r w:rsidRPr="001C3C76">
        <w:rPr>
          <w:rFonts w:ascii="Tahoma" w:eastAsia="Tahoma" w:hAnsi="Tahoma" w:cs="Tahoma"/>
          <w:b/>
          <w:spacing w:val="-2"/>
          <w:sz w:val="28"/>
          <w:szCs w:val="28"/>
        </w:rPr>
        <w:t>Pr</w:t>
      </w:r>
      <w:r w:rsidRPr="001C3C76">
        <w:rPr>
          <w:rFonts w:ascii="Tahoma" w:eastAsia="Tahoma" w:hAnsi="Tahoma" w:cs="Tahoma"/>
          <w:b/>
          <w:sz w:val="28"/>
          <w:szCs w:val="28"/>
        </w:rPr>
        <w:t>og</w:t>
      </w:r>
      <w:r w:rsidRPr="001C3C76">
        <w:rPr>
          <w:rFonts w:ascii="Tahoma" w:eastAsia="Tahoma" w:hAnsi="Tahoma" w:cs="Tahoma"/>
          <w:b/>
          <w:spacing w:val="1"/>
          <w:sz w:val="28"/>
          <w:szCs w:val="28"/>
        </w:rPr>
        <w:t>r</w:t>
      </w:r>
      <w:r w:rsidRPr="001C3C76">
        <w:rPr>
          <w:rFonts w:ascii="Tahoma" w:eastAsia="Tahoma" w:hAnsi="Tahoma" w:cs="Tahoma"/>
          <w:b/>
          <w:spacing w:val="-3"/>
          <w:sz w:val="28"/>
          <w:szCs w:val="28"/>
        </w:rPr>
        <w:t>a</w:t>
      </w:r>
      <w:r w:rsidRPr="001C3C76">
        <w:rPr>
          <w:rFonts w:ascii="Tahoma" w:eastAsia="Tahoma" w:hAnsi="Tahoma" w:cs="Tahoma"/>
          <w:b/>
          <w:spacing w:val="1"/>
          <w:sz w:val="28"/>
          <w:szCs w:val="28"/>
        </w:rPr>
        <w:t>m</w:t>
      </w:r>
      <w:r w:rsidRPr="001C3C76">
        <w:rPr>
          <w:rFonts w:ascii="Tahoma" w:eastAsia="Tahoma" w:hAnsi="Tahoma" w:cs="Tahoma"/>
          <w:b/>
          <w:sz w:val="28"/>
          <w:szCs w:val="28"/>
        </w:rPr>
        <w:t xml:space="preserve">u </w:t>
      </w:r>
      <w:r w:rsidRPr="001C3C76">
        <w:rPr>
          <w:rFonts w:ascii="Tahoma" w:eastAsia="Tahoma" w:hAnsi="Tahoma" w:cs="Tahoma"/>
          <w:b/>
          <w:spacing w:val="-3"/>
          <w:sz w:val="28"/>
          <w:szCs w:val="28"/>
        </w:rPr>
        <w:t>O</w:t>
      </w:r>
      <w:r w:rsidRPr="001C3C76">
        <w:rPr>
          <w:rFonts w:ascii="Tahoma" w:eastAsia="Tahoma" w:hAnsi="Tahoma" w:cs="Tahoma"/>
          <w:b/>
          <w:spacing w:val="1"/>
          <w:sz w:val="28"/>
          <w:szCs w:val="28"/>
        </w:rPr>
        <w:t>p</w:t>
      </w:r>
      <w:r w:rsidRPr="001C3C76">
        <w:rPr>
          <w:rFonts w:ascii="Tahoma" w:eastAsia="Tahoma" w:hAnsi="Tahoma" w:cs="Tahoma"/>
          <w:b/>
          <w:spacing w:val="-1"/>
          <w:sz w:val="28"/>
          <w:szCs w:val="28"/>
        </w:rPr>
        <w:t>e</w:t>
      </w:r>
      <w:r w:rsidRPr="001C3C76">
        <w:rPr>
          <w:rFonts w:ascii="Tahoma" w:eastAsia="Tahoma" w:hAnsi="Tahoma" w:cs="Tahoma"/>
          <w:b/>
          <w:sz w:val="28"/>
          <w:szCs w:val="28"/>
        </w:rPr>
        <w:t>ra</w:t>
      </w:r>
      <w:r w:rsidRPr="001C3C76">
        <w:rPr>
          <w:rFonts w:ascii="Tahoma" w:eastAsia="Tahoma" w:hAnsi="Tahoma" w:cs="Tahoma"/>
          <w:b/>
          <w:spacing w:val="1"/>
          <w:sz w:val="28"/>
          <w:szCs w:val="28"/>
        </w:rPr>
        <w:t>c</w:t>
      </w:r>
      <w:r w:rsidRPr="001C3C76">
        <w:rPr>
          <w:rFonts w:ascii="Tahoma" w:eastAsia="Tahoma" w:hAnsi="Tahoma" w:cs="Tahoma"/>
          <w:b/>
          <w:spacing w:val="-1"/>
          <w:sz w:val="28"/>
          <w:szCs w:val="28"/>
        </w:rPr>
        <w:t>y</w:t>
      </w:r>
      <w:r w:rsidRPr="001C3C76">
        <w:rPr>
          <w:rFonts w:ascii="Tahoma" w:eastAsia="Tahoma" w:hAnsi="Tahoma" w:cs="Tahoma"/>
          <w:b/>
          <w:spacing w:val="-4"/>
          <w:sz w:val="28"/>
          <w:szCs w:val="28"/>
        </w:rPr>
        <w:t>j</w:t>
      </w:r>
      <w:r w:rsidRPr="001C3C76">
        <w:rPr>
          <w:rFonts w:ascii="Tahoma" w:eastAsia="Tahoma" w:hAnsi="Tahoma" w:cs="Tahoma"/>
          <w:b/>
          <w:sz w:val="28"/>
          <w:szCs w:val="28"/>
        </w:rPr>
        <w:t>n</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o W</w:t>
      </w:r>
      <w:r w:rsidRPr="001C3C76">
        <w:rPr>
          <w:rFonts w:ascii="Tahoma" w:eastAsia="Tahoma" w:hAnsi="Tahoma" w:cs="Tahoma"/>
          <w:b/>
          <w:spacing w:val="-1"/>
          <w:sz w:val="28"/>
          <w:szCs w:val="28"/>
        </w:rPr>
        <w:t>oje</w:t>
      </w:r>
      <w:r w:rsidRPr="001C3C76">
        <w:rPr>
          <w:rFonts w:ascii="Tahoma" w:eastAsia="Tahoma" w:hAnsi="Tahoma" w:cs="Tahoma"/>
          <w:b/>
          <w:sz w:val="28"/>
          <w:szCs w:val="28"/>
        </w:rPr>
        <w:t>wód</w:t>
      </w:r>
      <w:r w:rsidRPr="001C3C76">
        <w:rPr>
          <w:rFonts w:ascii="Tahoma" w:eastAsia="Tahoma" w:hAnsi="Tahoma" w:cs="Tahoma"/>
          <w:b/>
          <w:spacing w:val="2"/>
          <w:sz w:val="28"/>
          <w:szCs w:val="28"/>
        </w:rPr>
        <w:t>z</w:t>
      </w:r>
      <w:r w:rsidRPr="001C3C76">
        <w:rPr>
          <w:rFonts w:ascii="Tahoma" w:eastAsia="Tahoma" w:hAnsi="Tahoma" w:cs="Tahoma"/>
          <w:b/>
          <w:spacing w:val="-2"/>
          <w:sz w:val="28"/>
          <w:szCs w:val="28"/>
        </w:rPr>
        <w:t>t</w:t>
      </w:r>
      <w:r w:rsidRPr="001C3C76">
        <w:rPr>
          <w:rFonts w:ascii="Tahoma" w:eastAsia="Tahoma" w:hAnsi="Tahoma" w:cs="Tahoma"/>
          <w:b/>
          <w:sz w:val="28"/>
          <w:szCs w:val="28"/>
        </w:rPr>
        <w:t xml:space="preserve">wa </w:t>
      </w:r>
      <w:r w:rsidR="00CC5572" w:rsidRPr="001C3C76">
        <w:rPr>
          <w:rFonts w:ascii="Tahoma" w:eastAsia="Tahoma" w:hAnsi="Tahoma" w:cs="Tahoma"/>
          <w:b/>
          <w:sz w:val="28"/>
          <w:szCs w:val="28"/>
        </w:rPr>
        <w:t>Świętokrzyskiego</w:t>
      </w:r>
      <w:r w:rsidRPr="001C3C76">
        <w:rPr>
          <w:rFonts w:ascii="Tahoma" w:eastAsia="Tahoma" w:hAnsi="Tahoma" w:cs="Tahoma"/>
          <w:b/>
          <w:sz w:val="28"/>
          <w:szCs w:val="28"/>
        </w:rPr>
        <w:t xml:space="preserve"> na </w:t>
      </w:r>
      <w:r w:rsidRPr="001C3C76">
        <w:rPr>
          <w:rFonts w:ascii="Tahoma" w:eastAsia="Tahoma" w:hAnsi="Tahoma" w:cs="Tahoma"/>
          <w:b/>
          <w:spacing w:val="-1"/>
          <w:sz w:val="28"/>
          <w:szCs w:val="28"/>
        </w:rPr>
        <w:t>l</w:t>
      </w:r>
      <w:r w:rsidRPr="001C3C76">
        <w:rPr>
          <w:rFonts w:ascii="Tahoma" w:eastAsia="Tahoma" w:hAnsi="Tahoma" w:cs="Tahoma"/>
          <w:b/>
          <w:sz w:val="28"/>
          <w:szCs w:val="28"/>
        </w:rPr>
        <w:t>ata</w:t>
      </w:r>
      <w:r w:rsidRPr="001C3C76">
        <w:rPr>
          <w:rFonts w:ascii="Tahoma" w:eastAsia="Tahoma" w:hAnsi="Tahoma" w:cs="Tahoma"/>
          <w:b/>
          <w:spacing w:val="1"/>
          <w:sz w:val="28"/>
          <w:szCs w:val="28"/>
        </w:rPr>
        <w:t xml:space="preserve"> </w:t>
      </w:r>
      <w:r w:rsidRPr="001C3C76">
        <w:rPr>
          <w:rFonts w:ascii="Tahoma" w:eastAsia="Tahoma" w:hAnsi="Tahoma" w:cs="Tahoma"/>
          <w:b/>
          <w:spacing w:val="-2"/>
          <w:sz w:val="28"/>
          <w:szCs w:val="28"/>
        </w:rPr>
        <w:t>2</w:t>
      </w:r>
      <w:r w:rsidRPr="001C3C76">
        <w:rPr>
          <w:rFonts w:ascii="Tahoma" w:eastAsia="Tahoma" w:hAnsi="Tahoma" w:cs="Tahoma"/>
          <w:b/>
          <w:spacing w:val="-1"/>
          <w:sz w:val="28"/>
          <w:szCs w:val="28"/>
        </w:rPr>
        <w:t>01</w:t>
      </w:r>
      <w:r w:rsidRPr="001C3C76">
        <w:rPr>
          <w:rFonts w:ascii="Tahoma" w:eastAsia="Tahoma" w:hAnsi="Tahoma" w:cs="Tahoma"/>
          <w:b/>
          <w:sz w:val="28"/>
          <w:szCs w:val="28"/>
        </w:rPr>
        <w:t>4</w:t>
      </w:r>
      <w:r w:rsidRPr="001C3C76">
        <w:rPr>
          <w:rFonts w:ascii="Tahoma" w:eastAsia="Tahoma" w:hAnsi="Tahoma" w:cs="Tahoma"/>
          <w:b/>
          <w:spacing w:val="-1"/>
          <w:sz w:val="28"/>
          <w:szCs w:val="28"/>
        </w:rPr>
        <w:t>-2</w:t>
      </w:r>
      <w:r w:rsidRPr="001C3C76">
        <w:rPr>
          <w:rFonts w:ascii="Tahoma" w:eastAsia="Tahoma" w:hAnsi="Tahoma" w:cs="Tahoma"/>
          <w:b/>
          <w:spacing w:val="1"/>
          <w:sz w:val="28"/>
          <w:szCs w:val="28"/>
        </w:rPr>
        <w:t>02</w:t>
      </w:r>
      <w:r w:rsidRPr="001C3C76">
        <w:rPr>
          <w:rFonts w:ascii="Tahoma" w:eastAsia="Tahoma" w:hAnsi="Tahoma" w:cs="Tahoma"/>
          <w:b/>
          <w:sz w:val="28"/>
          <w:szCs w:val="28"/>
        </w:rPr>
        <w:t>0</w:t>
      </w:r>
    </w:p>
    <w:p w14:paraId="2076AC4E" w14:textId="77777777" w:rsidR="00147159" w:rsidRDefault="00147159" w:rsidP="00C64D60">
      <w:pPr>
        <w:spacing w:line="276" w:lineRule="auto"/>
        <w:ind w:right="14"/>
        <w:jc w:val="both"/>
        <w:rPr>
          <w:rFonts w:ascii="Tahoma" w:eastAsia="Tahoma" w:hAnsi="Tahoma" w:cs="Tahoma"/>
          <w:b/>
        </w:rPr>
      </w:pPr>
    </w:p>
    <w:p w14:paraId="527136AD"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b/>
        </w:rPr>
        <w:t>Nr</w:t>
      </w:r>
      <w:r w:rsidRPr="001C3C76">
        <w:rPr>
          <w:rFonts w:ascii="Tahoma" w:eastAsia="Tahoma" w:hAnsi="Tahoma" w:cs="Tahoma"/>
          <w:b/>
          <w:spacing w:val="-3"/>
        </w:rPr>
        <w:t xml:space="preserve"> </w:t>
      </w:r>
      <w:r w:rsidRPr="001C3C76">
        <w:rPr>
          <w:rFonts w:ascii="Tahoma" w:eastAsia="Tahoma" w:hAnsi="Tahoma" w:cs="Tahoma"/>
          <w:b/>
          <w:spacing w:val="2"/>
        </w:rPr>
        <w:t>u</w:t>
      </w:r>
      <w:r w:rsidRPr="001C3C76">
        <w:rPr>
          <w:rFonts w:ascii="Tahoma" w:eastAsia="Tahoma" w:hAnsi="Tahoma" w:cs="Tahoma"/>
          <w:b/>
        </w:rPr>
        <w:t>m</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t>
      </w:r>
    </w:p>
    <w:p w14:paraId="5C4B64C3"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C00E4A">
        <w:rPr>
          <w:rFonts w:ascii="Tahoma" w:eastAsia="Tahoma" w:hAnsi="Tahoma" w:cs="Tahoma"/>
        </w:rPr>
        <w:t>:</w:t>
      </w:r>
      <w:r w:rsidRPr="00C00E4A">
        <w:rPr>
          <w:rFonts w:ascii="Tahoma" w:eastAsia="Tahoma" w:hAnsi="Tahoma" w:cs="Tahoma"/>
          <w:spacing w:val="9"/>
        </w:rPr>
        <w:t xml:space="preserve"> </w:t>
      </w:r>
      <w:r w:rsidR="00CC5572" w:rsidRPr="00C00E4A">
        <w:rPr>
          <w:rFonts w:ascii="Tahoma" w:eastAsia="Tahoma" w:hAnsi="Tahoma" w:cs="Tahoma"/>
          <w:i/>
          <w:spacing w:val="9"/>
        </w:rPr>
        <w:t>"t</w:t>
      </w:r>
      <w:r w:rsidR="00CC5572" w:rsidRPr="007D0F83">
        <w:rPr>
          <w:rFonts w:ascii="Tahoma" w:eastAsia="Tahoma" w:hAnsi="Tahoma" w:cs="Tahoma"/>
          <w:i/>
        </w:rPr>
        <w:t>ytuł projektu"</w:t>
      </w:r>
      <w:r w:rsidRPr="001C3C76">
        <w:rPr>
          <w:rFonts w:ascii="Tahoma" w:eastAsia="Tahoma" w:hAnsi="Tahoma" w:cs="Tahoma"/>
          <w:spacing w:val="28"/>
          <w:w w:val="94"/>
          <w:sz w:val="21"/>
          <w:szCs w:val="21"/>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gion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00CC5572" w:rsidRPr="001C3C76">
        <w:rPr>
          <w:rFonts w:ascii="Tahoma" w:eastAsia="Tahoma" w:hAnsi="Tahoma" w:cs="Tahoma"/>
        </w:rPr>
        <w:t>Świętokrzyskiego</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8"/>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14"/>
        </w:rPr>
        <w:t xml:space="preserve"> </w:t>
      </w:r>
      <w:r w:rsidRPr="001C3C76">
        <w:rPr>
          <w:rFonts w:ascii="Tahoma" w:eastAsia="Tahoma" w:hAnsi="Tahoma" w:cs="Tahoma"/>
          <w:spacing w:val="-1"/>
        </w:rPr>
        <w:t>201</w:t>
      </w:r>
      <w:r w:rsidRPr="001C3C76">
        <w:rPr>
          <w:rFonts w:ascii="Tahoma" w:eastAsia="Tahoma" w:hAnsi="Tahoma" w:cs="Tahoma"/>
          <w:spacing w:val="2"/>
        </w:rPr>
        <w:t>4-</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3"/>
        </w:rPr>
        <w:t>ł</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ze</w:t>
      </w:r>
      <w:r w:rsidRPr="001C3C76">
        <w:rPr>
          <w:rFonts w:ascii="Tahoma" w:eastAsia="Tahoma" w:hAnsi="Tahoma" w:cs="Tahoma"/>
          <w:spacing w:val="16"/>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dus</w:t>
      </w:r>
      <w:r w:rsidRPr="001C3C76">
        <w:rPr>
          <w:rFonts w:ascii="Tahoma" w:eastAsia="Tahoma" w:hAnsi="Tahoma" w:cs="Tahoma"/>
          <w:spacing w:val="2"/>
        </w:rPr>
        <w:t>z</w:t>
      </w:r>
      <w:r w:rsidRPr="001C3C76">
        <w:rPr>
          <w:rFonts w:ascii="Tahoma" w:eastAsia="Tahoma" w:hAnsi="Tahoma" w:cs="Tahoma"/>
        </w:rPr>
        <w:t>u Społ</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 xml:space="preserve">w </w:t>
      </w:r>
      <w:r w:rsidR="00CC5572" w:rsidRPr="001C3C76">
        <w:rPr>
          <w:rFonts w:ascii="Tahoma" w:eastAsia="Tahoma" w:hAnsi="Tahoma" w:cs="Tahoma"/>
        </w:rPr>
        <w:t xml:space="preserve">Kielcach w </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3"/>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w:t>
      </w:r>
    </w:p>
    <w:p w14:paraId="5365657B" w14:textId="77777777" w:rsidR="00942F4E" w:rsidRPr="001C3C76" w:rsidRDefault="00942F4E" w:rsidP="00C64D60">
      <w:pPr>
        <w:spacing w:line="276" w:lineRule="auto"/>
        <w:ind w:right="14"/>
        <w:jc w:val="both"/>
      </w:pPr>
    </w:p>
    <w:p w14:paraId="6E109383" w14:textId="4C6227E2" w:rsidR="00BD7802" w:rsidRDefault="00BD7802" w:rsidP="00C64D60">
      <w:pPr>
        <w:spacing w:line="276" w:lineRule="auto"/>
        <w:ind w:right="14"/>
        <w:jc w:val="both"/>
        <w:rPr>
          <w:rFonts w:ascii="Tahoma" w:eastAsia="Tahoma" w:hAnsi="Tahoma" w:cs="Tahoma"/>
          <w:b/>
          <w:spacing w:val="1"/>
        </w:rPr>
      </w:pPr>
      <w:r w:rsidRPr="00A76E90">
        <w:rPr>
          <w:rFonts w:ascii="Tahoma" w:eastAsia="Tahoma" w:hAnsi="Tahoma" w:cs="Tahoma"/>
          <w:b/>
          <w:spacing w:val="1"/>
        </w:rPr>
        <w:t>Województwem Ś</w:t>
      </w:r>
      <w:r>
        <w:rPr>
          <w:rFonts w:ascii="Tahoma" w:eastAsia="Tahoma" w:hAnsi="Tahoma" w:cs="Tahoma"/>
          <w:b/>
          <w:spacing w:val="1"/>
        </w:rPr>
        <w:t>więtokrzyskim, z siedzibą w Kielcach</w:t>
      </w:r>
      <w:r w:rsidRPr="00A76E90">
        <w:rPr>
          <w:rFonts w:ascii="Tahoma" w:eastAsia="Tahoma" w:hAnsi="Tahoma" w:cs="Tahoma"/>
          <w:b/>
          <w:spacing w:val="1"/>
        </w:rPr>
        <w:t xml:space="preserve">, Al. IX Wieków Kielc 3, </w:t>
      </w:r>
      <w:r>
        <w:rPr>
          <w:rFonts w:ascii="Tahoma" w:eastAsia="Tahoma" w:hAnsi="Tahoma" w:cs="Tahoma"/>
          <w:b/>
          <w:spacing w:val="1"/>
        </w:rPr>
        <w:t xml:space="preserve">25-516 Kielce, </w:t>
      </w:r>
      <w:r w:rsidRPr="00A76E90">
        <w:rPr>
          <w:rFonts w:ascii="Tahoma" w:eastAsia="Tahoma" w:hAnsi="Tahoma" w:cs="Tahoma"/>
          <w:b/>
          <w:spacing w:val="1"/>
        </w:rPr>
        <w:t>reprezentowanym przez Zarząd Województwa, pełniącym funkcję Instytucji Zarządzającej Regionalnym Programem Operacyjnym Województwa Świętokrzyskiego na lata 2014-2020</w:t>
      </w:r>
      <w:r w:rsidRPr="00995E4A">
        <w:t xml:space="preserve"> </w:t>
      </w:r>
      <w:r w:rsidRPr="00995E4A">
        <w:rPr>
          <w:rFonts w:ascii="Tahoma" w:eastAsia="Tahoma" w:hAnsi="Tahoma" w:cs="Tahoma"/>
          <w:spacing w:val="1"/>
        </w:rPr>
        <w:t>zwanej dalej IZ</w:t>
      </w:r>
      <w:r w:rsidRPr="00A76E90">
        <w:rPr>
          <w:rFonts w:ascii="Tahoma" w:eastAsia="Tahoma" w:hAnsi="Tahoma" w:cs="Tahoma"/>
          <w:b/>
          <w:spacing w:val="1"/>
        </w:rPr>
        <w:t>, w imieniu którego działają:</w:t>
      </w:r>
    </w:p>
    <w:p w14:paraId="4AAC033D"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p>
    <w:p w14:paraId="440529D4"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p>
    <w:p w14:paraId="15228EB9" w14:textId="77777777" w:rsidR="00942F4E" w:rsidRPr="001C3C76" w:rsidRDefault="00942F4E" w:rsidP="00C64D60">
      <w:pPr>
        <w:spacing w:line="276" w:lineRule="auto"/>
        <w:ind w:right="14"/>
        <w:jc w:val="both"/>
        <w:rPr>
          <w:sz w:val="24"/>
          <w:szCs w:val="24"/>
        </w:rPr>
      </w:pPr>
    </w:p>
    <w:p w14:paraId="69CA077A"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a</w:t>
      </w:r>
    </w:p>
    <w:p w14:paraId="068DBCF9"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 xml:space="preserve">i </w:t>
      </w:r>
      <w:r w:rsidRPr="001C3C76">
        <w:rPr>
          <w:rFonts w:ascii="Tahoma" w:eastAsia="Tahoma" w:hAnsi="Tahoma" w:cs="Tahoma"/>
          <w:spacing w:val="1"/>
        </w:rPr>
        <w:t>a</w:t>
      </w:r>
      <w:r w:rsidRPr="001C3C76">
        <w:rPr>
          <w:rFonts w:ascii="Tahoma" w:eastAsia="Tahoma" w:hAnsi="Tahoma" w:cs="Tahoma"/>
        </w:rPr>
        <w:t>dr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a</w:t>
      </w:r>
      <w:r w:rsidR="00CC5572" w:rsidRPr="001C3C76">
        <w:rPr>
          <w:rStyle w:val="Odwoanieprzypisudolnego"/>
          <w:rFonts w:ascii="Tahoma" w:eastAsia="Tahoma" w:hAnsi="Tahoma" w:cs="Tahoma"/>
          <w:spacing w:val="5"/>
        </w:rPr>
        <w:footnoteReference w:id="1"/>
      </w:r>
      <w:r w:rsidR="00CC5572" w:rsidRPr="001C3C76">
        <w:rPr>
          <w:rFonts w:ascii="Tahoma" w:eastAsia="Tahoma" w:hAnsi="Tahoma" w:cs="Tahoma"/>
          <w:spacing w:val="5"/>
        </w:rPr>
        <w:t>,</w:t>
      </w:r>
      <w:r w:rsidRPr="001C3C76">
        <w:rPr>
          <w:rFonts w:ascii="Tahoma" w:eastAsia="Tahoma" w:hAnsi="Tahoma" w:cs="Tahoma"/>
          <w:spacing w:val="8"/>
          <w:position w:val="9"/>
          <w:sz w:val="13"/>
          <w:szCs w:val="13"/>
        </w:rPr>
        <w:t xml:space="preserve"> </w:t>
      </w:r>
      <w:r w:rsidRPr="001C3C76">
        <w:rPr>
          <w:rFonts w:ascii="Tahoma" w:eastAsia="Tahoma" w:hAnsi="Tahoma" w:cs="Tahoma"/>
          <w:spacing w:val="2"/>
        </w:rPr>
        <w:t>N</w:t>
      </w:r>
      <w:r w:rsidRPr="001C3C76">
        <w:rPr>
          <w:rFonts w:ascii="Tahoma" w:eastAsia="Tahoma" w:hAnsi="Tahoma" w:cs="Tahoma"/>
        </w:rPr>
        <w:t>IP</w:t>
      </w:r>
      <w:r w:rsidRPr="001C3C76">
        <w:rPr>
          <w:rFonts w:ascii="Tahoma" w:eastAsia="Tahoma" w:hAnsi="Tahoma" w:cs="Tahoma"/>
          <w:spacing w:val="-3"/>
        </w:rPr>
        <w:t xml:space="preserve"> </w:t>
      </w:r>
      <w:r w:rsidRPr="001C3C76">
        <w:rPr>
          <w:rFonts w:ascii="Tahoma" w:eastAsia="Tahoma" w:hAnsi="Tahoma" w:cs="Tahoma"/>
        </w:rPr>
        <w:t xml:space="preserve">i </w:t>
      </w:r>
      <w:r w:rsidRPr="001C3C76">
        <w:rPr>
          <w:rFonts w:ascii="Tahoma" w:eastAsia="Tahoma" w:hAnsi="Tahoma" w:cs="Tahoma"/>
          <w:spacing w:val="1"/>
        </w:rPr>
        <w:t>RE</w:t>
      </w:r>
      <w:r w:rsidRPr="001C3C76">
        <w:rPr>
          <w:rFonts w:ascii="Tahoma" w:eastAsia="Tahoma" w:hAnsi="Tahoma" w:cs="Tahoma"/>
          <w:spacing w:val="-1"/>
        </w:rPr>
        <w:t>G</w:t>
      </w:r>
      <w:r w:rsidRPr="001C3C76">
        <w:rPr>
          <w:rFonts w:ascii="Tahoma" w:eastAsia="Tahoma" w:hAnsi="Tahoma" w:cs="Tahoma"/>
        </w:rPr>
        <w:t>ON],</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ą</w:t>
      </w:r>
      <w:r w:rsidRPr="001C3C76">
        <w:rPr>
          <w:rFonts w:ascii="Tahoma" w:eastAsia="Tahoma" w:hAnsi="Tahoma" w:cs="Tahoma"/>
          <w:spacing w:val="3"/>
        </w:rPr>
        <w:t>/</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0"/>
        </w:rPr>
        <w:t>”</w:t>
      </w:r>
      <w:r w:rsidRPr="001C3C76">
        <w:rPr>
          <w:rFonts w:ascii="Tahoma" w:eastAsia="Tahoma" w:hAnsi="Tahoma" w:cs="Tahoma"/>
        </w:rPr>
        <w:t>,</w:t>
      </w:r>
    </w:p>
    <w:p w14:paraId="06975448"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p>
    <w:p w14:paraId="76890DFE"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p>
    <w:p w14:paraId="02EAC030"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p>
    <w:p w14:paraId="02DBAF1C" w14:textId="77777777" w:rsidR="00942F4E" w:rsidRPr="001C3C76" w:rsidRDefault="00942F4E" w:rsidP="00C64D60">
      <w:pPr>
        <w:spacing w:line="276" w:lineRule="auto"/>
        <w:ind w:right="14"/>
        <w:jc w:val="both"/>
        <w:rPr>
          <w:sz w:val="24"/>
          <w:szCs w:val="24"/>
        </w:rPr>
      </w:pPr>
    </w:p>
    <w:p w14:paraId="40D96518"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14:paraId="6F0822BA" w14:textId="15BC6339" w:rsidR="001C5E54"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20"/>
        </w:rPr>
        <w:t>T</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spacing w:val="-1"/>
        </w:rPr>
        <w:t>k</w:t>
      </w:r>
      <w:r w:rsidRPr="00A6169E">
        <w:rPr>
          <w:rFonts w:ascii="Tahoma" w:eastAsia="Tahoma" w:hAnsi="Tahoma" w:cs="Tahoma"/>
        </w:rPr>
        <w:t>t</w:t>
      </w:r>
      <w:r w:rsidRPr="00A6169E">
        <w:rPr>
          <w:rFonts w:ascii="Tahoma" w:eastAsia="Tahoma" w:hAnsi="Tahoma" w:cs="Tahoma"/>
          <w:spacing w:val="1"/>
        </w:rPr>
        <w:t>a</w:t>
      </w:r>
      <w:r w:rsidRPr="00A6169E">
        <w:rPr>
          <w:rFonts w:ascii="Tahoma" w:eastAsia="Tahoma" w:hAnsi="Tahoma" w:cs="Tahoma"/>
        </w:rPr>
        <w:t>tu</w:t>
      </w:r>
      <w:r w:rsidRPr="00A6169E">
        <w:rPr>
          <w:rFonts w:ascii="Tahoma" w:eastAsia="Tahoma" w:hAnsi="Tahoma" w:cs="Tahoma"/>
          <w:spacing w:val="-8"/>
        </w:rPr>
        <w:t xml:space="preserve"> </w:t>
      </w:r>
      <w:r w:rsidRPr="00A6169E">
        <w:rPr>
          <w:rFonts w:ascii="Tahoma" w:eastAsia="Tahoma" w:hAnsi="Tahoma" w:cs="Tahoma"/>
        </w:rPr>
        <w:t>o</w:t>
      </w:r>
      <w:r w:rsidRPr="00A6169E">
        <w:rPr>
          <w:rFonts w:ascii="Tahoma" w:eastAsia="Tahoma" w:hAnsi="Tahoma" w:cs="Tahoma"/>
          <w:spacing w:val="1"/>
        </w:rPr>
        <w:t xml:space="preserve"> </w:t>
      </w:r>
      <w:r w:rsidRPr="00A6169E">
        <w:rPr>
          <w:rFonts w:ascii="Tahoma" w:eastAsia="Tahoma" w:hAnsi="Tahoma" w:cs="Tahoma"/>
          <w:spacing w:val="-3"/>
        </w:rPr>
        <w:t>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spacing w:val="1"/>
        </w:rPr>
        <w:t>k</w:t>
      </w:r>
      <w:r w:rsidRPr="00A6169E">
        <w:rPr>
          <w:rFonts w:ascii="Tahoma" w:eastAsia="Tahoma" w:hAnsi="Tahoma" w:cs="Tahoma"/>
          <w:spacing w:val="-1"/>
        </w:rPr>
        <w:t>cj</w:t>
      </w:r>
      <w:r w:rsidRPr="00A6169E">
        <w:rPr>
          <w:rFonts w:ascii="Tahoma" w:eastAsia="Tahoma" w:hAnsi="Tahoma" w:cs="Tahoma"/>
          <w:spacing w:val="2"/>
        </w:rPr>
        <w:t>o</w:t>
      </w:r>
      <w:r w:rsidRPr="00A6169E">
        <w:rPr>
          <w:rFonts w:ascii="Tahoma" w:eastAsia="Tahoma" w:hAnsi="Tahoma" w:cs="Tahoma"/>
          <w:spacing w:val="-1"/>
        </w:rPr>
        <w:t>n</w:t>
      </w:r>
      <w:r w:rsidRPr="00A6169E">
        <w:rPr>
          <w:rFonts w:ascii="Tahoma" w:eastAsia="Tahoma" w:hAnsi="Tahoma" w:cs="Tahoma"/>
        </w:rPr>
        <w:t>o</w:t>
      </w:r>
      <w:r w:rsidRPr="00A6169E">
        <w:rPr>
          <w:rFonts w:ascii="Tahoma" w:eastAsia="Tahoma" w:hAnsi="Tahoma" w:cs="Tahoma"/>
          <w:spacing w:val="-2"/>
        </w:rPr>
        <w:t>w</w:t>
      </w:r>
      <w:r w:rsidRPr="00A6169E">
        <w:rPr>
          <w:rFonts w:ascii="Tahoma" w:eastAsia="Tahoma" w:hAnsi="Tahoma" w:cs="Tahoma"/>
          <w:spacing w:val="3"/>
        </w:rPr>
        <w:t>a</w:t>
      </w:r>
      <w:r w:rsidRPr="00A6169E">
        <w:rPr>
          <w:rFonts w:ascii="Tahoma" w:eastAsia="Tahoma" w:hAnsi="Tahoma" w:cs="Tahoma"/>
          <w:spacing w:val="-1"/>
        </w:rPr>
        <w:t>n</w:t>
      </w:r>
      <w:r w:rsidRPr="00A6169E">
        <w:rPr>
          <w:rFonts w:ascii="Tahoma" w:eastAsia="Tahoma" w:hAnsi="Tahoma" w:cs="Tahoma"/>
        </w:rPr>
        <w:t>iu</w:t>
      </w:r>
      <w:r w:rsidRPr="00A6169E">
        <w:rPr>
          <w:rFonts w:ascii="Tahoma" w:eastAsia="Tahoma" w:hAnsi="Tahoma" w:cs="Tahoma"/>
          <w:spacing w:val="-12"/>
        </w:rPr>
        <w:t xml:space="preserve"> </w:t>
      </w:r>
      <w:r w:rsidRPr="00A6169E">
        <w:rPr>
          <w:rFonts w:ascii="Tahoma" w:eastAsia="Tahoma" w:hAnsi="Tahoma" w:cs="Tahoma"/>
          <w:spacing w:val="-1"/>
        </w:rPr>
        <w:t>Un</w:t>
      </w:r>
      <w:r w:rsidRPr="00A6169E">
        <w:rPr>
          <w:rFonts w:ascii="Tahoma" w:eastAsia="Tahoma" w:hAnsi="Tahoma" w:cs="Tahoma"/>
        </w:rPr>
        <w:t>ii</w:t>
      </w:r>
      <w:r w:rsidRPr="00A6169E">
        <w:rPr>
          <w:rFonts w:ascii="Tahoma" w:eastAsia="Tahoma" w:hAnsi="Tahoma" w:cs="Tahoma"/>
          <w:spacing w:val="-3"/>
        </w:rPr>
        <w:t xml:space="preserve"> </w:t>
      </w:r>
      <w:r w:rsidRPr="00A6169E">
        <w:rPr>
          <w:rFonts w:ascii="Tahoma" w:eastAsia="Tahoma" w:hAnsi="Tahoma" w:cs="Tahoma"/>
          <w:spacing w:val="3"/>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j</w:t>
      </w:r>
      <w:r w:rsidRPr="00A6169E">
        <w:rPr>
          <w:rFonts w:ascii="Tahoma" w:eastAsia="Tahoma" w:hAnsi="Tahoma" w:cs="Tahoma"/>
          <w:spacing w:val="-12"/>
        </w:rPr>
        <w:t xml:space="preserve"> </w:t>
      </w:r>
      <w:r w:rsidRPr="00A6169E">
        <w:rPr>
          <w:rFonts w:ascii="Tahoma" w:eastAsia="Tahoma" w:hAnsi="Tahoma" w:cs="Tahoma"/>
          <w:spacing w:val="5"/>
        </w:rPr>
        <w:t>(</w:t>
      </w:r>
      <w:r w:rsidRPr="00A6169E">
        <w:rPr>
          <w:rFonts w:ascii="Tahoma" w:eastAsia="Tahoma" w:hAnsi="Tahoma" w:cs="Tahoma"/>
          <w:spacing w:val="-1"/>
        </w:rPr>
        <w:t>D</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4"/>
        </w:rPr>
        <w:t xml:space="preserve"> </w:t>
      </w:r>
      <w:r w:rsidRPr="00A6169E">
        <w:rPr>
          <w:rFonts w:ascii="Tahoma" w:eastAsia="Tahoma" w:hAnsi="Tahoma" w:cs="Tahoma"/>
          <w:spacing w:val="-1"/>
        </w:rPr>
        <w:t>U</w:t>
      </w:r>
      <w:r w:rsidRPr="00A6169E">
        <w:rPr>
          <w:rFonts w:ascii="Tahoma" w:eastAsia="Tahoma" w:hAnsi="Tahoma" w:cs="Tahoma"/>
        </w:rPr>
        <w:t>r</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C</w:t>
      </w:r>
      <w:r w:rsidR="007771A6" w:rsidRPr="00A6169E">
        <w:rPr>
          <w:rFonts w:ascii="Tahoma" w:eastAsia="Tahoma" w:hAnsi="Tahoma" w:cs="Tahoma"/>
        </w:rPr>
        <w:t xml:space="preserve"> </w:t>
      </w:r>
      <w:r w:rsidR="00086B53">
        <w:rPr>
          <w:rFonts w:ascii="Tahoma" w:eastAsia="Tahoma" w:hAnsi="Tahoma" w:cs="Tahoma"/>
        </w:rPr>
        <w:t xml:space="preserve">z </w:t>
      </w:r>
      <w:r w:rsidR="007771A6" w:rsidRPr="00A6169E">
        <w:rPr>
          <w:rFonts w:ascii="Tahoma" w:eastAsia="Tahoma" w:hAnsi="Tahoma" w:cs="Tahoma"/>
        </w:rPr>
        <w:t>2012 Nr 326 poz. 47);</w:t>
      </w:r>
      <w:r w:rsidRPr="00A6169E">
        <w:rPr>
          <w:rFonts w:ascii="Tahoma" w:eastAsia="Tahoma" w:hAnsi="Tahoma" w:cs="Tahoma"/>
          <w:spacing w:val="-1"/>
        </w:rPr>
        <w:t xml:space="preserve"> </w:t>
      </w:r>
    </w:p>
    <w:p w14:paraId="26292A0A" w14:textId="60CD5D6B"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4"/>
        </w:rPr>
        <w:t>R</w:t>
      </w:r>
      <w:r w:rsidRPr="00A6169E">
        <w:rPr>
          <w:rFonts w:ascii="Tahoma" w:eastAsia="Tahoma" w:hAnsi="Tahoma" w:cs="Tahoma"/>
        </w:rPr>
        <w:t>ozpor</w:t>
      </w:r>
      <w:r w:rsidRPr="00A6169E">
        <w:rPr>
          <w:rFonts w:ascii="Tahoma" w:eastAsia="Tahoma" w:hAnsi="Tahoma" w:cs="Tahoma"/>
          <w:spacing w:val="1"/>
        </w:rPr>
        <w:t>zą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1"/>
        </w:rPr>
        <w:t xml:space="preserve"> </w:t>
      </w:r>
      <w:r w:rsidRPr="00A6169E">
        <w:rPr>
          <w:rFonts w:ascii="Tahoma" w:eastAsia="Tahoma" w:hAnsi="Tahoma" w:cs="Tahoma"/>
          <w:spacing w:val="-4"/>
        </w:rPr>
        <w:t>P</w:t>
      </w:r>
      <w:r w:rsidRPr="00A6169E">
        <w:rPr>
          <w:rFonts w:ascii="Tahoma" w:eastAsia="Tahoma" w:hAnsi="Tahoma" w:cs="Tahoma"/>
          <w:spacing w:val="1"/>
        </w:rPr>
        <w:t>a</w:t>
      </w:r>
      <w:r w:rsidRPr="00A6169E">
        <w:rPr>
          <w:rFonts w:ascii="Tahoma" w:eastAsia="Tahoma" w:hAnsi="Tahoma" w:cs="Tahoma"/>
        </w:rPr>
        <w:t>rl</w:t>
      </w:r>
      <w:r w:rsidRPr="00A6169E">
        <w:rPr>
          <w:rFonts w:ascii="Tahoma" w:eastAsia="Tahoma" w:hAnsi="Tahoma" w:cs="Tahoma"/>
          <w:spacing w:val="1"/>
        </w:rPr>
        <w:t>a</w:t>
      </w:r>
      <w:r w:rsidRPr="00A6169E">
        <w:rPr>
          <w:rFonts w:ascii="Tahoma" w:eastAsia="Tahoma" w:hAnsi="Tahoma" w:cs="Tahoma"/>
        </w:rPr>
        <w:t>m</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tu</w:t>
      </w:r>
      <w:r w:rsidRPr="00A6169E">
        <w:rPr>
          <w:rFonts w:ascii="Tahoma" w:eastAsia="Tahoma" w:hAnsi="Tahoma" w:cs="Tahoma"/>
          <w:spacing w:val="2"/>
        </w:rPr>
        <w:t xml:space="preserv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 i</w:t>
      </w:r>
      <w:r w:rsidRPr="00A6169E">
        <w:rPr>
          <w:rFonts w:ascii="Tahoma" w:eastAsia="Tahoma" w:hAnsi="Tahoma" w:cs="Tahoma"/>
          <w:spacing w:val="13"/>
        </w:rPr>
        <w:t xml:space="preserve"> </w:t>
      </w:r>
      <w:r w:rsidRPr="00A6169E">
        <w:rPr>
          <w:rFonts w:ascii="Tahoma" w:eastAsia="Tahoma" w:hAnsi="Tahoma" w:cs="Tahoma"/>
          <w:spacing w:val="-1"/>
        </w:rPr>
        <w:t>R</w:t>
      </w:r>
      <w:r w:rsidRPr="00A6169E">
        <w:rPr>
          <w:rFonts w:ascii="Tahoma" w:eastAsia="Tahoma" w:hAnsi="Tahoma" w:cs="Tahoma"/>
          <w:spacing w:val="1"/>
        </w:rPr>
        <w:t>a</w:t>
      </w:r>
      <w:r w:rsidRPr="00A6169E">
        <w:rPr>
          <w:rFonts w:ascii="Tahoma" w:eastAsia="Tahoma" w:hAnsi="Tahoma" w:cs="Tahoma"/>
          <w:spacing w:val="2"/>
        </w:rPr>
        <w:t>d</w:t>
      </w:r>
      <w:r w:rsidRPr="00A6169E">
        <w:rPr>
          <w:rFonts w:ascii="Tahoma" w:eastAsia="Tahoma" w:hAnsi="Tahoma" w:cs="Tahoma"/>
        </w:rPr>
        <w:t>y</w:t>
      </w:r>
      <w:r w:rsidRPr="00A6169E">
        <w:rPr>
          <w:rFonts w:ascii="Tahoma" w:eastAsia="Tahoma" w:hAnsi="Tahoma" w:cs="Tahoma"/>
          <w:spacing w:val="8"/>
        </w:rPr>
        <w:t xml:space="preserve"> </w:t>
      </w:r>
      <w:r w:rsidRPr="00A6169E">
        <w:rPr>
          <w:rFonts w:ascii="Tahoma" w:eastAsia="Tahoma" w:hAnsi="Tahoma" w:cs="Tahoma"/>
        </w:rPr>
        <w:t>(</w:t>
      </w:r>
      <w:r w:rsidRPr="00A6169E">
        <w:rPr>
          <w:rFonts w:ascii="Tahoma" w:eastAsia="Tahoma" w:hAnsi="Tahoma" w:cs="Tahoma"/>
          <w:spacing w:val="2"/>
        </w:rPr>
        <w:t>U</w:t>
      </w:r>
      <w:r w:rsidRPr="00A6169E">
        <w:rPr>
          <w:rFonts w:ascii="Tahoma" w:eastAsia="Tahoma" w:hAnsi="Tahoma" w:cs="Tahoma"/>
          <w:spacing w:val="1"/>
        </w:rPr>
        <w:t>E</w:t>
      </w:r>
      <w:r w:rsidRPr="00A6169E">
        <w:rPr>
          <w:rFonts w:ascii="Tahoma" w:eastAsia="Tahoma" w:hAnsi="Tahoma" w:cs="Tahoma"/>
        </w:rPr>
        <w:t>)</w:t>
      </w:r>
      <w:r w:rsidRPr="00A6169E">
        <w:rPr>
          <w:rFonts w:ascii="Tahoma" w:eastAsia="Tahoma" w:hAnsi="Tahoma" w:cs="Tahoma"/>
          <w:spacing w:val="9"/>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12"/>
        </w:rPr>
        <w:t xml:space="preserve"> </w:t>
      </w:r>
      <w:r w:rsidRPr="00A6169E">
        <w:rPr>
          <w:rFonts w:ascii="Tahoma" w:eastAsia="Tahoma" w:hAnsi="Tahoma" w:cs="Tahoma"/>
          <w:spacing w:val="-1"/>
        </w:rPr>
        <w:t>1</w:t>
      </w:r>
      <w:r w:rsidRPr="00A6169E">
        <w:rPr>
          <w:rFonts w:ascii="Tahoma" w:eastAsia="Tahoma" w:hAnsi="Tahoma" w:cs="Tahoma"/>
          <w:spacing w:val="1"/>
        </w:rPr>
        <w:t>3</w:t>
      </w:r>
      <w:r w:rsidRPr="00A6169E">
        <w:rPr>
          <w:rFonts w:ascii="Tahoma" w:eastAsia="Tahoma" w:hAnsi="Tahoma" w:cs="Tahoma"/>
          <w:spacing w:val="-1"/>
        </w:rPr>
        <w:t>03</w:t>
      </w:r>
      <w:r w:rsidRPr="00A6169E">
        <w:rPr>
          <w:rFonts w:ascii="Tahoma" w:eastAsia="Tahoma" w:hAnsi="Tahoma" w:cs="Tahoma"/>
          <w:spacing w:val="3"/>
        </w:rPr>
        <w:t>/</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3"/>
        </w:rPr>
        <w:t xml:space="preserve"> </w:t>
      </w:r>
      <w:r w:rsidRPr="00A6169E">
        <w:rPr>
          <w:rFonts w:ascii="Tahoma" w:eastAsia="Tahoma" w:hAnsi="Tahoma" w:cs="Tahoma"/>
        </w:rPr>
        <w:t>z</w:t>
      </w:r>
      <w:r w:rsidRPr="00A6169E">
        <w:rPr>
          <w:rFonts w:ascii="Tahoma" w:eastAsia="Tahoma" w:hAnsi="Tahoma" w:cs="Tahoma"/>
          <w:spacing w:val="14"/>
        </w:rPr>
        <w:t xml:space="preserve"> </w:t>
      </w:r>
      <w:r w:rsidRPr="00A6169E">
        <w:rPr>
          <w:rFonts w:ascii="Tahoma" w:eastAsia="Tahoma" w:hAnsi="Tahoma" w:cs="Tahoma"/>
        </w:rPr>
        <w:t>dnia</w:t>
      </w:r>
      <w:r w:rsidRPr="00A6169E">
        <w:rPr>
          <w:rFonts w:ascii="Tahoma" w:eastAsia="Tahoma" w:hAnsi="Tahoma" w:cs="Tahoma"/>
          <w:spacing w:val="12"/>
        </w:rPr>
        <w:t xml:space="preserve"> </w:t>
      </w:r>
      <w:r w:rsidRPr="00A6169E">
        <w:rPr>
          <w:rFonts w:ascii="Tahoma" w:eastAsia="Tahoma" w:hAnsi="Tahoma" w:cs="Tahoma"/>
          <w:spacing w:val="1"/>
        </w:rPr>
        <w:t>1</w:t>
      </w:r>
      <w:r w:rsidRPr="00A6169E">
        <w:rPr>
          <w:rFonts w:ascii="Tahoma" w:eastAsia="Tahoma" w:hAnsi="Tahoma" w:cs="Tahoma"/>
        </w:rPr>
        <w:t>7</w:t>
      </w:r>
      <w:r w:rsidRPr="00A6169E">
        <w:rPr>
          <w:rFonts w:ascii="Tahoma" w:eastAsia="Tahoma" w:hAnsi="Tahoma" w:cs="Tahoma"/>
          <w:spacing w:val="10"/>
        </w:rPr>
        <w:t xml:space="preserve"> </w:t>
      </w:r>
      <w:r w:rsidRPr="00A6169E">
        <w:rPr>
          <w:rFonts w:ascii="Tahoma" w:eastAsia="Tahoma" w:hAnsi="Tahoma" w:cs="Tahoma"/>
        </w:rPr>
        <w:t>gru</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7"/>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8"/>
        </w:rPr>
        <w:t xml:space="preserve"> </w:t>
      </w:r>
      <w:r w:rsidR="001C5E54" w:rsidRPr="00A6169E">
        <w:rPr>
          <w:rFonts w:ascii="Tahoma" w:eastAsia="Tahoma" w:hAnsi="Tahoma" w:cs="Tahoma"/>
          <w:spacing w:val="-26"/>
        </w:rPr>
        <w:t>r</w:t>
      </w:r>
      <w:r w:rsidR="00086B53">
        <w:rPr>
          <w:rFonts w:ascii="Tahoma" w:eastAsia="Tahoma" w:hAnsi="Tahoma" w:cs="Tahoma"/>
          <w:spacing w:val="-26"/>
        </w:rPr>
        <w:t xml:space="preserve"> </w:t>
      </w:r>
      <w:r w:rsidR="001C5E54" w:rsidRPr="00A6169E">
        <w:rPr>
          <w:rFonts w:ascii="Tahoma" w:eastAsia="Tahoma" w:hAnsi="Tahoma" w:cs="Tahoma"/>
        </w:rPr>
        <w:t>.us</w:t>
      </w:r>
      <w:r w:rsidR="001C5E54" w:rsidRPr="00A6169E">
        <w:rPr>
          <w:rFonts w:ascii="Tahoma" w:eastAsia="Tahoma" w:hAnsi="Tahoma" w:cs="Tahoma"/>
          <w:spacing w:val="1"/>
        </w:rPr>
        <w:t>t</w:t>
      </w:r>
      <w:r w:rsidR="001C5E54" w:rsidRPr="00A6169E">
        <w:rPr>
          <w:rFonts w:ascii="Tahoma" w:eastAsia="Tahoma" w:hAnsi="Tahoma" w:cs="Tahoma"/>
          <w:spacing w:val="-1"/>
        </w:rPr>
        <w:t>a</w:t>
      </w:r>
      <w:r w:rsidR="001C5E54" w:rsidRPr="00A6169E">
        <w:rPr>
          <w:rFonts w:ascii="Tahoma" w:eastAsia="Tahoma" w:hAnsi="Tahoma" w:cs="Tahoma"/>
          <w:spacing w:val="1"/>
        </w:rPr>
        <w:t>na</w:t>
      </w:r>
      <w:r w:rsidR="001C5E54" w:rsidRPr="00A6169E">
        <w:rPr>
          <w:rFonts w:ascii="Tahoma" w:eastAsia="Tahoma" w:hAnsi="Tahoma" w:cs="Tahoma"/>
        </w:rPr>
        <w:t>w</w:t>
      </w:r>
      <w:r w:rsidR="001C5E54" w:rsidRPr="00A6169E">
        <w:rPr>
          <w:rFonts w:ascii="Tahoma" w:eastAsia="Tahoma" w:hAnsi="Tahoma" w:cs="Tahoma"/>
          <w:spacing w:val="1"/>
        </w:rPr>
        <w:t>i</w:t>
      </w:r>
      <w:r w:rsidR="001C5E54" w:rsidRPr="00A6169E">
        <w:rPr>
          <w:rFonts w:ascii="Tahoma" w:eastAsia="Tahoma" w:hAnsi="Tahoma" w:cs="Tahoma"/>
          <w:spacing w:val="-1"/>
        </w:rPr>
        <w:t>a</w:t>
      </w:r>
      <w:r w:rsidR="001C5E54" w:rsidRPr="00A6169E">
        <w:rPr>
          <w:rFonts w:ascii="Tahoma" w:eastAsia="Tahoma" w:hAnsi="Tahoma" w:cs="Tahoma"/>
          <w:spacing w:val="1"/>
        </w:rPr>
        <w:t>j</w:t>
      </w:r>
      <w:r w:rsidR="001C5E54" w:rsidRPr="00A6169E">
        <w:rPr>
          <w:rFonts w:ascii="Tahoma" w:eastAsia="Tahoma" w:hAnsi="Tahoma" w:cs="Tahoma"/>
          <w:spacing w:val="-1"/>
        </w:rPr>
        <w:t>ą</w:t>
      </w:r>
      <w:r w:rsidR="001C5E54" w:rsidRPr="00A6169E">
        <w:rPr>
          <w:rFonts w:ascii="Tahoma" w:eastAsia="Tahoma" w:hAnsi="Tahoma" w:cs="Tahoma"/>
          <w:spacing w:val="2"/>
        </w:rPr>
        <w:t>c</w:t>
      </w:r>
      <w:r w:rsidR="001C5E54" w:rsidRPr="00A6169E">
        <w:rPr>
          <w:rFonts w:ascii="Tahoma" w:eastAsia="Tahoma" w:hAnsi="Tahoma" w:cs="Tahoma"/>
        </w:rPr>
        <w:t>ego</w:t>
      </w:r>
      <w:r w:rsidRPr="00A6169E">
        <w:rPr>
          <w:rFonts w:ascii="Tahoma" w:eastAsia="Tahoma" w:hAnsi="Tahoma" w:cs="Tahoma"/>
          <w:spacing w:val="57"/>
        </w:rPr>
        <w:t xml:space="preserve"> </w:t>
      </w:r>
      <w:r w:rsidRPr="00A6169E">
        <w:rPr>
          <w:rFonts w:ascii="Tahoma" w:eastAsia="Tahoma" w:hAnsi="Tahoma" w:cs="Tahoma"/>
          <w:spacing w:val="1"/>
        </w:rPr>
        <w:t>w</w:t>
      </w:r>
      <w:r w:rsidRPr="00A6169E">
        <w:rPr>
          <w:rFonts w:ascii="Tahoma" w:eastAsia="Tahoma" w:hAnsi="Tahoma" w:cs="Tahoma"/>
        </w:rPr>
        <w:t>spól</w:t>
      </w:r>
      <w:r w:rsidRPr="00A6169E">
        <w:rPr>
          <w:rFonts w:ascii="Tahoma" w:eastAsia="Tahoma" w:hAnsi="Tahoma" w:cs="Tahoma"/>
          <w:spacing w:val="-1"/>
        </w:rPr>
        <w:t>n</w:t>
      </w:r>
      <w:r w:rsidRPr="00A6169E">
        <w:rPr>
          <w:rFonts w:ascii="Tahoma" w:eastAsia="Tahoma" w:hAnsi="Tahoma" w:cs="Tahoma"/>
        </w:rPr>
        <w:t>e</w:t>
      </w:r>
      <w:r w:rsidRPr="00A6169E">
        <w:rPr>
          <w:rFonts w:ascii="Tahoma" w:eastAsia="Tahoma" w:hAnsi="Tahoma" w:cs="Tahoma"/>
          <w:spacing w:val="5"/>
        </w:rPr>
        <w:t xml:space="preserve"> </w:t>
      </w:r>
      <w:r w:rsidRPr="00A6169E">
        <w:rPr>
          <w:rFonts w:ascii="Tahoma" w:eastAsia="Tahoma" w:hAnsi="Tahoma" w:cs="Tahoma"/>
        </w:rPr>
        <w:t>pr</w:t>
      </w:r>
      <w:r w:rsidRPr="00A6169E">
        <w:rPr>
          <w:rFonts w:ascii="Tahoma" w:eastAsia="Tahoma" w:hAnsi="Tahoma" w:cs="Tahoma"/>
          <w:spacing w:val="1"/>
        </w:rPr>
        <w:t>ze</w:t>
      </w:r>
      <w:r w:rsidRPr="00A6169E">
        <w:rPr>
          <w:rFonts w:ascii="Tahoma" w:eastAsia="Tahoma" w:hAnsi="Tahoma" w:cs="Tahoma"/>
        </w:rPr>
        <w:t>pisy do</w:t>
      </w:r>
      <w:r w:rsidRPr="00A6169E">
        <w:rPr>
          <w:rFonts w:ascii="Tahoma" w:eastAsia="Tahoma" w:hAnsi="Tahoma" w:cs="Tahoma"/>
          <w:spacing w:val="-2"/>
        </w:rPr>
        <w:t>t</w:t>
      </w:r>
      <w:r w:rsidRPr="00A6169E">
        <w:rPr>
          <w:rFonts w:ascii="Tahoma" w:eastAsia="Tahoma" w:hAnsi="Tahoma" w:cs="Tahoma"/>
          <w:spacing w:val="-3"/>
        </w:rPr>
        <w:t>y</w:t>
      </w:r>
      <w:r w:rsidRPr="00A6169E">
        <w:rPr>
          <w:rFonts w:ascii="Tahoma" w:eastAsia="Tahoma" w:hAnsi="Tahoma" w:cs="Tahoma"/>
          <w:spacing w:val="-1"/>
        </w:rPr>
        <w:t>c</w:t>
      </w:r>
      <w:r w:rsidRPr="00A6169E">
        <w:rPr>
          <w:rFonts w:ascii="Tahoma" w:eastAsia="Tahoma" w:hAnsi="Tahoma" w:cs="Tahoma"/>
        </w:rPr>
        <w:t>z</w:t>
      </w:r>
      <w:r w:rsidRPr="00A6169E">
        <w:rPr>
          <w:rFonts w:ascii="Tahoma" w:eastAsia="Tahoma" w:hAnsi="Tahoma" w:cs="Tahoma"/>
          <w:spacing w:val="4"/>
        </w:rPr>
        <w:t>ą</w:t>
      </w:r>
      <w:r w:rsidRPr="00A6169E">
        <w:rPr>
          <w:rFonts w:ascii="Tahoma" w:eastAsia="Tahoma" w:hAnsi="Tahoma" w:cs="Tahoma"/>
          <w:spacing w:val="-1"/>
        </w:rPr>
        <w:t>c</w:t>
      </w:r>
      <w:r w:rsidRPr="00A6169E">
        <w:rPr>
          <w:rFonts w:ascii="Tahoma" w:eastAsia="Tahoma" w:hAnsi="Tahoma" w:cs="Tahoma"/>
        </w:rPr>
        <w:t xml:space="preserve">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59"/>
        </w:rPr>
        <w:t xml:space="preserve">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spacing w:val="2"/>
        </w:rPr>
        <w:t>d</w:t>
      </w:r>
      <w:r w:rsidRPr="00A6169E">
        <w:rPr>
          <w:rFonts w:ascii="Tahoma" w:eastAsia="Tahoma" w:hAnsi="Tahoma" w:cs="Tahoma"/>
          <w:spacing w:val="-1"/>
        </w:rPr>
        <w:t>u</w:t>
      </w:r>
      <w:r w:rsidRPr="00A6169E">
        <w:rPr>
          <w:rFonts w:ascii="Tahoma" w:eastAsia="Tahoma" w:hAnsi="Tahoma" w:cs="Tahoma"/>
        </w:rPr>
        <w:t>s</w:t>
      </w:r>
      <w:r w:rsidRPr="00A6169E">
        <w:rPr>
          <w:rFonts w:ascii="Tahoma" w:eastAsia="Tahoma" w:hAnsi="Tahoma" w:cs="Tahoma"/>
          <w:spacing w:val="3"/>
        </w:rPr>
        <w:t>z</w:t>
      </w:r>
      <w:r w:rsidRPr="00A6169E">
        <w:rPr>
          <w:rFonts w:ascii="Tahoma" w:eastAsia="Tahoma" w:hAnsi="Tahoma" w:cs="Tahoma"/>
        </w:rPr>
        <w:t xml:space="preserve">u </w:t>
      </w:r>
      <w:r w:rsidRPr="00A6169E">
        <w:rPr>
          <w:rFonts w:ascii="Tahoma" w:eastAsia="Tahoma" w:hAnsi="Tahoma" w:cs="Tahoma"/>
          <w:spacing w:val="-4"/>
        </w:rPr>
        <w:t>R</w:t>
      </w:r>
      <w:r w:rsidRPr="00A6169E">
        <w:rPr>
          <w:rFonts w:ascii="Tahoma" w:eastAsia="Tahoma" w:hAnsi="Tahoma" w:cs="Tahoma"/>
        </w:rPr>
        <w:t>oz</w:t>
      </w:r>
      <w:r w:rsidRPr="00A6169E">
        <w:rPr>
          <w:rFonts w:ascii="Tahoma" w:eastAsia="Tahoma" w:hAnsi="Tahoma" w:cs="Tahoma"/>
          <w:spacing w:val="3"/>
        </w:rPr>
        <w:t>w</w:t>
      </w:r>
      <w:r w:rsidRPr="00A6169E">
        <w:rPr>
          <w:rFonts w:ascii="Tahoma" w:eastAsia="Tahoma" w:hAnsi="Tahoma" w:cs="Tahoma"/>
        </w:rPr>
        <w:t>o</w:t>
      </w:r>
      <w:r w:rsidRPr="00A6169E">
        <w:rPr>
          <w:rFonts w:ascii="Tahoma" w:eastAsia="Tahoma" w:hAnsi="Tahoma" w:cs="Tahoma"/>
          <w:spacing w:val="-1"/>
        </w:rPr>
        <w:t>j</w:t>
      </w:r>
      <w:r w:rsidRPr="00A6169E">
        <w:rPr>
          <w:rFonts w:ascii="Tahoma" w:eastAsia="Tahoma" w:hAnsi="Tahoma" w:cs="Tahoma"/>
        </w:rPr>
        <w:t xml:space="preserve">u </w:t>
      </w:r>
      <w:r w:rsidR="001C5E54" w:rsidRPr="00A6169E">
        <w:rPr>
          <w:rFonts w:ascii="Tahoma" w:eastAsia="Tahoma" w:hAnsi="Tahoma" w:cs="Tahoma"/>
          <w:spacing w:val="-4"/>
        </w:rPr>
        <w:t>R</w:t>
      </w:r>
      <w:r w:rsidR="001C5E54" w:rsidRPr="00A6169E">
        <w:rPr>
          <w:rFonts w:ascii="Tahoma" w:eastAsia="Tahoma" w:hAnsi="Tahoma" w:cs="Tahoma"/>
          <w:spacing w:val="1"/>
        </w:rPr>
        <w:t>e</w:t>
      </w:r>
      <w:r w:rsidR="001C5E54" w:rsidRPr="00A6169E">
        <w:rPr>
          <w:rFonts w:ascii="Tahoma" w:eastAsia="Tahoma" w:hAnsi="Tahoma" w:cs="Tahoma"/>
        </w:rPr>
        <w:t>gi</w:t>
      </w:r>
      <w:r w:rsidR="001C5E54" w:rsidRPr="00A6169E">
        <w:rPr>
          <w:rFonts w:ascii="Tahoma" w:eastAsia="Tahoma" w:hAnsi="Tahoma" w:cs="Tahoma"/>
          <w:spacing w:val="2"/>
        </w:rPr>
        <w:t>o</w:t>
      </w:r>
      <w:r w:rsidR="001C5E54" w:rsidRPr="00A6169E">
        <w:rPr>
          <w:rFonts w:ascii="Tahoma" w:eastAsia="Tahoma" w:hAnsi="Tahoma" w:cs="Tahoma"/>
          <w:spacing w:val="-1"/>
        </w:rPr>
        <w:t>n</w:t>
      </w:r>
      <w:r w:rsidR="001C5E54" w:rsidRPr="00A6169E">
        <w:rPr>
          <w:rFonts w:ascii="Tahoma" w:eastAsia="Tahoma" w:hAnsi="Tahoma" w:cs="Tahoma"/>
          <w:spacing w:val="1"/>
        </w:rPr>
        <w:t>a</w:t>
      </w:r>
      <w:r w:rsidR="001C5E54" w:rsidRPr="00A6169E">
        <w:rPr>
          <w:rFonts w:ascii="Tahoma" w:eastAsia="Tahoma" w:hAnsi="Tahoma" w:cs="Tahoma"/>
        </w:rPr>
        <w:t>l</w:t>
      </w:r>
      <w:r w:rsidR="001C5E54" w:rsidRPr="00A6169E">
        <w:rPr>
          <w:rFonts w:ascii="Tahoma" w:eastAsia="Tahoma" w:hAnsi="Tahoma" w:cs="Tahoma"/>
          <w:spacing w:val="-1"/>
        </w:rPr>
        <w:t>n</w:t>
      </w:r>
      <w:r w:rsidR="001C5E54" w:rsidRPr="00A6169E">
        <w:rPr>
          <w:rFonts w:ascii="Tahoma" w:eastAsia="Tahoma" w:hAnsi="Tahoma" w:cs="Tahoma"/>
          <w:spacing w:val="1"/>
        </w:rPr>
        <w:t>e</w:t>
      </w:r>
      <w:r w:rsidR="001C5E54" w:rsidRPr="00A6169E">
        <w:rPr>
          <w:rFonts w:ascii="Tahoma" w:eastAsia="Tahoma" w:hAnsi="Tahoma" w:cs="Tahoma"/>
        </w:rPr>
        <w:t>g</w:t>
      </w:r>
      <w:r w:rsidR="001C5E54" w:rsidRPr="00A6169E">
        <w:rPr>
          <w:rFonts w:ascii="Tahoma" w:eastAsia="Tahoma" w:hAnsi="Tahoma" w:cs="Tahoma"/>
          <w:spacing w:val="-2"/>
        </w:rPr>
        <w:t>o</w:t>
      </w:r>
      <w:r w:rsidR="001C5E54" w:rsidRPr="00A6169E">
        <w:rPr>
          <w:rFonts w:ascii="Tahoma" w:eastAsia="Tahoma" w:hAnsi="Tahoma" w:cs="Tahoma"/>
        </w:rPr>
        <w:t>,</w:t>
      </w:r>
      <w:r w:rsidR="001C5E54" w:rsidRPr="00A6169E">
        <w:rPr>
          <w:rFonts w:ascii="Tahoma" w:eastAsia="Tahoma" w:hAnsi="Tahoma" w:cs="Tahoma"/>
          <w:spacing w:val="1"/>
        </w:rPr>
        <w:t xml:space="preserve"> </w:t>
      </w:r>
      <w:r w:rsidR="001C5E54" w:rsidRPr="00A6169E">
        <w:rPr>
          <w:rFonts w:ascii="Tahoma" w:eastAsia="Tahoma" w:hAnsi="Tahoma" w:cs="Tahoma"/>
          <w:spacing w:val="-1"/>
        </w:rPr>
        <w:t>E</w:t>
      </w:r>
      <w:r w:rsidR="001C5E54" w:rsidRPr="00A6169E">
        <w:rPr>
          <w:rFonts w:ascii="Tahoma" w:eastAsia="Tahoma" w:hAnsi="Tahoma" w:cs="Tahoma"/>
        </w:rPr>
        <w:t>uro</w:t>
      </w:r>
      <w:r w:rsidR="001C5E54" w:rsidRPr="00A6169E">
        <w:rPr>
          <w:rFonts w:ascii="Tahoma" w:eastAsia="Tahoma" w:hAnsi="Tahoma" w:cs="Tahoma"/>
          <w:spacing w:val="1"/>
        </w:rPr>
        <w:t>p</w:t>
      </w:r>
      <w:r w:rsidR="001C5E54" w:rsidRPr="00A6169E">
        <w:rPr>
          <w:rFonts w:ascii="Tahoma" w:eastAsia="Tahoma" w:hAnsi="Tahoma" w:cs="Tahoma"/>
          <w:spacing w:val="-1"/>
        </w:rPr>
        <w:t>e</w:t>
      </w:r>
      <w:r w:rsidR="001C5E54" w:rsidRPr="00A6169E">
        <w:rPr>
          <w:rFonts w:ascii="Tahoma" w:eastAsia="Tahoma" w:hAnsi="Tahoma" w:cs="Tahoma"/>
        </w:rPr>
        <w:t>j</w:t>
      </w:r>
      <w:r w:rsidR="001C5E54" w:rsidRPr="00A6169E">
        <w:rPr>
          <w:rFonts w:ascii="Tahoma" w:eastAsia="Tahoma" w:hAnsi="Tahoma" w:cs="Tahoma"/>
          <w:spacing w:val="-1"/>
        </w:rPr>
        <w:t>s</w:t>
      </w:r>
      <w:r w:rsidR="001C5E54" w:rsidRPr="00A6169E">
        <w:rPr>
          <w:rFonts w:ascii="Tahoma" w:eastAsia="Tahoma" w:hAnsi="Tahoma" w:cs="Tahoma"/>
        </w:rPr>
        <w:t>k</w:t>
      </w:r>
      <w:r w:rsidR="001C5E54" w:rsidRPr="00A6169E">
        <w:rPr>
          <w:rFonts w:ascii="Tahoma" w:eastAsia="Tahoma" w:hAnsi="Tahoma" w:cs="Tahoma"/>
          <w:spacing w:val="1"/>
        </w:rPr>
        <w:t>i</w:t>
      </w:r>
      <w:r w:rsidR="001C5E54" w:rsidRPr="00A6169E">
        <w:rPr>
          <w:rFonts w:ascii="Tahoma" w:eastAsia="Tahoma" w:hAnsi="Tahoma" w:cs="Tahoma"/>
        </w:rPr>
        <w:t>ego</w:t>
      </w:r>
      <w:r w:rsidRPr="00A6169E">
        <w:rPr>
          <w:rFonts w:ascii="Tahoma" w:eastAsia="Tahoma" w:hAnsi="Tahoma" w:cs="Tahoma"/>
        </w:rPr>
        <w:t xml:space="preserve">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spacing w:val="2"/>
        </w:rPr>
        <w:t>d</w:t>
      </w:r>
      <w:r w:rsidRPr="00A6169E">
        <w:rPr>
          <w:rFonts w:ascii="Tahoma" w:eastAsia="Tahoma" w:hAnsi="Tahoma" w:cs="Tahoma"/>
          <w:spacing w:val="-1"/>
        </w:rPr>
        <w:t>u</w:t>
      </w:r>
      <w:r w:rsidRPr="00A6169E">
        <w:rPr>
          <w:rFonts w:ascii="Tahoma" w:eastAsia="Tahoma" w:hAnsi="Tahoma" w:cs="Tahoma"/>
        </w:rPr>
        <w:t>szu Społ</w:t>
      </w:r>
      <w:r w:rsidRPr="00A6169E">
        <w:rPr>
          <w:rFonts w:ascii="Tahoma" w:eastAsia="Tahoma" w:hAnsi="Tahoma" w:cs="Tahoma"/>
          <w:spacing w:val="1"/>
        </w:rPr>
        <w:t>e</w:t>
      </w:r>
      <w:r w:rsidRPr="00A6169E">
        <w:rPr>
          <w:rFonts w:ascii="Tahoma" w:eastAsia="Tahoma" w:hAnsi="Tahoma" w:cs="Tahoma"/>
          <w:spacing w:val="-1"/>
        </w:rPr>
        <w:t>c</w:t>
      </w:r>
      <w:r w:rsidRPr="00A6169E">
        <w:rPr>
          <w:rFonts w:ascii="Tahoma" w:eastAsia="Tahoma" w:hAnsi="Tahoma" w:cs="Tahoma"/>
        </w:rPr>
        <w:t xml:space="preserve">znego,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spacing w:val="2"/>
        </w:rPr>
        <w:t>d</w:t>
      </w:r>
      <w:r w:rsidRPr="00A6169E">
        <w:rPr>
          <w:rFonts w:ascii="Tahoma" w:eastAsia="Tahoma" w:hAnsi="Tahoma" w:cs="Tahoma"/>
          <w:spacing w:val="-1"/>
        </w:rPr>
        <w:t>u</w:t>
      </w:r>
      <w:r w:rsidRPr="00A6169E">
        <w:rPr>
          <w:rFonts w:ascii="Tahoma" w:eastAsia="Tahoma" w:hAnsi="Tahoma" w:cs="Tahoma"/>
        </w:rPr>
        <w:t>s</w:t>
      </w:r>
      <w:r w:rsidRPr="00A6169E">
        <w:rPr>
          <w:rFonts w:ascii="Tahoma" w:eastAsia="Tahoma" w:hAnsi="Tahoma" w:cs="Tahoma"/>
          <w:spacing w:val="3"/>
        </w:rPr>
        <w:t>z</w:t>
      </w:r>
      <w:r w:rsidRPr="00A6169E">
        <w:rPr>
          <w:rFonts w:ascii="Tahoma" w:eastAsia="Tahoma" w:hAnsi="Tahoma" w:cs="Tahoma"/>
        </w:rPr>
        <w:t xml:space="preserve">u </w:t>
      </w:r>
      <w:r w:rsidRPr="00A6169E">
        <w:rPr>
          <w:rFonts w:ascii="Tahoma" w:eastAsia="Tahoma" w:hAnsi="Tahoma" w:cs="Tahoma"/>
          <w:spacing w:val="2"/>
        </w:rPr>
        <w:t>S</w:t>
      </w:r>
      <w:r w:rsidRPr="00A6169E">
        <w:rPr>
          <w:rFonts w:ascii="Tahoma" w:eastAsia="Tahoma" w:hAnsi="Tahoma" w:cs="Tahoma"/>
        </w:rPr>
        <w:t>pó</w:t>
      </w:r>
      <w:r w:rsidRPr="00A6169E">
        <w:rPr>
          <w:rFonts w:ascii="Tahoma" w:eastAsia="Tahoma" w:hAnsi="Tahoma" w:cs="Tahoma"/>
          <w:spacing w:val="-1"/>
        </w:rPr>
        <w:t>j</w:t>
      </w:r>
      <w:r w:rsidRPr="00A6169E">
        <w:rPr>
          <w:rFonts w:ascii="Tahoma" w:eastAsia="Tahoma" w:hAnsi="Tahoma" w:cs="Tahoma"/>
          <w:spacing w:val="1"/>
        </w:rPr>
        <w:t>n</w:t>
      </w:r>
      <w:r w:rsidRPr="00A6169E">
        <w:rPr>
          <w:rFonts w:ascii="Tahoma" w:eastAsia="Tahoma" w:hAnsi="Tahoma" w:cs="Tahoma"/>
        </w:rPr>
        <w:t>oś</w:t>
      </w:r>
      <w:r w:rsidRPr="00A6169E">
        <w:rPr>
          <w:rFonts w:ascii="Tahoma" w:eastAsia="Tahoma" w:hAnsi="Tahoma" w:cs="Tahoma"/>
          <w:spacing w:val="-1"/>
        </w:rPr>
        <w:t>c</w:t>
      </w:r>
      <w:r w:rsidRPr="00A6169E">
        <w:rPr>
          <w:rFonts w:ascii="Tahoma" w:eastAsia="Tahoma" w:hAnsi="Tahoma" w:cs="Tahoma"/>
        </w:rPr>
        <w:t xml:space="preserve">i,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 xml:space="preserve">go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rPr>
        <w:t>d</w:t>
      </w:r>
      <w:r w:rsidRPr="00A6169E">
        <w:rPr>
          <w:rFonts w:ascii="Tahoma" w:eastAsia="Tahoma" w:hAnsi="Tahoma" w:cs="Tahoma"/>
          <w:spacing w:val="2"/>
        </w:rPr>
        <w:t>u</w:t>
      </w:r>
      <w:r w:rsidRPr="00A6169E">
        <w:rPr>
          <w:rFonts w:ascii="Tahoma" w:eastAsia="Tahoma" w:hAnsi="Tahoma" w:cs="Tahoma"/>
        </w:rPr>
        <w:t xml:space="preserve">szu </w:t>
      </w:r>
      <w:r w:rsidRPr="00A6169E">
        <w:rPr>
          <w:rFonts w:ascii="Tahoma" w:eastAsia="Tahoma" w:hAnsi="Tahoma" w:cs="Tahoma"/>
          <w:spacing w:val="-4"/>
        </w:rPr>
        <w:t>R</w:t>
      </w:r>
      <w:r w:rsidRPr="00A6169E">
        <w:rPr>
          <w:rFonts w:ascii="Tahoma" w:eastAsia="Tahoma" w:hAnsi="Tahoma" w:cs="Tahoma"/>
        </w:rPr>
        <w:t>ol</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spacing w:val="2"/>
        </w:rPr>
        <w:t>g</w:t>
      </w:r>
      <w:r w:rsidRPr="00A6169E">
        <w:rPr>
          <w:rFonts w:ascii="Tahoma" w:eastAsia="Tahoma" w:hAnsi="Tahoma" w:cs="Tahoma"/>
        </w:rPr>
        <w:t>o</w:t>
      </w:r>
      <w:r w:rsidR="001C5E54" w:rsidRPr="00A6169E">
        <w:rPr>
          <w:rFonts w:ascii="Tahoma" w:eastAsia="Tahoma" w:hAnsi="Tahoma" w:cs="Tahoma"/>
        </w:rPr>
        <w:t xml:space="preserve"> n</w:t>
      </w:r>
      <w:r w:rsidRPr="00A6169E">
        <w:rPr>
          <w:rFonts w:ascii="Tahoma" w:eastAsia="Tahoma" w:hAnsi="Tahoma" w:cs="Tahoma"/>
        </w:rPr>
        <w:t>a</w:t>
      </w:r>
      <w:r w:rsidRPr="00A6169E">
        <w:rPr>
          <w:rFonts w:ascii="Tahoma" w:eastAsia="Tahoma" w:hAnsi="Tahoma" w:cs="Tahoma"/>
          <w:spacing w:val="8"/>
        </w:rPr>
        <w:t xml:space="preserve"> </w:t>
      </w:r>
      <w:r w:rsidRPr="00A6169E">
        <w:rPr>
          <w:rFonts w:ascii="Tahoma" w:eastAsia="Tahoma" w:hAnsi="Tahoma" w:cs="Tahoma"/>
        </w:rPr>
        <w:t>rz</w:t>
      </w:r>
      <w:r w:rsidRPr="00A6169E">
        <w:rPr>
          <w:rFonts w:ascii="Tahoma" w:eastAsia="Tahoma" w:hAnsi="Tahoma" w:cs="Tahoma"/>
          <w:spacing w:val="1"/>
        </w:rPr>
        <w:t>e</w:t>
      </w:r>
      <w:r w:rsidRPr="00A6169E">
        <w:rPr>
          <w:rFonts w:ascii="Tahoma" w:eastAsia="Tahoma" w:hAnsi="Tahoma" w:cs="Tahoma"/>
          <w:spacing w:val="-1"/>
        </w:rPr>
        <w:t>c</w:t>
      </w:r>
      <w:r w:rsidRPr="00A6169E">
        <w:rPr>
          <w:rFonts w:ascii="Tahoma" w:eastAsia="Tahoma" w:hAnsi="Tahoma" w:cs="Tahoma"/>
        </w:rPr>
        <w:t>z</w:t>
      </w:r>
      <w:r w:rsidRPr="00A6169E">
        <w:rPr>
          <w:rFonts w:ascii="Tahoma" w:eastAsia="Tahoma" w:hAnsi="Tahoma" w:cs="Tahoma"/>
          <w:spacing w:val="8"/>
        </w:rPr>
        <w:t xml:space="preserve"> </w:t>
      </w:r>
      <w:r w:rsidRPr="00A6169E">
        <w:rPr>
          <w:rFonts w:ascii="Tahoma" w:eastAsia="Tahoma" w:hAnsi="Tahoma" w:cs="Tahoma"/>
          <w:spacing w:val="-4"/>
        </w:rPr>
        <w:t>R</w:t>
      </w:r>
      <w:r w:rsidRPr="00A6169E">
        <w:rPr>
          <w:rFonts w:ascii="Tahoma" w:eastAsia="Tahoma" w:hAnsi="Tahoma" w:cs="Tahoma"/>
        </w:rPr>
        <w:t>oz</w:t>
      </w:r>
      <w:r w:rsidRPr="00A6169E">
        <w:rPr>
          <w:rFonts w:ascii="Tahoma" w:eastAsia="Tahoma" w:hAnsi="Tahoma" w:cs="Tahoma"/>
          <w:spacing w:val="1"/>
        </w:rPr>
        <w:t>w</w:t>
      </w:r>
      <w:r w:rsidRPr="00A6169E">
        <w:rPr>
          <w:rFonts w:ascii="Tahoma" w:eastAsia="Tahoma" w:hAnsi="Tahoma" w:cs="Tahoma"/>
        </w:rPr>
        <w:t>o</w:t>
      </w:r>
      <w:r w:rsidRPr="00A6169E">
        <w:rPr>
          <w:rFonts w:ascii="Tahoma" w:eastAsia="Tahoma" w:hAnsi="Tahoma" w:cs="Tahoma"/>
          <w:spacing w:val="1"/>
        </w:rPr>
        <w:t>j</w:t>
      </w:r>
      <w:r w:rsidRPr="00A6169E">
        <w:rPr>
          <w:rFonts w:ascii="Tahoma" w:eastAsia="Tahoma" w:hAnsi="Tahoma" w:cs="Tahoma"/>
        </w:rPr>
        <w:t>u</w:t>
      </w:r>
      <w:r w:rsidRPr="00A6169E">
        <w:rPr>
          <w:rFonts w:ascii="Tahoma" w:eastAsia="Tahoma" w:hAnsi="Tahoma" w:cs="Tahoma"/>
          <w:spacing w:val="2"/>
        </w:rPr>
        <w:t xml:space="preserve"> </w:t>
      </w:r>
      <w:r w:rsidRPr="00A6169E">
        <w:rPr>
          <w:rFonts w:ascii="Tahoma" w:eastAsia="Tahoma" w:hAnsi="Tahoma" w:cs="Tahoma"/>
        </w:rPr>
        <w:t>O</w:t>
      </w:r>
      <w:r w:rsidRPr="00A6169E">
        <w:rPr>
          <w:rFonts w:ascii="Tahoma" w:eastAsia="Tahoma" w:hAnsi="Tahoma" w:cs="Tahoma"/>
          <w:spacing w:val="3"/>
        </w:rPr>
        <w:t>b</w:t>
      </w:r>
      <w:r w:rsidRPr="00A6169E">
        <w:rPr>
          <w:rFonts w:ascii="Tahoma" w:eastAsia="Tahoma" w:hAnsi="Tahoma" w:cs="Tahoma"/>
        </w:rPr>
        <w:t>sz</w:t>
      </w:r>
      <w:r w:rsidRPr="00A6169E">
        <w:rPr>
          <w:rFonts w:ascii="Tahoma" w:eastAsia="Tahoma" w:hAnsi="Tahoma" w:cs="Tahoma"/>
          <w:spacing w:val="1"/>
        </w:rPr>
        <w:t>a</w:t>
      </w:r>
      <w:r w:rsidRPr="00A6169E">
        <w:rPr>
          <w:rFonts w:ascii="Tahoma" w:eastAsia="Tahoma" w:hAnsi="Tahoma" w:cs="Tahoma"/>
        </w:rPr>
        <w:t>r</w:t>
      </w:r>
      <w:r w:rsidRPr="00A6169E">
        <w:rPr>
          <w:rFonts w:ascii="Tahoma" w:eastAsia="Tahoma" w:hAnsi="Tahoma" w:cs="Tahoma"/>
          <w:spacing w:val="2"/>
        </w:rPr>
        <w:t>ó</w:t>
      </w:r>
      <w:r w:rsidRPr="00A6169E">
        <w:rPr>
          <w:rFonts w:ascii="Tahoma" w:eastAsia="Tahoma" w:hAnsi="Tahoma" w:cs="Tahoma"/>
        </w:rPr>
        <w:t>w</w:t>
      </w:r>
      <w:r w:rsidRPr="00A6169E">
        <w:rPr>
          <w:rFonts w:ascii="Tahoma" w:eastAsia="Tahoma" w:hAnsi="Tahoma" w:cs="Tahoma"/>
          <w:spacing w:val="2"/>
        </w:rPr>
        <w:t xml:space="preserve"> </w:t>
      </w:r>
      <w:r w:rsidRPr="00A6169E">
        <w:rPr>
          <w:rFonts w:ascii="Tahoma" w:eastAsia="Tahoma" w:hAnsi="Tahoma" w:cs="Tahoma"/>
        </w:rPr>
        <w:t>Wi</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2"/>
        </w:rPr>
        <w:t>c</w:t>
      </w:r>
      <w:r w:rsidRPr="00A6169E">
        <w:rPr>
          <w:rFonts w:ascii="Tahoma" w:eastAsia="Tahoma" w:hAnsi="Tahoma" w:cs="Tahoma"/>
        </w:rPr>
        <w:t>h</w:t>
      </w:r>
      <w:r w:rsidRPr="00A6169E">
        <w:rPr>
          <w:rFonts w:ascii="Tahoma" w:eastAsia="Tahoma" w:hAnsi="Tahoma" w:cs="Tahoma"/>
          <w:spacing w:val="1"/>
        </w:rPr>
        <w:t xml:space="preserve"> </w:t>
      </w:r>
      <w:r w:rsidRPr="00A6169E">
        <w:rPr>
          <w:rFonts w:ascii="Tahoma" w:eastAsia="Tahoma" w:hAnsi="Tahoma" w:cs="Tahoma"/>
        </w:rPr>
        <w:t>o</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rPr>
        <w:t>z</w:t>
      </w:r>
      <w:r w:rsidRPr="00A6169E">
        <w:rPr>
          <w:rFonts w:ascii="Tahoma" w:eastAsia="Tahoma" w:hAnsi="Tahoma" w:cs="Tahoma"/>
          <w:spacing w:val="7"/>
        </w:rPr>
        <w:t xml:space="preserve"> </w:t>
      </w:r>
      <w:r w:rsidRPr="00A6169E">
        <w:rPr>
          <w:rFonts w:ascii="Tahoma" w:eastAsia="Tahoma" w:hAnsi="Tahoma" w:cs="Tahoma"/>
          <w:spacing w:val="3"/>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 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dus</w:t>
      </w:r>
      <w:r w:rsidRPr="00A6169E">
        <w:rPr>
          <w:rFonts w:ascii="Tahoma" w:eastAsia="Tahoma" w:hAnsi="Tahoma" w:cs="Tahoma"/>
          <w:spacing w:val="2"/>
        </w:rPr>
        <w:t>z</w:t>
      </w:r>
      <w:r w:rsidRPr="00A6169E">
        <w:rPr>
          <w:rFonts w:ascii="Tahoma" w:eastAsia="Tahoma" w:hAnsi="Tahoma" w:cs="Tahoma"/>
        </w:rPr>
        <w:t>u</w:t>
      </w:r>
      <w:r w:rsidRPr="00A6169E">
        <w:rPr>
          <w:rFonts w:ascii="Tahoma" w:eastAsia="Tahoma" w:hAnsi="Tahoma" w:cs="Tahoma"/>
          <w:spacing w:val="3"/>
        </w:rPr>
        <w:t xml:space="preserve"> </w:t>
      </w:r>
      <w:r w:rsidRPr="00A6169E">
        <w:rPr>
          <w:rFonts w:ascii="Tahoma" w:eastAsia="Tahoma" w:hAnsi="Tahoma" w:cs="Tahoma"/>
        </w:rPr>
        <w:t>Mor</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3"/>
        </w:rPr>
        <w:t xml:space="preserve"> </w:t>
      </w:r>
      <w:r w:rsidRPr="00A6169E">
        <w:rPr>
          <w:rFonts w:ascii="Tahoma" w:eastAsia="Tahoma" w:hAnsi="Tahoma" w:cs="Tahoma"/>
        </w:rPr>
        <w:t>i</w:t>
      </w:r>
      <w:r w:rsidRPr="00A6169E">
        <w:rPr>
          <w:rFonts w:ascii="Tahoma" w:eastAsia="Tahoma" w:hAnsi="Tahoma" w:cs="Tahoma"/>
          <w:spacing w:val="9"/>
        </w:rPr>
        <w:t xml:space="preserve"> </w:t>
      </w:r>
      <w:r w:rsidRPr="00A6169E">
        <w:rPr>
          <w:rFonts w:ascii="Tahoma" w:eastAsia="Tahoma" w:hAnsi="Tahoma" w:cs="Tahoma"/>
          <w:spacing w:val="-4"/>
        </w:rPr>
        <w:t>R</w:t>
      </w:r>
      <w:r w:rsidRPr="00A6169E">
        <w:rPr>
          <w:rFonts w:ascii="Tahoma" w:eastAsia="Tahoma" w:hAnsi="Tahoma" w:cs="Tahoma"/>
          <w:spacing w:val="-1"/>
        </w:rPr>
        <w:t>y</w:t>
      </w:r>
      <w:r w:rsidRPr="00A6169E">
        <w:rPr>
          <w:rFonts w:ascii="Tahoma" w:eastAsia="Tahoma" w:hAnsi="Tahoma" w:cs="Tahoma"/>
        </w:rPr>
        <w:t>b</w:t>
      </w:r>
      <w:r w:rsidRPr="00A6169E">
        <w:rPr>
          <w:rFonts w:ascii="Tahoma" w:eastAsia="Tahoma" w:hAnsi="Tahoma" w:cs="Tahoma"/>
          <w:spacing w:val="3"/>
        </w:rPr>
        <w:t>a</w:t>
      </w:r>
      <w:r w:rsidRPr="00A6169E">
        <w:rPr>
          <w:rFonts w:ascii="Tahoma" w:eastAsia="Tahoma" w:hAnsi="Tahoma" w:cs="Tahoma"/>
          <w:spacing w:val="-1"/>
        </w:rPr>
        <w:t>ck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2"/>
        </w:rPr>
        <w:t xml:space="preserve"> </w:t>
      </w:r>
      <w:r w:rsidRPr="00A6169E">
        <w:rPr>
          <w:rFonts w:ascii="Tahoma" w:eastAsia="Tahoma" w:hAnsi="Tahoma" w:cs="Tahoma"/>
        </w:rPr>
        <w:t>o</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rPr>
        <w:t xml:space="preserve">z </w:t>
      </w:r>
      <w:r w:rsidRPr="00A6169E">
        <w:rPr>
          <w:rFonts w:ascii="Tahoma" w:eastAsia="Tahoma" w:hAnsi="Tahoma" w:cs="Tahoma"/>
          <w:spacing w:val="-1"/>
        </w:rPr>
        <w:t>u</w:t>
      </w:r>
      <w:r w:rsidRPr="00A6169E">
        <w:rPr>
          <w:rFonts w:ascii="Tahoma" w:eastAsia="Tahoma" w:hAnsi="Tahoma" w:cs="Tahoma"/>
        </w:rPr>
        <w:t>s</w:t>
      </w:r>
      <w:r w:rsidRPr="00A6169E">
        <w:rPr>
          <w:rFonts w:ascii="Tahoma" w:eastAsia="Tahoma" w:hAnsi="Tahoma" w:cs="Tahoma"/>
          <w:spacing w:val="1"/>
        </w:rPr>
        <w:t>ta</w:t>
      </w:r>
      <w:r w:rsidRPr="00A6169E">
        <w:rPr>
          <w:rFonts w:ascii="Tahoma" w:eastAsia="Tahoma" w:hAnsi="Tahoma" w:cs="Tahoma"/>
          <w:spacing w:val="-1"/>
        </w:rPr>
        <w:t>n</w:t>
      </w:r>
      <w:r w:rsidRPr="00A6169E">
        <w:rPr>
          <w:rFonts w:ascii="Tahoma" w:eastAsia="Tahoma" w:hAnsi="Tahoma" w:cs="Tahoma"/>
          <w:spacing w:val="1"/>
        </w:rPr>
        <w:t>aw</w:t>
      </w:r>
      <w:r w:rsidRPr="00A6169E">
        <w:rPr>
          <w:rFonts w:ascii="Tahoma" w:eastAsia="Tahoma" w:hAnsi="Tahoma" w:cs="Tahoma"/>
        </w:rPr>
        <w:t>i</w:t>
      </w:r>
      <w:r w:rsidRPr="00A6169E">
        <w:rPr>
          <w:rFonts w:ascii="Tahoma" w:eastAsia="Tahoma" w:hAnsi="Tahoma" w:cs="Tahoma"/>
          <w:spacing w:val="1"/>
        </w:rPr>
        <w:t>a</w:t>
      </w:r>
      <w:r w:rsidRPr="00A6169E">
        <w:rPr>
          <w:rFonts w:ascii="Tahoma" w:eastAsia="Tahoma" w:hAnsi="Tahoma" w:cs="Tahoma"/>
          <w:spacing w:val="-1"/>
        </w:rPr>
        <w:t>j</w:t>
      </w:r>
      <w:r w:rsidRPr="00A6169E">
        <w:rPr>
          <w:rFonts w:ascii="Tahoma" w:eastAsia="Tahoma" w:hAnsi="Tahoma" w:cs="Tahoma"/>
          <w:spacing w:val="1"/>
        </w:rPr>
        <w:t>ą</w:t>
      </w:r>
      <w:r w:rsidRPr="00A6169E">
        <w:rPr>
          <w:rFonts w:ascii="Tahoma" w:eastAsia="Tahoma" w:hAnsi="Tahoma" w:cs="Tahoma"/>
          <w:spacing w:val="-1"/>
        </w:rPr>
        <w:t>c</w:t>
      </w:r>
      <w:r w:rsidRPr="00A6169E">
        <w:rPr>
          <w:rFonts w:ascii="Tahoma" w:eastAsia="Tahoma" w:hAnsi="Tahoma" w:cs="Tahoma"/>
          <w:spacing w:val="2"/>
        </w:rPr>
        <w:t>e</w:t>
      </w:r>
      <w:r w:rsidRPr="00A6169E">
        <w:rPr>
          <w:rFonts w:ascii="Tahoma" w:eastAsia="Tahoma" w:hAnsi="Tahoma" w:cs="Tahoma"/>
        </w:rPr>
        <w:t>go pr</w:t>
      </w:r>
      <w:r w:rsidRPr="00A6169E">
        <w:rPr>
          <w:rFonts w:ascii="Tahoma" w:eastAsia="Tahoma" w:hAnsi="Tahoma" w:cs="Tahoma"/>
          <w:spacing w:val="1"/>
        </w:rPr>
        <w:t>ze</w:t>
      </w:r>
      <w:r w:rsidRPr="00A6169E">
        <w:rPr>
          <w:rFonts w:ascii="Tahoma" w:eastAsia="Tahoma" w:hAnsi="Tahoma" w:cs="Tahoma"/>
        </w:rPr>
        <w:t>pisy</w:t>
      </w:r>
      <w:r w:rsidRPr="00A6169E">
        <w:rPr>
          <w:rFonts w:ascii="Tahoma" w:eastAsia="Tahoma" w:hAnsi="Tahoma" w:cs="Tahoma"/>
          <w:spacing w:val="8"/>
        </w:rPr>
        <w:t xml:space="preserve"> </w:t>
      </w:r>
      <w:r w:rsidRPr="00A6169E">
        <w:rPr>
          <w:rFonts w:ascii="Tahoma" w:eastAsia="Tahoma" w:hAnsi="Tahoma" w:cs="Tahoma"/>
        </w:rPr>
        <w:t>ogól</w:t>
      </w:r>
      <w:r w:rsidRPr="00A6169E">
        <w:rPr>
          <w:rFonts w:ascii="Tahoma" w:eastAsia="Tahoma" w:hAnsi="Tahoma" w:cs="Tahoma"/>
          <w:spacing w:val="-1"/>
        </w:rPr>
        <w:t>n</w:t>
      </w:r>
      <w:r w:rsidRPr="00A6169E">
        <w:rPr>
          <w:rFonts w:ascii="Tahoma" w:eastAsia="Tahoma" w:hAnsi="Tahoma" w:cs="Tahoma"/>
        </w:rPr>
        <w:t>e</w:t>
      </w:r>
      <w:r w:rsidRPr="00A6169E">
        <w:rPr>
          <w:rFonts w:ascii="Tahoma" w:eastAsia="Tahoma" w:hAnsi="Tahoma" w:cs="Tahoma"/>
          <w:spacing w:val="11"/>
        </w:rPr>
        <w:t xml:space="preserve"> </w:t>
      </w:r>
      <w:r w:rsidRPr="00A6169E">
        <w:rPr>
          <w:rFonts w:ascii="Tahoma" w:eastAsia="Tahoma" w:hAnsi="Tahoma" w:cs="Tahoma"/>
        </w:rPr>
        <w:t>do</w:t>
      </w:r>
      <w:r w:rsidRPr="00A6169E">
        <w:rPr>
          <w:rFonts w:ascii="Tahoma" w:eastAsia="Tahoma" w:hAnsi="Tahoma" w:cs="Tahoma"/>
          <w:spacing w:val="1"/>
        </w:rPr>
        <w:t>t</w:t>
      </w:r>
      <w:r w:rsidRPr="00A6169E">
        <w:rPr>
          <w:rFonts w:ascii="Tahoma" w:eastAsia="Tahoma" w:hAnsi="Tahoma" w:cs="Tahoma"/>
          <w:spacing w:val="-3"/>
        </w:rPr>
        <w:t>y</w:t>
      </w:r>
      <w:r w:rsidRPr="00A6169E">
        <w:rPr>
          <w:rFonts w:ascii="Tahoma" w:eastAsia="Tahoma" w:hAnsi="Tahoma" w:cs="Tahoma"/>
          <w:spacing w:val="-1"/>
        </w:rPr>
        <w:t>c</w:t>
      </w:r>
      <w:r w:rsidRPr="00A6169E">
        <w:rPr>
          <w:rFonts w:ascii="Tahoma" w:eastAsia="Tahoma" w:hAnsi="Tahoma" w:cs="Tahoma"/>
        </w:rPr>
        <w:t>z</w:t>
      </w:r>
      <w:r w:rsidRPr="00A6169E">
        <w:rPr>
          <w:rFonts w:ascii="Tahoma" w:eastAsia="Tahoma" w:hAnsi="Tahoma" w:cs="Tahoma"/>
          <w:spacing w:val="4"/>
        </w:rPr>
        <w:t>ą</w:t>
      </w:r>
      <w:r w:rsidRPr="00A6169E">
        <w:rPr>
          <w:rFonts w:ascii="Tahoma" w:eastAsia="Tahoma" w:hAnsi="Tahoma" w:cs="Tahoma"/>
          <w:spacing w:val="-1"/>
        </w:rPr>
        <w:t>c</w:t>
      </w:r>
      <w:r w:rsidRPr="00A6169E">
        <w:rPr>
          <w:rFonts w:ascii="Tahoma" w:eastAsia="Tahoma" w:hAnsi="Tahoma" w:cs="Tahoma"/>
        </w:rPr>
        <w:t>e</w:t>
      </w:r>
      <w:r w:rsidRPr="00A6169E">
        <w:rPr>
          <w:rFonts w:ascii="Tahoma" w:eastAsia="Tahoma" w:hAnsi="Tahoma" w:cs="Tahoma"/>
          <w:spacing w:val="6"/>
        </w:rPr>
        <w:t xml:space="preserv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w:t>
      </w:r>
      <w:r w:rsidRPr="00A6169E">
        <w:rPr>
          <w:rFonts w:ascii="Tahoma" w:eastAsia="Tahoma" w:hAnsi="Tahoma" w:cs="Tahoma"/>
          <w:spacing w:val="3"/>
        </w:rPr>
        <w:t>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4"/>
        </w:rPr>
        <w:t xml:space="preserve">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spacing w:val="2"/>
        </w:rPr>
        <w:t>d</w:t>
      </w:r>
      <w:r w:rsidRPr="00A6169E">
        <w:rPr>
          <w:rFonts w:ascii="Tahoma" w:eastAsia="Tahoma" w:hAnsi="Tahoma" w:cs="Tahoma"/>
          <w:spacing w:val="-1"/>
        </w:rPr>
        <w:t>u</w:t>
      </w:r>
      <w:r w:rsidRPr="00A6169E">
        <w:rPr>
          <w:rFonts w:ascii="Tahoma" w:eastAsia="Tahoma" w:hAnsi="Tahoma" w:cs="Tahoma"/>
        </w:rPr>
        <w:t>szu</w:t>
      </w:r>
      <w:r w:rsidRPr="00A6169E">
        <w:rPr>
          <w:rFonts w:ascii="Tahoma" w:eastAsia="Tahoma" w:hAnsi="Tahoma" w:cs="Tahoma"/>
          <w:spacing w:val="7"/>
        </w:rPr>
        <w:t xml:space="preserve"> </w:t>
      </w:r>
      <w:r w:rsidRPr="00A6169E">
        <w:rPr>
          <w:rFonts w:ascii="Tahoma" w:eastAsia="Tahoma" w:hAnsi="Tahoma" w:cs="Tahoma"/>
          <w:spacing w:val="-4"/>
        </w:rPr>
        <w:t>R</w:t>
      </w:r>
      <w:r w:rsidRPr="00A6169E">
        <w:rPr>
          <w:rFonts w:ascii="Tahoma" w:eastAsia="Tahoma" w:hAnsi="Tahoma" w:cs="Tahoma"/>
        </w:rPr>
        <w:t>oz</w:t>
      </w:r>
      <w:r w:rsidRPr="00A6169E">
        <w:rPr>
          <w:rFonts w:ascii="Tahoma" w:eastAsia="Tahoma" w:hAnsi="Tahoma" w:cs="Tahoma"/>
          <w:spacing w:val="1"/>
        </w:rPr>
        <w:t>w</w:t>
      </w:r>
      <w:r w:rsidRPr="00A6169E">
        <w:rPr>
          <w:rFonts w:ascii="Tahoma" w:eastAsia="Tahoma" w:hAnsi="Tahoma" w:cs="Tahoma"/>
          <w:spacing w:val="2"/>
        </w:rPr>
        <w:t>o</w:t>
      </w:r>
      <w:r w:rsidRPr="00A6169E">
        <w:rPr>
          <w:rFonts w:ascii="Tahoma" w:eastAsia="Tahoma" w:hAnsi="Tahoma" w:cs="Tahoma"/>
          <w:spacing w:val="-1"/>
        </w:rPr>
        <w:t>j</w:t>
      </w:r>
      <w:r w:rsidRPr="00A6169E">
        <w:rPr>
          <w:rFonts w:ascii="Tahoma" w:eastAsia="Tahoma" w:hAnsi="Tahoma" w:cs="Tahoma"/>
        </w:rPr>
        <w:t>u</w:t>
      </w:r>
      <w:r w:rsidRPr="00A6169E">
        <w:rPr>
          <w:rFonts w:ascii="Tahoma" w:eastAsia="Tahoma" w:hAnsi="Tahoma" w:cs="Tahoma"/>
          <w:spacing w:val="8"/>
        </w:rPr>
        <w:t xml:space="preserve"> </w:t>
      </w:r>
      <w:r w:rsidRPr="00A6169E">
        <w:rPr>
          <w:rFonts w:ascii="Tahoma" w:eastAsia="Tahoma" w:hAnsi="Tahoma" w:cs="Tahoma"/>
          <w:spacing w:val="-4"/>
        </w:rPr>
        <w:t>R</w:t>
      </w:r>
      <w:r w:rsidRPr="00A6169E">
        <w:rPr>
          <w:rFonts w:ascii="Tahoma" w:eastAsia="Tahoma" w:hAnsi="Tahoma" w:cs="Tahoma"/>
          <w:spacing w:val="1"/>
        </w:rPr>
        <w:t>e</w:t>
      </w:r>
      <w:r w:rsidRPr="00A6169E">
        <w:rPr>
          <w:rFonts w:ascii="Tahoma" w:eastAsia="Tahoma" w:hAnsi="Tahoma" w:cs="Tahoma"/>
        </w:rPr>
        <w:t>gio</w:t>
      </w:r>
      <w:r w:rsidRPr="00A6169E">
        <w:rPr>
          <w:rFonts w:ascii="Tahoma" w:eastAsia="Tahoma" w:hAnsi="Tahoma" w:cs="Tahoma"/>
          <w:spacing w:val="-1"/>
        </w:rPr>
        <w:t>n</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rPr>
        <w:t xml:space="preserve">go,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36"/>
        </w:rPr>
        <w:t xml:space="preserve"> </w:t>
      </w:r>
      <w:r w:rsidRPr="00A6169E">
        <w:rPr>
          <w:rFonts w:ascii="Tahoma" w:eastAsia="Tahoma" w:hAnsi="Tahoma" w:cs="Tahoma"/>
        </w:rPr>
        <w:t>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dus</w:t>
      </w:r>
      <w:r w:rsidRPr="00A6169E">
        <w:rPr>
          <w:rFonts w:ascii="Tahoma" w:eastAsia="Tahoma" w:hAnsi="Tahoma" w:cs="Tahoma"/>
          <w:spacing w:val="2"/>
        </w:rPr>
        <w:t>z</w:t>
      </w:r>
      <w:r w:rsidRPr="00A6169E">
        <w:rPr>
          <w:rFonts w:ascii="Tahoma" w:eastAsia="Tahoma" w:hAnsi="Tahoma" w:cs="Tahoma"/>
        </w:rPr>
        <w:t>u</w:t>
      </w:r>
      <w:r w:rsidRPr="00A6169E">
        <w:rPr>
          <w:rFonts w:ascii="Tahoma" w:eastAsia="Tahoma" w:hAnsi="Tahoma" w:cs="Tahoma"/>
          <w:spacing w:val="36"/>
        </w:rPr>
        <w:t xml:space="preserve"> </w:t>
      </w:r>
      <w:r w:rsidRPr="00A6169E">
        <w:rPr>
          <w:rFonts w:ascii="Tahoma" w:eastAsia="Tahoma" w:hAnsi="Tahoma" w:cs="Tahoma"/>
          <w:spacing w:val="2"/>
        </w:rPr>
        <w:t>S</w:t>
      </w:r>
      <w:r w:rsidRPr="00A6169E">
        <w:rPr>
          <w:rFonts w:ascii="Tahoma" w:eastAsia="Tahoma" w:hAnsi="Tahoma" w:cs="Tahoma"/>
        </w:rPr>
        <w:t>poł</w:t>
      </w:r>
      <w:r w:rsidRPr="00A6169E">
        <w:rPr>
          <w:rFonts w:ascii="Tahoma" w:eastAsia="Tahoma" w:hAnsi="Tahoma" w:cs="Tahoma"/>
          <w:spacing w:val="1"/>
        </w:rPr>
        <w:t>e</w:t>
      </w:r>
      <w:r w:rsidRPr="00A6169E">
        <w:rPr>
          <w:rFonts w:ascii="Tahoma" w:eastAsia="Tahoma" w:hAnsi="Tahoma" w:cs="Tahoma"/>
          <w:spacing w:val="-1"/>
        </w:rPr>
        <w:t>c</w:t>
      </w:r>
      <w:r w:rsidRPr="00A6169E">
        <w:rPr>
          <w:rFonts w:ascii="Tahoma" w:eastAsia="Tahoma" w:hAnsi="Tahoma" w:cs="Tahoma"/>
        </w:rPr>
        <w:t>zneg</w:t>
      </w:r>
      <w:r w:rsidRPr="00A6169E">
        <w:rPr>
          <w:rFonts w:ascii="Tahoma" w:eastAsia="Tahoma" w:hAnsi="Tahoma" w:cs="Tahoma"/>
          <w:spacing w:val="-3"/>
        </w:rPr>
        <w:t>o</w:t>
      </w:r>
      <w:r w:rsidRPr="00A6169E">
        <w:rPr>
          <w:rFonts w:ascii="Tahoma" w:eastAsia="Tahoma" w:hAnsi="Tahoma" w:cs="Tahoma"/>
        </w:rPr>
        <w:t>,</w:t>
      </w:r>
      <w:r w:rsidRPr="00A6169E">
        <w:rPr>
          <w:rFonts w:ascii="Tahoma" w:eastAsia="Tahoma" w:hAnsi="Tahoma" w:cs="Tahoma"/>
          <w:spacing w:val="36"/>
        </w:rPr>
        <w:t xml:space="preserve"> </w:t>
      </w:r>
      <w:r w:rsidRPr="00A6169E">
        <w:rPr>
          <w:rFonts w:ascii="Tahoma" w:eastAsia="Tahoma" w:hAnsi="Tahoma" w:cs="Tahoma"/>
        </w:rPr>
        <w:t>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dus</w:t>
      </w:r>
      <w:r w:rsidRPr="00A6169E">
        <w:rPr>
          <w:rFonts w:ascii="Tahoma" w:eastAsia="Tahoma" w:hAnsi="Tahoma" w:cs="Tahoma"/>
          <w:spacing w:val="2"/>
        </w:rPr>
        <w:t>z</w:t>
      </w:r>
      <w:r w:rsidRPr="00A6169E">
        <w:rPr>
          <w:rFonts w:ascii="Tahoma" w:eastAsia="Tahoma" w:hAnsi="Tahoma" w:cs="Tahoma"/>
        </w:rPr>
        <w:t>u</w:t>
      </w:r>
      <w:r w:rsidRPr="00A6169E">
        <w:rPr>
          <w:rFonts w:ascii="Tahoma" w:eastAsia="Tahoma" w:hAnsi="Tahoma" w:cs="Tahoma"/>
          <w:spacing w:val="36"/>
        </w:rPr>
        <w:t xml:space="preserve"> </w:t>
      </w:r>
      <w:r w:rsidRPr="00A6169E">
        <w:rPr>
          <w:rFonts w:ascii="Tahoma" w:eastAsia="Tahoma" w:hAnsi="Tahoma" w:cs="Tahoma"/>
        </w:rPr>
        <w:t>Sp</w:t>
      </w:r>
      <w:r w:rsidRPr="00A6169E">
        <w:rPr>
          <w:rFonts w:ascii="Tahoma" w:eastAsia="Tahoma" w:hAnsi="Tahoma" w:cs="Tahoma"/>
          <w:spacing w:val="2"/>
        </w:rPr>
        <w:t>ó</w:t>
      </w:r>
      <w:r w:rsidRPr="00A6169E">
        <w:rPr>
          <w:rFonts w:ascii="Tahoma" w:eastAsia="Tahoma" w:hAnsi="Tahoma" w:cs="Tahoma"/>
          <w:spacing w:val="-1"/>
        </w:rPr>
        <w:t>jn</w:t>
      </w:r>
      <w:r w:rsidRPr="00A6169E">
        <w:rPr>
          <w:rFonts w:ascii="Tahoma" w:eastAsia="Tahoma" w:hAnsi="Tahoma" w:cs="Tahoma"/>
        </w:rPr>
        <w:t>o</w:t>
      </w:r>
      <w:r w:rsidRPr="00A6169E">
        <w:rPr>
          <w:rFonts w:ascii="Tahoma" w:eastAsia="Tahoma" w:hAnsi="Tahoma" w:cs="Tahoma"/>
          <w:spacing w:val="2"/>
        </w:rPr>
        <w:t>ś</w:t>
      </w:r>
      <w:r w:rsidRPr="00A6169E">
        <w:rPr>
          <w:rFonts w:ascii="Tahoma" w:eastAsia="Tahoma" w:hAnsi="Tahoma" w:cs="Tahoma"/>
          <w:spacing w:val="-1"/>
        </w:rPr>
        <w:t>c</w:t>
      </w:r>
      <w:r w:rsidRPr="00A6169E">
        <w:rPr>
          <w:rFonts w:ascii="Tahoma" w:eastAsia="Tahoma" w:hAnsi="Tahoma" w:cs="Tahoma"/>
        </w:rPr>
        <w:t>i</w:t>
      </w:r>
      <w:r w:rsidRPr="00A6169E">
        <w:rPr>
          <w:rFonts w:ascii="Tahoma" w:eastAsia="Tahoma" w:hAnsi="Tahoma" w:cs="Tahoma"/>
          <w:spacing w:val="38"/>
        </w:rPr>
        <w:t xml:space="preserve"> </w:t>
      </w:r>
      <w:r w:rsidRPr="00A6169E">
        <w:rPr>
          <w:rFonts w:ascii="Tahoma" w:eastAsia="Tahoma" w:hAnsi="Tahoma" w:cs="Tahoma"/>
        </w:rPr>
        <w:t>i</w:t>
      </w:r>
      <w:r w:rsidRPr="00A6169E">
        <w:rPr>
          <w:rFonts w:ascii="Tahoma" w:eastAsia="Tahoma" w:hAnsi="Tahoma" w:cs="Tahoma"/>
          <w:spacing w:val="45"/>
        </w:rPr>
        <w:t xml:space="preserv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33"/>
        </w:rPr>
        <w:t xml:space="preserve"> </w:t>
      </w:r>
      <w:r w:rsidRPr="00A6169E">
        <w:rPr>
          <w:rFonts w:ascii="Tahoma" w:eastAsia="Tahoma" w:hAnsi="Tahoma" w:cs="Tahoma"/>
          <w:spacing w:val="2"/>
        </w:rPr>
        <w:t>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duszu</w:t>
      </w:r>
      <w:r w:rsidRPr="00A6169E">
        <w:rPr>
          <w:rFonts w:ascii="Tahoma" w:eastAsia="Tahoma" w:hAnsi="Tahoma" w:cs="Tahoma"/>
          <w:spacing w:val="36"/>
        </w:rPr>
        <w:t xml:space="preserve"> </w:t>
      </w:r>
      <w:r w:rsidR="001C5E54" w:rsidRPr="00A6169E">
        <w:rPr>
          <w:rFonts w:ascii="Tahoma" w:eastAsia="Tahoma" w:hAnsi="Tahoma" w:cs="Tahoma"/>
          <w:spacing w:val="2"/>
        </w:rPr>
        <w:t>M</w:t>
      </w:r>
      <w:r w:rsidR="001C5E54" w:rsidRPr="00A6169E">
        <w:rPr>
          <w:rFonts w:ascii="Tahoma" w:eastAsia="Tahoma" w:hAnsi="Tahoma" w:cs="Tahoma"/>
        </w:rPr>
        <w:t>ors</w:t>
      </w:r>
      <w:r w:rsidR="001C5E54" w:rsidRPr="00A6169E">
        <w:rPr>
          <w:rFonts w:ascii="Tahoma" w:eastAsia="Tahoma" w:hAnsi="Tahoma" w:cs="Tahoma"/>
          <w:spacing w:val="-1"/>
        </w:rPr>
        <w:t>k</w:t>
      </w:r>
      <w:r w:rsidR="001C5E54" w:rsidRPr="00A6169E">
        <w:rPr>
          <w:rFonts w:ascii="Tahoma" w:eastAsia="Tahoma" w:hAnsi="Tahoma" w:cs="Tahoma"/>
        </w:rPr>
        <w:t>i</w:t>
      </w:r>
      <w:r w:rsidR="001C5E54" w:rsidRPr="00A6169E">
        <w:rPr>
          <w:rFonts w:ascii="Tahoma" w:eastAsia="Tahoma" w:hAnsi="Tahoma" w:cs="Tahoma"/>
          <w:spacing w:val="1"/>
        </w:rPr>
        <w:t>e</w:t>
      </w:r>
      <w:r w:rsidR="001C5E54" w:rsidRPr="00A6169E">
        <w:rPr>
          <w:rFonts w:ascii="Tahoma" w:eastAsia="Tahoma" w:hAnsi="Tahoma" w:cs="Tahoma"/>
        </w:rPr>
        <w:t>go i</w:t>
      </w:r>
      <w:r w:rsidRPr="00A6169E">
        <w:rPr>
          <w:rFonts w:ascii="Tahoma" w:eastAsia="Tahoma" w:hAnsi="Tahoma" w:cs="Tahoma"/>
          <w:spacing w:val="52"/>
        </w:rPr>
        <w:t xml:space="preserve"> </w:t>
      </w:r>
      <w:r w:rsidRPr="00A6169E">
        <w:rPr>
          <w:rFonts w:ascii="Tahoma" w:eastAsia="Tahoma" w:hAnsi="Tahoma" w:cs="Tahoma"/>
          <w:spacing w:val="-4"/>
        </w:rPr>
        <w:t>R</w:t>
      </w:r>
      <w:r w:rsidRPr="00A6169E">
        <w:rPr>
          <w:rFonts w:ascii="Tahoma" w:eastAsia="Tahoma" w:hAnsi="Tahoma" w:cs="Tahoma"/>
          <w:spacing w:val="-1"/>
        </w:rPr>
        <w:t>y</w:t>
      </w:r>
      <w:r w:rsidRPr="00A6169E">
        <w:rPr>
          <w:rFonts w:ascii="Tahoma" w:eastAsia="Tahoma" w:hAnsi="Tahoma" w:cs="Tahoma"/>
        </w:rPr>
        <w:t>b</w:t>
      </w:r>
      <w:r w:rsidRPr="00A6169E">
        <w:rPr>
          <w:rFonts w:ascii="Tahoma" w:eastAsia="Tahoma" w:hAnsi="Tahoma" w:cs="Tahoma"/>
          <w:spacing w:val="1"/>
        </w:rPr>
        <w:t>a</w:t>
      </w:r>
      <w:r w:rsidRPr="00A6169E">
        <w:rPr>
          <w:rFonts w:ascii="Tahoma" w:eastAsia="Tahoma" w:hAnsi="Tahoma" w:cs="Tahoma"/>
          <w:spacing w:val="2"/>
        </w:rPr>
        <w:t>c</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42"/>
        </w:rPr>
        <w:t xml:space="preserve"> </w:t>
      </w:r>
      <w:r w:rsidRPr="00A6169E">
        <w:rPr>
          <w:rFonts w:ascii="Tahoma" w:eastAsia="Tahoma" w:hAnsi="Tahoma" w:cs="Tahoma"/>
        </w:rPr>
        <w:t>o</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rPr>
        <w:t>z</w:t>
      </w:r>
      <w:r w:rsidRPr="00A6169E">
        <w:rPr>
          <w:rFonts w:ascii="Tahoma" w:eastAsia="Tahoma" w:hAnsi="Tahoma" w:cs="Tahoma"/>
          <w:spacing w:val="52"/>
        </w:rPr>
        <w:t xml:space="preserve"> </w:t>
      </w:r>
      <w:r w:rsidRPr="00A6169E">
        <w:rPr>
          <w:rFonts w:ascii="Tahoma" w:eastAsia="Tahoma" w:hAnsi="Tahoma" w:cs="Tahoma"/>
          <w:spacing w:val="-1"/>
        </w:rPr>
        <w:t>u</w:t>
      </w:r>
      <w:r w:rsidRPr="00A6169E">
        <w:rPr>
          <w:rFonts w:ascii="Tahoma" w:eastAsia="Tahoma" w:hAnsi="Tahoma" w:cs="Tahoma"/>
          <w:spacing w:val="2"/>
        </w:rPr>
        <w:t>c</w:t>
      </w:r>
      <w:r w:rsidRPr="00A6169E">
        <w:rPr>
          <w:rFonts w:ascii="Tahoma" w:eastAsia="Tahoma" w:hAnsi="Tahoma" w:cs="Tahoma"/>
          <w:spacing w:val="-3"/>
        </w:rPr>
        <w:t>h</w:t>
      </w:r>
      <w:r w:rsidRPr="00A6169E">
        <w:rPr>
          <w:rFonts w:ascii="Tahoma" w:eastAsia="Tahoma" w:hAnsi="Tahoma" w:cs="Tahoma"/>
          <w:spacing w:val="-1"/>
        </w:rPr>
        <w:t>y</w:t>
      </w:r>
      <w:r w:rsidRPr="00A6169E">
        <w:rPr>
          <w:rFonts w:ascii="Tahoma" w:eastAsia="Tahoma" w:hAnsi="Tahoma" w:cs="Tahoma"/>
        </w:rPr>
        <w:t>l</w:t>
      </w:r>
      <w:r w:rsidRPr="00A6169E">
        <w:rPr>
          <w:rFonts w:ascii="Tahoma" w:eastAsia="Tahoma" w:hAnsi="Tahoma" w:cs="Tahoma"/>
          <w:spacing w:val="3"/>
        </w:rPr>
        <w:t>a</w:t>
      </w:r>
      <w:r w:rsidRPr="00A6169E">
        <w:rPr>
          <w:rFonts w:ascii="Tahoma" w:eastAsia="Tahoma" w:hAnsi="Tahoma" w:cs="Tahoma"/>
          <w:spacing w:val="1"/>
        </w:rPr>
        <w:t>ją</w:t>
      </w:r>
      <w:r w:rsidRPr="00A6169E">
        <w:rPr>
          <w:rFonts w:ascii="Tahoma" w:eastAsia="Tahoma" w:hAnsi="Tahoma" w:cs="Tahoma"/>
          <w:spacing w:val="-1"/>
        </w:rPr>
        <w:t>c</w:t>
      </w:r>
      <w:r w:rsidRPr="00A6169E">
        <w:rPr>
          <w:rFonts w:ascii="Tahoma" w:eastAsia="Tahoma" w:hAnsi="Tahoma" w:cs="Tahoma"/>
          <w:spacing w:val="4"/>
        </w:rPr>
        <w:t>e</w:t>
      </w:r>
      <w:r w:rsidRPr="00A6169E">
        <w:rPr>
          <w:rFonts w:ascii="Tahoma" w:eastAsia="Tahoma" w:hAnsi="Tahoma" w:cs="Tahoma"/>
        </w:rPr>
        <w:t>go</w:t>
      </w:r>
      <w:r w:rsidRPr="00A6169E">
        <w:rPr>
          <w:rFonts w:ascii="Tahoma" w:eastAsia="Tahoma" w:hAnsi="Tahoma" w:cs="Tahoma"/>
          <w:spacing w:val="41"/>
        </w:rPr>
        <w:t xml:space="preserve"> </w:t>
      </w:r>
      <w:r w:rsidRPr="00A6169E">
        <w:rPr>
          <w:rFonts w:ascii="Tahoma" w:eastAsia="Tahoma" w:hAnsi="Tahoma" w:cs="Tahoma"/>
        </w:rPr>
        <w:t>roz</w:t>
      </w:r>
      <w:r w:rsidRPr="00A6169E">
        <w:rPr>
          <w:rFonts w:ascii="Tahoma" w:eastAsia="Tahoma" w:hAnsi="Tahoma" w:cs="Tahoma"/>
          <w:spacing w:val="1"/>
        </w:rPr>
        <w:t>p</w:t>
      </w:r>
      <w:r w:rsidRPr="00A6169E">
        <w:rPr>
          <w:rFonts w:ascii="Tahoma" w:eastAsia="Tahoma" w:hAnsi="Tahoma" w:cs="Tahoma"/>
        </w:rPr>
        <w:t>orz</w:t>
      </w:r>
      <w:r w:rsidRPr="00A6169E">
        <w:rPr>
          <w:rFonts w:ascii="Tahoma" w:eastAsia="Tahoma" w:hAnsi="Tahoma" w:cs="Tahoma"/>
          <w:spacing w:val="1"/>
        </w:rPr>
        <w:t>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ie</w:t>
      </w:r>
      <w:r w:rsidRPr="00A6169E">
        <w:rPr>
          <w:rFonts w:ascii="Tahoma" w:eastAsia="Tahoma" w:hAnsi="Tahoma" w:cs="Tahoma"/>
          <w:spacing w:val="40"/>
        </w:rPr>
        <w:t xml:space="preserve"> </w:t>
      </w:r>
      <w:r w:rsidRPr="00A6169E">
        <w:rPr>
          <w:rFonts w:ascii="Tahoma" w:eastAsia="Tahoma" w:hAnsi="Tahoma" w:cs="Tahoma"/>
          <w:spacing w:val="-1"/>
        </w:rPr>
        <w:t>R</w:t>
      </w:r>
      <w:r w:rsidRPr="00A6169E">
        <w:rPr>
          <w:rFonts w:ascii="Tahoma" w:eastAsia="Tahoma" w:hAnsi="Tahoma" w:cs="Tahoma"/>
          <w:spacing w:val="1"/>
        </w:rPr>
        <w:t>a</w:t>
      </w:r>
      <w:r w:rsidRPr="00A6169E">
        <w:rPr>
          <w:rFonts w:ascii="Tahoma" w:eastAsia="Tahoma" w:hAnsi="Tahoma" w:cs="Tahoma"/>
          <w:spacing w:val="2"/>
        </w:rPr>
        <w:t>d</w:t>
      </w:r>
      <w:r w:rsidRPr="00A6169E">
        <w:rPr>
          <w:rFonts w:ascii="Tahoma" w:eastAsia="Tahoma" w:hAnsi="Tahoma" w:cs="Tahoma"/>
        </w:rPr>
        <w:t>y</w:t>
      </w:r>
      <w:r w:rsidRPr="00A6169E">
        <w:rPr>
          <w:rFonts w:ascii="Tahoma" w:eastAsia="Tahoma" w:hAnsi="Tahoma" w:cs="Tahoma"/>
          <w:spacing w:val="47"/>
        </w:rPr>
        <w:t xml:space="preserve"> </w:t>
      </w:r>
      <w:r w:rsidRPr="00A6169E">
        <w:rPr>
          <w:rFonts w:ascii="Tahoma" w:eastAsia="Tahoma" w:hAnsi="Tahoma" w:cs="Tahoma"/>
        </w:rPr>
        <w:t>(</w:t>
      </w:r>
      <w:r w:rsidRPr="00A6169E">
        <w:rPr>
          <w:rFonts w:ascii="Tahoma" w:eastAsia="Tahoma" w:hAnsi="Tahoma" w:cs="Tahoma"/>
          <w:spacing w:val="1"/>
        </w:rPr>
        <w:t>WE</w:t>
      </w:r>
      <w:r w:rsidRPr="00A6169E">
        <w:rPr>
          <w:rFonts w:ascii="Tahoma" w:eastAsia="Tahoma" w:hAnsi="Tahoma" w:cs="Tahoma"/>
        </w:rPr>
        <w:t>)</w:t>
      </w:r>
      <w:r w:rsidRPr="00A6169E">
        <w:rPr>
          <w:rFonts w:ascii="Tahoma" w:eastAsia="Tahoma" w:hAnsi="Tahoma" w:cs="Tahoma"/>
          <w:spacing w:val="49"/>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52"/>
        </w:rPr>
        <w:t xml:space="preserve"> </w:t>
      </w:r>
      <w:r w:rsidRPr="00A6169E">
        <w:rPr>
          <w:rFonts w:ascii="Tahoma" w:eastAsia="Tahoma" w:hAnsi="Tahoma" w:cs="Tahoma"/>
          <w:spacing w:val="1"/>
        </w:rPr>
        <w:t>1</w:t>
      </w:r>
      <w:r w:rsidRPr="00A6169E">
        <w:rPr>
          <w:rFonts w:ascii="Tahoma" w:eastAsia="Tahoma" w:hAnsi="Tahoma" w:cs="Tahoma"/>
          <w:spacing w:val="-1"/>
        </w:rPr>
        <w:t>0</w:t>
      </w:r>
      <w:r w:rsidRPr="00A6169E">
        <w:rPr>
          <w:rFonts w:ascii="Tahoma" w:eastAsia="Tahoma" w:hAnsi="Tahoma" w:cs="Tahoma"/>
          <w:spacing w:val="1"/>
        </w:rPr>
        <w:t>8</w:t>
      </w:r>
      <w:r w:rsidRPr="00A6169E">
        <w:rPr>
          <w:rFonts w:ascii="Tahoma" w:eastAsia="Tahoma" w:hAnsi="Tahoma" w:cs="Tahoma"/>
          <w:spacing w:val="-1"/>
        </w:rPr>
        <w:t>3</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0</w:t>
      </w:r>
      <w:r w:rsidRPr="00A6169E">
        <w:rPr>
          <w:rFonts w:ascii="Tahoma" w:eastAsia="Tahoma" w:hAnsi="Tahoma" w:cs="Tahoma"/>
        </w:rPr>
        <w:t>6</w:t>
      </w:r>
      <w:r w:rsidRPr="00A6169E">
        <w:rPr>
          <w:rFonts w:ascii="Tahoma" w:eastAsia="Tahoma" w:hAnsi="Tahoma" w:cs="Tahoma"/>
          <w:spacing w:val="42"/>
        </w:rPr>
        <w:t xml:space="preserve"> </w:t>
      </w:r>
      <w:r w:rsidRPr="00A6169E">
        <w:rPr>
          <w:rFonts w:ascii="Tahoma" w:eastAsia="Tahoma" w:hAnsi="Tahoma" w:cs="Tahoma"/>
          <w:spacing w:val="3"/>
        </w:rPr>
        <w:t>(</w:t>
      </w:r>
      <w:r w:rsidRPr="00A6169E">
        <w:rPr>
          <w:rFonts w:ascii="Tahoma" w:eastAsia="Tahoma" w:hAnsi="Tahoma" w:cs="Tahoma"/>
          <w:spacing w:val="-1"/>
        </w:rPr>
        <w:t>D</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55"/>
        </w:rPr>
        <w:t xml:space="preserve"> </w:t>
      </w:r>
      <w:r w:rsidRPr="00A6169E">
        <w:rPr>
          <w:rFonts w:ascii="Tahoma" w:eastAsia="Tahoma" w:hAnsi="Tahoma" w:cs="Tahoma"/>
          <w:spacing w:val="-1"/>
        </w:rPr>
        <w:t>U</w:t>
      </w:r>
      <w:r w:rsidRPr="00A6169E">
        <w:rPr>
          <w:rFonts w:ascii="Tahoma" w:eastAsia="Tahoma" w:hAnsi="Tahoma" w:cs="Tahoma"/>
        </w:rPr>
        <w:t>r</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51"/>
        </w:rPr>
        <w:t xml:space="preserve"> </w:t>
      </w:r>
      <w:r w:rsidRPr="00A6169E">
        <w:rPr>
          <w:rFonts w:ascii="Tahoma" w:eastAsia="Tahoma" w:hAnsi="Tahoma" w:cs="Tahoma"/>
          <w:spacing w:val="-1"/>
        </w:rPr>
        <w:t>U</w:t>
      </w:r>
      <w:r w:rsidRPr="00A6169E">
        <w:rPr>
          <w:rFonts w:ascii="Tahoma" w:eastAsia="Tahoma" w:hAnsi="Tahoma" w:cs="Tahoma"/>
        </w:rPr>
        <w:t>E</w:t>
      </w:r>
      <w:r w:rsidRPr="00A6169E">
        <w:rPr>
          <w:rFonts w:ascii="Tahoma" w:eastAsia="Tahoma" w:hAnsi="Tahoma" w:cs="Tahoma"/>
          <w:spacing w:val="51"/>
        </w:rPr>
        <w:t xml:space="preserve"> </w:t>
      </w:r>
      <w:r w:rsidRPr="00A6169E">
        <w:rPr>
          <w:rFonts w:ascii="Tahoma" w:eastAsia="Tahoma" w:hAnsi="Tahoma" w:cs="Tahoma"/>
        </w:rPr>
        <w:t>L</w:t>
      </w:r>
      <w:r w:rsidR="003744DB">
        <w:rPr>
          <w:rFonts w:ascii="Tahoma" w:eastAsia="Tahoma" w:hAnsi="Tahoma" w:cs="Tahoma"/>
        </w:rPr>
        <w:t xml:space="preserve"> z</w:t>
      </w:r>
      <w:r w:rsidRPr="00A6169E">
        <w:rPr>
          <w:rFonts w:ascii="Tahoma" w:eastAsia="Tahoma" w:hAnsi="Tahoma" w:cs="Tahoma"/>
          <w:spacing w:val="53"/>
        </w:rPr>
        <w:t xml:space="preserve"> </w:t>
      </w:r>
      <w:r w:rsidR="007771A6" w:rsidRPr="00A6169E">
        <w:rPr>
          <w:rFonts w:ascii="Tahoma" w:eastAsia="Tahoma" w:hAnsi="Tahoma" w:cs="Tahoma"/>
        </w:rPr>
        <w:t>2013 Nr poz. 320)</w:t>
      </w:r>
      <w:r w:rsidRPr="00A6169E">
        <w:rPr>
          <w:rFonts w:ascii="Tahoma" w:eastAsia="Tahoma" w:hAnsi="Tahoma" w:cs="Tahoma"/>
          <w:spacing w:val="-1"/>
        </w:rPr>
        <w:t xml:space="preserve"> </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rPr>
        <w:t>z</w:t>
      </w:r>
      <w:r w:rsidRPr="00A6169E">
        <w:rPr>
          <w:rFonts w:ascii="Tahoma" w:eastAsia="Tahoma" w:hAnsi="Tahoma" w:cs="Tahoma"/>
          <w:spacing w:val="1"/>
        </w:rPr>
        <w:t>wa</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8"/>
        </w:rPr>
        <w:t xml:space="preserve"> </w:t>
      </w:r>
      <w:r w:rsidRPr="00A6169E">
        <w:rPr>
          <w:rFonts w:ascii="Tahoma" w:eastAsia="Tahoma" w:hAnsi="Tahoma" w:cs="Tahoma"/>
        </w:rPr>
        <w:t>d</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1"/>
        </w:rPr>
        <w:t>e</w:t>
      </w:r>
      <w:r w:rsidRPr="00A6169E">
        <w:rPr>
          <w:rFonts w:ascii="Tahoma" w:eastAsia="Tahoma" w:hAnsi="Tahoma" w:cs="Tahoma"/>
        </w:rPr>
        <w:t>j</w:t>
      </w:r>
      <w:r w:rsidRPr="00A6169E">
        <w:rPr>
          <w:rFonts w:ascii="Tahoma" w:eastAsia="Tahoma" w:hAnsi="Tahoma" w:cs="Tahoma"/>
          <w:spacing w:val="-5"/>
        </w:rPr>
        <w:t xml:space="preserve"> </w:t>
      </w:r>
      <w:r w:rsidRPr="00A6169E">
        <w:rPr>
          <w:rFonts w:ascii="Tahoma" w:eastAsia="Tahoma" w:hAnsi="Tahoma" w:cs="Tahoma"/>
          <w:b/>
        </w:rPr>
        <w:t>roz</w:t>
      </w:r>
      <w:r w:rsidRPr="00A6169E">
        <w:rPr>
          <w:rFonts w:ascii="Tahoma" w:eastAsia="Tahoma" w:hAnsi="Tahoma" w:cs="Tahoma"/>
          <w:b/>
          <w:spacing w:val="1"/>
        </w:rPr>
        <w:t>p</w:t>
      </w:r>
      <w:r w:rsidRPr="00A6169E">
        <w:rPr>
          <w:rFonts w:ascii="Tahoma" w:eastAsia="Tahoma" w:hAnsi="Tahoma" w:cs="Tahoma"/>
          <w:b/>
        </w:rPr>
        <w:t>orz</w:t>
      </w:r>
      <w:r w:rsidRPr="00A6169E">
        <w:rPr>
          <w:rFonts w:ascii="Tahoma" w:eastAsia="Tahoma" w:hAnsi="Tahoma" w:cs="Tahoma"/>
          <w:b/>
          <w:spacing w:val="1"/>
        </w:rPr>
        <w:t>ą</w:t>
      </w:r>
      <w:r w:rsidRPr="00A6169E">
        <w:rPr>
          <w:rFonts w:ascii="Tahoma" w:eastAsia="Tahoma" w:hAnsi="Tahoma" w:cs="Tahoma"/>
          <w:b/>
        </w:rPr>
        <w:t>dz</w:t>
      </w:r>
      <w:r w:rsidRPr="00A6169E">
        <w:rPr>
          <w:rFonts w:ascii="Tahoma" w:eastAsia="Tahoma" w:hAnsi="Tahoma" w:cs="Tahoma"/>
          <w:b/>
          <w:spacing w:val="1"/>
        </w:rPr>
        <w:t>e</w:t>
      </w:r>
      <w:r w:rsidRPr="00A6169E">
        <w:rPr>
          <w:rFonts w:ascii="Tahoma" w:eastAsia="Tahoma" w:hAnsi="Tahoma" w:cs="Tahoma"/>
          <w:b/>
          <w:spacing w:val="-1"/>
        </w:rPr>
        <w:t>n</w:t>
      </w:r>
      <w:r w:rsidRPr="00A6169E">
        <w:rPr>
          <w:rFonts w:ascii="Tahoma" w:eastAsia="Tahoma" w:hAnsi="Tahoma" w:cs="Tahoma"/>
          <w:b/>
        </w:rPr>
        <w:t>i</w:t>
      </w:r>
      <w:r w:rsidRPr="00A6169E">
        <w:rPr>
          <w:rFonts w:ascii="Tahoma" w:eastAsia="Tahoma" w:hAnsi="Tahoma" w:cs="Tahoma"/>
          <w:b/>
          <w:spacing w:val="3"/>
        </w:rPr>
        <w:t>e</w:t>
      </w:r>
      <w:r w:rsidRPr="00A6169E">
        <w:rPr>
          <w:rFonts w:ascii="Tahoma" w:eastAsia="Tahoma" w:hAnsi="Tahoma" w:cs="Tahoma"/>
          <w:b/>
        </w:rPr>
        <w:t>m</w:t>
      </w:r>
      <w:r w:rsidRPr="00A6169E">
        <w:rPr>
          <w:rFonts w:ascii="Tahoma" w:eastAsia="Tahoma" w:hAnsi="Tahoma" w:cs="Tahoma"/>
          <w:b/>
          <w:spacing w:val="-15"/>
        </w:rPr>
        <w:t xml:space="preserve"> </w:t>
      </w:r>
      <w:r w:rsidRPr="00A6169E">
        <w:rPr>
          <w:rFonts w:ascii="Tahoma" w:eastAsia="Tahoma" w:hAnsi="Tahoma" w:cs="Tahoma"/>
          <w:b/>
        </w:rPr>
        <w:t>ogól</w:t>
      </w:r>
      <w:r w:rsidRPr="00A6169E">
        <w:rPr>
          <w:rFonts w:ascii="Tahoma" w:eastAsia="Tahoma" w:hAnsi="Tahoma" w:cs="Tahoma"/>
          <w:b/>
          <w:spacing w:val="-1"/>
        </w:rPr>
        <w:t>ny</w:t>
      </w:r>
      <w:r w:rsidRPr="00A6169E">
        <w:rPr>
          <w:rFonts w:ascii="Tahoma" w:eastAsia="Tahoma" w:hAnsi="Tahoma" w:cs="Tahoma"/>
          <w:b/>
        </w:rPr>
        <w:t>m</w:t>
      </w:r>
      <w:r w:rsidRPr="00A6169E">
        <w:rPr>
          <w:rFonts w:ascii="Tahoma" w:eastAsia="Tahoma" w:hAnsi="Tahoma" w:cs="Tahoma"/>
        </w:rPr>
        <w:t>;</w:t>
      </w:r>
    </w:p>
    <w:p w14:paraId="143E8DD6" w14:textId="4574007E"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4"/>
        </w:rPr>
        <w:t>R</w:t>
      </w:r>
      <w:r w:rsidRPr="00A6169E">
        <w:rPr>
          <w:rFonts w:ascii="Tahoma" w:eastAsia="Tahoma" w:hAnsi="Tahoma" w:cs="Tahoma"/>
        </w:rPr>
        <w:t>ozpor</w:t>
      </w:r>
      <w:r w:rsidRPr="00A6169E">
        <w:rPr>
          <w:rFonts w:ascii="Tahoma" w:eastAsia="Tahoma" w:hAnsi="Tahoma" w:cs="Tahoma"/>
          <w:spacing w:val="1"/>
        </w:rPr>
        <w:t>zą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24"/>
        </w:rPr>
        <w:t xml:space="preserve"> </w:t>
      </w:r>
      <w:r w:rsidRPr="00A6169E">
        <w:rPr>
          <w:rFonts w:ascii="Tahoma" w:eastAsia="Tahoma" w:hAnsi="Tahoma" w:cs="Tahoma"/>
          <w:spacing w:val="-4"/>
        </w:rPr>
        <w:t>P</w:t>
      </w:r>
      <w:r w:rsidRPr="00A6169E">
        <w:rPr>
          <w:rFonts w:ascii="Tahoma" w:eastAsia="Tahoma" w:hAnsi="Tahoma" w:cs="Tahoma"/>
          <w:spacing w:val="1"/>
        </w:rPr>
        <w:t>a</w:t>
      </w:r>
      <w:r w:rsidRPr="00A6169E">
        <w:rPr>
          <w:rFonts w:ascii="Tahoma" w:eastAsia="Tahoma" w:hAnsi="Tahoma" w:cs="Tahoma"/>
        </w:rPr>
        <w:t>rl</w:t>
      </w:r>
      <w:r w:rsidRPr="00A6169E">
        <w:rPr>
          <w:rFonts w:ascii="Tahoma" w:eastAsia="Tahoma" w:hAnsi="Tahoma" w:cs="Tahoma"/>
          <w:spacing w:val="1"/>
        </w:rPr>
        <w:t>a</w:t>
      </w:r>
      <w:r w:rsidRPr="00A6169E">
        <w:rPr>
          <w:rFonts w:ascii="Tahoma" w:eastAsia="Tahoma" w:hAnsi="Tahoma" w:cs="Tahoma"/>
        </w:rPr>
        <w:t>m</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tu</w:t>
      </w:r>
      <w:r w:rsidRPr="00A6169E">
        <w:rPr>
          <w:rFonts w:ascii="Tahoma" w:eastAsia="Tahoma" w:hAnsi="Tahoma" w:cs="Tahoma"/>
          <w:spacing w:val="25"/>
        </w:rPr>
        <w:t xml:space="preserv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23"/>
        </w:rPr>
        <w:t xml:space="preserve"> </w:t>
      </w:r>
      <w:r w:rsidRPr="00A6169E">
        <w:rPr>
          <w:rFonts w:ascii="Tahoma" w:eastAsia="Tahoma" w:hAnsi="Tahoma" w:cs="Tahoma"/>
        </w:rPr>
        <w:t>i</w:t>
      </w:r>
      <w:r w:rsidRPr="00A6169E">
        <w:rPr>
          <w:rFonts w:ascii="Tahoma" w:eastAsia="Tahoma" w:hAnsi="Tahoma" w:cs="Tahoma"/>
          <w:spacing w:val="36"/>
        </w:rPr>
        <w:t xml:space="preserve"> </w:t>
      </w:r>
      <w:r w:rsidRPr="00A6169E">
        <w:rPr>
          <w:rFonts w:ascii="Tahoma" w:eastAsia="Tahoma" w:hAnsi="Tahoma" w:cs="Tahoma"/>
          <w:spacing w:val="-1"/>
        </w:rPr>
        <w:t>R</w:t>
      </w:r>
      <w:r w:rsidRPr="00A6169E">
        <w:rPr>
          <w:rFonts w:ascii="Tahoma" w:eastAsia="Tahoma" w:hAnsi="Tahoma" w:cs="Tahoma"/>
          <w:spacing w:val="1"/>
        </w:rPr>
        <w:t>a</w:t>
      </w:r>
      <w:r w:rsidRPr="00A6169E">
        <w:rPr>
          <w:rFonts w:ascii="Tahoma" w:eastAsia="Tahoma" w:hAnsi="Tahoma" w:cs="Tahoma"/>
          <w:spacing w:val="2"/>
        </w:rPr>
        <w:t>d</w:t>
      </w:r>
      <w:r w:rsidRPr="00A6169E">
        <w:rPr>
          <w:rFonts w:ascii="Tahoma" w:eastAsia="Tahoma" w:hAnsi="Tahoma" w:cs="Tahoma"/>
        </w:rPr>
        <w:t>y</w:t>
      </w:r>
      <w:r w:rsidRPr="00A6169E">
        <w:rPr>
          <w:rFonts w:ascii="Tahoma" w:eastAsia="Tahoma" w:hAnsi="Tahoma" w:cs="Tahoma"/>
          <w:spacing w:val="31"/>
        </w:rPr>
        <w:t xml:space="preserve"> </w:t>
      </w:r>
      <w:r w:rsidRPr="00A6169E">
        <w:rPr>
          <w:rFonts w:ascii="Tahoma" w:eastAsia="Tahoma" w:hAnsi="Tahoma" w:cs="Tahoma"/>
        </w:rPr>
        <w:t>(</w:t>
      </w:r>
      <w:r w:rsidRPr="00A6169E">
        <w:rPr>
          <w:rFonts w:ascii="Tahoma" w:eastAsia="Tahoma" w:hAnsi="Tahoma" w:cs="Tahoma"/>
          <w:spacing w:val="2"/>
        </w:rPr>
        <w:t>U</w:t>
      </w:r>
      <w:r w:rsidRPr="00A6169E">
        <w:rPr>
          <w:rFonts w:ascii="Tahoma" w:eastAsia="Tahoma" w:hAnsi="Tahoma" w:cs="Tahoma"/>
          <w:spacing w:val="1"/>
        </w:rPr>
        <w:t>E</w:t>
      </w:r>
      <w:r w:rsidRPr="00A6169E">
        <w:rPr>
          <w:rFonts w:ascii="Tahoma" w:eastAsia="Tahoma" w:hAnsi="Tahoma" w:cs="Tahoma"/>
        </w:rPr>
        <w:t>)</w:t>
      </w:r>
      <w:r w:rsidRPr="00A6169E">
        <w:rPr>
          <w:rFonts w:ascii="Tahoma" w:eastAsia="Tahoma" w:hAnsi="Tahoma" w:cs="Tahoma"/>
          <w:spacing w:val="32"/>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35"/>
        </w:rPr>
        <w:t xml:space="preserve"> </w:t>
      </w:r>
      <w:r w:rsidRPr="00A6169E">
        <w:rPr>
          <w:rFonts w:ascii="Tahoma" w:eastAsia="Tahoma" w:hAnsi="Tahoma" w:cs="Tahoma"/>
          <w:spacing w:val="-1"/>
        </w:rPr>
        <w:t>1</w:t>
      </w:r>
      <w:r w:rsidRPr="00A6169E">
        <w:rPr>
          <w:rFonts w:ascii="Tahoma" w:eastAsia="Tahoma" w:hAnsi="Tahoma" w:cs="Tahoma"/>
          <w:spacing w:val="1"/>
        </w:rPr>
        <w:t>3</w:t>
      </w:r>
      <w:r w:rsidRPr="00A6169E">
        <w:rPr>
          <w:rFonts w:ascii="Tahoma" w:eastAsia="Tahoma" w:hAnsi="Tahoma" w:cs="Tahoma"/>
          <w:spacing w:val="-1"/>
        </w:rPr>
        <w:t>04</w:t>
      </w:r>
      <w:r w:rsidRPr="00A6169E">
        <w:rPr>
          <w:rFonts w:ascii="Tahoma" w:eastAsia="Tahoma" w:hAnsi="Tahoma" w:cs="Tahoma"/>
          <w:spacing w:val="3"/>
        </w:rPr>
        <w:t>/</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26"/>
        </w:rPr>
        <w:t xml:space="preserve"> </w:t>
      </w:r>
      <w:r w:rsidRPr="00A6169E">
        <w:rPr>
          <w:rFonts w:ascii="Tahoma" w:eastAsia="Tahoma" w:hAnsi="Tahoma" w:cs="Tahoma"/>
        </w:rPr>
        <w:t>z</w:t>
      </w:r>
      <w:r w:rsidRPr="00A6169E">
        <w:rPr>
          <w:rFonts w:ascii="Tahoma" w:eastAsia="Tahoma" w:hAnsi="Tahoma" w:cs="Tahoma"/>
          <w:spacing w:val="38"/>
        </w:rPr>
        <w:t xml:space="preserve"> </w:t>
      </w:r>
      <w:r w:rsidRPr="00A6169E">
        <w:rPr>
          <w:rFonts w:ascii="Tahoma" w:eastAsia="Tahoma" w:hAnsi="Tahoma" w:cs="Tahoma"/>
        </w:rPr>
        <w:t>dnia</w:t>
      </w:r>
      <w:r w:rsidRPr="00A6169E">
        <w:rPr>
          <w:rFonts w:ascii="Tahoma" w:eastAsia="Tahoma" w:hAnsi="Tahoma" w:cs="Tahoma"/>
          <w:spacing w:val="35"/>
        </w:rPr>
        <w:t xml:space="preserve"> </w:t>
      </w:r>
      <w:r w:rsidRPr="00A6169E">
        <w:rPr>
          <w:rFonts w:ascii="Tahoma" w:eastAsia="Tahoma" w:hAnsi="Tahoma" w:cs="Tahoma"/>
          <w:spacing w:val="1"/>
        </w:rPr>
        <w:t>1</w:t>
      </w:r>
      <w:r w:rsidRPr="00A6169E">
        <w:rPr>
          <w:rFonts w:ascii="Tahoma" w:eastAsia="Tahoma" w:hAnsi="Tahoma" w:cs="Tahoma"/>
        </w:rPr>
        <w:t>7</w:t>
      </w:r>
      <w:r w:rsidRPr="00A6169E">
        <w:rPr>
          <w:rFonts w:ascii="Tahoma" w:eastAsia="Tahoma" w:hAnsi="Tahoma" w:cs="Tahoma"/>
          <w:spacing w:val="33"/>
        </w:rPr>
        <w:t xml:space="preserve"> </w:t>
      </w:r>
      <w:r w:rsidRPr="00A6169E">
        <w:rPr>
          <w:rFonts w:ascii="Tahoma" w:eastAsia="Tahoma" w:hAnsi="Tahoma" w:cs="Tahoma"/>
        </w:rPr>
        <w:t>gru</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30"/>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31"/>
        </w:rPr>
        <w:t xml:space="preserve"> </w:t>
      </w:r>
      <w:r w:rsidRPr="00A6169E">
        <w:rPr>
          <w:rFonts w:ascii="Tahoma" w:eastAsia="Tahoma" w:hAnsi="Tahoma" w:cs="Tahoma"/>
          <w:spacing w:val="-26"/>
        </w:rPr>
        <w:t>r</w:t>
      </w:r>
      <w:r w:rsidRPr="00A6169E">
        <w:rPr>
          <w:rFonts w:ascii="Tahoma" w:eastAsia="Tahoma" w:hAnsi="Tahoma" w:cs="Tahoma"/>
        </w:rPr>
        <w:t>.</w:t>
      </w:r>
      <w:r w:rsidR="005D7F50" w:rsidRPr="00A6169E">
        <w:rPr>
          <w:rFonts w:ascii="Tahoma" w:eastAsia="Tahoma" w:hAnsi="Tahoma" w:cs="Tahoma"/>
        </w:rPr>
        <w:t xml:space="preserve"> </w:t>
      </w:r>
      <w:r w:rsidRPr="00A6169E">
        <w:rPr>
          <w:rFonts w:ascii="Tahoma" w:eastAsia="Tahoma" w:hAnsi="Tahoma" w:cs="Tahoma"/>
        </w:rPr>
        <w:t>w</w:t>
      </w:r>
      <w:r w:rsidRPr="00A6169E">
        <w:rPr>
          <w:rFonts w:ascii="Tahoma" w:eastAsia="Tahoma" w:hAnsi="Tahoma" w:cs="Tahoma"/>
          <w:spacing w:val="28"/>
        </w:rPr>
        <w:t xml:space="preserve"> </w:t>
      </w:r>
      <w:r w:rsidRPr="00A6169E">
        <w:rPr>
          <w:rFonts w:ascii="Tahoma" w:eastAsia="Tahoma" w:hAnsi="Tahoma" w:cs="Tahoma"/>
        </w:rPr>
        <w:t>sp</w:t>
      </w:r>
      <w:r w:rsidRPr="00A6169E">
        <w:rPr>
          <w:rFonts w:ascii="Tahoma" w:eastAsia="Tahoma" w:hAnsi="Tahoma" w:cs="Tahoma"/>
          <w:spacing w:val="-2"/>
        </w:rPr>
        <w:t>r</w:t>
      </w:r>
      <w:r w:rsidRPr="00A6169E">
        <w:rPr>
          <w:rFonts w:ascii="Tahoma" w:eastAsia="Tahoma" w:hAnsi="Tahoma" w:cs="Tahoma"/>
          <w:spacing w:val="1"/>
        </w:rPr>
        <w:t>aw</w:t>
      </w:r>
      <w:r w:rsidRPr="00A6169E">
        <w:rPr>
          <w:rFonts w:ascii="Tahoma" w:eastAsia="Tahoma" w:hAnsi="Tahoma" w:cs="Tahoma"/>
        </w:rPr>
        <w:t xml:space="preserve">ie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 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w:t>
      </w:r>
      <w:r w:rsidRPr="00A6169E">
        <w:rPr>
          <w:rFonts w:ascii="Tahoma" w:eastAsia="Tahoma" w:hAnsi="Tahoma" w:cs="Tahoma"/>
          <w:spacing w:val="2"/>
        </w:rPr>
        <w:t>u</w:t>
      </w:r>
      <w:r w:rsidRPr="00A6169E">
        <w:rPr>
          <w:rFonts w:ascii="Tahoma" w:eastAsia="Tahoma" w:hAnsi="Tahoma" w:cs="Tahoma"/>
        </w:rPr>
        <w:t>szu Społ</w:t>
      </w:r>
      <w:r w:rsidRPr="00A6169E">
        <w:rPr>
          <w:rFonts w:ascii="Tahoma" w:eastAsia="Tahoma" w:hAnsi="Tahoma" w:cs="Tahoma"/>
          <w:spacing w:val="3"/>
        </w:rPr>
        <w:t>e</w:t>
      </w:r>
      <w:r w:rsidRPr="00A6169E">
        <w:rPr>
          <w:rFonts w:ascii="Tahoma" w:eastAsia="Tahoma" w:hAnsi="Tahoma" w:cs="Tahoma"/>
          <w:spacing w:val="-1"/>
        </w:rPr>
        <w:t>c</w:t>
      </w:r>
      <w:r w:rsidRPr="00A6169E">
        <w:rPr>
          <w:rFonts w:ascii="Tahoma" w:eastAsia="Tahoma" w:hAnsi="Tahoma" w:cs="Tahoma"/>
        </w:rPr>
        <w:t>znego</w:t>
      </w:r>
      <w:r w:rsidRPr="00A6169E">
        <w:rPr>
          <w:rFonts w:ascii="Tahoma" w:eastAsia="Tahoma" w:hAnsi="Tahoma" w:cs="Tahoma"/>
          <w:spacing w:val="22"/>
        </w:rPr>
        <w:t xml:space="preserve"> </w:t>
      </w:r>
      <w:r w:rsidRPr="00A6169E">
        <w:rPr>
          <w:rFonts w:ascii="Tahoma" w:eastAsia="Tahoma" w:hAnsi="Tahoma" w:cs="Tahoma"/>
        </w:rPr>
        <w:t xml:space="preserve">i </w:t>
      </w:r>
      <w:r w:rsidRPr="00A6169E">
        <w:rPr>
          <w:rFonts w:ascii="Tahoma" w:eastAsia="Tahoma" w:hAnsi="Tahoma" w:cs="Tahoma"/>
          <w:spacing w:val="-1"/>
        </w:rPr>
        <w:t>u</w:t>
      </w:r>
      <w:r w:rsidRPr="00A6169E">
        <w:rPr>
          <w:rFonts w:ascii="Tahoma" w:eastAsia="Tahoma" w:hAnsi="Tahoma" w:cs="Tahoma"/>
          <w:spacing w:val="2"/>
        </w:rPr>
        <w:t>c</w:t>
      </w:r>
      <w:r w:rsidRPr="00A6169E">
        <w:rPr>
          <w:rFonts w:ascii="Tahoma" w:eastAsia="Tahoma" w:hAnsi="Tahoma" w:cs="Tahoma"/>
          <w:spacing w:val="-1"/>
        </w:rPr>
        <w:t>hy</w:t>
      </w:r>
      <w:r w:rsidRPr="00A6169E">
        <w:rPr>
          <w:rFonts w:ascii="Tahoma" w:eastAsia="Tahoma" w:hAnsi="Tahoma" w:cs="Tahoma"/>
        </w:rPr>
        <w:t>l</w:t>
      </w:r>
      <w:r w:rsidRPr="00A6169E">
        <w:rPr>
          <w:rFonts w:ascii="Tahoma" w:eastAsia="Tahoma" w:hAnsi="Tahoma" w:cs="Tahoma"/>
          <w:spacing w:val="1"/>
        </w:rPr>
        <w:t>a</w:t>
      </w:r>
      <w:r w:rsidRPr="00A6169E">
        <w:rPr>
          <w:rFonts w:ascii="Tahoma" w:eastAsia="Tahoma" w:hAnsi="Tahoma" w:cs="Tahoma"/>
          <w:spacing w:val="-1"/>
        </w:rPr>
        <w:t>j</w:t>
      </w:r>
      <w:r w:rsidRPr="00A6169E">
        <w:rPr>
          <w:rFonts w:ascii="Tahoma" w:eastAsia="Tahoma" w:hAnsi="Tahoma" w:cs="Tahoma"/>
          <w:spacing w:val="1"/>
        </w:rPr>
        <w:t>ą</w:t>
      </w:r>
      <w:r w:rsidRPr="00A6169E">
        <w:rPr>
          <w:rFonts w:ascii="Tahoma" w:eastAsia="Tahoma" w:hAnsi="Tahoma" w:cs="Tahoma"/>
          <w:spacing w:val="-1"/>
        </w:rPr>
        <w:t>c</w:t>
      </w:r>
      <w:r w:rsidRPr="00A6169E">
        <w:rPr>
          <w:rFonts w:ascii="Tahoma" w:eastAsia="Tahoma" w:hAnsi="Tahoma" w:cs="Tahoma"/>
          <w:spacing w:val="7"/>
        </w:rPr>
        <w:t>e</w:t>
      </w:r>
      <w:r w:rsidRPr="00A6169E">
        <w:rPr>
          <w:rFonts w:ascii="Tahoma" w:eastAsia="Tahoma" w:hAnsi="Tahoma" w:cs="Tahoma"/>
        </w:rPr>
        <w:t>go roz</w:t>
      </w:r>
      <w:r w:rsidRPr="00A6169E">
        <w:rPr>
          <w:rFonts w:ascii="Tahoma" w:eastAsia="Tahoma" w:hAnsi="Tahoma" w:cs="Tahoma"/>
          <w:spacing w:val="1"/>
        </w:rPr>
        <w:t>p</w:t>
      </w:r>
      <w:r w:rsidRPr="00A6169E">
        <w:rPr>
          <w:rFonts w:ascii="Tahoma" w:eastAsia="Tahoma" w:hAnsi="Tahoma" w:cs="Tahoma"/>
        </w:rPr>
        <w:t>orz</w:t>
      </w:r>
      <w:r w:rsidRPr="00A6169E">
        <w:rPr>
          <w:rFonts w:ascii="Tahoma" w:eastAsia="Tahoma" w:hAnsi="Tahoma" w:cs="Tahoma"/>
          <w:spacing w:val="1"/>
        </w:rPr>
        <w:t>ą</w:t>
      </w:r>
      <w:r w:rsidRPr="00A6169E">
        <w:rPr>
          <w:rFonts w:ascii="Tahoma" w:eastAsia="Tahoma" w:hAnsi="Tahoma" w:cs="Tahoma"/>
        </w:rPr>
        <w:t>d</w:t>
      </w:r>
      <w:r w:rsidRPr="00A6169E">
        <w:rPr>
          <w:rFonts w:ascii="Tahoma" w:eastAsia="Tahoma" w:hAnsi="Tahoma" w:cs="Tahoma"/>
          <w:spacing w:val="3"/>
        </w:rPr>
        <w:t>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ie</w:t>
      </w:r>
      <w:r w:rsidRPr="00A6169E">
        <w:rPr>
          <w:rFonts w:ascii="Tahoma" w:eastAsia="Tahoma" w:hAnsi="Tahoma" w:cs="Tahoma"/>
          <w:spacing w:val="18"/>
        </w:rPr>
        <w:t xml:space="preserve"> </w:t>
      </w:r>
      <w:r w:rsidRPr="00A6169E">
        <w:rPr>
          <w:rFonts w:ascii="Tahoma" w:eastAsia="Tahoma" w:hAnsi="Tahoma" w:cs="Tahoma"/>
          <w:spacing w:val="-1"/>
        </w:rPr>
        <w:t>R</w:t>
      </w:r>
      <w:r w:rsidRPr="00A6169E">
        <w:rPr>
          <w:rFonts w:ascii="Tahoma" w:eastAsia="Tahoma" w:hAnsi="Tahoma" w:cs="Tahoma"/>
          <w:spacing w:val="1"/>
        </w:rPr>
        <w:t>a</w:t>
      </w:r>
      <w:r w:rsidRPr="00A6169E">
        <w:rPr>
          <w:rFonts w:ascii="Tahoma" w:eastAsia="Tahoma" w:hAnsi="Tahoma" w:cs="Tahoma"/>
        </w:rPr>
        <w:t>dy (</w:t>
      </w:r>
      <w:r w:rsidRPr="00A6169E">
        <w:rPr>
          <w:rFonts w:ascii="Tahoma" w:eastAsia="Tahoma" w:hAnsi="Tahoma" w:cs="Tahoma"/>
          <w:spacing w:val="1"/>
        </w:rPr>
        <w:t>WE</w:t>
      </w:r>
      <w:r w:rsidRPr="00A6169E">
        <w:rPr>
          <w:rFonts w:ascii="Tahoma" w:eastAsia="Tahoma" w:hAnsi="Tahoma" w:cs="Tahoma"/>
        </w:rPr>
        <w:t>)</w:t>
      </w:r>
      <w:r w:rsidR="007F3779" w:rsidRPr="00A6169E">
        <w:rPr>
          <w:rFonts w:ascii="Tahoma" w:eastAsia="Tahoma" w:hAnsi="Tahoma" w:cs="Tahoma"/>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2"/>
        </w:rPr>
        <w:t xml:space="preserve"> </w:t>
      </w:r>
      <w:r w:rsidRPr="00A6169E">
        <w:rPr>
          <w:rFonts w:ascii="Tahoma" w:eastAsia="Tahoma" w:hAnsi="Tahoma" w:cs="Tahoma"/>
          <w:spacing w:val="2"/>
        </w:rPr>
        <w:t>1</w:t>
      </w:r>
      <w:r w:rsidRPr="00A6169E">
        <w:rPr>
          <w:rFonts w:ascii="Tahoma" w:eastAsia="Tahoma" w:hAnsi="Tahoma" w:cs="Tahoma"/>
          <w:spacing w:val="-1"/>
        </w:rPr>
        <w:t>0</w:t>
      </w:r>
      <w:r w:rsidRPr="00A6169E">
        <w:rPr>
          <w:rFonts w:ascii="Tahoma" w:eastAsia="Tahoma" w:hAnsi="Tahoma" w:cs="Tahoma"/>
          <w:spacing w:val="1"/>
        </w:rPr>
        <w:t>8</w:t>
      </w:r>
      <w:r w:rsidRPr="00A6169E">
        <w:rPr>
          <w:rFonts w:ascii="Tahoma" w:eastAsia="Tahoma" w:hAnsi="Tahoma" w:cs="Tahoma"/>
          <w:spacing w:val="-1"/>
        </w:rPr>
        <w:t>1</w:t>
      </w:r>
      <w:r w:rsidRPr="00A6169E">
        <w:rPr>
          <w:rFonts w:ascii="Tahoma" w:eastAsia="Tahoma" w:hAnsi="Tahoma" w:cs="Tahoma"/>
          <w:spacing w:val="1"/>
        </w:rPr>
        <w:t>/</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0</w:t>
      </w:r>
      <w:r w:rsidRPr="00A6169E">
        <w:rPr>
          <w:rFonts w:ascii="Tahoma" w:eastAsia="Tahoma" w:hAnsi="Tahoma" w:cs="Tahoma"/>
        </w:rPr>
        <w:t>6</w:t>
      </w:r>
      <w:r w:rsidRPr="00A6169E">
        <w:rPr>
          <w:rFonts w:ascii="Tahoma" w:eastAsia="Tahoma" w:hAnsi="Tahoma" w:cs="Tahoma"/>
          <w:spacing w:val="-9"/>
        </w:rPr>
        <w:t xml:space="preserve"> </w:t>
      </w:r>
      <w:r w:rsidRPr="00A6169E">
        <w:rPr>
          <w:rFonts w:ascii="Tahoma" w:eastAsia="Tahoma" w:hAnsi="Tahoma" w:cs="Tahoma"/>
          <w:spacing w:val="3"/>
        </w:rPr>
        <w:t>(</w:t>
      </w:r>
      <w:r w:rsidRPr="00A6169E">
        <w:rPr>
          <w:rFonts w:ascii="Tahoma" w:eastAsia="Tahoma" w:hAnsi="Tahoma" w:cs="Tahoma"/>
          <w:spacing w:val="-1"/>
        </w:rPr>
        <w:t>D</w:t>
      </w:r>
      <w:r w:rsidRPr="00A6169E">
        <w:rPr>
          <w:rFonts w:ascii="Tahoma" w:eastAsia="Tahoma" w:hAnsi="Tahoma" w:cs="Tahoma"/>
        </w:rPr>
        <w:t>z.</w:t>
      </w:r>
      <w:r w:rsidRPr="00A6169E">
        <w:rPr>
          <w:rFonts w:ascii="Tahoma" w:eastAsia="Tahoma" w:hAnsi="Tahoma" w:cs="Tahoma"/>
          <w:spacing w:val="-2"/>
        </w:rPr>
        <w:t xml:space="preserve"> </w:t>
      </w:r>
      <w:r w:rsidRPr="00A6169E">
        <w:rPr>
          <w:rFonts w:ascii="Tahoma" w:eastAsia="Tahoma" w:hAnsi="Tahoma" w:cs="Tahoma"/>
          <w:spacing w:val="-1"/>
        </w:rPr>
        <w:t>U</w:t>
      </w:r>
      <w:r w:rsidRPr="00A6169E">
        <w:rPr>
          <w:rFonts w:ascii="Tahoma" w:eastAsia="Tahoma" w:hAnsi="Tahoma" w:cs="Tahoma"/>
        </w:rPr>
        <w:t>rz.</w:t>
      </w:r>
      <w:r w:rsidRPr="00A6169E">
        <w:rPr>
          <w:rFonts w:ascii="Tahoma" w:eastAsia="Tahoma" w:hAnsi="Tahoma" w:cs="Tahoma"/>
          <w:spacing w:val="-2"/>
        </w:rPr>
        <w:t xml:space="preserve"> </w:t>
      </w:r>
      <w:r w:rsidRPr="00A6169E">
        <w:rPr>
          <w:rFonts w:ascii="Tahoma" w:eastAsia="Tahoma" w:hAnsi="Tahoma" w:cs="Tahoma"/>
          <w:spacing w:val="-1"/>
        </w:rPr>
        <w:t>U</w:t>
      </w:r>
      <w:r w:rsidRPr="00A6169E">
        <w:rPr>
          <w:rFonts w:ascii="Tahoma" w:eastAsia="Tahoma" w:hAnsi="Tahoma" w:cs="Tahoma"/>
        </w:rPr>
        <w:t>E</w:t>
      </w:r>
      <w:r w:rsidRPr="00A6169E">
        <w:rPr>
          <w:rFonts w:ascii="Tahoma" w:eastAsia="Tahoma" w:hAnsi="Tahoma" w:cs="Tahoma"/>
          <w:spacing w:val="1"/>
        </w:rPr>
        <w:t xml:space="preserve"> </w:t>
      </w:r>
      <w:r w:rsidRPr="00A6169E">
        <w:rPr>
          <w:rFonts w:ascii="Tahoma" w:eastAsia="Tahoma" w:hAnsi="Tahoma" w:cs="Tahoma"/>
        </w:rPr>
        <w:t>L</w:t>
      </w:r>
      <w:r w:rsidRPr="00A6169E">
        <w:rPr>
          <w:rFonts w:ascii="Tahoma" w:eastAsia="Tahoma" w:hAnsi="Tahoma" w:cs="Tahoma"/>
          <w:spacing w:val="-2"/>
        </w:rPr>
        <w:t xml:space="preserve"> </w:t>
      </w:r>
      <w:r w:rsidR="003744DB">
        <w:rPr>
          <w:rFonts w:ascii="Tahoma" w:eastAsia="Tahoma" w:hAnsi="Tahoma" w:cs="Tahoma"/>
          <w:spacing w:val="-2"/>
        </w:rPr>
        <w:t xml:space="preserve">z </w:t>
      </w:r>
      <w:r w:rsidR="007771A6" w:rsidRPr="00A6169E">
        <w:rPr>
          <w:rFonts w:ascii="Tahoma" w:eastAsia="Tahoma" w:hAnsi="Tahoma" w:cs="Tahoma"/>
          <w:spacing w:val="-2"/>
        </w:rPr>
        <w:t xml:space="preserve">2013 Nr </w:t>
      </w:r>
      <w:r w:rsidRPr="00A6169E">
        <w:rPr>
          <w:rFonts w:ascii="Tahoma" w:eastAsia="Tahoma" w:hAnsi="Tahoma" w:cs="Tahoma"/>
          <w:spacing w:val="1"/>
        </w:rPr>
        <w:t>3</w:t>
      </w:r>
      <w:r w:rsidRPr="00A6169E">
        <w:rPr>
          <w:rFonts w:ascii="Tahoma" w:eastAsia="Tahoma" w:hAnsi="Tahoma" w:cs="Tahoma"/>
          <w:spacing w:val="-1"/>
        </w:rPr>
        <w:t>4</w:t>
      </w:r>
      <w:r w:rsidRPr="00A6169E">
        <w:rPr>
          <w:rFonts w:ascii="Tahoma" w:eastAsia="Tahoma" w:hAnsi="Tahoma" w:cs="Tahoma"/>
        </w:rPr>
        <w:t>7</w:t>
      </w:r>
      <w:r w:rsidRPr="00A6169E">
        <w:rPr>
          <w:rFonts w:ascii="Tahoma" w:eastAsia="Tahoma" w:hAnsi="Tahoma" w:cs="Tahoma"/>
          <w:spacing w:val="-4"/>
        </w:rPr>
        <w:t xml:space="preserve"> </w:t>
      </w:r>
      <w:r w:rsidR="007771A6" w:rsidRPr="00A6169E">
        <w:rPr>
          <w:rFonts w:ascii="Tahoma" w:eastAsia="Tahoma" w:hAnsi="Tahoma" w:cs="Tahoma"/>
          <w:spacing w:val="-4"/>
        </w:rPr>
        <w:t>poz. 470);</w:t>
      </w:r>
    </w:p>
    <w:p w14:paraId="69FCABC6" w14:textId="0E43A942" w:rsidR="00863F90"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4"/>
        </w:rPr>
        <w:t>R</w:t>
      </w:r>
      <w:r w:rsidRPr="00A6169E">
        <w:rPr>
          <w:rFonts w:ascii="Tahoma" w:eastAsia="Tahoma" w:hAnsi="Tahoma" w:cs="Tahoma"/>
        </w:rPr>
        <w:t>ozpor</w:t>
      </w:r>
      <w:r w:rsidRPr="00A6169E">
        <w:rPr>
          <w:rFonts w:ascii="Tahoma" w:eastAsia="Tahoma" w:hAnsi="Tahoma" w:cs="Tahoma"/>
          <w:spacing w:val="1"/>
        </w:rPr>
        <w:t>zą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45"/>
        </w:rPr>
        <w:t xml:space="preserve"> </w:t>
      </w:r>
      <w:r w:rsidRPr="00A6169E">
        <w:rPr>
          <w:rFonts w:ascii="Tahoma" w:eastAsia="Tahoma" w:hAnsi="Tahoma" w:cs="Tahoma"/>
          <w:spacing w:val="-4"/>
        </w:rPr>
        <w:t>K</w:t>
      </w:r>
      <w:r w:rsidRPr="00A6169E">
        <w:rPr>
          <w:rFonts w:ascii="Tahoma" w:eastAsia="Tahoma" w:hAnsi="Tahoma" w:cs="Tahoma"/>
        </w:rPr>
        <w:t>omi</w:t>
      </w:r>
      <w:r w:rsidRPr="00A6169E">
        <w:rPr>
          <w:rFonts w:ascii="Tahoma" w:eastAsia="Tahoma" w:hAnsi="Tahoma" w:cs="Tahoma"/>
          <w:spacing w:val="3"/>
        </w:rPr>
        <w:t>s</w:t>
      </w:r>
      <w:r w:rsidRPr="00A6169E">
        <w:rPr>
          <w:rFonts w:ascii="Tahoma" w:eastAsia="Tahoma" w:hAnsi="Tahoma" w:cs="Tahoma"/>
          <w:spacing w:val="-1"/>
        </w:rPr>
        <w:t>j</w:t>
      </w:r>
      <w:r w:rsidRPr="00A6169E">
        <w:rPr>
          <w:rFonts w:ascii="Tahoma" w:eastAsia="Tahoma" w:hAnsi="Tahoma" w:cs="Tahoma"/>
        </w:rPr>
        <w:t>i</w:t>
      </w:r>
      <w:r w:rsidRPr="00A6169E">
        <w:rPr>
          <w:rFonts w:ascii="Tahoma" w:eastAsia="Tahoma" w:hAnsi="Tahoma" w:cs="Tahoma"/>
          <w:spacing w:val="52"/>
        </w:rPr>
        <w:t xml:space="preserve"> </w:t>
      </w:r>
      <w:r w:rsidRPr="00A6169E">
        <w:rPr>
          <w:rFonts w:ascii="Tahoma" w:eastAsia="Tahoma" w:hAnsi="Tahoma" w:cs="Tahoma"/>
          <w:spacing w:val="3"/>
        </w:rPr>
        <w:t>(</w:t>
      </w:r>
      <w:r w:rsidRPr="00A6169E">
        <w:rPr>
          <w:rFonts w:ascii="Tahoma" w:eastAsia="Tahoma" w:hAnsi="Tahoma" w:cs="Tahoma"/>
          <w:spacing w:val="1"/>
        </w:rPr>
        <w:t>UE</w:t>
      </w:r>
      <w:r w:rsidRPr="00A6169E">
        <w:rPr>
          <w:rFonts w:ascii="Tahoma" w:eastAsia="Tahoma" w:hAnsi="Tahoma" w:cs="Tahoma"/>
        </w:rPr>
        <w:t>)</w:t>
      </w:r>
      <w:r w:rsidRPr="00A6169E">
        <w:rPr>
          <w:rFonts w:ascii="Tahoma" w:eastAsia="Tahoma" w:hAnsi="Tahoma" w:cs="Tahoma"/>
          <w:spacing w:val="54"/>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59"/>
        </w:rPr>
        <w:t xml:space="preserve"> </w:t>
      </w:r>
      <w:r w:rsidRPr="00A6169E">
        <w:rPr>
          <w:rFonts w:ascii="Tahoma" w:eastAsia="Tahoma" w:hAnsi="Tahoma" w:cs="Tahoma"/>
          <w:spacing w:val="-1"/>
        </w:rPr>
        <w:t>1</w:t>
      </w:r>
      <w:r w:rsidRPr="00A6169E">
        <w:rPr>
          <w:rFonts w:ascii="Tahoma" w:eastAsia="Tahoma" w:hAnsi="Tahoma" w:cs="Tahoma"/>
          <w:spacing w:val="1"/>
        </w:rPr>
        <w:t>4</w:t>
      </w:r>
      <w:r w:rsidRPr="00A6169E">
        <w:rPr>
          <w:rFonts w:ascii="Tahoma" w:eastAsia="Tahoma" w:hAnsi="Tahoma" w:cs="Tahoma"/>
          <w:spacing w:val="-1"/>
        </w:rPr>
        <w:t>07</w:t>
      </w:r>
      <w:r w:rsidRPr="00A6169E">
        <w:rPr>
          <w:rFonts w:ascii="Tahoma" w:eastAsia="Tahoma" w:hAnsi="Tahoma" w:cs="Tahoma"/>
          <w:spacing w:val="3"/>
        </w:rPr>
        <w:t>/</w:t>
      </w:r>
      <w:r w:rsidRPr="00A6169E">
        <w:rPr>
          <w:rFonts w:ascii="Tahoma" w:eastAsia="Tahoma" w:hAnsi="Tahoma" w:cs="Tahoma"/>
          <w:spacing w:val="-1"/>
        </w:rPr>
        <w:t>20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50"/>
        </w:rPr>
        <w:t xml:space="preserve"> </w:t>
      </w:r>
      <w:r w:rsidRPr="00A6169E">
        <w:rPr>
          <w:rFonts w:ascii="Tahoma" w:eastAsia="Tahoma" w:hAnsi="Tahoma" w:cs="Tahoma"/>
        </w:rPr>
        <w:t>z</w:t>
      </w:r>
      <w:r w:rsidRPr="00A6169E">
        <w:rPr>
          <w:rFonts w:ascii="Tahoma" w:eastAsia="Tahoma" w:hAnsi="Tahoma" w:cs="Tahoma"/>
          <w:spacing w:val="57"/>
        </w:rPr>
        <w:t xml:space="preserve"> </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57"/>
        </w:rPr>
        <w:t xml:space="preserve"> </w:t>
      </w:r>
      <w:r w:rsidRPr="00A6169E">
        <w:rPr>
          <w:rFonts w:ascii="Tahoma" w:eastAsia="Tahoma" w:hAnsi="Tahoma" w:cs="Tahoma"/>
          <w:spacing w:val="-1"/>
        </w:rPr>
        <w:t>1</w:t>
      </w:r>
      <w:r w:rsidRPr="00A6169E">
        <w:rPr>
          <w:rFonts w:ascii="Tahoma" w:eastAsia="Tahoma" w:hAnsi="Tahoma" w:cs="Tahoma"/>
        </w:rPr>
        <w:t>8</w:t>
      </w:r>
      <w:r w:rsidRPr="00A6169E">
        <w:rPr>
          <w:rFonts w:ascii="Tahoma" w:eastAsia="Tahoma" w:hAnsi="Tahoma" w:cs="Tahoma"/>
          <w:spacing w:val="57"/>
        </w:rPr>
        <w:t xml:space="preserve"> </w:t>
      </w:r>
      <w:r w:rsidRPr="00A6169E">
        <w:rPr>
          <w:rFonts w:ascii="Tahoma" w:eastAsia="Tahoma" w:hAnsi="Tahoma" w:cs="Tahoma"/>
        </w:rPr>
        <w:t>gru</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52"/>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52"/>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58"/>
        </w:rPr>
        <w:t xml:space="preserve"> </w:t>
      </w:r>
      <w:r w:rsidRPr="00A6169E">
        <w:rPr>
          <w:rFonts w:ascii="Tahoma" w:eastAsia="Tahoma" w:hAnsi="Tahoma" w:cs="Tahoma"/>
        </w:rPr>
        <w:t>w</w:t>
      </w:r>
      <w:r w:rsidRPr="00A6169E">
        <w:rPr>
          <w:rFonts w:ascii="Tahoma" w:eastAsia="Tahoma" w:hAnsi="Tahoma" w:cs="Tahoma"/>
          <w:spacing w:val="57"/>
        </w:rPr>
        <w:t xml:space="preserve"> </w:t>
      </w:r>
      <w:r w:rsidRPr="00A6169E">
        <w:rPr>
          <w:rFonts w:ascii="Tahoma" w:eastAsia="Tahoma" w:hAnsi="Tahoma" w:cs="Tahoma"/>
        </w:rPr>
        <w:t>spr</w:t>
      </w:r>
      <w:r w:rsidRPr="00A6169E">
        <w:rPr>
          <w:rFonts w:ascii="Tahoma" w:eastAsia="Tahoma" w:hAnsi="Tahoma" w:cs="Tahoma"/>
          <w:spacing w:val="1"/>
        </w:rPr>
        <w:t>aw</w:t>
      </w:r>
      <w:r w:rsidRPr="00A6169E">
        <w:rPr>
          <w:rFonts w:ascii="Tahoma" w:eastAsia="Tahoma" w:hAnsi="Tahoma" w:cs="Tahoma"/>
        </w:rPr>
        <w:t>ie</w:t>
      </w:r>
      <w:r w:rsidRPr="00A6169E">
        <w:rPr>
          <w:rFonts w:ascii="Tahoma" w:eastAsia="Tahoma" w:hAnsi="Tahoma" w:cs="Tahoma"/>
          <w:spacing w:val="52"/>
        </w:rPr>
        <w:t xml:space="preserve"> </w:t>
      </w:r>
      <w:r w:rsidRPr="00A6169E">
        <w:rPr>
          <w:rFonts w:ascii="Tahoma" w:eastAsia="Tahoma" w:hAnsi="Tahoma" w:cs="Tahoma"/>
        </w:rPr>
        <w:t>stoso</w:t>
      </w:r>
      <w:r w:rsidRPr="00A6169E">
        <w:rPr>
          <w:rFonts w:ascii="Tahoma" w:eastAsia="Tahoma" w:hAnsi="Tahoma" w:cs="Tahoma"/>
          <w:spacing w:val="-2"/>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ia</w:t>
      </w:r>
      <w:r w:rsidR="002964B2" w:rsidRPr="00A6169E">
        <w:rPr>
          <w:rFonts w:ascii="Tahoma" w:eastAsia="Tahoma" w:hAnsi="Tahoma" w:cs="Tahoma"/>
          <w:spacing w:val="1"/>
          <w:position w:val="-1"/>
        </w:rPr>
        <w:t xml:space="preserve"> </w:t>
      </w:r>
      <w:r w:rsidRPr="00A6169E">
        <w:rPr>
          <w:rFonts w:ascii="Tahoma" w:eastAsia="Tahoma" w:hAnsi="Tahoma" w:cs="Tahoma"/>
          <w:spacing w:val="1"/>
          <w:position w:val="-1"/>
        </w:rPr>
        <w:t>a</w:t>
      </w:r>
      <w:r w:rsidRPr="00A6169E">
        <w:rPr>
          <w:rFonts w:ascii="Tahoma" w:eastAsia="Tahoma" w:hAnsi="Tahoma" w:cs="Tahoma"/>
          <w:position w:val="-1"/>
        </w:rPr>
        <w:t>r</w:t>
      </w:r>
      <w:r w:rsidRPr="00A6169E">
        <w:rPr>
          <w:rFonts w:ascii="Tahoma" w:eastAsia="Tahoma" w:hAnsi="Tahoma" w:cs="Tahoma"/>
          <w:spacing w:val="1"/>
          <w:position w:val="-1"/>
        </w:rPr>
        <w:t>t</w:t>
      </w:r>
      <w:r w:rsidRPr="00A6169E">
        <w:rPr>
          <w:rFonts w:ascii="Tahoma" w:eastAsia="Tahoma" w:hAnsi="Tahoma" w:cs="Tahoma"/>
          <w:position w:val="-1"/>
        </w:rPr>
        <w:t>.</w:t>
      </w:r>
      <w:r w:rsidRPr="00A6169E">
        <w:rPr>
          <w:rFonts w:ascii="Tahoma" w:eastAsia="Tahoma" w:hAnsi="Tahoma" w:cs="Tahoma"/>
          <w:spacing w:val="16"/>
          <w:position w:val="-1"/>
        </w:rPr>
        <w:t xml:space="preserve"> </w:t>
      </w:r>
      <w:r w:rsidRPr="00A6169E">
        <w:rPr>
          <w:rFonts w:ascii="Tahoma" w:eastAsia="Tahoma" w:hAnsi="Tahoma" w:cs="Tahoma"/>
          <w:spacing w:val="-1"/>
          <w:position w:val="-1"/>
        </w:rPr>
        <w:t>10</w:t>
      </w:r>
      <w:r w:rsidRPr="00A6169E">
        <w:rPr>
          <w:rFonts w:ascii="Tahoma" w:eastAsia="Tahoma" w:hAnsi="Tahoma" w:cs="Tahoma"/>
          <w:position w:val="-1"/>
        </w:rPr>
        <w:t>7</w:t>
      </w:r>
      <w:r w:rsidRPr="00A6169E">
        <w:rPr>
          <w:rFonts w:ascii="Tahoma" w:eastAsia="Tahoma" w:hAnsi="Tahoma" w:cs="Tahoma"/>
          <w:spacing w:val="17"/>
          <w:position w:val="-1"/>
        </w:rPr>
        <w:t xml:space="preserve"> </w:t>
      </w:r>
      <w:r w:rsidRPr="00A6169E">
        <w:rPr>
          <w:rFonts w:ascii="Tahoma" w:eastAsia="Tahoma" w:hAnsi="Tahoma" w:cs="Tahoma"/>
          <w:position w:val="-1"/>
        </w:rPr>
        <w:t>i</w:t>
      </w:r>
      <w:r w:rsidRPr="00A6169E">
        <w:rPr>
          <w:rFonts w:ascii="Tahoma" w:eastAsia="Tahoma" w:hAnsi="Tahoma" w:cs="Tahoma"/>
          <w:spacing w:val="19"/>
          <w:position w:val="-1"/>
        </w:rPr>
        <w:t xml:space="preserve"> </w:t>
      </w:r>
      <w:r w:rsidRPr="00A6169E">
        <w:rPr>
          <w:rFonts w:ascii="Tahoma" w:eastAsia="Tahoma" w:hAnsi="Tahoma" w:cs="Tahoma"/>
          <w:spacing w:val="1"/>
          <w:position w:val="-1"/>
        </w:rPr>
        <w:t>1</w:t>
      </w:r>
      <w:r w:rsidRPr="00A6169E">
        <w:rPr>
          <w:rFonts w:ascii="Tahoma" w:eastAsia="Tahoma" w:hAnsi="Tahoma" w:cs="Tahoma"/>
          <w:spacing w:val="-1"/>
          <w:position w:val="-1"/>
        </w:rPr>
        <w:t>0</w:t>
      </w:r>
      <w:r w:rsidRPr="00A6169E">
        <w:rPr>
          <w:rFonts w:ascii="Tahoma" w:eastAsia="Tahoma" w:hAnsi="Tahoma" w:cs="Tahoma"/>
          <w:position w:val="-1"/>
        </w:rPr>
        <w:t>8</w:t>
      </w:r>
      <w:r w:rsidRPr="00A6169E">
        <w:rPr>
          <w:rFonts w:ascii="Tahoma" w:eastAsia="Tahoma" w:hAnsi="Tahoma" w:cs="Tahoma"/>
          <w:spacing w:val="18"/>
          <w:position w:val="-1"/>
        </w:rPr>
        <w:t xml:space="preserve"> </w:t>
      </w:r>
      <w:r w:rsidRPr="00A6169E">
        <w:rPr>
          <w:rFonts w:ascii="Tahoma" w:eastAsia="Tahoma" w:hAnsi="Tahoma" w:cs="Tahoma"/>
          <w:spacing w:val="-20"/>
          <w:position w:val="-1"/>
        </w:rPr>
        <w:t>T</w:t>
      </w:r>
      <w:r w:rsidRPr="00A6169E">
        <w:rPr>
          <w:rFonts w:ascii="Tahoma" w:eastAsia="Tahoma" w:hAnsi="Tahoma" w:cs="Tahoma"/>
          <w:spacing w:val="-2"/>
          <w:position w:val="-1"/>
        </w:rPr>
        <w:t>r</w:t>
      </w:r>
      <w:r w:rsidRPr="00A6169E">
        <w:rPr>
          <w:rFonts w:ascii="Tahoma" w:eastAsia="Tahoma" w:hAnsi="Tahoma" w:cs="Tahoma"/>
          <w:spacing w:val="1"/>
          <w:position w:val="-1"/>
        </w:rPr>
        <w:t>a</w:t>
      </w:r>
      <w:r w:rsidRPr="00A6169E">
        <w:rPr>
          <w:rFonts w:ascii="Tahoma" w:eastAsia="Tahoma" w:hAnsi="Tahoma" w:cs="Tahoma"/>
          <w:spacing w:val="-1"/>
          <w:position w:val="-1"/>
        </w:rPr>
        <w:t>k</w:t>
      </w:r>
      <w:r w:rsidRPr="00A6169E">
        <w:rPr>
          <w:rFonts w:ascii="Tahoma" w:eastAsia="Tahoma" w:hAnsi="Tahoma" w:cs="Tahoma"/>
          <w:position w:val="-1"/>
        </w:rPr>
        <w:t>t</w:t>
      </w:r>
      <w:r w:rsidRPr="00A6169E">
        <w:rPr>
          <w:rFonts w:ascii="Tahoma" w:eastAsia="Tahoma" w:hAnsi="Tahoma" w:cs="Tahoma"/>
          <w:spacing w:val="1"/>
          <w:position w:val="-1"/>
        </w:rPr>
        <w:t>a</w:t>
      </w:r>
      <w:r w:rsidRPr="00A6169E">
        <w:rPr>
          <w:rFonts w:ascii="Tahoma" w:eastAsia="Tahoma" w:hAnsi="Tahoma" w:cs="Tahoma"/>
          <w:position w:val="-1"/>
        </w:rPr>
        <w:t>tu</w:t>
      </w:r>
      <w:r w:rsidRPr="00A6169E">
        <w:rPr>
          <w:rFonts w:ascii="Tahoma" w:eastAsia="Tahoma" w:hAnsi="Tahoma" w:cs="Tahoma"/>
          <w:spacing w:val="11"/>
          <w:position w:val="-1"/>
        </w:rPr>
        <w:t xml:space="preserve"> </w:t>
      </w:r>
      <w:r w:rsidRPr="00A6169E">
        <w:rPr>
          <w:rFonts w:ascii="Tahoma" w:eastAsia="Tahoma" w:hAnsi="Tahoma" w:cs="Tahoma"/>
          <w:position w:val="-1"/>
        </w:rPr>
        <w:t>o</w:t>
      </w:r>
      <w:r w:rsidRPr="00A6169E">
        <w:rPr>
          <w:rFonts w:ascii="Tahoma" w:eastAsia="Tahoma" w:hAnsi="Tahoma" w:cs="Tahoma"/>
          <w:spacing w:val="20"/>
          <w:position w:val="-1"/>
        </w:rPr>
        <w:t xml:space="preserve"> </w:t>
      </w:r>
      <w:r w:rsidRPr="00A6169E">
        <w:rPr>
          <w:rFonts w:ascii="Tahoma" w:eastAsia="Tahoma" w:hAnsi="Tahoma" w:cs="Tahoma"/>
          <w:spacing w:val="-1"/>
          <w:position w:val="-1"/>
        </w:rPr>
        <w:t>fun</w:t>
      </w:r>
      <w:r w:rsidRPr="00A6169E">
        <w:rPr>
          <w:rFonts w:ascii="Tahoma" w:eastAsia="Tahoma" w:hAnsi="Tahoma" w:cs="Tahoma"/>
          <w:spacing w:val="1"/>
          <w:position w:val="-1"/>
        </w:rPr>
        <w:t>k</w:t>
      </w:r>
      <w:r w:rsidRPr="00A6169E">
        <w:rPr>
          <w:rFonts w:ascii="Tahoma" w:eastAsia="Tahoma" w:hAnsi="Tahoma" w:cs="Tahoma"/>
          <w:spacing w:val="-1"/>
          <w:position w:val="-1"/>
        </w:rPr>
        <w:t>c</w:t>
      </w:r>
      <w:r w:rsidRPr="00A6169E">
        <w:rPr>
          <w:rFonts w:ascii="Tahoma" w:eastAsia="Tahoma" w:hAnsi="Tahoma" w:cs="Tahoma"/>
          <w:spacing w:val="1"/>
          <w:position w:val="-1"/>
        </w:rPr>
        <w:t>j</w:t>
      </w:r>
      <w:r w:rsidRPr="00A6169E">
        <w:rPr>
          <w:rFonts w:ascii="Tahoma" w:eastAsia="Tahoma" w:hAnsi="Tahoma" w:cs="Tahoma"/>
          <w:position w:val="-1"/>
        </w:rPr>
        <w:t>o</w:t>
      </w:r>
      <w:r w:rsidRPr="00A6169E">
        <w:rPr>
          <w:rFonts w:ascii="Tahoma" w:eastAsia="Tahoma" w:hAnsi="Tahoma" w:cs="Tahoma"/>
          <w:spacing w:val="-1"/>
          <w:position w:val="-1"/>
        </w:rPr>
        <w:t>n</w:t>
      </w:r>
      <w:r w:rsidRPr="00A6169E">
        <w:rPr>
          <w:rFonts w:ascii="Tahoma" w:eastAsia="Tahoma" w:hAnsi="Tahoma" w:cs="Tahoma"/>
          <w:position w:val="-1"/>
        </w:rPr>
        <w:t>o</w:t>
      </w:r>
      <w:r w:rsidRPr="00A6169E">
        <w:rPr>
          <w:rFonts w:ascii="Tahoma" w:eastAsia="Tahoma" w:hAnsi="Tahoma" w:cs="Tahoma"/>
          <w:spacing w:val="-2"/>
          <w:position w:val="-1"/>
        </w:rPr>
        <w:t>w</w:t>
      </w:r>
      <w:r w:rsidRPr="00A6169E">
        <w:rPr>
          <w:rFonts w:ascii="Tahoma" w:eastAsia="Tahoma" w:hAnsi="Tahoma" w:cs="Tahoma"/>
          <w:spacing w:val="3"/>
          <w:position w:val="-1"/>
        </w:rPr>
        <w:t>a</w:t>
      </w:r>
      <w:r w:rsidRPr="00A6169E">
        <w:rPr>
          <w:rFonts w:ascii="Tahoma" w:eastAsia="Tahoma" w:hAnsi="Tahoma" w:cs="Tahoma"/>
          <w:spacing w:val="-1"/>
          <w:position w:val="-1"/>
        </w:rPr>
        <w:t>n</w:t>
      </w:r>
      <w:r w:rsidRPr="00A6169E">
        <w:rPr>
          <w:rFonts w:ascii="Tahoma" w:eastAsia="Tahoma" w:hAnsi="Tahoma" w:cs="Tahoma"/>
          <w:position w:val="-1"/>
        </w:rPr>
        <w:t>iu</w:t>
      </w:r>
      <w:r w:rsidRPr="00A6169E">
        <w:rPr>
          <w:rFonts w:ascii="Tahoma" w:eastAsia="Tahoma" w:hAnsi="Tahoma" w:cs="Tahoma"/>
          <w:spacing w:val="7"/>
          <w:position w:val="-1"/>
        </w:rPr>
        <w:t xml:space="preserve"> </w:t>
      </w:r>
      <w:r w:rsidRPr="00A6169E">
        <w:rPr>
          <w:rFonts w:ascii="Tahoma" w:eastAsia="Tahoma" w:hAnsi="Tahoma" w:cs="Tahoma"/>
          <w:spacing w:val="-1"/>
          <w:position w:val="-1"/>
        </w:rPr>
        <w:t>U</w:t>
      </w:r>
      <w:r w:rsidRPr="00A6169E">
        <w:rPr>
          <w:rFonts w:ascii="Tahoma" w:eastAsia="Tahoma" w:hAnsi="Tahoma" w:cs="Tahoma"/>
          <w:spacing w:val="1"/>
          <w:position w:val="-1"/>
        </w:rPr>
        <w:t>n</w:t>
      </w:r>
      <w:r w:rsidRPr="00A6169E">
        <w:rPr>
          <w:rFonts w:ascii="Tahoma" w:eastAsia="Tahoma" w:hAnsi="Tahoma" w:cs="Tahoma"/>
          <w:position w:val="-1"/>
        </w:rPr>
        <w:t>ii</w:t>
      </w:r>
      <w:r w:rsidRPr="00A6169E">
        <w:rPr>
          <w:rFonts w:ascii="Tahoma" w:eastAsia="Tahoma" w:hAnsi="Tahoma" w:cs="Tahoma"/>
          <w:spacing w:val="16"/>
          <w:position w:val="-1"/>
        </w:rPr>
        <w:t xml:space="preserve"> </w:t>
      </w:r>
      <w:r w:rsidRPr="00A6169E">
        <w:rPr>
          <w:rFonts w:ascii="Tahoma" w:eastAsia="Tahoma" w:hAnsi="Tahoma" w:cs="Tahoma"/>
          <w:spacing w:val="1"/>
          <w:position w:val="-1"/>
        </w:rPr>
        <w:t>E</w:t>
      </w:r>
      <w:r w:rsidRPr="00A6169E">
        <w:rPr>
          <w:rFonts w:ascii="Tahoma" w:eastAsia="Tahoma" w:hAnsi="Tahoma" w:cs="Tahoma"/>
          <w:spacing w:val="-1"/>
          <w:position w:val="-1"/>
        </w:rPr>
        <w:t>u</w:t>
      </w:r>
      <w:r w:rsidRPr="00A6169E">
        <w:rPr>
          <w:rFonts w:ascii="Tahoma" w:eastAsia="Tahoma" w:hAnsi="Tahoma" w:cs="Tahoma"/>
          <w:position w:val="-1"/>
        </w:rPr>
        <w:t>rop</w:t>
      </w:r>
      <w:r w:rsidRPr="00A6169E">
        <w:rPr>
          <w:rFonts w:ascii="Tahoma" w:eastAsia="Tahoma" w:hAnsi="Tahoma" w:cs="Tahoma"/>
          <w:spacing w:val="3"/>
          <w:position w:val="-1"/>
        </w:rPr>
        <w:t>e</w:t>
      </w:r>
      <w:r w:rsidRPr="00A6169E">
        <w:rPr>
          <w:rFonts w:ascii="Tahoma" w:eastAsia="Tahoma" w:hAnsi="Tahoma" w:cs="Tahoma"/>
          <w:spacing w:val="-1"/>
          <w:position w:val="-1"/>
        </w:rPr>
        <w:t>j</w:t>
      </w:r>
      <w:r w:rsidRPr="00A6169E">
        <w:rPr>
          <w:rFonts w:ascii="Tahoma" w:eastAsia="Tahoma" w:hAnsi="Tahoma" w:cs="Tahoma"/>
          <w:position w:val="-1"/>
        </w:rPr>
        <w:t>s</w:t>
      </w:r>
      <w:r w:rsidRPr="00A6169E">
        <w:rPr>
          <w:rFonts w:ascii="Tahoma" w:eastAsia="Tahoma" w:hAnsi="Tahoma" w:cs="Tahoma"/>
          <w:spacing w:val="-1"/>
          <w:position w:val="-1"/>
        </w:rPr>
        <w:t>k</w:t>
      </w:r>
      <w:r w:rsidRPr="00A6169E">
        <w:rPr>
          <w:rFonts w:ascii="Tahoma" w:eastAsia="Tahoma" w:hAnsi="Tahoma" w:cs="Tahoma"/>
          <w:position w:val="-1"/>
        </w:rPr>
        <w:t>i</w:t>
      </w:r>
      <w:r w:rsidRPr="00A6169E">
        <w:rPr>
          <w:rFonts w:ascii="Tahoma" w:eastAsia="Tahoma" w:hAnsi="Tahoma" w:cs="Tahoma"/>
          <w:spacing w:val="3"/>
          <w:position w:val="-1"/>
        </w:rPr>
        <w:t>e</w:t>
      </w:r>
      <w:r w:rsidRPr="00A6169E">
        <w:rPr>
          <w:rFonts w:ascii="Tahoma" w:eastAsia="Tahoma" w:hAnsi="Tahoma" w:cs="Tahoma"/>
          <w:position w:val="-1"/>
        </w:rPr>
        <w:t>j</w:t>
      </w:r>
      <w:r w:rsidRPr="00A6169E">
        <w:rPr>
          <w:rFonts w:ascii="Tahoma" w:eastAsia="Tahoma" w:hAnsi="Tahoma" w:cs="Tahoma"/>
          <w:spacing w:val="7"/>
          <w:position w:val="-1"/>
        </w:rPr>
        <w:t xml:space="preserve"> </w:t>
      </w:r>
      <w:r w:rsidRPr="00A6169E">
        <w:rPr>
          <w:rFonts w:ascii="Tahoma" w:eastAsia="Tahoma" w:hAnsi="Tahoma" w:cs="Tahoma"/>
          <w:position w:val="-1"/>
        </w:rPr>
        <w:t>do</w:t>
      </w:r>
      <w:r w:rsidRPr="00A6169E">
        <w:rPr>
          <w:rFonts w:ascii="Tahoma" w:eastAsia="Tahoma" w:hAnsi="Tahoma" w:cs="Tahoma"/>
          <w:spacing w:val="17"/>
          <w:position w:val="-1"/>
        </w:rPr>
        <w:t xml:space="preserve"> </w:t>
      </w:r>
      <w:r w:rsidRPr="00A6169E">
        <w:rPr>
          <w:rFonts w:ascii="Tahoma" w:eastAsia="Tahoma" w:hAnsi="Tahoma" w:cs="Tahoma"/>
          <w:position w:val="-1"/>
        </w:rPr>
        <w:t>po</w:t>
      </w:r>
      <w:r w:rsidRPr="00A6169E">
        <w:rPr>
          <w:rFonts w:ascii="Tahoma" w:eastAsia="Tahoma" w:hAnsi="Tahoma" w:cs="Tahoma"/>
          <w:spacing w:val="3"/>
          <w:position w:val="-1"/>
        </w:rPr>
        <w:t>m</w:t>
      </w:r>
      <w:r w:rsidRPr="00A6169E">
        <w:rPr>
          <w:rFonts w:ascii="Tahoma" w:eastAsia="Tahoma" w:hAnsi="Tahoma" w:cs="Tahoma"/>
          <w:position w:val="-1"/>
        </w:rPr>
        <w:t>o</w:t>
      </w:r>
      <w:r w:rsidRPr="00A6169E">
        <w:rPr>
          <w:rFonts w:ascii="Tahoma" w:eastAsia="Tahoma" w:hAnsi="Tahoma" w:cs="Tahoma"/>
          <w:spacing w:val="1"/>
          <w:position w:val="-1"/>
        </w:rPr>
        <w:t>c</w:t>
      </w:r>
      <w:r w:rsidRPr="00A6169E">
        <w:rPr>
          <w:rFonts w:ascii="Tahoma" w:eastAsia="Tahoma" w:hAnsi="Tahoma" w:cs="Tahoma"/>
          <w:position w:val="-1"/>
        </w:rPr>
        <w:t>y</w:t>
      </w:r>
      <w:r w:rsidRPr="00A6169E">
        <w:rPr>
          <w:rFonts w:ascii="Tahoma" w:eastAsia="Tahoma" w:hAnsi="Tahoma" w:cs="Tahoma"/>
          <w:spacing w:val="11"/>
          <w:position w:val="-1"/>
        </w:rPr>
        <w:t xml:space="preserve"> </w:t>
      </w:r>
      <w:r w:rsidRPr="00A6169E">
        <w:rPr>
          <w:rFonts w:ascii="Tahoma" w:eastAsia="Tahoma" w:hAnsi="Tahoma" w:cs="Tahoma"/>
          <w:position w:val="-1"/>
        </w:rPr>
        <w:t>de</w:t>
      </w:r>
      <w:r w:rsidRPr="00A6169E">
        <w:rPr>
          <w:rFonts w:ascii="Tahoma" w:eastAsia="Tahoma" w:hAnsi="Tahoma" w:cs="Tahoma"/>
          <w:spacing w:val="18"/>
          <w:position w:val="-1"/>
        </w:rPr>
        <w:t xml:space="preserve"> </w:t>
      </w:r>
      <w:r w:rsidRPr="00A6169E">
        <w:rPr>
          <w:rFonts w:ascii="Tahoma" w:eastAsia="Tahoma" w:hAnsi="Tahoma" w:cs="Tahoma"/>
          <w:position w:val="-1"/>
        </w:rPr>
        <w:t>mi</w:t>
      </w:r>
      <w:r w:rsidRPr="00A6169E">
        <w:rPr>
          <w:rFonts w:ascii="Tahoma" w:eastAsia="Tahoma" w:hAnsi="Tahoma" w:cs="Tahoma"/>
          <w:spacing w:val="-1"/>
          <w:position w:val="-1"/>
        </w:rPr>
        <w:t>n</w:t>
      </w:r>
      <w:r w:rsidRPr="00A6169E">
        <w:rPr>
          <w:rFonts w:ascii="Tahoma" w:eastAsia="Tahoma" w:hAnsi="Tahoma" w:cs="Tahoma"/>
          <w:position w:val="-1"/>
        </w:rPr>
        <w:t>i</w:t>
      </w:r>
      <w:r w:rsidRPr="00A6169E">
        <w:rPr>
          <w:rFonts w:ascii="Tahoma" w:eastAsia="Tahoma" w:hAnsi="Tahoma" w:cs="Tahoma"/>
          <w:spacing w:val="3"/>
          <w:position w:val="-1"/>
        </w:rPr>
        <w:t>m</w:t>
      </w:r>
      <w:r w:rsidRPr="00A6169E">
        <w:rPr>
          <w:rFonts w:ascii="Tahoma" w:eastAsia="Tahoma" w:hAnsi="Tahoma" w:cs="Tahoma"/>
          <w:position w:val="-1"/>
        </w:rPr>
        <w:t>is</w:t>
      </w:r>
      <w:r w:rsidRPr="00A6169E">
        <w:rPr>
          <w:rFonts w:ascii="Tahoma" w:eastAsia="Tahoma" w:hAnsi="Tahoma" w:cs="Tahoma"/>
          <w:spacing w:val="12"/>
          <w:position w:val="-1"/>
        </w:rPr>
        <w:t xml:space="preserve"> </w:t>
      </w:r>
      <w:r w:rsidRPr="00A6169E">
        <w:rPr>
          <w:rFonts w:ascii="Tahoma" w:eastAsia="Tahoma" w:hAnsi="Tahoma" w:cs="Tahoma"/>
          <w:position w:val="-1"/>
        </w:rPr>
        <w:t>(Dz.</w:t>
      </w:r>
      <w:r w:rsidRPr="00A6169E">
        <w:rPr>
          <w:rFonts w:ascii="Tahoma" w:eastAsia="Tahoma" w:hAnsi="Tahoma" w:cs="Tahoma"/>
          <w:spacing w:val="17"/>
          <w:position w:val="-1"/>
        </w:rPr>
        <w:t xml:space="preserve"> </w:t>
      </w:r>
      <w:r w:rsidRPr="00A6169E">
        <w:rPr>
          <w:rFonts w:ascii="Tahoma" w:eastAsia="Tahoma" w:hAnsi="Tahoma" w:cs="Tahoma"/>
          <w:spacing w:val="-1"/>
          <w:position w:val="-1"/>
        </w:rPr>
        <w:t>U</w:t>
      </w:r>
      <w:r w:rsidRPr="00A6169E">
        <w:rPr>
          <w:rFonts w:ascii="Tahoma" w:eastAsia="Tahoma" w:hAnsi="Tahoma" w:cs="Tahoma"/>
          <w:position w:val="-1"/>
        </w:rPr>
        <w:t>rz.</w:t>
      </w:r>
      <w:r w:rsidRPr="00A6169E">
        <w:rPr>
          <w:rFonts w:ascii="Tahoma" w:eastAsia="Tahoma" w:hAnsi="Tahoma" w:cs="Tahoma"/>
          <w:spacing w:val="17"/>
          <w:position w:val="-1"/>
        </w:rPr>
        <w:t xml:space="preserve"> </w:t>
      </w:r>
      <w:r w:rsidRPr="00A6169E">
        <w:rPr>
          <w:rFonts w:ascii="Tahoma" w:eastAsia="Tahoma" w:hAnsi="Tahoma" w:cs="Tahoma"/>
          <w:spacing w:val="-1"/>
          <w:position w:val="-1"/>
        </w:rPr>
        <w:t>U</w:t>
      </w:r>
      <w:r w:rsidRPr="00A6169E">
        <w:rPr>
          <w:rFonts w:ascii="Tahoma" w:eastAsia="Tahoma" w:hAnsi="Tahoma" w:cs="Tahoma"/>
          <w:position w:val="-1"/>
        </w:rPr>
        <w:t>E</w:t>
      </w:r>
      <w:r w:rsidRPr="00A6169E">
        <w:rPr>
          <w:rFonts w:ascii="Tahoma" w:eastAsia="Tahoma" w:hAnsi="Tahoma" w:cs="Tahoma"/>
          <w:spacing w:val="27"/>
          <w:position w:val="-1"/>
        </w:rPr>
        <w:t xml:space="preserve"> </w:t>
      </w:r>
      <w:r w:rsidRPr="00A6169E">
        <w:rPr>
          <w:rFonts w:ascii="Tahoma" w:eastAsia="Tahoma" w:hAnsi="Tahoma" w:cs="Tahoma"/>
          <w:position w:val="-1"/>
        </w:rPr>
        <w:t>L</w:t>
      </w:r>
      <w:r w:rsidR="003744DB">
        <w:rPr>
          <w:rFonts w:ascii="Tahoma" w:eastAsia="Tahoma" w:hAnsi="Tahoma" w:cs="Tahoma"/>
          <w:position w:val="-1"/>
        </w:rPr>
        <w:t xml:space="preserve"> z </w:t>
      </w:r>
      <w:r w:rsidR="007771A6" w:rsidRPr="00A6169E">
        <w:rPr>
          <w:rFonts w:ascii="Tahoma" w:eastAsia="Tahoma" w:hAnsi="Tahoma" w:cs="Tahoma"/>
          <w:position w:val="-1"/>
        </w:rPr>
        <w:t xml:space="preserve"> 2013 Nr 352 poz. 1);</w:t>
      </w:r>
      <w:r w:rsidR="00B610C5" w:rsidRPr="00A6169E">
        <w:rPr>
          <w:rFonts w:ascii="Tahoma" w:eastAsia="Tahoma" w:hAnsi="Tahoma" w:cs="Tahoma"/>
          <w:position w:val="-1"/>
        </w:rPr>
        <w:t xml:space="preserve"> </w:t>
      </w:r>
    </w:p>
    <w:p w14:paraId="5697D331" w14:textId="6AACB6B7" w:rsidR="00A6169E" w:rsidRPr="00A6169E" w:rsidRDefault="00280ADA" w:rsidP="00A6169E">
      <w:pPr>
        <w:pStyle w:val="Akapitzlist"/>
        <w:numPr>
          <w:ilvl w:val="0"/>
          <w:numId w:val="67"/>
        </w:numPr>
        <w:spacing w:line="276" w:lineRule="auto"/>
        <w:ind w:left="426" w:right="14" w:hanging="426"/>
        <w:jc w:val="both"/>
        <w:rPr>
          <w:rFonts w:ascii="Tahoma" w:eastAsia="Tahoma" w:hAnsi="Tahoma" w:cs="Tahoma"/>
          <w:spacing w:val="1"/>
        </w:rPr>
      </w:pPr>
      <w:r w:rsidRPr="00A6169E">
        <w:rPr>
          <w:rFonts w:ascii="Tahoma" w:eastAsia="Tahoma" w:hAnsi="Tahoma" w:cs="Tahoma"/>
          <w:spacing w:val="-4"/>
        </w:rPr>
        <w:lastRenderedPageBreak/>
        <w:t>R</w:t>
      </w:r>
      <w:r w:rsidRPr="00A6169E">
        <w:rPr>
          <w:rFonts w:ascii="Tahoma" w:eastAsia="Tahoma" w:hAnsi="Tahoma" w:cs="Tahoma"/>
        </w:rPr>
        <w:t>ozpor</w:t>
      </w:r>
      <w:r w:rsidRPr="00A6169E">
        <w:rPr>
          <w:rFonts w:ascii="Tahoma" w:eastAsia="Tahoma" w:hAnsi="Tahoma" w:cs="Tahoma"/>
          <w:spacing w:val="1"/>
        </w:rPr>
        <w:t>zą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 xml:space="preserve">ia </w:t>
      </w:r>
      <w:r w:rsidRPr="00A6169E">
        <w:rPr>
          <w:rFonts w:ascii="Tahoma" w:eastAsia="Tahoma" w:hAnsi="Tahoma" w:cs="Tahoma"/>
          <w:spacing w:val="-4"/>
        </w:rPr>
        <w:t>K</w:t>
      </w:r>
      <w:r w:rsidRPr="00A6169E">
        <w:rPr>
          <w:rFonts w:ascii="Tahoma" w:eastAsia="Tahoma" w:hAnsi="Tahoma" w:cs="Tahoma"/>
        </w:rPr>
        <w:t>omisji</w:t>
      </w:r>
      <w:r w:rsidRPr="00A6169E">
        <w:rPr>
          <w:rFonts w:ascii="Tahoma" w:eastAsia="Tahoma" w:hAnsi="Tahoma" w:cs="Tahoma"/>
          <w:spacing w:val="5"/>
        </w:rPr>
        <w:t xml:space="preserve"> </w:t>
      </w:r>
      <w:r w:rsidRPr="00A6169E">
        <w:rPr>
          <w:rFonts w:ascii="Tahoma" w:eastAsia="Tahoma" w:hAnsi="Tahoma" w:cs="Tahoma"/>
          <w:spacing w:val="3"/>
        </w:rPr>
        <w:t>(</w:t>
      </w:r>
      <w:r w:rsidRPr="00A6169E">
        <w:rPr>
          <w:rFonts w:ascii="Tahoma" w:eastAsia="Tahoma" w:hAnsi="Tahoma" w:cs="Tahoma"/>
          <w:spacing w:val="1"/>
        </w:rPr>
        <w:t>UE</w:t>
      </w:r>
      <w:r w:rsidRPr="00A6169E">
        <w:rPr>
          <w:rFonts w:ascii="Tahoma" w:eastAsia="Tahoma" w:hAnsi="Tahoma" w:cs="Tahoma"/>
        </w:rPr>
        <w:t>)</w:t>
      </w:r>
      <w:r w:rsidRPr="00A6169E">
        <w:rPr>
          <w:rFonts w:ascii="Tahoma" w:eastAsia="Tahoma" w:hAnsi="Tahoma" w:cs="Tahoma"/>
          <w:spacing w:val="9"/>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14"/>
        </w:rPr>
        <w:t xml:space="preserve"> </w:t>
      </w:r>
      <w:r w:rsidRPr="00A6169E">
        <w:rPr>
          <w:rFonts w:ascii="Tahoma" w:eastAsia="Tahoma" w:hAnsi="Tahoma" w:cs="Tahoma"/>
          <w:spacing w:val="-1"/>
        </w:rPr>
        <w:t>6</w:t>
      </w:r>
      <w:r w:rsidRPr="00A6169E">
        <w:rPr>
          <w:rFonts w:ascii="Tahoma" w:eastAsia="Tahoma" w:hAnsi="Tahoma" w:cs="Tahoma"/>
          <w:spacing w:val="1"/>
        </w:rPr>
        <w:t>5</w:t>
      </w:r>
      <w:r w:rsidRPr="00A6169E">
        <w:rPr>
          <w:rFonts w:ascii="Tahoma" w:eastAsia="Tahoma" w:hAnsi="Tahoma" w:cs="Tahoma"/>
          <w:spacing w:val="-1"/>
        </w:rPr>
        <w:t>1</w:t>
      </w:r>
      <w:r w:rsidRPr="00A6169E">
        <w:rPr>
          <w:rFonts w:ascii="Tahoma" w:eastAsia="Tahoma" w:hAnsi="Tahoma" w:cs="Tahoma"/>
          <w:spacing w:val="1"/>
        </w:rPr>
        <w:t>/</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4</w:t>
      </w:r>
      <w:r w:rsidRPr="00A6169E">
        <w:rPr>
          <w:rFonts w:ascii="Tahoma" w:eastAsia="Tahoma" w:hAnsi="Tahoma" w:cs="Tahoma"/>
          <w:spacing w:val="3"/>
        </w:rPr>
        <w:t xml:space="preserve"> </w:t>
      </w:r>
      <w:r w:rsidRPr="00A6169E">
        <w:rPr>
          <w:rFonts w:ascii="Tahoma" w:eastAsia="Tahoma" w:hAnsi="Tahoma" w:cs="Tahoma"/>
        </w:rPr>
        <w:t>z</w:t>
      </w:r>
      <w:r w:rsidRPr="00A6169E">
        <w:rPr>
          <w:rFonts w:ascii="Tahoma" w:eastAsia="Tahoma" w:hAnsi="Tahoma" w:cs="Tahoma"/>
          <w:spacing w:val="15"/>
        </w:rPr>
        <w:t xml:space="preserve"> </w:t>
      </w:r>
      <w:r w:rsidRPr="00A6169E">
        <w:rPr>
          <w:rFonts w:ascii="Tahoma" w:eastAsia="Tahoma" w:hAnsi="Tahoma" w:cs="Tahoma"/>
        </w:rPr>
        <w:t>dnia</w:t>
      </w:r>
      <w:r w:rsidRPr="00A6169E">
        <w:rPr>
          <w:rFonts w:ascii="Tahoma" w:eastAsia="Tahoma" w:hAnsi="Tahoma" w:cs="Tahoma"/>
          <w:spacing w:val="9"/>
        </w:rPr>
        <w:t xml:space="preserve"> </w:t>
      </w:r>
      <w:r w:rsidRPr="00A6169E">
        <w:rPr>
          <w:rFonts w:ascii="Tahoma" w:eastAsia="Tahoma" w:hAnsi="Tahoma" w:cs="Tahoma"/>
          <w:spacing w:val="1"/>
        </w:rPr>
        <w:t>1</w:t>
      </w:r>
      <w:r w:rsidRPr="00A6169E">
        <w:rPr>
          <w:rFonts w:ascii="Tahoma" w:eastAsia="Tahoma" w:hAnsi="Tahoma" w:cs="Tahoma"/>
        </w:rPr>
        <w:t>7</w:t>
      </w:r>
      <w:r w:rsidRPr="00A6169E">
        <w:rPr>
          <w:rFonts w:ascii="Tahoma" w:eastAsia="Tahoma" w:hAnsi="Tahoma" w:cs="Tahoma"/>
          <w:spacing w:val="12"/>
        </w:rPr>
        <w:t xml:space="preserve"> </w:t>
      </w:r>
      <w:r w:rsidRPr="00A6169E">
        <w:rPr>
          <w:rFonts w:ascii="Tahoma" w:eastAsia="Tahoma" w:hAnsi="Tahoma" w:cs="Tahoma"/>
          <w:spacing w:val="-1"/>
        </w:rPr>
        <w:t>c</w:t>
      </w:r>
      <w:r w:rsidRPr="00A6169E">
        <w:rPr>
          <w:rFonts w:ascii="Tahoma" w:eastAsia="Tahoma" w:hAnsi="Tahoma" w:cs="Tahoma"/>
        </w:rPr>
        <w:t>z</w:t>
      </w:r>
      <w:r w:rsidRPr="00A6169E">
        <w:rPr>
          <w:rFonts w:ascii="Tahoma" w:eastAsia="Tahoma" w:hAnsi="Tahoma" w:cs="Tahoma"/>
          <w:spacing w:val="1"/>
        </w:rPr>
        <w:t>e</w:t>
      </w:r>
      <w:r w:rsidRPr="00A6169E">
        <w:rPr>
          <w:rFonts w:ascii="Tahoma" w:eastAsia="Tahoma" w:hAnsi="Tahoma" w:cs="Tahoma"/>
        </w:rPr>
        <w:t>r</w:t>
      </w:r>
      <w:r w:rsidRPr="00A6169E">
        <w:rPr>
          <w:rFonts w:ascii="Tahoma" w:eastAsia="Tahoma" w:hAnsi="Tahoma" w:cs="Tahoma"/>
          <w:spacing w:val="1"/>
        </w:rPr>
        <w:t>w</w:t>
      </w:r>
      <w:r w:rsidRPr="00A6169E">
        <w:rPr>
          <w:rFonts w:ascii="Tahoma" w:eastAsia="Tahoma" w:hAnsi="Tahoma" w:cs="Tahoma"/>
          <w:spacing w:val="-1"/>
        </w:rPr>
        <w:t>c</w:t>
      </w:r>
      <w:r w:rsidRPr="00A6169E">
        <w:rPr>
          <w:rFonts w:ascii="Tahoma" w:eastAsia="Tahoma" w:hAnsi="Tahoma" w:cs="Tahoma"/>
        </w:rPr>
        <w:t>a</w:t>
      </w:r>
      <w:r w:rsidRPr="00A6169E">
        <w:rPr>
          <w:rFonts w:ascii="Tahoma" w:eastAsia="Tahoma" w:hAnsi="Tahoma" w:cs="Tahoma"/>
          <w:spacing w:val="7"/>
        </w:rPr>
        <w:t xml:space="preserve"> </w:t>
      </w:r>
      <w:r w:rsidRPr="00A6169E">
        <w:rPr>
          <w:rFonts w:ascii="Tahoma" w:eastAsia="Tahoma" w:hAnsi="Tahoma" w:cs="Tahoma"/>
          <w:spacing w:val="-1"/>
        </w:rPr>
        <w:t>20</w:t>
      </w:r>
      <w:r w:rsidRPr="00A6169E">
        <w:rPr>
          <w:rFonts w:ascii="Tahoma" w:eastAsia="Tahoma" w:hAnsi="Tahoma" w:cs="Tahoma"/>
          <w:spacing w:val="1"/>
        </w:rPr>
        <w:t>1</w:t>
      </w:r>
      <w:r w:rsidRPr="00A6169E">
        <w:rPr>
          <w:rFonts w:ascii="Tahoma" w:eastAsia="Tahoma" w:hAnsi="Tahoma" w:cs="Tahoma"/>
        </w:rPr>
        <w:t>4</w:t>
      </w:r>
      <w:r w:rsidRPr="00A6169E">
        <w:rPr>
          <w:rFonts w:ascii="Tahoma" w:eastAsia="Tahoma" w:hAnsi="Tahoma" w:cs="Tahoma"/>
          <w:spacing w:val="7"/>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10"/>
        </w:rPr>
        <w:t xml:space="preserve"> </w:t>
      </w:r>
      <w:r w:rsidRPr="00A6169E">
        <w:rPr>
          <w:rFonts w:ascii="Tahoma" w:eastAsia="Tahoma" w:hAnsi="Tahoma" w:cs="Tahoma"/>
          <w:spacing w:val="-1"/>
        </w:rPr>
        <w:t>u</w:t>
      </w:r>
      <w:r w:rsidRPr="00A6169E">
        <w:rPr>
          <w:rFonts w:ascii="Tahoma" w:eastAsia="Tahoma" w:hAnsi="Tahoma" w:cs="Tahoma"/>
          <w:spacing w:val="3"/>
        </w:rPr>
        <w:t>z</w:t>
      </w:r>
      <w:r w:rsidRPr="00A6169E">
        <w:rPr>
          <w:rFonts w:ascii="Tahoma" w:eastAsia="Tahoma" w:hAnsi="Tahoma" w:cs="Tahoma"/>
          <w:spacing w:val="-1"/>
        </w:rPr>
        <w:t>n</w:t>
      </w:r>
      <w:r w:rsidRPr="00A6169E">
        <w:rPr>
          <w:rFonts w:ascii="Tahoma" w:eastAsia="Tahoma" w:hAnsi="Tahoma" w:cs="Tahoma"/>
          <w:spacing w:val="1"/>
        </w:rPr>
        <w:t>a</w:t>
      </w:r>
      <w:r w:rsidRPr="00A6169E">
        <w:rPr>
          <w:rFonts w:ascii="Tahoma" w:eastAsia="Tahoma" w:hAnsi="Tahoma" w:cs="Tahoma"/>
          <w:spacing w:val="-1"/>
        </w:rPr>
        <w:t>j</w:t>
      </w:r>
      <w:r w:rsidRPr="00A6169E">
        <w:rPr>
          <w:rFonts w:ascii="Tahoma" w:eastAsia="Tahoma" w:hAnsi="Tahoma" w:cs="Tahoma"/>
          <w:spacing w:val="1"/>
        </w:rPr>
        <w:t>ą</w:t>
      </w:r>
      <w:r w:rsidRPr="00A6169E">
        <w:rPr>
          <w:rFonts w:ascii="Tahoma" w:eastAsia="Tahoma" w:hAnsi="Tahoma" w:cs="Tahoma"/>
          <w:spacing w:val="-1"/>
        </w:rPr>
        <w:t>c</w:t>
      </w:r>
      <w:r w:rsidRPr="00A6169E">
        <w:rPr>
          <w:rFonts w:ascii="Tahoma" w:eastAsia="Tahoma" w:hAnsi="Tahoma" w:cs="Tahoma"/>
        </w:rPr>
        <w:t>e</w:t>
      </w:r>
      <w:r w:rsidRPr="00A6169E">
        <w:rPr>
          <w:rFonts w:ascii="Tahoma" w:eastAsia="Tahoma" w:hAnsi="Tahoma" w:cs="Tahoma"/>
          <w:spacing w:val="8"/>
        </w:rPr>
        <w:t xml:space="preserve"> </w:t>
      </w:r>
      <w:r w:rsidRPr="00A6169E">
        <w:rPr>
          <w:rFonts w:ascii="Tahoma" w:eastAsia="Tahoma" w:hAnsi="Tahoma" w:cs="Tahoma"/>
          <w:spacing w:val="-1"/>
        </w:rPr>
        <w:t>n</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spacing w:val="-1"/>
        </w:rPr>
        <w:t>k</w:t>
      </w:r>
      <w:r w:rsidRPr="00A6169E">
        <w:rPr>
          <w:rFonts w:ascii="Tahoma" w:eastAsia="Tahoma" w:hAnsi="Tahoma" w:cs="Tahoma"/>
        </w:rPr>
        <w:t>tóre</w:t>
      </w:r>
      <w:r w:rsidRPr="00A6169E">
        <w:rPr>
          <w:rFonts w:ascii="Tahoma" w:eastAsia="Tahoma" w:hAnsi="Tahoma" w:cs="Tahoma"/>
          <w:spacing w:val="7"/>
        </w:rPr>
        <w:t xml:space="preserve"> </w:t>
      </w:r>
      <w:r w:rsidRPr="00A6169E">
        <w:rPr>
          <w:rFonts w:ascii="Tahoma" w:eastAsia="Tahoma" w:hAnsi="Tahoma" w:cs="Tahoma"/>
        </w:rPr>
        <w:t>rod</w:t>
      </w:r>
      <w:r w:rsidRPr="00A6169E">
        <w:rPr>
          <w:rFonts w:ascii="Tahoma" w:eastAsia="Tahoma" w:hAnsi="Tahoma" w:cs="Tahoma"/>
          <w:spacing w:val="1"/>
        </w:rPr>
        <w:t>za</w:t>
      </w:r>
      <w:r w:rsidRPr="00A6169E">
        <w:rPr>
          <w:rFonts w:ascii="Tahoma" w:eastAsia="Tahoma" w:hAnsi="Tahoma" w:cs="Tahoma"/>
          <w:spacing w:val="-1"/>
        </w:rPr>
        <w:t>j</w:t>
      </w:r>
      <w:r w:rsidRPr="00A6169E">
        <w:rPr>
          <w:rFonts w:ascii="Tahoma" w:eastAsia="Tahoma" w:hAnsi="Tahoma" w:cs="Tahoma"/>
        </w:rPr>
        <w:t>e</w:t>
      </w:r>
      <w:r w:rsidR="00100A9C" w:rsidRPr="00A6169E">
        <w:rPr>
          <w:rFonts w:ascii="Tahoma" w:eastAsia="Tahoma" w:hAnsi="Tahoma" w:cs="Tahoma"/>
        </w:rPr>
        <w:t xml:space="preserve"> </w:t>
      </w:r>
      <w:r w:rsidRPr="00A6169E">
        <w:rPr>
          <w:rFonts w:ascii="Tahoma" w:eastAsia="Tahoma" w:hAnsi="Tahoma" w:cs="Tahoma"/>
        </w:rPr>
        <w:t>po</w:t>
      </w:r>
      <w:r w:rsidRPr="00A6169E">
        <w:rPr>
          <w:rFonts w:ascii="Tahoma" w:eastAsia="Tahoma" w:hAnsi="Tahoma" w:cs="Tahoma"/>
          <w:spacing w:val="1"/>
        </w:rPr>
        <w:t>m</w:t>
      </w:r>
      <w:r w:rsidRPr="00A6169E">
        <w:rPr>
          <w:rFonts w:ascii="Tahoma" w:eastAsia="Tahoma" w:hAnsi="Tahoma" w:cs="Tahoma"/>
        </w:rPr>
        <w:t>o</w:t>
      </w:r>
      <w:r w:rsidRPr="00A6169E">
        <w:rPr>
          <w:rFonts w:ascii="Tahoma" w:eastAsia="Tahoma" w:hAnsi="Tahoma" w:cs="Tahoma"/>
          <w:spacing w:val="1"/>
        </w:rPr>
        <w:t>c</w:t>
      </w:r>
      <w:r w:rsidRPr="00A6169E">
        <w:rPr>
          <w:rFonts w:ascii="Tahoma" w:eastAsia="Tahoma" w:hAnsi="Tahoma" w:cs="Tahoma"/>
        </w:rPr>
        <w:t>y</w:t>
      </w:r>
      <w:r w:rsidRPr="00A6169E">
        <w:rPr>
          <w:rFonts w:ascii="Tahoma" w:eastAsia="Tahoma" w:hAnsi="Tahoma" w:cs="Tahoma"/>
          <w:spacing w:val="2"/>
        </w:rPr>
        <w:t xml:space="preserve"> </w:t>
      </w:r>
      <w:r w:rsidRPr="00A6169E">
        <w:rPr>
          <w:rFonts w:ascii="Tahoma" w:eastAsia="Tahoma" w:hAnsi="Tahoma" w:cs="Tahoma"/>
        </w:rPr>
        <w:t>za</w:t>
      </w:r>
      <w:r w:rsidRPr="00A6169E">
        <w:rPr>
          <w:rFonts w:ascii="Tahoma" w:eastAsia="Tahoma" w:hAnsi="Tahoma" w:cs="Tahoma"/>
          <w:spacing w:val="9"/>
        </w:rPr>
        <w:t xml:space="preserve"> </w:t>
      </w:r>
      <w:r w:rsidRPr="00A6169E">
        <w:rPr>
          <w:rFonts w:ascii="Tahoma" w:eastAsia="Tahoma" w:hAnsi="Tahoma" w:cs="Tahoma"/>
        </w:rPr>
        <w:t>zgod</w:t>
      </w:r>
      <w:r w:rsidRPr="00A6169E">
        <w:rPr>
          <w:rFonts w:ascii="Tahoma" w:eastAsia="Tahoma" w:hAnsi="Tahoma" w:cs="Tahoma"/>
          <w:spacing w:val="-1"/>
        </w:rPr>
        <w:t>n</w:t>
      </w:r>
      <w:r w:rsidRPr="00A6169E">
        <w:rPr>
          <w:rFonts w:ascii="Tahoma" w:eastAsia="Tahoma" w:hAnsi="Tahoma" w:cs="Tahoma"/>
        </w:rPr>
        <w:t>e</w:t>
      </w:r>
      <w:r w:rsidRPr="00A6169E">
        <w:rPr>
          <w:rFonts w:ascii="Tahoma" w:eastAsia="Tahoma" w:hAnsi="Tahoma" w:cs="Tahoma"/>
          <w:spacing w:val="4"/>
        </w:rPr>
        <w:t xml:space="preserve"> </w:t>
      </w:r>
      <w:r w:rsidRPr="00A6169E">
        <w:rPr>
          <w:rFonts w:ascii="Tahoma" w:eastAsia="Tahoma" w:hAnsi="Tahoma" w:cs="Tahoma"/>
        </w:rPr>
        <w:t>z</w:t>
      </w:r>
      <w:r w:rsidRPr="00A6169E">
        <w:rPr>
          <w:rFonts w:ascii="Tahoma" w:eastAsia="Tahoma" w:hAnsi="Tahoma" w:cs="Tahoma"/>
          <w:spacing w:val="9"/>
        </w:rPr>
        <w:t xml:space="preserve"> </w:t>
      </w:r>
      <w:r w:rsidRPr="00A6169E">
        <w:rPr>
          <w:rFonts w:ascii="Tahoma" w:eastAsia="Tahoma" w:hAnsi="Tahoma" w:cs="Tahoma"/>
        </w:rPr>
        <w:t>ry</w:t>
      </w:r>
      <w:r w:rsidRPr="00A6169E">
        <w:rPr>
          <w:rFonts w:ascii="Tahoma" w:eastAsia="Tahoma" w:hAnsi="Tahoma" w:cs="Tahoma"/>
          <w:spacing w:val="1"/>
        </w:rPr>
        <w:t>n</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m</w:t>
      </w:r>
      <w:r w:rsidRPr="00A6169E">
        <w:rPr>
          <w:rFonts w:ascii="Tahoma" w:eastAsia="Tahoma" w:hAnsi="Tahoma" w:cs="Tahoma"/>
          <w:spacing w:val="3"/>
        </w:rPr>
        <w:t xml:space="preserve"> </w:t>
      </w:r>
      <w:r w:rsidRPr="00A6169E">
        <w:rPr>
          <w:rFonts w:ascii="Tahoma" w:eastAsia="Tahoma" w:hAnsi="Tahoma" w:cs="Tahoma"/>
          <w:spacing w:val="1"/>
        </w:rPr>
        <w:t>wew</w:t>
      </w:r>
      <w:r w:rsidRPr="00A6169E">
        <w:rPr>
          <w:rFonts w:ascii="Tahoma" w:eastAsia="Tahoma" w:hAnsi="Tahoma" w:cs="Tahoma"/>
          <w:spacing w:val="-1"/>
        </w:rPr>
        <w:t>n</w:t>
      </w:r>
      <w:r w:rsidRPr="00A6169E">
        <w:rPr>
          <w:rFonts w:ascii="Tahoma" w:eastAsia="Tahoma" w:hAnsi="Tahoma" w:cs="Tahoma"/>
          <w:spacing w:val="1"/>
        </w:rPr>
        <w:t>ę</w:t>
      </w:r>
      <w:r w:rsidRPr="00A6169E">
        <w:rPr>
          <w:rFonts w:ascii="Tahoma" w:eastAsia="Tahoma" w:hAnsi="Tahoma" w:cs="Tahoma"/>
        </w:rPr>
        <w:t>trz</w:t>
      </w:r>
      <w:r w:rsidRPr="00A6169E">
        <w:rPr>
          <w:rFonts w:ascii="Tahoma" w:eastAsia="Tahoma" w:hAnsi="Tahoma" w:cs="Tahoma"/>
          <w:spacing w:val="-3"/>
        </w:rPr>
        <w:t>n</w:t>
      </w:r>
      <w:r w:rsidRPr="00A6169E">
        <w:rPr>
          <w:rFonts w:ascii="Tahoma" w:eastAsia="Tahoma" w:hAnsi="Tahoma" w:cs="Tahoma"/>
          <w:spacing w:val="-1"/>
        </w:rPr>
        <w:t>y</w:t>
      </w:r>
      <w:r w:rsidRPr="00A6169E">
        <w:rPr>
          <w:rFonts w:ascii="Tahoma" w:eastAsia="Tahoma" w:hAnsi="Tahoma" w:cs="Tahoma"/>
        </w:rPr>
        <w:t>m</w:t>
      </w:r>
      <w:r w:rsidRPr="00A6169E">
        <w:rPr>
          <w:rFonts w:ascii="Tahoma" w:eastAsia="Tahoma" w:hAnsi="Tahoma" w:cs="Tahoma"/>
          <w:spacing w:val="-2"/>
        </w:rPr>
        <w:t xml:space="preserve"> </w:t>
      </w:r>
      <w:r w:rsidRPr="00A6169E">
        <w:rPr>
          <w:rFonts w:ascii="Tahoma" w:eastAsia="Tahoma" w:hAnsi="Tahoma" w:cs="Tahoma"/>
        </w:rPr>
        <w:t>w</w:t>
      </w:r>
      <w:r w:rsidRPr="00A6169E">
        <w:rPr>
          <w:rFonts w:ascii="Tahoma" w:eastAsia="Tahoma" w:hAnsi="Tahoma" w:cs="Tahoma"/>
          <w:spacing w:val="9"/>
        </w:rPr>
        <w:t xml:space="preserve"> </w:t>
      </w:r>
      <w:r w:rsidRPr="00A6169E">
        <w:rPr>
          <w:rFonts w:ascii="Tahoma" w:eastAsia="Tahoma" w:hAnsi="Tahoma" w:cs="Tahoma"/>
        </w:rPr>
        <w:t>z</w:t>
      </w:r>
      <w:r w:rsidRPr="00A6169E">
        <w:rPr>
          <w:rFonts w:ascii="Tahoma" w:eastAsia="Tahoma" w:hAnsi="Tahoma" w:cs="Tahoma"/>
          <w:spacing w:val="1"/>
        </w:rPr>
        <w:t>a</w:t>
      </w:r>
      <w:r w:rsidRPr="00A6169E">
        <w:rPr>
          <w:rFonts w:ascii="Tahoma" w:eastAsia="Tahoma" w:hAnsi="Tahoma" w:cs="Tahoma"/>
        </w:rPr>
        <w:t>stos</w:t>
      </w:r>
      <w:r w:rsidRPr="00A6169E">
        <w:rPr>
          <w:rFonts w:ascii="Tahoma" w:eastAsia="Tahoma" w:hAnsi="Tahoma" w:cs="Tahoma"/>
          <w:spacing w:val="2"/>
        </w:rPr>
        <w:t>o</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iu</w:t>
      </w:r>
      <w:r w:rsidRPr="00A6169E">
        <w:rPr>
          <w:rFonts w:ascii="Tahoma" w:eastAsia="Tahoma" w:hAnsi="Tahoma" w:cs="Tahoma"/>
          <w:spacing w:val="-3"/>
        </w:rPr>
        <w:t xml:space="preserve"> </w:t>
      </w:r>
      <w:r w:rsidRPr="00A6169E">
        <w:rPr>
          <w:rFonts w:ascii="Tahoma" w:eastAsia="Tahoma" w:hAnsi="Tahoma" w:cs="Tahoma"/>
          <w:spacing w:val="1"/>
        </w:rPr>
        <w:t>a</w:t>
      </w:r>
      <w:r w:rsidRPr="00A6169E">
        <w:rPr>
          <w:rFonts w:ascii="Tahoma" w:eastAsia="Tahoma" w:hAnsi="Tahoma" w:cs="Tahoma"/>
        </w:rPr>
        <w:t>r</w:t>
      </w:r>
      <w:r w:rsidRPr="00A6169E">
        <w:rPr>
          <w:rFonts w:ascii="Tahoma" w:eastAsia="Tahoma" w:hAnsi="Tahoma" w:cs="Tahoma"/>
          <w:spacing w:val="1"/>
        </w:rPr>
        <w:t>t</w:t>
      </w:r>
      <w:r w:rsidRPr="00A6169E">
        <w:rPr>
          <w:rFonts w:ascii="Tahoma" w:eastAsia="Tahoma" w:hAnsi="Tahoma" w:cs="Tahoma"/>
        </w:rPr>
        <w:t>.</w:t>
      </w:r>
      <w:r w:rsidRPr="00A6169E">
        <w:rPr>
          <w:rFonts w:ascii="Tahoma" w:eastAsia="Tahoma" w:hAnsi="Tahoma" w:cs="Tahoma"/>
          <w:spacing w:val="6"/>
        </w:rPr>
        <w:t xml:space="preserve"> </w:t>
      </w:r>
      <w:r w:rsidRPr="00A6169E">
        <w:rPr>
          <w:rFonts w:ascii="Tahoma" w:eastAsia="Tahoma" w:hAnsi="Tahoma" w:cs="Tahoma"/>
          <w:spacing w:val="-1"/>
        </w:rPr>
        <w:t>1</w:t>
      </w:r>
      <w:r w:rsidRPr="00A6169E">
        <w:rPr>
          <w:rFonts w:ascii="Tahoma" w:eastAsia="Tahoma" w:hAnsi="Tahoma" w:cs="Tahoma"/>
          <w:spacing w:val="1"/>
        </w:rPr>
        <w:t>0</w:t>
      </w:r>
      <w:r w:rsidRPr="00A6169E">
        <w:rPr>
          <w:rFonts w:ascii="Tahoma" w:eastAsia="Tahoma" w:hAnsi="Tahoma" w:cs="Tahoma"/>
        </w:rPr>
        <w:t>7</w:t>
      </w:r>
      <w:r w:rsidRPr="00A6169E">
        <w:rPr>
          <w:rFonts w:ascii="Tahoma" w:eastAsia="Tahoma" w:hAnsi="Tahoma" w:cs="Tahoma"/>
          <w:spacing w:val="6"/>
        </w:rPr>
        <w:t xml:space="preserve"> </w:t>
      </w:r>
      <w:r w:rsidRPr="00A6169E">
        <w:rPr>
          <w:rFonts w:ascii="Tahoma" w:eastAsia="Tahoma" w:hAnsi="Tahoma" w:cs="Tahoma"/>
        </w:rPr>
        <w:t>i</w:t>
      </w:r>
      <w:r w:rsidRPr="00A6169E">
        <w:rPr>
          <w:rFonts w:ascii="Tahoma" w:eastAsia="Tahoma" w:hAnsi="Tahoma" w:cs="Tahoma"/>
          <w:spacing w:val="9"/>
        </w:rPr>
        <w:t xml:space="preserve"> </w:t>
      </w:r>
      <w:r w:rsidRPr="00A6169E">
        <w:rPr>
          <w:rFonts w:ascii="Tahoma" w:eastAsia="Tahoma" w:hAnsi="Tahoma" w:cs="Tahoma"/>
          <w:spacing w:val="1"/>
        </w:rPr>
        <w:t>1</w:t>
      </w:r>
      <w:r w:rsidRPr="00A6169E">
        <w:rPr>
          <w:rFonts w:ascii="Tahoma" w:eastAsia="Tahoma" w:hAnsi="Tahoma" w:cs="Tahoma"/>
          <w:spacing w:val="-1"/>
        </w:rPr>
        <w:t>0</w:t>
      </w:r>
      <w:r w:rsidRPr="00A6169E">
        <w:rPr>
          <w:rFonts w:ascii="Tahoma" w:eastAsia="Tahoma" w:hAnsi="Tahoma" w:cs="Tahoma"/>
        </w:rPr>
        <w:t>8</w:t>
      </w:r>
      <w:r w:rsidRPr="00A6169E">
        <w:rPr>
          <w:rFonts w:ascii="Tahoma" w:eastAsia="Tahoma" w:hAnsi="Tahoma" w:cs="Tahoma"/>
          <w:spacing w:val="8"/>
        </w:rPr>
        <w:t xml:space="preserve"> </w:t>
      </w:r>
      <w:r w:rsidRPr="00A6169E">
        <w:rPr>
          <w:rFonts w:ascii="Tahoma" w:eastAsia="Tahoma" w:hAnsi="Tahoma" w:cs="Tahoma"/>
          <w:spacing w:val="-20"/>
        </w:rPr>
        <w:t>T</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spacing w:val="-1"/>
        </w:rPr>
        <w:t>k</w:t>
      </w:r>
      <w:r w:rsidRPr="00A6169E">
        <w:rPr>
          <w:rFonts w:ascii="Tahoma" w:eastAsia="Tahoma" w:hAnsi="Tahoma" w:cs="Tahoma"/>
        </w:rPr>
        <w:t>t</w:t>
      </w:r>
      <w:r w:rsidRPr="00A6169E">
        <w:rPr>
          <w:rFonts w:ascii="Tahoma" w:eastAsia="Tahoma" w:hAnsi="Tahoma" w:cs="Tahoma"/>
          <w:spacing w:val="1"/>
        </w:rPr>
        <w:t>a</w:t>
      </w:r>
      <w:r w:rsidRPr="00A6169E">
        <w:rPr>
          <w:rFonts w:ascii="Tahoma" w:eastAsia="Tahoma" w:hAnsi="Tahoma" w:cs="Tahoma"/>
          <w:spacing w:val="12"/>
        </w:rPr>
        <w:t>t</w:t>
      </w:r>
      <w:r w:rsidRPr="00A6169E">
        <w:rPr>
          <w:rFonts w:ascii="Tahoma" w:eastAsia="Tahoma" w:hAnsi="Tahoma" w:cs="Tahoma"/>
        </w:rPr>
        <w:t>u</w:t>
      </w:r>
      <w:r w:rsidRPr="00A6169E">
        <w:rPr>
          <w:rFonts w:ascii="Tahoma" w:eastAsia="Tahoma" w:hAnsi="Tahoma" w:cs="Tahoma"/>
          <w:spacing w:val="2"/>
        </w:rPr>
        <w:t xml:space="preserve"> </w:t>
      </w:r>
      <w:r w:rsidRPr="00A6169E">
        <w:rPr>
          <w:rFonts w:ascii="Tahoma" w:eastAsia="Tahoma" w:hAnsi="Tahoma" w:cs="Tahoma"/>
        </w:rPr>
        <w:t>(Dz.</w:t>
      </w:r>
      <w:r w:rsidRPr="00A6169E">
        <w:rPr>
          <w:rFonts w:ascii="Tahoma" w:eastAsia="Tahoma" w:hAnsi="Tahoma" w:cs="Tahoma"/>
          <w:spacing w:val="5"/>
        </w:rPr>
        <w:t xml:space="preserve"> </w:t>
      </w:r>
      <w:r w:rsidRPr="00A6169E">
        <w:rPr>
          <w:rFonts w:ascii="Tahoma" w:eastAsia="Tahoma" w:hAnsi="Tahoma" w:cs="Tahoma"/>
          <w:spacing w:val="-1"/>
        </w:rPr>
        <w:t>U</w:t>
      </w:r>
      <w:r w:rsidRPr="00A6169E">
        <w:rPr>
          <w:rFonts w:ascii="Tahoma" w:eastAsia="Tahoma" w:hAnsi="Tahoma" w:cs="Tahoma"/>
        </w:rPr>
        <w:t>r</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5"/>
        </w:rPr>
        <w:t xml:space="preserve"> </w:t>
      </w:r>
      <w:r w:rsidRPr="00A6169E">
        <w:rPr>
          <w:rFonts w:ascii="Tahoma" w:eastAsia="Tahoma" w:hAnsi="Tahoma" w:cs="Tahoma"/>
          <w:spacing w:val="-1"/>
        </w:rPr>
        <w:t>U</w:t>
      </w:r>
      <w:r w:rsidRPr="00A6169E">
        <w:rPr>
          <w:rFonts w:ascii="Tahoma" w:eastAsia="Tahoma" w:hAnsi="Tahoma" w:cs="Tahoma"/>
        </w:rPr>
        <w:t>E</w:t>
      </w:r>
      <w:r w:rsidRPr="00A6169E">
        <w:rPr>
          <w:rFonts w:ascii="Tahoma" w:eastAsia="Tahoma" w:hAnsi="Tahoma" w:cs="Tahoma"/>
          <w:spacing w:val="10"/>
        </w:rPr>
        <w:t xml:space="preserve"> </w:t>
      </w:r>
      <w:r w:rsidRPr="00A6169E">
        <w:rPr>
          <w:rFonts w:ascii="Tahoma" w:eastAsia="Tahoma" w:hAnsi="Tahoma" w:cs="Tahoma"/>
        </w:rPr>
        <w:t>L</w:t>
      </w:r>
      <w:r w:rsidR="002964B2" w:rsidRPr="00A6169E">
        <w:rPr>
          <w:rFonts w:ascii="Tahoma" w:eastAsia="Tahoma" w:hAnsi="Tahoma" w:cs="Tahoma"/>
          <w:spacing w:val="-1"/>
        </w:rPr>
        <w:t xml:space="preserve"> </w:t>
      </w:r>
      <w:r w:rsidR="003744DB">
        <w:rPr>
          <w:rFonts w:ascii="Tahoma" w:eastAsia="Tahoma" w:hAnsi="Tahoma" w:cs="Tahoma"/>
        </w:rPr>
        <w:t xml:space="preserve">z </w:t>
      </w:r>
      <w:r w:rsidRPr="00A6169E">
        <w:rPr>
          <w:rFonts w:ascii="Tahoma" w:eastAsia="Tahoma" w:hAnsi="Tahoma" w:cs="Tahoma"/>
          <w:spacing w:val="-2"/>
        </w:rPr>
        <w:t xml:space="preserve"> </w:t>
      </w:r>
      <w:r w:rsidR="007771A6" w:rsidRPr="00A6169E">
        <w:rPr>
          <w:rFonts w:ascii="Tahoma" w:eastAsia="Tahoma" w:hAnsi="Tahoma" w:cs="Tahoma"/>
          <w:spacing w:val="1"/>
        </w:rPr>
        <w:t>2014 Nr 187 poz. 1);</w:t>
      </w:r>
    </w:p>
    <w:p w14:paraId="702A8999" w14:textId="0C456CEF" w:rsidR="00A6169E" w:rsidRPr="00A6169E" w:rsidRDefault="00B76EA2" w:rsidP="007D0F83">
      <w:pPr>
        <w:pStyle w:val="Akapitzlist"/>
        <w:numPr>
          <w:ilvl w:val="0"/>
          <w:numId w:val="67"/>
        </w:numPr>
        <w:spacing w:line="276" w:lineRule="auto"/>
        <w:ind w:left="426" w:right="14" w:hanging="426"/>
        <w:jc w:val="both"/>
        <w:rPr>
          <w:rFonts w:ascii="Tahoma" w:eastAsia="Tahoma" w:hAnsi="Tahoma" w:cs="Tahoma"/>
          <w:spacing w:val="1"/>
        </w:rPr>
      </w:pPr>
      <w:r w:rsidRPr="00A6169E">
        <w:rPr>
          <w:rFonts w:ascii="Tahoma" w:eastAsia="Tahoma" w:hAnsi="Tahoma" w:cs="Tahoma"/>
          <w:spacing w:val="1"/>
        </w:rPr>
        <w:t xml:space="preserve">Rozporządzenie Parlamentu Europejskiego i Rady (UE) 2016/679 z dnia 27 kwietnia 2016 r. </w:t>
      </w:r>
      <w:r w:rsidRPr="00A6169E">
        <w:rPr>
          <w:rFonts w:ascii="Tahoma" w:eastAsia="Tahoma" w:hAnsi="Tahoma" w:cs="Tahoma"/>
          <w:spacing w:val="1"/>
        </w:rPr>
        <w:br/>
        <w:t>w sprawie ochrony osób fizycznych w związku z przetwarzaniem danych osobowych i w sprawie swobodnego przepływu takich danych oraz uchylenia dyrektywy 95/46/WE (ogólne rozporządzenie o ochronie danych)</w:t>
      </w:r>
      <w:r w:rsidR="00D729EA" w:rsidRPr="00D729EA">
        <w:t xml:space="preserve"> </w:t>
      </w:r>
      <w:r w:rsidR="00D729EA" w:rsidRPr="00D729EA">
        <w:rPr>
          <w:rFonts w:ascii="Tahoma" w:eastAsia="Tahoma" w:hAnsi="Tahoma" w:cs="Tahoma"/>
          <w:spacing w:val="1"/>
        </w:rPr>
        <w:t>( Dz. U.UE.L</w:t>
      </w:r>
      <w:r w:rsidR="003744DB">
        <w:rPr>
          <w:rFonts w:ascii="Tahoma" w:eastAsia="Tahoma" w:hAnsi="Tahoma" w:cs="Tahoma"/>
          <w:spacing w:val="1"/>
        </w:rPr>
        <w:t xml:space="preserve"> z </w:t>
      </w:r>
      <w:r w:rsidR="00D729EA" w:rsidRPr="00D729EA">
        <w:rPr>
          <w:rFonts w:ascii="Tahoma" w:eastAsia="Tahoma" w:hAnsi="Tahoma" w:cs="Tahoma"/>
          <w:spacing w:val="1"/>
        </w:rPr>
        <w:t xml:space="preserve"> 2016 Nr 119 poz. 1</w:t>
      </w:r>
      <w:r w:rsidR="00D729EA">
        <w:rPr>
          <w:rFonts w:ascii="Tahoma" w:eastAsia="Tahoma" w:hAnsi="Tahoma" w:cs="Tahoma"/>
          <w:spacing w:val="1"/>
        </w:rPr>
        <w:t>)</w:t>
      </w:r>
      <w:r w:rsidRPr="00A6169E">
        <w:rPr>
          <w:rFonts w:ascii="Tahoma" w:eastAsia="Tahoma" w:hAnsi="Tahoma" w:cs="Tahoma"/>
          <w:spacing w:val="1"/>
        </w:rPr>
        <w:t xml:space="preserve"> </w:t>
      </w:r>
      <w:r w:rsidRPr="00A6169E">
        <w:rPr>
          <w:rFonts w:ascii="Tahoma" w:eastAsia="Tahoma" w:hAnsi="Tahoma" w:cs="Tahoma"/>
          <w:i/>
          <w:spacing w:val="1"/>
        </w:rPr>
        <w:t>dalej</w:t>
      </w:r>
      <w:r w:rsidRPr="00A6169E">
        <w:rPr>
          <w:rFonts w:ascii="Tahoma" w:eastAsia="Tahoma" w:hAnsi="Tahoma" w:cs="Tahoma"/>
          <w:spacing w:val="1"/>
        </w:rPr>
        <w:t xml:space="preserve"> RODO.</w:t>
      </w:r>
    </w:p>
    <w:p w14:paraId="2545CE54" w14:textId="3F53EB66"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spacing w:val="1"/>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41"/>
        </w:rPr>
        <w:t xml:space="preserve"> </w:t>
      </w:r>
      <w:r w:rsidRPr="00A6169E">
        <w:rPr>
          <w:rFonts w:ascii="Tahoma" w:eastAsia="Tahoma" w:hAnsi="Tahoma" w:cs="Tahoma"/>
        </w:rPr>
        <w:t>z</w:t>
      </w:r>
      <w:r w:rsidRPr="00A6169E">
        <w:rPr>
          <w:rFonts w:ascii="Tahoma" w:eastAsia="Tahoma" w:hAnsi="Tahoma" w:cs="Tahoma"/>
          <w:spacing w:val="50"/>
        </w:rPr>
        <w:t xml:space="preserve"> </w:t>
      </w:r>
      <w:r w:rsidRPr="00A6169E">
        <w:rPr>
          <w:rFonts w:ascii="Tahoma" w:eastAsia="Tahoma" w:hAnsi="Tahoma" w:cs="Tahoma"/>
        </w:rPr>
        <w:t>dnia</w:t>
      </w:r>
      <w:r w:rsidRPr="00A6169E">
        <w:rPr>
          <w:rFonts w:ascii="Tahoma" w:eastAsia="Tahoma" w:hAnsi="Tahoma" w:cs="Tahoma"/>
          <w:spacing w:val="48"/>
        </w:rPr>
        <w:t xml:space="preserve"> </w:t>
      </w:r>
      <w:r w:rsidRPr="00A6169E">
        <w:rPr>
          <w:rFonts w:ascii="Tahoma" w:eastAsia="Tahoma" w:hAnsi="Tahoma" w:cs="Tahoma"/>
          <w:spacing w:val="-1"/>
        </w:rPr>
        <w:t>1</w:t>
      </w:r>
      <w:r w:rsidRPr="00A6169E">
        <w:rPr>
          <w:rFonts w:ascii="Tahoma" w:eastAsia="Tahoma" w:hAnsi="Tahoma" w:cs="Tahoma"/>
        </w:rPr>
        <w:t>1</w:t>
      </w:r>
      <w:r w:rsidRPr="00A6169E">
        <w:rPr>
          <w:rFonts w:ascii="Tahoma" w:eastAsia="Tahoma" w:hAnsi="Tahoma" w:cs="Tahoma"/>
          <w:spacing w:val="47"/>
        </w:rPr>
        <w:t xml:space="preserve"> </w:t>
      </w:r>
      <w:r w:rsidRPr="00A6169E">
        <w:rPr>
          <w:rFonts w:ascii="Tahoma" w:eastAsia="Tahoma" w:hAnsi="Tahoma" w:cs="Tahoma"/>
        </w:rPr>
        <w:t>lipca</w:t>
      </w:r>
      <w:r w:rsidRPr="00A6169E">
        <w:rPr>
          <w:rFonts w:ascii="Tahoma" w:eastAsia="Tahoma" w:hAnsi="Tahoma" w:cs="Tahoma"/>
          <w:spacing w:val="46"/>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4</w:t>
      </w:r>
      <w:r w:rsidRPr="00A6169E">
        <w:rPr>
          <w:rFonts w:ascii="Tahoma" w:eastAsia="Tahoma" w:hAnsi="Tahoma" w:cs="Tahoma"/>
          <w:spacing w:val="45"/>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48"/>
        </w:rPr>
        <w:t xml:space="preserve"> </w:t>
      </w:r>
      <w:r w:rsidRPr="00A6169E">
        <w:rPr>
          <w:rFonts w:ascii="Tahoma" w:eastAsia="Tahoma" w:hAnsi="Tahoma" w:cs="Tahoma"/>
        </w:rPr>
        <w:t>o</w:t>
      </w:r>
      <w:r w:rsidRPr="00A6169E">
        <w:rPr>
          <w:rFonts w:ascii="Tahoma" w:eastAsia="Tahoma" w:hAnsi="Tahoma" w:cs="Tahoma"/>
          <w:spacing w:val="46"/>
        </w:rPr>
        <w:t xml:space="preserve"> </w:t>
      </w:r>
      <w:r w:rsidRPr="00A6169E">
        <w:rPr>
          <w:rFonts w:ascii="Tahoma" w:eastAsia="Tahoma" w:hAnsi="Tahoma" w:cs="Tahoma"/>
        </w:rPr>
        <w:t>z</w:t>
      </w:r>
      <w:r w:rsidRPr="00A6169E">
        <w:rPr>
          <w:rFonts w:ascii="Tahoma" w:eastAsia="Tahoma" w:hAnsi="Tahoma" w:cs="Tahoma"/>
          <w:spacing w:val="1"/>
        </w:rPr>
        <w:t>a</w:t>
      </w:r>
      <w:r w:rsidRPr="00A6169E">
        <w:rPr>
          <w:rFonts w:ascii="Tahoma" w:eastAsia="Tahoma" w:hAnsi="Tahoma" w:cs="Tahoma"/>
        </w:rPr>
        <w:t>s</w:t>
      </w:r>
      <w:r w:rsidRPr="00A6169E">
        <w:rPr>
          <w:rFonts w:ascii="Tahoma" w:eastAsia="Tahoma" w:hAnsi="Tahoma" w:cs="Tahoma"/>
          <w:spacing w:val="1"/>
        </w:rPr>
        <w:t>a</w:t>
      </w:r>
      <w:r w:rsidRPr="00A6169E">
        <w:rPr>
          <w:rFonts w:ascii="Tahoma" w:eastAsia="Tahoma" w:hAnsi="Tahoma" w:cs="Tahoma"/>
        </w:rPr>
        <w:t>d</w:t>
      </w:r>
      <w:r w:rsidRPr="00A6169E">
        <w:rPr>
          <w:rFonts w:ascii="Tahoma" w:eastAsia="Tahoma" w:hAnsi="Tahoma" w:cs="Tahoma"/>
          <w:spacing w:val="1"/>
        </w:rPr>
        <w:t>a</w:t>
      </w:r>
      <w:r w:rsidRPr="00A6169E">
        <w:rPr>
          <w:rFonts w:ascii="Tahoma" w:eastAsia="Tahoma" w:hAnsi="Tahoma" w:cs="Tahoma"/>
          <w:spacing w:val="-1"/>
        </w:rPr>
        <w:t>c</w:t>
      </w:r>
      <w:r w:rsidRPr="00A6169E">
        <w:rPr>
          <w:rFonts w:ascii="Tahoma" w:eastAsia="Tahoma" w:hAnsi="Tahoma" w:cs="Tahoma"/>
        </w:rPr>
        <w:t>h</w:t>
      </w:r>
      <w:r w:rsidRPr="00A6169E">
        <w:rPr>
          <w:rFonts w:ascii="Tahoma" w:eastAsia="Tahoma" w:hAnsi="Tahoma" w:cs="Tahoma"/>
          <w:spacing w:val="41"/>
        </w:rPr>
        <w:t xml:space="preserve"> </w:t>
      </w:r>
      <w:r w:rsidRPr="00A6169E">
        <w:rPr>
          <w:rFonts w:ascii="Tahoma" w:eastAsia="Tahoma" w:hAnsi="Tahoma" w:cs="Tahoma"/>
        </w:rPr>
        <w:t>r</w:t>
      </w:r>
      <w:r w:rsidRPr="00A6169E">
        <w:rPr>
          <w:rFonts w:ascii="Tahoma" w:eastAsia="Tahoma" w:hAnsi="Tahoma" w:cs="Tahoma"/>
          <w:spacing w:val="6"/>
        </w:rPr>
        <w:t>e</w:t>
      </w:r>
      <w:r w:rsidRPr="00A6169E">
        <w:rPr>
          <w:rFonts w:ascii="Tahoma" w:eastAsia="Tahoma" w:hAnsi="Tahoma" w:cs="Tahoma"/>
          <w:spacing w:val="1"/>
        </w:rPr>
        <w:t>a</w:t>
      </w:r>
      <w:r w:rsidRPr="00A6169E">
        <w:rPr>
          <w:rFonts w:ascii="Tahoma" w:eastAsia="Tahoma" w:hAnsi="Tahoma" w:cs="Tahoma"/>
        </w:rPr>
        <w:t>liz</w:t>
      </w:r>
      <w:r w:rsidRPr="00A6169E">
        <w:rPr>
          <w:rFonts w:ascii="Tahoma" w:eastAsia="Tahoma" w:hAnsi="Tahoma" w:cs="Tahoma"/>
          <w:spacing w:val="1"/>
        </w:rPr>
        <w:t>a</w:t>
      </w:r>
      <w:r w:rsidRPr="00A6169E">
        <w:rPr>
          <w:rFonts w:ascii="Tahoma" w:eastAsia="Tahoma" w:hAnsi="Tahoma" w:cs="Tahoma"/>
          <w:spacing w:val="-1"/>
        </w:rPr>
        <w:t>cj</w:t>
      </w:r>
      <w:r w:rsidRPr="00A6169E">
        <w:rPr>
          <w:rFonts w:ascii="Tahoma" w:eastAsia="Tahoma" w:hAnsi="Tahoma" w:cs="Tahoma"/>
        </w:rPr>
        <w:t>i</w:t>
      </w:r>
      <w:r w:rsidRPr="00A6169E">
        <w:rPr>
          <w:rFonts w:ascii="Tahoma" w:eastAsia="Tahoma" w:hAnsi="Tahoma" w:cs="Tahoma"/>
          <w:spacing w:val="40"/>
        </w:rPr>
        <w:t xml:space="preserve"> </w:t>
      </w:r>
      <w:r w:rsidRPr="00A6169E">
        <w:rPr>
          <w:rFonts w:ascii="Tahoma" w:eastAsia="Tahoma" w:hAnsi="Tahoma" w:cs="Tahoma"/>
        </w:rPr>
        <w:t>prog</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rPr>
        <w:t>mów</w:t>
      </w:r>
      <w:r w:rsidRPr="00A6169E">
        <w:rPr>
          <w:rFonts w:ascii="Tahoma" w:eastAsia="Tahoma" w:hAnsi="Tahoma" w:cs="Tahoma"/>
          <w:spacing w:val="38"/>
        </w:rPr>
        <w:t xml:space="preserve"> </w:t>
      </w:r>
      <w:r w:rsidRPr="00A6169E">
        <w:rPr>
          <w:rFonts w:ascii="Tahoma" w:eastAsia="Tahoma" w:hAnsi="Tahoma" w:cs="Tahoma"/>
        </w:rPr>
        <w:t>w</w:t>
      </w:r>
      <w:r w:rsidRPr="00A6169E">
        <w:rPr>
          <w:rFonts w:ascii="Tahoma" w:eastAsia="Tahoma" w:hAnsi="Tahoma" w:cs="Tahoma"/>
          <w:spacing w:val="47"/>
        </w:rPr>
        <w:t xml:space="preserve"> </w:t>
      </w:r>
      <w:r w:rsidRPr="00A6169E">
        <w:rPr>
          <w:rFonts w:ascii="Tahoma" w:eastAsia="Tahoma" w:hAnsi="Tahoma" w:cs="Tahoma"/>
        </w:rPr>
        <w:t>z</w:t>
      </w:r>
      <w:r w:rsidRPr="00A6169E">
        <w:rPr>
          <w:rFonts w:ascii="Tahoma" w:eastAsia="Tahoma" w:hAnsi="Tahoma" w:cs="Tahoma"/>
          <w:spacing w:val="4"/>
        </w:rPr>
        <w:t>a</w:t>
      </w:r>
      <w:r w:rsidRPr="00A6169E">
        <w:rPr>
          <w:rFonts w:ascii="Tahoma" w:eastAsia="Tahoma" w:hAnsi="Tahoma" w:cs="Tahoma"/>
          <w:spacing w:val="-1"/>
        </w:rPr>
        <w:t>k</w:t>
      </w:r>
      <w:r w:rsidRPr="00A6169E">
        <w:rPr>
          <w:rFonts w:ascii="Tahoma" w:eastAsia="Tahoma" w:hAnsi="Tahoma" w:cs="Tahoma"/>
        </w:rPr>
        <w:t>r</w:t>
      </w:r>
      <w:r w:rsidRPr="00A6169E">
        <w:rPr>
          <w:rFonts w:ascii="Tahoma" w:eastAsia="Tahoma" w:hAnsi="Tahoma" w:cs="Tahoma"/>
          <w:spacing w:val="1"/>
        </w:rPr>
        <w:t>e</w:t>
      </w:r>
      <w:r w:rsidRPr="00A6169E">
        <w:rPr>
          <w:rFonts w:ascii="Tahoma" w:eastAsia="Tahoma" w:hAnsi="Tahoma" w:cs="Tahoma"/>
        </w:rPr>
        <w:t>sie</w:t>
      </w:r>
      <w:r w:rsidRPr="00A6169E">
        <w:rPr>
          <w:rFonts w:ascii="Tahoma" w:eastAsia="Tahoma" w:hAnsi="Tahoma" w:cs="Tahoma"/>
          <w:spacing w:val="41"/>
        </w:rPr>
        <w:t xml:space="preserve"> </w:t>
      </w:r>
      <w:r w:rsidRPr="00A6169E">
        <w:rPr>
          <w:rFonts w:ascii="Tahoma" w:eastAsia="Tahoma" w:hAnsi="Tahoma" w:cs="Tahoma"/>
        </w:rPr>
        <w:t>poli</w:t>
      </w:r>
      <w:r w:rsidRPr="00A6169E">
        <w:rPr>
          <w:rFonts w:ascii="Tahoma" w:eastAsia="Tahoma" w:hAnsi="Tahoma" w:cs="Tahoma"/>
          <w:spacing w:val="1"/>
        </w:rPr>
        <w:t>t</w:t>
      </w:r>
      <w:r w:rsidRPr="00A6169E">
        <w:rPr>
          <w:rFonts w:ascii="Tahoma" w:eastAsia="Tahoma" w:hAnsi="Tahoma" w:cs="Tahoma"/>
          <w:spacing w:val="-1"/>
        </w:rPr>
        <w:t>yk</w:t>
      </w:r>
      <w:r w:rsidRPr="00A6169E">
        <w:rPr>
          <w:rFonts w:ascii="Tahoma" w:eastAsia="Tahoma" w:hAnsi="Tahoma" w:cs="Tahoma"/>
        </w:rPr>
        <w:t>i</w:t>
      </w:r>
      <w:r w:rsidRPr="00A6169E">
        <w:rPr>
          <w:rFonts w:ascii="Tahoma" w:eastAsia="Tahoma" w:hAnsi="Tahoma" w:cs="Tahoma"/>
          <w:spacing w:val="45"/>
        </w:rPr>
        <w:t xml:space="preserve"> </w:t>
      </w:r>
      <w:r w:rsidRPr="00A6169E">
        <w:rPr>
          <w:rFonts w:ascii="Tahoma" w:eastAsia="Tahoma" w:hAnsi="Tahoma" w:cs="Tahoma"/>
        </w:rPr>
        <w:t>sp</w:t>
      </w:r>
      <w:r w:rsidRPr="00A6169E">
        <w:rPr>
          <w:rFonts w:ascii="Tahoma" w:eastAsia="Tahoma" w:hAnsi="Tahoma" w:cs="Tahoma"/>
          <w:spacing w:val="2"/>
        </w:rPr>
        <w:t>ó</w:t>
      </w:r>
      <w:r w:rsidRPr="00A6169E">
        <w:rPr>
          <w:rFonts w:ascii="Tahoma" w:eastAsia="Tahoma" w:hAnsi="Tahoma" w:cs="Tahoma"/>
          <w:spacing w:val="-1"/>
        </w:rPr>
        <w:t>jn</w:t>
      </w:r>
      <w:r w:rsidRPr="00A6169E">
        <w:rPr>
          <w:rFonts w:ascii="Tahoma" w:eastAsia="Tahoma" w:hAnsi="Tahoma" w:cs="Tahoma"/>
        </w:rPr>
        <w:t>o</w:t>
      </w:r>
      <w:r w:rsidRPr="00A6169E">
        <w:rPr>
          <w:rFonts w:ascii="Tahoma" w:eastAsia="Tahoma" w:hAnsi="Tahoma" w:cs="Tahoma"/>
          <w:spacing w:val="2"/>
        </w:rPr>
        <w:t>ś</w:t>
      </w:r>
      <w:r w:rsidRPr="00A6169E">
        <w:rPr>
          <w:rFonts w:ascii="Tahoma" w:eastAsia="Tahoma" w:hAnsi="Tahoma" w:cs="Tahoma"/>
          <w:spacing w:val="-1"/>
        </w:rPr>
        <w:t>c</w:t>
      </w:r>
      <w:r w:rsidRPr="00A6169E">
        <w:rPr>
          <w:rFonts w:ascii="Tahoma" w:eastAsia="Tahoma" w:hAnsi="Tahoma" w:cs="Tahoma"/>
        </w:rPr>
        <w:t>i</w:t>
      </w:r>
      <w:r w:rsidR="002964B2" w:rsidRPr="00A6169E">
        <w:rPr>
          <w:rFonts w:ascii="Tahoma" w:eastAsia="Tahoma" w:hAnsi="Tahoma" w:cs="Tahoma"/>
          <w:spacing w:val="-1"/>
          <w:position w:val="-1"/>
        </w:rPr>
        <w:t xml:space="preserve"> </w:t>
      </w:r>
      <w:r w:rsidRPr="00A6169E">
        <w:rPr>
          <w:rFonts w:ascii="Tahoma" w:eastAsia="Tahoma" w:hAnsi="Tahoma" w:cs="Tahoma"/>
          <w:spacing w:val="-1"/>
          <w:position w:val="-1"/>
        </w:rPr>
        <w:t>f</w:t>
      </w:r>
      <w:r w:rsidRPr="00A6169E">
        <w:rPr>
          <w:rFonts w:ascii="Tahoma" w:eastAsia="Tahoma" w:hAnsi="Tahoma" w:cs="Tahoma"/>
          <w:position w:val="-1"/>
        </w:rPr>
        <w:t>i</w:t>
      </w:r>
      <w:r w:rsidRPr="00A6169E">
        <w:rPr>
          <w:rFonts w:ascii="Tahoma" w:eastAsia="Tahoma" w:hAnsi="Tahoma" w:cs="Tahoma"/>
          <w:spacing w:val="-1"/>
          <w:position w:val="-1"/>
        </w:rPr>
        <w:t>n</w:t>
      </w:r>
      <w:r w:rsidRPr="00A6169E">
        <w:rPr>
          <w:rFonts w:ascii="Tahoma" w:eastAsia="Tahoma" w:hAnsi="Tahoma" w:cs="Tahoma"/>
          <w:spacing w:val="1"/>
          <w:position w:val="-1"/>
        </w:rPr>
        <w:t>a</w:t>
      </w:r>
      <w:r w:rsidRPr="00A6169E">
        <w:rPr>
          <w:rFonts w:ascii="Tahoma" w:eastAsia="Tahoma" w:hAnsi="Tahoma" w:cs="Tahoma"/>
          <w:spacing w:val="-1"/>
          <w:position w:val="-1"/>
        </w:rPr>
        <w:t>n</w:t>
      </w:r>
      <w:r w:rsidRPr="00A6169E">
        <w:rPr>
          <w:rFonts w:ascii="Tahoma" w:eastAsia="Tahoma" w:hAnsi="Tahoma" w:cs="Tahoma"/>
          <w:spacing w:val="2"/>
          <w:position w:val="-1"/>
        </w:rPr>
        <w:t>s</w:t>
      </w:r>
      <w:r w:rsidRPr="00A6169E">
        <w:rPr>
          <w:rFonts w:ascii="Tahoma" w:eastAsia="Tahoma" w:hAnsi="Tahoma" w:cs="Tahoma"/>
          <w:position w:val="-1"/>
        </w:rPr>
        <w:t>o</w:t>
      </w:r>
      <w:r w:rsidRPr="00A6169E">
        <w:rPr>
          <w:rFonts w:ascii="Tahoma" w:eastAsia="Tahoma" w:hAnsi="Tahoma" w:cs="Tahoma"/>
          <w:spacing w:val="-2"/>
          <w:position w:val="-1"/>
        </w:rPr>
        <w:t>w</w:t>
      </w:r>
      <w:r w:rsidRPr="00A6169E">
        <w:rPr>
          <w:rFonts w:ascii="Tahoma" w:eastAsia="Tahoma" w:hAnsi="Tahoma" w:cs="Tahoma"/>
          <w:spacing w:val="1"/>
          <w:position w:val="-1"/>
        </w:rPr>
        <w:t>a</w:t>
      </w:r>
      <w:r w:rsidRPr="00A6169E">
        <w:rPr>
          <w:rFonts w:ascii="Tahoma" w:eastAsia="Tahoma" w:hAnsi="Tahoma" w:cs="Tahoma"/>
          <w:spacing w:val="-1"/>
          <w:position w:val="-1"/>
        </w:rPr>
        <w:t>nyc</w:t>
      </w:r>
      <w:r w:rsidRPr="00A6169E">
        <w:rPr>
          <w:rFonts w:ascii="Tahoma" w:eastAsia="Tahoma" w:hAnsi="Tahoma" w:cs="Tahoma"/>
          <w:position w:val="-1"/>
        </w:rPr>
        <w:t>h</w:t>
      </w:r>
      <w:r w:rsidRPr="00A6169E">
        <w:rPr>
          <w:rFonts w:ascii="Tahoma" w:eastAsia="Tahoma" w:hAnsi="Tahoma" w:cs="Tahoma"/>
          <w:spacing w:val="-14"/>
          <w:position w:val="-1"/>
        </w:rPr>
        <w:t xml:space="preserve"> </w:t>
      </w:r>
      <w:r w:rsidRPr="00A6169E">
        <w:rPr>
          <w:rFonts w:ascii="Tahoma" w:eastAsia="Tahoma" w:hAnsi="Tahoma" w:cs="Tahoma"/>
          <w:position w:val="-1"/>
        </w:rPr>
        <w:t>w p</w:t>
      </w:r>
      <w:r w:rsidRPr="00A6169E">
        <w:rPr>
          <w:rFonts w:ascii="Tahoma" w:eastAsia="Tahoma" w:hAnsi="Tahoma" w:cs="Tahoma"/>
          <w:spacing w:val="1"/>
          <w:position w:val="-1"/>
        </w:rPr>
        <w:t>e</w:t>
      </w:r>
      <w:r w:rsidRPr="00A6169E">
        <w:rPr>
          <w:rFonts w:ascii="Tahoma" w:eastAsia="Tahoma" w:hAnsi="Tahoma" w:cs="Tahoma"/>
          <w:position w:val="-1"/>
        </w:rPr>
        <w:t>rsp</w:t>
      </w:r>
      <w:r w:rsidRPr="00A6169E">
        <w:rPr>
          <w:rFonts w:ascii="Tahoma" w:eastAsia="Tahoma" w:hAnsi="Tahoma" w:cs="Tahoma"/>
          <w:spacing w:val="3"/>
          <w:position w:val="-1"/>
        </w:rPr>
        <w:t>e</w:t>
      </w:r>
      <w:r w:rsidRPr="00A6169E">
        <w:rPr>
          <w:rFonts w:ascii="Tahoma" w:eastAsia="Tahoma" w:hAnsi="Tahoma" w:cs="Tahoma"/>
          <w:spacing w:val="-1"/>
          <w:position w:val="-1"/>
        </w:rPr>
        <w:t>k</w:t>
      </w:r>
      <w:r w:rsidRPr="00A6169E">
        <w:rPr>
          <w:rFonts w:ascii="Tahoma" w:eastAsia="Tahoma" w:hAnsi="Tahoma" w:cs="Tahoma"/>
          <w:spacing w:val="-2"/>
          <w:position w:val="-1"/>
        </w:rPr>
        <w:t>t</w:t>
      </w:r>
      <w:r w:rsidRPr="00A6169E">
        <w:rPr>
          <w:rFonts w:ascii="Tahoma" w:eastAsia="Tahoma" w:hAnsi="Tahoma" w:cs="Tahoma"/>
          <w:spacing w:val="1"/>
          <w:position w:val="-1"/>
        </w:rPr>
        <w:t>yw</w:t>
      </w:r>
      <w:r w:rsidRPr="00A6169E">
        <w:rPr>
          <w:rFonts w:ascii="Tahoma" w:eastAsia="Tahoma" w:hAnsi="Tahoma" w:cs="Tahoma"/>
          <w:position w:val="-1"/>
        </w:rPr>
        <w:t>ie</w:t>
      </w:r>
      <w:r w:rsidRPr="00A6169E">
        <w:rPr>
          <w:rFonts w:ascii="Tahoma" w:eastAsia="Tahoma" w:hAnsi="Tahoma" w:cs="Tahoma"/>
          <w:spacing w:val="-12"/>
          <w:position w:val="-1"/>
        </w:rPr>
        <w:t xml:space="preserve"> </w:t>
      </w:r>
      <w:r w:rsidRPr="00A6169E">
        <w:rPr>
          <w:rFonts w:ascii="Tahoma" w:eastAsia="Tahoma" w:hAnsi="Tahoma" w:cs="Tahoma"/>
          <w:spacing w:val="-1"/>
          <w:position w:val="-1"/>
        </w:rPr>
        <w:t>f</w:t>
      </w:r>
      <w:r w:rsidRPr="00A6169E">
        <w:rPr>
          <w:rFonts w:ascii="Tahoma" w:eastAsia="Tahoma" w:hAnsi="Tahoma" w:cs="Tahoma"/>
          <w:position w:val="-1"/>
        </w:rPr>
        <w:t>i</w:t>
      </w:r>
      <w:r w:rsidRPr="00A6169E">
        <w:rPr>
          <w:rFonts w:ascii="Tahoma" w:eastAsia="Tahoma" w:hAnsi="Tahoma" w:cs="Tahoma"/>
          <w:spacing w:val="-1"/>
          <w:position w:val="-1"/>
        </w:rPr>
        <w:t>n</w:t>
      </w:r>
      <w:r w:rsidRPr="00A6169E">
        <w:rPr>
          <w:rFonts w:ascii="Tahoma" w:eastAsia="Tahoma" w:hAnsi="Tahoma" w:cs="Tahoma"/>
          <w:spacing w:val="1"/>
          <w:position w:val="-1"/>
        </w:rPr>
        <w:t>a</w:t>
      </w:r>
      <w:r w:rsidRPr="00A6169E">
        <w:rPr>
          <w:rFonts w:ascii="Tahoma" w:eastAsia="Tahoma" w:hAnsi="Tahoma" w:cs="Tahoma"/>
          <w:spacing w:val="-1"/>
          <w:position w:val="-1"/>
        </w:rPr>
        <w:t>n</w:t>
      </w:r>
      <w:r w:rsidRPr="00A6169E">
        <w:rPr>
          <w:rFonts w:ascii="Tahoma" w:eastAsia="Tahoma" w:hAnsi="Tahoma" w:cs="Tahoma"/>
          <w:spacing w:val="2"/>
          <w:position w:val="-1"/>
        </w:rPr>
        <w:t>s</w:t>
      </w:r>
      <w:r w:rsidRPr="00A6169E">
        <w:rPr>
          <w:rFonts w:ascii="Tahoma" w:eastAsia="Tahoma" w:hAnsi="Tahoma" w:cs="Tahoma"/>
          <w:position w:val="-1"/>
        </w:rPr>
        <w:t>o</w:t>
      </w:r>
      <w:r w:rsidRPr="00A6169E">
        <w:rPr>
          <w:rFonts w:ascii="Tahoma" w:eastAsia="Tahoma" w:hAnsi="Tahoma" w:cs="Tahoma"/>
          <w:spacing w:val="1"/>
          <w:position w:val="-1"/>
        </w:rPr>
        <w:t>we</w:t>
      </w:r>
      <w:r w:rsidRPr="00A6169E">
        <w:rPr>
          <w:rFonts w:ascii="Tahoma" w:eastAsia="Tahoma" w:hAnsi="Tahoma" w:cs="Tahoma"/>
          <w:position w:val="-1"/>
        </w:rPr>
        <w:t>j</w:t>
      </w:r>
      <w:r w:rsidRPr="00A6169E">
        <w:rPr>
          <w:rFonts w:ascii="Tahoma" w:eastAsia="Tahoma" w:hAnsi="Tahoma" w:cs="Tahoma"/>
          <w:spacing w:val="-10"/>
          <w:position w:val="-1"/>
        </w:rPr>
        <w:t xml:space="preserve"> </w:t>
      </w:r>
      <w:r w:rsidRPr="00A6169E">
        <w:rPr>
          <w:rFonts w:ascii="Tahoma" w:eastAsia="Tahoma" w:hAnsi="Tahoma" w:cs="Tahoma"/>
          <w:spacing w:val="1"/>
          <w:position w:val="-1"/>
        </w:rPr>
        <w:t>2</w:t>
      </w:r>
      <w:r w:rsidRPr="00A6169E">
        <w:rPr>
          <w:rFonts w:ascii="Tahoma" w:eastAsia="Tahoma" w:hAnsi="Tahoma" w:cs="Tahoma"/>
          <w:spacing w:val="-1"/>
          <w:position w:val="-1"/>
        </w:rPr>
        <w:t>0</w:t>
      </w:r>
      <w:r w:rsidRPr="00A6169E">
        <w:rPr>
          <w:rFonts w:ascii="Tahoma" w:eastAsia="Tahoma" w:hAnsi="Tahoma" w:cs="Tahoma"/>
          <w:spacing w:val="1"/>
          <w:position w:val="-1"/>
        </w:rPr>
        <w:t>1</w:t>
      </w:r>
      <w:r w:rsidRPr="00A6169E">
        <w:rPr>
          <w:rFonts w:ascii="Tahoma" w:eastAsia="Tahoma" w:hAnsi="Tahoma" w:cs="Tahoma"/>
          <w:spacing w:val="3"/>
          <w:position w:val="-1"/>
        </w:rPr>
        <w:t>4</w:t>
      </w:r>
      <w:r w:rsidRPr="00A6169E">
        <w:rPr>
          <w:rFonts w:ascii="Tahoma" w:eastAsia="Tahoma" w:hAnsi="Tahoma" w:cs="Tahoma"/>
          <w:spacing w:val="2"/>
          <w:position w:val="-1"/>
        </w:rPr>
        <w:t>–</w:t>
      </w:r>
      <w:r w:rsidRPr="00A6169E">
        <w:rPr>
          <w:rFonts w:ascii="Tahoma" w:eastAsia="Tahoma" w:hAnsi="Tahoma" w:cs="Tahoma"/>
          <w:spacing w:val="-1"/>
          <w:position w:val="-1"/>
        </w:rPr>
        <w:t>2</w:t>
      </w:r>
      <w:r w:rsidRPr="00A6169E">
        <w:rPr>
          <w:rFonts w:ascii="Tahoma" w:eastAsia="Tahoma" w:hAnsi="Tahoma" w:cs="Tahoma"/>
          <w:spacing w:val="1"/>
          <w:position w:val="-1"/>
        </w:rPr>
        <w:t>0</w:t>
      </w:r>
      <w:r w:rsidRPr="00A6169E">
        <w:rPr>
          <w:rFonts w:ascii="Tahoma" w:eastAsia="Tahoma" w:hAnsi="Tahoma" w:cs="Tahoma"/>
          <w:spacing w:val="-1"/>
          <w:position w:val="-1"/>
        </w:rPr>
        <w:t>2</w:t>
      </w:r>
      <w:r w:rsidRPr="00A6169E">
        <w:rPr>
          <w:rFonts w:ascii="Tahoma" w:eastAsia="Tahoma" w:hAnsi="Tahoma" w:cs="Tahoma"/>
          <w:position w:val="-1"/>
        </w:rPr>
        <w:t>0</w:t>
      </w:r>
      <w:r w:rsidRPr="00A6169E">
        <w:rPr>
          <w:rFonts w:ascii="Tahoma" w:eastAsia="Tahoma" w:hAnsi="Tahoma" w:cs="Tahoma"/>
          <w:spacing w:val="-9"/>
          <w:position w:val="-1"/>
        </w:rPr>
        <w:t xml:space="preserve"> </w:t>
      </w:r>
      <w:r w:rsidRPr="00A6169E">
        <w:rPr>
          <w:rFonts w:ascii="Tahoma" w:eastAsia="Tahoma" w:hAnsi="Tahoma" w:cs="Tahoma"/>
          <w:position w:val="-1"/>
        </w:rPr>
        <w:t>(</w:t>
      </w:r>
      <w:r w:rsidRPr="00A6169E">
        <w:rPr>
          <w:rFonts w:ascii="Tahoma" w:eastAsia="Tahoma" w:hAnsi="Tahoma" w:cs="Tahoma"/>
          <w:spacing w:val="-1"/>
          <w:position w:val="-1"/>
        </w:rPr>
        <w:t>D</w:t>
      </w:r>
      <w:r w:rsidRPr="00A6169E">
        <w:rPr>
          <w:rFonts w:ascii="Tahoma" w:eastAsia="Tahoma" w:hAnsi="Tahoma" w:cs="Tahoma"/>
          <w:spacing w:val="3"/>
          <w:position w:val="-1"/>
        </w:rPr>
        <w:t>z</w:t>
      </w:r>
      <w:r w:rsidRPr="00A6169E">
        <w:rPr>
          <w:rFonts w:ascii="Tahoma" w:eastAsia="Tahoma" w:hAnsi="Tahoma" w:cs="Tahoma"/>
          <w:position w:val="-1"/>
        </w:rPr>
        <w:t>.</w:t>
      </w:r>
      <w:r w:rsidRPr="00A6169E">
        <w:rPr>
          <w:rFonts w:ascii="Tahoma" w:eastAsia="Tahoma" w:hAnsi="Tahoma" w:cs="Tahoma"/>
          <w:spacing w:val="-3"/>
          <w:position w:val="-1"/>
        </w:rPr>
        <w:t xml:space="preserve"> </w:t>
      </w:r>
      <w:r w:rsidRPr="00A6169E">
        <w:rPr>
          <w:rFonts w:ascii="Tahoma" w:eastAsia="Tahoma" w:hAnsi="Tahoma" w:cs="Tahoma"/>
          <w:position w:val="-1"/>
        </w:rPr>
        <w:t>U</w:t>
      </w:r>
      <w:r w:rsidRPr="00A6169E">
        <w:rPr>
          <w:rFonts w:ascii="Tahoma" w:eastAsia="Tahoma" w:hAnsi="Tahoma" w:cs="Tahoma"/>
          <w:spacing w:val="-2"/>
          <w:position w:val="-1"/>
        </w:rPr>
        <w:t xml:space="preserve"> </w:t>
      </w:r>
      <w:r w:rsidRPr="00A6169E">
        <w:rPr>
          <w:rFonts w:ascii="Tahoma" w:eastAsia="Tahoma" w:hAnsi="Tahoma" w:cs="Tahoma"/>
          <w:position w:val="-1"/>
        </w:rPr>
        <w:t>z</w:t>
      </w:r>
      <w:r w:rsidRPr="00A6169E">
        <w:rPr>
          <w:rFonts w:ascii="Tahoma" w:eastAsia="Tahoma" w:hAnsi="Tahoma" w:cs="Tahoma"/>
          <w:spacing w:val="1"/>
          <w:position w:val="-1"/>
        </w:rPr>
        <w:t xml:space="preserve"> </w:t>
      </w:r>
      <w:r w:rsidR="00C52A75" w:rsidRPr="00A6169E">
        <w:rPr>
          <w:rFonts w:ascii="Tahoma" w:eastAsia="Tahoma" w:hAnsi="Tahoma" w:cs="Tahoma"/>
          <w:spacing w:val="-1"/>
          <w:position w:val="-1"/>
        </w:rPr>
        <w:t>2</w:t>
      </w:r>
      <w:r w:rsidR="00C52A75" w:rsidRPr="00A6169E">
        <w:rPr>
          <w:rFonts w:ascii="Tahoma" w:eastAsia="Tahoma" w:hAnsi="Tahoma" w:cs="Tahoma"/>
          <w:spacing w:val="1"/>
          <w:position w:val="-1"/>
        </w:rPr>
        <w:t>0</w:t>
      </w:r>
      <w:r w:rsidR="00C52A75" w:rsidRPr="00A6169E">
        <w:rPr>
          <w:rFonts w:ascii="Tahoma" w:eastAsia="Tahoma" w:hAnsi="Tahoma" w:cs="Tahoma"/>
          <w:spacing w:val="-1"/>
          <w:position w:val="-1"/>
        </w:rPr>
        <w:t>1</w:t>
      </w:r>
      <w:r w:rsidR="00902CD2">
        <w:rPr>
          <w:rFonts w:ascii="Tahoma" w:eastAsia="Tahoma" w:hAnsi="Tahoma" w:cs="Tahoma"/>
          <w:position w:val="-1"/>
        </w:rPr>
        <w:t>8</w:t>
      </w:r>
      <w:r w:rsidR="00C52A75" w:rsidRPr="00A6169E">
        <w:rPr>
          <w:rFonts w:ascii="Tahoma" w:eastAsia="Tahoma" w:hAnsi="Tahoma" w:cs="Tahoma"/>
          <w:spacing w:val="-3"/>
          <w:position w:val="-1"/>
        </w:rPr>
        <w:t xml:space="preserve"> </w:t>
      </w:r>
      <w:r w:rsidRPr="00A6169E">
        <w:rPr>
          <w:rFonts w:ascii="Tahoma" w:eastAsia="Tahoma" w:hAnsi="Tahoma" w:cs="Tahoma"/>
          <w:spacing w:val="-26"/>
          <w:position w:val="-1"/>
        </w:rPr>
        <w:t>r</w:t>
      </w:r>
      <w:r w:rsidRPr="00A6169E">
        <w:rPr>
          <w:rFonts w:ascii="Tahoma" w:eastAsia="Tahoma" w:hAnsi="Tahoma" w:cs="Tahoma"/>
          <w:position w:val="-1"/>
        </w:rPr>
        <w:t>.</w:t>
      </w:r>
      <w:r w:rsidRPr="00A6169E">
        <w:rPr>
          <w:rFonts w:ascii="Tahoma" w:eastAsia="Tahoma" w:hAnsi="Tahoma" w:cs="Tahoma"/>
          <w:spacing w:val="1"/>
          <w:position w:val="-1"/>
        </w:rPr>
        <w:t xml:space="preserve"> </w:t>
      </w:r>
      <w:r w:rsidRPr="00A6169E">
        <w:rPr>
          <w:rFonts w:ascii="Tahoma" w:eastAsia="Tahoma" w:hAnsi="Tahoma" w:cs="Tahoma"/>
          <w:position w:val="-1"/>
        </w:rPr>
        <w:t>poz.</w:t>
      </w:r>
      <w:r w:rsidRPr="00A6169E">
        <w:rPr>
          <w:rFonts w:ascii="Tahoma" w:eastAsia="Tahoma" w:hAnsi="Tahoma" w:cs="Tahoma"/>
          <w:spacing w:val="-2"/>
          <w:position w:val="-1"/>
        </w:rPr>
        <w:t xml:space="preserve"> </w:t>
      </w:r>
      <w:r w:rsidR="00902CD2">
        <w:rPr>
          <w:rFonts w:ascii="Tahoma" w:eastAsia="Tahoma" w:hAnsi="Tahoma" w:cs="Tahoma"/>
          <w:spacing w:val="-1"/>
          <w:position w:val="-1"/>
        </w:rPr>
        <w:t>1431</w:t>
      </w:r>
      <w:r w:rsidR="00902CD2" w:rsidRPr="00A6169E">
        <w:rPr>
          <w:rFonts w:ascii="Tahoma" w:eastAsia="Tahoma" w:hAnsi="Tahoma" w:cs="Tahoma"/>
          <w:spacing w:val="-1"/>
          <w:position w:val="-1"/>
        </w:rPr>
        <w:t xml:space="preserve"> </w:t>
      </w:r>
      <w:r w:rsidR="00F76385" w:rsidRPr="00A6169E">
        <w:rPr>
          <w:rFonts w:ascii="Tahoma" w:eastAsia="Tahoma" w:hAnsi="Tahoma" w:cs="Tahoma"/>
          <w:spacing w:val="-1"/>
          <w:position w:val="-1"/>
        </w:rPr>
        <w:br/>
      </w:r>
      <w:r w:rsidR="005401C0">
        <w:rPr>
          <w:rFonts w:ascii="Tahoma" w:eastAsia="Tahoma" w:hAnsi="Tahoma" w:cs="Tahoma"/>
          <w:spacing w:val="-1"/>
          <w:position w:val="-1"/>
        </w:rPr>
        <w:t xml:space="preserve">t.j. </w:t>
      </w:r>
      <w:r w:rsidR="00F76385" w:rsidRPr="00A6169E">
        <w:rPr>
          <w:rFonts w:ascii="Tahoma" w:eastAsia="Tahoma" w:hAnsi="Tahoma" w:cs="Tahoma"/>
          <w:spacing w:val="-1"/>
          <w:position w:val="-1"/>
        </w:rPr>
        <w:t>z pó</w:t>
      </w:r>
      <w:r w:rsidR="005401C0">
        <w:rPr>
          <w:rFonts w:ascii="Tahoma" w:eastAsia="Tahoma" w:hAnsi="Tahoma" w:cs="Tahoma"/>
          <w:spacing w:val="-1"/>
          <w:position w:val="-1"/>
        </w:rPr>
        <w:t>ź</w:t>
      </w:r>
      <w:r w:rsidR="00F76385" w:rsidRPr="00A6169E">
        <w:rPr>
          <w:rFonts w:ascii="Tahoma" w:eastAsia="Tahoma" w:hAnsi="Tahoma" w:cs="Tahoma"/>
          <w:spacing w:val="-1"/>
          <w:position w:val="-1"/>
        </w:rPr>
        <w:t>n</w:t>
      </w:r>
      <w:r w:rsidR="00904D47" w:rsidRPr="00A6169E">
        <w:rPr>
          <w:rFonts w:ascii="Tahoma" w:eastAsia="Tahoma" w:hAnsi="Tahoma" w:cs="Tahoma"/>
          <w:spacing w:val="-1"/>
          <w:position w:val="-1"/>
        </w:rPr>
        <w:t>. zm.</w:t>
      </w:r>
      <w:r w:rsidRPr="00A6169E">
        <w:rPr>
          <w:rFonts w:ascii="Tahoma" w:eastAsia="Tahoma" w:hAnsi="Tahoma" w:cs="Tahoma"/>
          <w:position w:val="-1"/>
        </w:rPr>
        <w:t>);</w:t>
      </w:r>
    </w:p>
    <w:p w14:paraId="02092F0E" w14:textId="2D2E68B6"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7"/>
        </w:rPr>
        <w:t xml:space="preserve"> </w:t>
      </w:r>
      <w:r w:rsidRPr="00A6169E">
        <w:rPr>
          <w:rFonts w:ascii="Tahoma" w:eastAsia="Tahoma" w:hAnsi="Tahoma" w:cs="Tahoma"/>
        </w:rPr>
        <w:t>z</w:t>
      </w:r>
      <w:r w:rsidRPr="00A6169E">
        <w:rPr>
          <w:rFonts w:ascii="Tahoma" w:eastAsia="Tahoma" w:hAnsi="Tahoma" w:cs="Tahoma"/>
          <w:spacing w:val="-1"/>
        </w:rPr>
        <w:t xml:space="preserve"> </w:t>
      </w:r>
      <w:r w:rsidRPr="00A6169E">
        <w:rPr>
          <w:rFonts w:ascii="Tahoma" w:eastAsia="Tahoma" w:hAnsi="Tahoma" w:cs="Tahoma"/>
          <w:spacing w:val="1"/>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3"/>
        </w:rPr>
        <w:t xml:space="preserve"> </w:t>
      </w:r>
      <w:r w:rsidRPr="00A6169E">
        <w:rPr>
          <w:rFonts w:ascii="Tahoma" w:eastAsia="Tahoma" w:hAnsi="Tahoma" w:cs="Tahoma"/>
          <w:spacing w:val="1"/>
        </w:rPr>
        <w:t>2</w:t>
      </w:r>
      <w:r w:rsidRPr="00A6169E">
        <w:rPr>
          <w:rFonts w:ascii="Tahoma" w:eastAsia="Tahoma" w:hAnsi="Tahoma" w:cs="Tahoma"/>
        </w:rPr>
        <w:t>3</w:t>
      </w:r>
      <w:r w:rsidRPr="00A6169E">
        <w:rPr>
          <w:rFonts w:ascii="Tahoma" w:eastAsia="Tahoma" w:hAnsi="Tahoma" w:cs="Tahoma"/>
          <w:spacing w:val="-3"/>
        </w:rPr>
        <w:t xml:space="preserve"> </w:t>
      </w:r>
      <w:r w:rsidRPr="00A6169E">
        <w:rPr>
          <w:rFonts w:ascii="Tahoma" w:eastAsia="Tahoma" w:hAnsi="Tahoma" w:cs="Tahoma"/>
          <w:spacing w:val="-1"/>
        </w:rPr>
        <w:t>k</w:t>
      </w:r>
      <w:r w:rsidRPr="00A6169E">
        <w:rPr>
          <w:rFonts w:ascii="Tahoma" w:eastAsia="Tahoma" w:hAnsi="Tahoma" w:cs="Tahoma"/>
          <w:spacing w:val="1"/>
        </w:rPr>
        <w:t>w</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spacing w:val="3"/>
        </w:rPr>
        <w:t>t</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6"/>
        </w:rPr>
        <w:t xml:space="preserve"> </w:t>
      </w:r>
      <w:r w:rsidRPr="00A6169E">
        <w:rPr>
          <w:rFonts w:ascii="Tahoma" w:eastAsia="Tahoma" w:hAnsi="Tahoma" w:cs="Tahoma"/>
          <w:spacing w:val="-1"/>
        </w:rPr>
        <w:t>19</w:t>
      </w:r>
      <w:r w:rsidRPr="00A6169E">
        <w:rPr>
          <w:rFonts w:ascii="Tahoma" w:eastAsia="Tahoma" w:hAnsi="Tahoma" w:cs="Tahoma"/>
          <w:spacing w:val="1"/>
        </w:rPr>
        <w:t>6</w:t>
      </w:r>
      <w:r w:rsidRPr="00A6169E">
        <w:rPr>
          <w:rFonts w:ascii="Tahoma" w:eastAsia="Tahoma" w:hAnsi="Tahoma" w:cs="Tahoma"/>
        </w:rPr>
        <w:t>4</w:t>
      </w:r>
      <w:r w:rsidRPr="00A6169E">
        <w:rPr>
          <w:rFonts w:ascii="Tahoma" w:eastAsia="Tahoma" w:hAnsi="Tahoma" w:cs="Tahoma"/>
          <w:spacing w:val="-5"/>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spacing w:val="-4"/>
        </w:rPr>
        <w:t>K</w:t>
      </w:r>
      <w:r w:rsidRPr="00A6169E">
        <w:rPr>
          <w:rFonts w:ascii="Tahoma" w:eastAsia="Tahoma" w:hAnsi="Tahoma" w:cs="Tahoma"/>
        </w:rPr>
        <w:t>od</w:t>
      </w:r>
      <w:r w:rsidRPr="00A6169E">
        <w:rPr>
          <w:rFonts w:ascii="Tahoma" w:eastAsia="Tahoma" w:hAnsi="Tahoma" w:cs="Tahoma"/>
          <w:spacing w:val="3"/>
        </w:rPr>
        <w:t>e</w:t>
      </w:r>
      <w:r w:rsidRPr="00A6169E">
        <w:rPr>
          <w:rFonts w:ascii="Tahoma" w:eastAsia="Tahoma" w:hAnsi="Tahoma" w:cs="Tahoma"/>
          <w:spacing w:val="-1"/>
        </w:rPr>
        <w:t>k</w:t>
      </w:r>
      <w:r w:rsidRPr="00A6169E">
        <w:rPr>
          <w:rFonts w:ascii="Tahoma" w:eastAsia="Tahoma" w:hAnsi="Tahoma" w:cs="Tahoma"/>
        </w:rPr>
        <w:t>s</w:t>
      </w:r>
      <w:r w:rsidRPr="00A6169E">
        <w:rPr>
          <w:rFonts w:ascii="Tahoma" w:eastAsia="Tahoma" w:hAnsi="Tahoma" w:cs="Tahoma"/>
          <w:spacing w:val="-6"/>
        </w:rPr>
        <w:t xml:space="preserve"> </w:t>
      </w:r>
      <w:r w:rsidRPr="00A6169E">
        <w:rPr>
          <w:rFonts w:ascii="Tahoma" w:eastAsia="Tahoma" w:hAnsi="Tahoma" w:cs="Tahoma"/>
          <w:spacing w:val="2"/>
        </w:rPr>
        <w:t>c</w:t>
      </w:r>
      <w:r w:rsidRPr="00A6169E">
        <w:rPr>
          <w:rFonts w:ascii="Tahoma" w:eastAsia="Tahoma" w:hAnsi="Tahoma" w:cs="Tahoma"/>
          <w:spacing w:val="-1"/>
        </w:rPr>
        <w:t>y</w:t>
      </w:r>
      <w:r w:rsidRPr="00A6169E">
        <w:rPr>
          <w:rFonts w:ascii="Tahoma" w:eastAsia="Tahoma" w:hAnsi="Tahoma" w:cs="Tahoma"/>
          <w:spacing w:val="1"/>
        </w:rPr>
        <w:t>w</w:t>
      </w:r>
      <w:r w:rsidRPr="00A6169E">
        <w:rPr>
          <w:rFonts w:ascii="Tahoma" w:eastAsia="Tahoma" w:hAnsi="Tahoma" w:cs="Tahoma"/>
        </w:rPr>
        <w:t>i</w:t>
      </w:r>
      <w:r w:rsidRPr="00A6169E">
        <w:rPr>
          <w:rFonts w:ascii="Tahoma" w:eastAsia="Tahoma" w:hAnsi="Tahoma" w:cs="Tahoma"/>
          <w:spacing w:val="2"/>
        </w:rPr>
        <w:t>l</w:t>
      </w:r>
      <w:r w:rsidRPr="00A6169E">
        <w:rPr>
          <w:rFonts w:ascii="Tahoma" w:eastAsia="Tahoma" w:hAnsi="Tahoma" w:cs="Tahoma"/>
          <w:spacing w:val="-3"/>
        </w:rPr>
        <w:t>n</w:t>
      </w:r>
      <w:r w:rsidRPr="00A6169E">
        <w:rPr>
          <w:rFonts w:ascii="Tahoma" w:eastAsia="Tahoma" w:hAnsi="Tahoma" w:cs="Tahoma"/>
        </w:rPr>
        <w:t>y</w:t>
      </w:r>
      <w:r w:rsidRPr="00A6169E">
        <w:rPr>
          <w:rFonts w:ascii="Tahoma" w:eastAsia="Tahoma" w:hAnsi="Tahoma" w:cs="Tahoma"/>
          <w:spacing w:val="-7"/>
        </w:rPr>
        <w:t xml:space="preserve"> </w:t>
      </w:r>
      <w:r w:rsidRPr="00A6169E">
        <w:rPr>
          <w:rFonts w:ascii="Tahoma" w:eastAsia="Tahoma" w:hAnsi="Tahoma" w:cs="Tahoma"/>
        </w:rPr>
        <w:t>(</w:t>
      </w:r>
      <w:r w:rsidRPr="00A6169E">
        <w:rPr>
          <w:rFonts w:ascii="Tahoma" w:eastAsia="Tahoma" w:hAnsi="Tahoma" w:cs="Tahoma"/>
          <w:spacing w:val="-1"/>
        </w:rPr>
        <w:t>D</w:t>
      </w:r>
      <w:r w:rsidRPr="00A6169E">
        <w:rPr>
          <w:rFonts w:ascii="Tahoma" w:eastAsia="Tahoma" w:hAnsi="Tahoma" w:cs="Tahoma"/>
        </w:rPr>
        <w:t>z.</w:t>
      </w:r>
      <w:r w:rsidRPr="00A6169E">
        <w:rPr>
          <w:rFonts w:ascii="Tahoma" w:eastAsia="Tahoma" w:hAnsi="Tahoma" w:cs="Tahoma"/>
          <w:spacing w:val="-1"/>
        </w:rPr>
        <w:t xml:space="preserve"> </w:t>
      </w:r>
      <w:r w:rsidRPr="00A6169E">
        <w:rPr>
          <w:rFonts w:ascii="Tahoma" w:eastAsia="Tahoma" w:hAnsi="Tahoma" w:cs="Tahoma"/>
          <w:spacing w:val="-3"/>
        </w:rPr>
        <w:t>U</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 xml:space="preserve"> </w:t>
      </w:r>
      <w:r w:rsidR="00C52A75" w:rsidRPr="00A6169E">
        <w:rPr>
          <w:rFonts w:ascii="Tahoma" w:eastAsia="Tahoma" w:hAnsi="Tahoma" w:cs="Tahoma"/>
          <w:spacing w:val="-1"/>
        </w:rPr>
        <w:t>2</w:t>
      </w:r>
      <w:r w:rsidR="00C52A75" w:rsidRPr="00A6169E">
        <w:rPr>
          <w:rFonts w:ascii="Tahoma" w:eastAsia="Tahoma" w:hAnsi="Tahoma" w:cs="Tahoma"/>
          <w:spacing w:val="1"/>
        </w:rPr>
        <w:t>0</w:t>
      </w:r>
      <w:r w:rsidR="00C52A75" w:rsidRPr="00A6169E">
        <w:rPr>
          <w:rFonts w:ascii="Tahoma" w:eastAsia="Tahoma" w:hAnsi="Tahoma" w:cs="Tahoma"/>
          <w:spacing w:val="-1"/>
        </w:rPr>
        <w:t>1</w:t>
      </w:r>
      <w:r w:rsidR="00E8554A" w:rsidRPr="00A6169E">
        <w:rPr>
          <w:rFonts w:ascii="Tahoma" w:eastAsia="Tahoma" w:hAnsi="Tahoma" w:cs="Tahoma"/>
          <w:spacing w:val="-2"/>
        </w:rPr>
        <w:t>8</w:t>
      </w:r>
      <w:r w:rsidR="00BC00A2" w:rsidRPr="00A6169E">
        <w:rPr>
          <w:rFonts w:ascii="Tahoma" w:eastAsia="Tahoma" w:hAnsi="Tahoma" w:cs="Tahoma"/>
          <w:spacing w:val="-2"/>
        </w:rPr>
        <w:t>.</w:t>
      </w:r>
      <w:r w:rsidR="00A70058" w:rsidRPr="00A6169E">
        <w:rPr>
          <w:rFonts w:ascii="Tahoma" w:eastAsia="Tahoma" w:hAnsi="Tahoma" w:cs="Tahoma"/>
          <w:spacing w:val="-2"/>
        </w:rPr>
        <w:t xml:space="preserve"> </w:t>
      </w:r>
      <w:r w:rsidR="00E8554A" w:rsidRPr="00A6169E">
        <w:rPr>
          <w:rFonts w:ascii="Tahoma" w:eastAsia="Tahoma" w:hAnsi="Tahoma" w:cs="Tahoma"/>
          <w:spacing w:val="-2"/>
        </w:rPr>
        <w:t>1025</w:t>
      </w:r>
      <w:r w:rsidR="00FD0980" w:rsidRPr="00A6169E">
        <w:rPr>
          <w:rFonts w:ascii="Tahoma" w:eastAsia="Tahoma" w:hAnsi="Tahoma" w:cs="Tahoma"/>
          <w:spacing w:val="-2"/>
        </w:rPr>
        <w:t xml:space="preserve"> </w:t>
      </w:r>
      <w:r w:rsidR="005401C0">
        <w:rPr>
          <w:rFonts w:ascii="Tahoma" w:eastAsia="Tahoma" w:hAnsi="Tahoma" w:cs="Tahoma"/>
          <w:spacing w:val="-2"/>
        </w:rPr>
        <w:t xml:space="preserve">t.j. </w:t>
      </w:r>
      <w:r w:rsidR="00FD0980" w:rsidRPr="00A6169E">
        <w:rPr>
          <w:rFonts w:ascii="Tahoma" w:eastAsia="Tahoma" w:hAnsi="Tahoma" w:cs="Tahoma"/>
          <w:spacing w:val="-1"/>
        </w:rPr>
        <w:t>z późn. zm.</w:t>
      </w:r>
      <w:r w:rsidR="00E8554A" w:rsidRPr="00A6169E">
        <w:rPr>
          <w:rFonts w:ascii="Tahoma" w:eastAsia="Tahoma" w:hAnsi="Tahoma" w:cs="Tahoma"/>
          <w:spacing w:val="-2"/>
        </w:rPr>
        <w:t>);</w:t>
      </w:r>
    </w:p>
    <w:p w14:paraId="355EEAF4" w14:textId="466211F6"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10"/>
        </w:rPr>
        <w:t xml:space="preserve"> </w:t>
      </w:r>
      <w:r w:rsidRPr="00A6169E">
        <w:rPr>
          <w:rFonts w:ascii="Tahoma" w:eastAsia="Tahoma" w:hAnsi="Tahoma" w:cs="Tahoma"/>
        </w:rPr>
        <w:t>z</w:t>
      </w:r>
      <w:r w:rsidRPr="00A6169E">
        <w:rPr>
          <w:rFonts w:ascii="Tahoma" w:eastAsia="Tahoma" w:hAnsi="Tahoma" w:cs="Tahoma"/>
          <w:spacing w:val="16"/>
        </w:rPr>
        <w:t xml:space="preserve"> </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spacing w:val="1"/>
        </w:rPr>
        <w:t>i</w:t>
      </w:r>
      <w:r w:rsidRPr="00A6169E">
        <w:rPr>
          <w:rFonts w:ascii="Tahoma" w:eastAsia="Tahoma" w:hAnsi="Tahoma" w:cs="Tahoma"/>
        </w:rPr>
        <w:t>a</w:t>
      </w:r>
      <w:r w:rsidRPr="00A6169E">
        <w:rPr>
          <w:rFonts w:ascii="Tahoma" w:eastAsia="Tahoma" w:hAnsi="Tahoma" w:cs="Tahoma"/>
          <w:spacing w:val="16"/>
        </w:rPr>
        <w:t xml:space="preserve"> </w:t>
      </w:r>
      <w:r w:rsidRPr="00A6169E">
        <w:rPr>
          <w:rFonts w:ascii="Tahoma" w:eastAsia="Tahoma" w:hAnsi="Tahoma" w:cs="Tahoma"/>
          <w:spacing w:val="-1"/>
        </w:rPr>
        <w:t>2</w:t>
      </w:r>
      <w:r w:rsidRPr="00A6169E">
        <w:rPr>
          <w:rFonts w:ascii="Tahoma" w:eastAsia="Tahoma" w:hAnsi="Tahoma" w:cs="Tahoma"/>
        </w:rPr>
        <w:t>7</w:t>
      </w:r>
      <w:r w:rsidRPr="00A6169E">
        <w:rPr>
          <w:rFonts w:ascii="Tahoma" w:eastAsia="Tahoma" w:hAnsi="Tahoma" w:cs="Tahoma"/>
          <w:spacing w:val="16"/>
        </w:rPr>
        <w:t xml:space="preserve"> </w:t>
      </w:r>
      <w:r w:rsidRPr="00A6169E">
        <w:rPr>
          <w:rFonts w:ascii="Tahoma" w:eastAsia="Tahoma" w:hAnsi="Tahoma" w:cs="Tahoma"/>
        </w:rPr>
        <w:t>si</w:t>
      </w:r>
      <w:r w:rsidRPr="00A6169E">
        <w:rPr>
          <w:rFonts w:ascii="Tahoma" w:eastAsia="Tahoma" w:hAnsi="Tahoma" w:cs="Tahoma"/>
          <w:spacing w:val="1"/>
        </w:rPr>
        <w:t>e</w:t>
      </w:r>
      <w:r w:rsidRPr="00A6169E">
        <w:rPr>
          <w:rFonts w:ascii="Tahoma" w:eastAsia="Tahoma" w:hAnsi="Tahoma" w:cs="Tahoma"/>
        </w:rPr>
        <w:t>rpnia</w:t>
      </w:r>
      <w:r w:rsidRPr="00A6169E">
        <w:rPr>
          <w:rFonts w:ascii="Tahoma" w:eastAsia="Tahoma" w:hAnsi="Tahoma" w:cs="Tahoma"/>
          <w:spacing w:val="15"/>
        </w:rPr>
        <w:t xml:space="preserve"> </w:t>
      </w:r>
      <w:r w:rsidRPr="00A6169E">
        <w:rPr>
          <w:rFonts w:ascii="Tahoma" w:eastAsia="Tahoma" w:hAnsi="Tahoma" w:cs="Tahoma"/>
          <w:spacing w:val="-1"/>
        </w:rPr>
        <w:t>20</w:t>
      </w:r>
      <w:r w:rsidRPr="00A6169E">
        <w:rPr>
          <w:rFonts w:ascii="Tahoma" w:eastAsia="Tahoma" w:hAnsi="Tahoma" w:cs="Tahoma"/>
          <w:spacing w:val="1"/>
        </w:rPr>
        <w:t>0</w:t>
      </w:r>
      <w:r w:rsidRPr="00A6169E">
        <w:rPr>
          <w:rFonts w:ascii="Tahoma" w:eastAsia="Tahoma" w:hAnsi="Tahoma" w:cs="Tahoma"/>
        </w:rPr>
        <w:t>9</w:t>
      </w:r>
      <w:r w:rsidRPr="00A6169E">
        <w:rPr>
          <w:rFonts w:ascii="Tahoma" w:eastAsia="Tahoma" w:hAnsi="Tahoma" w:cs="Tahoma"/>
          <w:spacing w:val="14"/>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18"/>
        </w:rPr>
        <w:t xml:space="preserve"> </w:t>
      </w:r>
      <w:r w:rsidRPr="00A6169E">
        <w:rPr>
          <w:rFonts w:ascii="Tahoma" w:eastAsia="Tahoma" w:hAnsi="Tahoma" w:cs="Tahoma"/>
        </w:rPr>
        <w:t>o</w:t>
      </w:r>
      <w:r w:rsidRPr="00A6169E">
        <w:rPr>
          <w:rFonts w:ascii="Tahoma" w:eastAsia="Tahoma" w:hAnsi="Tahoma" w:cs="Tahoma"/>
          <w:spacing w:val="18"/>
        </w:rPr>
        <w:t xml:space="preserve"> </w:t>
      </w:r>
      <w:r w:rsidRPr="00A6169E">
        <w:rPr>
          <w:rFonts w:ascii="Tahoma" w:eastAsia="Tahoma" w:hAnsi="Tahoma" w:cs="Tahoma"/>
          <w:spacing w:val="-1"/>
        </w:rPr>
        <w:t>f</w:t>
      </w:r>
      <w:r w:rsidRPr="00A6169E">
        <w:rPr>
          <w:rFonts w:ascii="Tahoma" w:eastAsia="Tahoma" w:hAnsi="Tahoma" w:cs="Tahoma"/>
          <w:spacing w:val="2"/>
        </w:rPr>
        <w:t>i</w:t>
      </w:r>
      <w:r w:rsidRPr="00A6169E">
        <w:rPr>
          <w:rFonts w:ascii="Tahoma" w:eastAsia="Tahoma" w:hAnsi="Tahoma" w:cs="Tahoma"/>
          <w:spacing w:val="-1"/>
        </w:rPr>
        <w:t>n</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s</w:t>
      </w:r>
      <w:r w:rsidRPr="00A6169E">
        <w:rPr>
          <w:rFonts w:ascii="Tahoma" w:eastAsia="Tahoma" w:hAnsi="Tahoma" w:cs="Tahoma"/>
          <w:spacing w:val="1"/>
        </w:rPr>
        <w:t>a</w:t>
      </w:r>
      <w:r w:rsidRPr="00A6169E">
        <w:rPr>
          <w:rFonts w:ascii="Tahoma" w:eastAsia="Tahoma" w:hAnsi="Tahoma" w:cs="Tahoma"/>
          <w:spacing w:val="2"/>
        </w:rPr>
        <w:t>c</w:t>
      </w:r>
      <w:r w:rsidRPr="00A6169E">
        <w:rPr>
          <w:rFonts w:ascii="Tahoma" w:eastAsia="Tahoma" w:hAnsi="Tahoma" w:cs="Tahoma"/>
        </w:rPr>
        <w:t>h</w:t>
      </w:r>
      <w:r w:rsidRPr="00A6169E">
        <w:rPr>
          <w:rFonts w:ascii="Tahoma" w:eastAsia="Tahoma" w:hAnsi="Tahoma" w:cs="Tahoma"/>
          <w:spacing w:val="9"/>
        </w:rPr>
        <w:t xml:space="preserve"> </w:t>
      </w:r>
      <w:r w:rsidRPr="00A6169E">
        <w:rPr>
          <w:rFonts w:ascii="Tahoma" w:eastAsia="Tahoma" w:hAnsi="Tahoma" w:cs="Tahoma"/>
          <w:spacing w:val="2"/>
        </w:rPr>
        <w:t>p</w:t>
      </w:r>
      <w:r w:rsidRPr="00A6169E">
        <w:rPr>
          <w:rFonts w:ascii="Tahoma" w:eastAsia="Tahoma" w:hAnsi="Tahoma" w:cs="Tahoma"/>
          <w:spacing w:val="-1"/>
        </w:rPr>
        <w:t>u</w:t>
      </w:r>
      <w:r w:rsidRPr="00A6169E">
        <w:rPr>
          <w:rFonts w:ascii="Tahoma" w:eastAsia="Tahoma" w:hAnsi="Tahoma" w:cs="Tahoma"/>
        </w:rPr>
        <w:t>blic</w:t>
      </w:r>
      <w:r w:rsidRPr="00A6169E">
        <w:rPr>
          <w:rFonts w:ascii="Tahoma" w:eastAsia="Tahoma" w:hAnsi="Tahoma" w:cs="Tahoma"/>
          <w:spacing w:val="2"/>
        </w:rPr>
        <w:t>z</w:t>
      </w:r>
      <w:r w:rsidRPr="00A6169E">
        <w:rPr>
          <w:rFonts w:ascii="Tahoma" w:eastAsia="Tahoma" w:hAnsi="Tahoma" w:cs="Tahoma"/>
          <w:spacing w:val="-1"/>
        </w:rPr>
        <w:t>n</w:t>
      </w:r>
      <w:r w:rsidRPr="00A6169E">
        <w:rPr>
          <w:rFonts w:ascii="Tahoma" w:eastAsia="Tahoma" w:hAnsi="Tahoma" w:cs="Tahoma"/>
          <w:spacing w:val="-3"/>
        </w:rPr>
        <w:t>y</w:t>
      </w:r>
      <w:r w:rsidRPr="00A6169E">
        <w:rPr>
          <w:rFonts w:ascii="Tahoma" w:eastAsia="Tahoma" w:hAnsi="Tahoma" w:cs="Tahoma"/>
          <w:spacing w:val="2"/>
        </w:rPr>
        <w:t>c</w:t>
      </w:r>
      <w:r w:rsidRPr="00A6169E">
        <w:rPr>
          <w:rFonts w:ascii="Tahoma" w:eastAsia="Tahoma" w:hAnsi="Tahoma" w:cs="Tahoma"/>
        </w:rPr>
        <w:t>h</w:t>
      </w:r>
      <w:r w:rsidRPr="00A6169E">
        <w:rPr>
          <w:rFonts w:ascii="Tahoma" w:eastAsia="Tahoma" w:hAnsi="Tahoma" w:cs="Tahoma"/>
          <w:spacing w:val="6"/>
        </w:rPr>
        <w:t xml:space="preserve"> </w:t>
      </w:r>
      <w:r w:rsidRPr="00A6169E">
        <w:rPr>
          <w:rFonts w:ascii="Tahoma" w:eastAsia="Tahoma" w:hAnsi="Tahoma" w:cs="Tahoma"/>
        </w:rPr>
        <w:t>(</w:t>
      </w:r>
      <w:r w:rsidRPr="00A6169E">
        <w:rPr>
          <w:rFonts w:ascii="Tahoma" w:eastAsia="Tahoma" w:hAnsi="Tahoma" w:cs="Tahoma"/>
          <w:spacing w:val="-1"/>
        </w:rPr>
        <w:t>D</w:t>
      </w:r>
      <w:r w:rsidRPr="00A6169E">
        <w:rPr>
          <w:rFonts w:ascii="Tahoma" w:eastAsia="Tahoma" w:hAnsi="Tahoma" w:cs="Tahoma"/>
        </w:rPr>
        <w:t>z.</w:t>
      </w:r>
      <w:r w:rsidRPr="00A6169E">
        <w:rPr>
          <w:rFonts w:ascii="Tahoma" w:eastAsia="Tahoma" w:hAnsi="Tahoma" w:cs="Tahoma"/>
          <w:spacing w:val="16"/>
        </w:rPr>
        <w:t xml:space="preserve"> </w:t>
      </w:r>
      <w:r w:rsidRPr="00A6169E">
        <w:rPr>
          <w:rFonts w:ascii="Tahoma" w:eastAsia="Tahoma" w:hAnsi="Tahoma" w:cs="Tahoma"/>
          <w:spacing w:val="-1"/>
        </w:rPr>
        <w:t>U</w:t>
      </w:r>
      <w:r w:rsidRPr="00A6169E">
        <w:rPr>
          <w:rFonts w:ascii="Tahoma" w:eastAsia="Tahoma" w:hAnsi="Tahoma" w:cs="Tahoma"/>
        </w:rPr>
        <w:t>.</w:t>
      </w:r>
      <w:r w:rsidRPr="00A6169E">
        <w:rPr>
          <w:rFonts w:ascii="Tahoma" w:eastAsia="Tahoma" w:hAnsi="Tahoma" w:cs="Tahoma"/>
          <w:spacing w:val="14"/>
        </w:rPr>
        <w:t xml:space="preserve"> </w:t>
      </w:r>
      <w:r w:rsidRPr="00A6169E">
        <w:rPr>
          <w:rFonts w:ascii="Tahoma" w:eastAsia="Tahoma" w:hAnsi="Tahoma" w:cs="Tahoma"/>
        </w:rPr>
        <w:t>z</w:t>
      </w:r>
      <w:r w:rsidRPr="00A6169E">
        <w:rPr>
          <w:rFonts w:ascii="Tahoma" w:eastAsia="Tahoma" w:hAnsi="Tahoma" w:cs="Tahoma"/>
          <w:spacing w:val="18"/>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00B4195B">
        <w:rPr>
          <w:rFonts w:ascii="Tahoma" w:eastAsia="Tahoma" w:hAnsi="Tahoma" w:cs="Tahoma"/>
        </w:rPr>
        <w:t>9</w:t>
      </w:r>
      <w:r w:rsidR="00904D47" w:rsidRPr="00A6169E">
        <w:rPr>
          <w:rFonts w:ascii="Tahoma" w:eastAsia="Tahoma" w:hAnsi="Tahoma" w:cs="Tahoma"/>
        </w:rPr>
        <w:t xml:space="preserve"> poz. </w:t>
      </w:r>
      <w:r w:rsidR="00B4195B">
        <w:rPr>
          <w:rFonts w:ascii="Tahoma" w:eastAsia="Tahoma" w:hAnsi="Tahoma" w:cs="Tahoma"/>
        </w:rPr>
        <w:t>869 t.j.</w:t>
      </w:r>
      <w:r w:rsidRPr="00A6169E">
        <w:rPr>
          <w:rFonts w:ascii="Tahoma" w:eastAsia="Tahoma" w:hAnsi="Tahoma" w:cs="Tahoma"/>
        </w:rPr>
        <w:t>)</w:t>
      </w:r>
      <w:r w:rsidRPr="00A6169E">
        <w:rPr>
          <w:rFonts w:ascii="Tahoma" w:eastAsia="Tahoma" w:hAnsi="Tahoma" w:cs="Tahoma"/>
          <w:spacing w:val="-3"/>
        </w:rPr>
        <w:t xml:space="preserve"> </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a</w:t>
      </w:r>
      <w:r w:rsidRPr="00A6169E">
        <w:rPr>
          <w:rFonts w:ascii="Tahoma" w:eastAsia="Tahoma" w:hAnsi="Tahoma" w:cs="Tahoma"/>
          <w:spacing w:val="-5"/>
        </w:rPr>
        <w:t xml:space="preserve"> </w:t>
      </w:r>
      <w:r w:rsidRPr="00A6169E">
        <w:rPr>
          <w:rFonts w:ascii="Tahoma" w:eastAsia="Tahoma" w:hAnsi="Tahoma" w:cs="Tahoma"/>
        </w:rPr>
        <w:t>d</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1"/>
        </w:rPr>
        <w:t>e</w:t>
      </w:r>
      <w:r w:rsidRPr="00A6169E">
        <w:rPr>
          <w:rFonts w:ascii="Tahoma" w:eastAsia="Tahoma" w:hAnsi="Tahoma" w:cs="Tahoma"/>
        </w:rPr>
        <w:t>j</w:t>
      </w:r>
      <w:r w:rsidRPr="00A6169E">
        <w:rPr>
          <w:rFonts w:ascii="Tahoma" w:eastAsia="Tahoma" w:hAnsi="Tahoma" w:cs="Tahoma"/>
          <w:spacing w:val="-3"/>
        </w:rPr>
        <w:t xml:space="preserve"> </w:t>
      </w:r>
      <w:r w:rsidRPr="00A6169E">
        <w:rPr>
          <w:rFonts w:ascii="Tahoma" w:eastAsia="Tahoma" w:hAnsi="Tahoma" w:cs="Tahoma"/>
          <w:spacing w:val="-1"/>
        </w:rPr>
        <w:t>U</w:t>
      </w:r>
      <w:r w:rsidRPr="00A6169E">
        <w:rPr>
          <w:rFonts w:ascii="Tahoma" w:eastAsia="Tahoma" w:hAnsi="Tahoma" w:cs="Tahoma"/>
        </w:rPr>
        <w:t>F</w:t>
      </w:r>
      <w:r w:rsidRPr="00A6169E">
        <w:rPr>
          <w:rFonts w:ascii="Tahoma" w:eastAsia="Tahoma" w:hAnsi="Tahoma" w:cs="Tahoma"/>
          <w:spacing w:val="3"/>
        </w:rPr>
        <w:t>P</w:t>
      </w:r>
      <w:r w:rsidRPr="00A6169E">
        <w:rPr>
          <w:rFonts w:ascii="Tahoma" w:eastAsia="Tahoma" w:hAnsi="Tahoma" w:cs="Tahoma"/>
        </w:rPr>
        <w:t>;</w:t>
      </w:r>
    </w:p>
    <w:p w14:paraId="15685555" w14:textId="7A031210"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7"/>
        </w:rPr>
        <w:t xml:space="preserve"> </w:t>
      </w:r>
      <w:r w:rsidRPr="00A6169E">
        <w:rPr>
          <w:rFonts w:ascii="Tahoma" w:eastAsia="Tahoma" w:hAnsi="Tahoma" w:cs="Tahoma"/>
        </w:rPr>
        <w:t>z</w:t>
      </w:r>
      <w:r w:rsidRPr="00A6169E">
        <w:rPr>
          <w:rFonts w:ascii="Tahoma" w:eastAsia="Tahoma" w:hAnsi="Tahoma" w:cs="Tahoma"/>
          <w:spacing w:val="-1"/>
        </w:rPr>
        <w:t xml:space="preserve"> </w:t>
      </w:r>
      <w:r w:rsidRPr="00A6169E">
        <w:rPr>
          <w:rFonts w:ascii="Tahoma" w:eastAsia="Tahoma" w:hAnsi="Tahoma" w:cs="Tahoma"/>
          <w:spacing w:val="1"/>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3"/>
        </w:rPr>
        <w:t xml:space="preserve"> </w:t>
      </w:r>
      <w:r w:rsidRPr="00A6169E">
        <w:rPr>
          <w:rFonts w:ascii="Tahoma" w:eastAsia="Tahoma" w:hAnsi="Tahoma" w:cs="Tahoma"/>
          <w:spacing w:val="1"/>
        </w:rPr>
        <w:t>2</w:t>
      </w:r>
      <w:r w:rsidRPr="00A6169E">
        <w:rPr>
          <w:rFonts w:ascii="Tahoma" w:eastAsia="Tahoma" w:hAnsi="Tahoma" w:cs="Tahoma"/>
        </w:rPr>
        <w:t>9</w:t>
      </w:r>
      <w:r w:rsidRPr="00A6169E">
        <w:rPr>
          <w:rFonts w:ascii="Tahoma" w:eastAsia="Tahoma" w:hAnsi="Tahoma" w:cs="Tahoma"/>
          <w:spacing w:val="-3"/>
        </w:rPr>
        <w:t xml:space="preserve"> </w:t>
      </w:r>
      <w:r w:rsidRPr="00A6169E">
        <w:rPr>
          <w:rFonts w:ascii="Tahoma" w:eastAsia="Tahoma" w:hAnsi="Tahoma" w:cs="Tahoma"/>
          <w:spacing w:val="1"/>
        </w:rPr>
        <w:t>w</w:t>
      </w:r>
      <w:r w:rsidRPr="00A6169E">
        <w:rPr>
          <w:rFonts w:ascii="Tahoma" w:eastAsia="Tahoma" w:hAnsi="Tahoma" w:cs="Tahoma"/>
        </w:rPr>
        <w:t>rz</w:t>
      </w:r>
      <w:r w:rsidRPr="00A6169E">
        <w:rPr>
          <w:rFonts w:ascii="Tahoma" w:eastAsia="Tahoma" w:hAnsi="Tahoma" w:cs="Tahoma"/>
          <w:spacing w:val="1"/>
        </w:rPr>
        <w:t>e</w:t>
      </w:r>
      <w:r w:rsidRPr="00A6169E">
        <w:rPr>
          <w:rFonts w:ascii="Tahoma" w:eastAsia="Tahoma" w:hAnsi="Tahoma" w:cs="Tahoma"/>
          <w:spacing w:val="2"/>
        </w:rPr>
        <w:t>ś</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5"/>
        </w:rPr>
        <w:t xml:space="preserve"> </w:t>
      </w:r>
      <w:r w:rsidRPr="00A6169E">
        <w:rPr>
          <w:rFonts w:ascii="Tahoma" w:eastAsia="Tahoma" w:hAnsi="Tahoma" w:cs="Tahoma"/>
          <w:spacing w:val="-1"/>
        </w:rPr>
        <w:t>19</w:t>
      </w:r>
      <w:r w:rsidRPr="00A6169E">
        <w:rPr>
          <w:rFonts w:ascii="Tahoma" w:eastAsia="Tahoma" w:hAnsi="Tahoma" w:cs="Tahoma"/>
          <w:spacing w:val="1"/>
        </w:rPr>
        <w:t>9</w:t>
      </w:r>
      <w:r w:rsidRPr="00A6169E">
        <w:rPr>
          <w:rFonts w:ascii="Tahoma" w:eastAsia="Tahoma" w:hAnsi="Tahoma" w:cs="Tahoma"/>
        </w:rPr>
        <w:t>4</w:t>
      </w:r>
      <w:r w:rsidRPr="00A6169E">
        <w:rPr>
          <w:rFonts w:ascii="Tahoma" w:eastAsia="Tahoma" w:hAnsi="Tahoma" w:cs="Tahoma"/>
          <w:spacing w:val="-5"/>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rPr>
        <w:t>o</w:t>
      </w:r>
      <w:r w:rsidRPr="00A6169E">
        <w:rPr>
          <w:rFonts w:ascii="Tahoma" w:eastAsia="Tahoma" w:hAnsi="Tahoma" w:cs="Tahoma"/>
          <w:spacing w:val="-1"/>
        </w:rPr>
        <w:t xml:space="preserve"> </w:t>
      </w:r>
      <w:r w:rsidRPr="00A6169E">
        <w:rPr>
          <w:rFonts w:ascii="Tahoma" w:eastAsia="Tahoma" w:hAnsi="Tahoma" w:cs="Tahoma"/>
          <w:spacing w:val="-3"/>
        </w:rPr>
        <w:t>r</w:t>
      </w:r>
      <w:r w:rsidRPr="00A6169E">
        <w:rPr>
          <w:rFonts w:ascii="Tahoma" w:eastAsia="Tahoma" w:hAnsi="Tahoma" w:cs="Tahoma"/>
          <w:spacing w:val="1"/>
        </w:rPr>
        <w:t>a</w:t>
      </w:r>
      <w:r w:rsidRPr="00A6169E">
        <w:rPr>
          <w:rFonts w:ascii="Tahoma" w:eastAsia="Tahoma" w:hAnsi="Tahoma" w:cs="Tahoma"/>
          <w:spacing w:val="2"/>
        </w:rPr>
        <w:t>c</w:t>
      </w:r>
      <w:r w:rsidRPr="00A6169E">
        <w:rPr>
          <w:rFonts w:ascii="Tahoma" w:eastAsia="Tahoma" w:hAnsi="Tahoma" w:cs="Tahoma"/>
          <w:spacing w:val="-1"/>
        </w:rPr>
        <w:t>h</w:t>
      </w:r>
      <w:r w:rsidRPr="00A6169E">
        <w:rPr>
          <w:rFonts w:ascii="Tahoma" w:eastAsia="Tahoma" w:hAnsi="Tahoma" w:cs="Tahoma"/>
          <w:spacing w:val="1"/>
        </w:rPr>
        <w:t>u</w:t>
      </w:r>
      <w:r w:rsidRPr="00A6169E">
        <w:rPr>
          <w:rFonts w:ascii="Tahoma" w:eastAsia="Tahoma" w:hAnsi="Tahoma" w:cs="Tahoma"/>
          <w:spacing w:val="-1"/>
        </w:rPr>
        <w:t>nk</w:t>
      </w:r>
      <w:r w:rsidRPr="00A6169E">
        <w:rPr>
          <w:rFonts w:ascii="Tahoma" w:eastAsia="Tahoma" w:hAnsi="Tahoma" w:cs="Tahoma"/>
        </w:rPr>
        <w:t>o</w:t>
      </w:r>
      <w:r w:rsidRPr="00A6169E">
        <w:rPr>
          <w:rFonts w:ascii="Tahoma" w:eastAsia="Tahoma" w:hAnsi="Tahoma" w:cs="Tahoma"/>
          <w:spacing w:val="1"/>
        </w:rPr>
        <w:t>w</w:t>
      </w:r>
      <w:r w:rsidRPr="00A6169E">
        <w:rPr>
          <w:rFonts w:ascii="Tahoma" w:eastAsia="Tahoma" w:hAnsi="Tahoma" w:cs="Tahoma"/>
        </w:rPr>
        <w:t>oś</w:t>
      </w:r>
      <w:r w:rsidRPr="00A6169E">
        <w:rPr>
          <w:rFonts w:ascii="Tahoma" w:eastAsia="Tahoma" w:hAnsi="Tahoma" w:cs="Tahoma"/>
          <w:spacing w:val="-1"/>
        </w:rPr>
        <w:t>c</w:t>
      </w:r>
      <w:r w:rsidRPr="00A6169E">
        <w:rPr>
          <w:rFonts w:ascii="Tahoma" w:eastAsia="Tahoma" w:hAnsi="Tahoma" w:cs="Tahoma"/>
        </w:rPr>
        <w:t>i</w:t>
      </w:r>
      <w:r w:rsidRPr="00A6169E">
        <w:rPr>
          <w:rFonts w:ascii="Tahoma" w:eastAsia="Tahoma" w:hAnsi="Tahoma" w:cs="Tahoma"/>
          <w:spacing w:val="-12"/>
        </w:rPr>
        <w:t xml:space="preserve"> </w:t>
      </w:r>
      <w:r w:rsidRPr="00A6169E">
        <w:rPr>
          <w:rFonts w:ascii="Tahoma" w:eastAsia="Tahoma" w:hAnsi="Tahoma" w:cs="Tahoma"/>
        </w:rPr>
        <w:t>(</w:t>
      </w:r>
      <w:r w:rsidRPr="00A6169E">
        <w:rPr>
          <w:rFonts w:ascii="Tahoma" w:eastAsia="Tahoma" w:hAnsi="Tahoma" w:cs="Tahoma"/>
          <w:spacing w:val="-1"/>
        </w:rPr>
        <w:t>D</w:t>
      </w:r>
      <w:r w:rsidRPr="00A6169E">
        <w:rPr>
          <w:rFonts w:ascii="Tahoma" w:eastAsia="Tahoma" w:hAnsi="Tahoma" w:cs="Tahoma"/>
        </w:rPr>
        <w:t xml:space="preserve">z. </w:t>
      </w:r>
      <w:r w:rsidRPr="00A6169E">
        <w:rPr>
          <w:rFonts w:ascii="Tahoma" w:eastAsia="Tahoma" w:hAnsi="Tahoma" w:cs="Tahoma"/>
          <w:spacing w:val="-3"/>
        </w:rPr>
        <w:t>U</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00B4195B">
        <w:rPr>
          <w:rFonts w:ascii="Tahoma" w:eastAsia="Tahoma" w:hAnsi="Tahoma" w:cs="Tahoma"/>
          <w:spacing w:val="-4"/>
        </w:rPr>
        <w:t>9 poz. 351</w:t>
      </w:r>
      <w:r w:rsidR="00B4195B">
        <w:rPr>
          <w:rFonts w:ascii="Tahoma" w:eastAsia="Tahoma" w:hAnsi="Tahoma" w:cs="Tahoma"/>
          <w:spacing w:val="-1"/>
        </w:rPr>
        <w:t xml:space="preserve"> t.j.</w:t>
      </w:r>
      <w:r w:rsidR="00E8554A" w:rsidRPr="00A6169E">
        <w:rPr>
          <w:rFonts w:ascii="Tahoma" w:eastAsia="Tahoma" w:hAnsi="Tahoma" w:cs="Tahoma"/>
          <w:spacing w:val="-4"/>
        </w:rPr>
        <w:t>);</w:t>
      </w:r>
    </w:p>
    <w:p w14:paraId="5E9E5B52" w14:textId="611780E3"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14"/>
        </w:rPr>
        <w:t xml:space="preserve"> </w:t>
      </w:r>
      <w:r w:rsidRPr="00A6169E">
        <w:rPr>
          <w:rFonts w:ascii="Tahoma" w:eastAsia="Tahoma" w:hAnsi="Tahoma" w:cs="Tahoma"/>
        </w:rPr>
        <w:t>z</w:t>
      </w:r>
      <w:r w:rsidRPr="00A6169E">
        <w:rPr>
          <w:rFonts w:ascii="Tahoma" w:eastAsia="Tahoma" w:hAnsi="Tahoma" w:cs="Tahoma"/>
          <w:spacing w:val="23"/>
        </w:rPr>
        <w:t xml:space="preserve"> </w:t>
      </w:r>
      <w:r w:rsidRPr="00A6169E">
        <w:rPr>
          <w:rFonts w:ascii="Tahoma" w:eastAsia="Tahoma" w:hAnsi="Tahoma" w:cs="Tahoma"/>
        </w:rPr>
        <w:t>dnia</w:t>
      </w:r>
      <w:r w:rsidRPr="00A6169E">
        <w:rPr>
          <w:rFonts w:ascii="Tahoma" w:eastAsia="Tahoma" w:hAnsi="Tahoma" w:cs="Tahoma"/>
          <w:spacing w:val="20"/>
        </w:rPr>
        <w:t xml:space="preserve"> </w:t>
      </w:r>
      <w:r w:rsidRPr="00A6169E">
        <w:rPr>
          <w:rFonts w:ascii="Tahoma" w:eastAsia="Tahoma" w:hAnsi="Tahoma" w:cs="Tahoma"/>
          <w:spacing w:val="-1"/>
        </w:rPr>
        <w:t>2</w:t>
      </w:r>
      <w:r w:rsidRPr="00A6169E">
        <w:rPr>
          <w:rFonts w:ascii="Tahoma" w:eastAsia="Tahoma" w:hAnsi="Tahoma" w:cs="Tahoma"/>
        </w:rPr>
        <w:t>9</w:t>
      </w:r>
      <w:r w:rsidRPr="00A6169E">
        <w:rPr>
          <w:rFonts w:ascii="Tahoma" w:eastAsia="Tahoma" w:hAnsi="Tahoma" w:cs="Tahoma"/>
          <w:spacing w:val="21"/>
        </w:rPr>
        <w:t xml:space="preserve"> </w:t>
      </w:r>
      <w:r w:rsidRPr="00A6169E">
        <w:rPr>
          <w:rFonts w:ascii="Tahoma" w:eastAsia="Tahoma" w:hAnsi="Tahoma" w:cs="Tahoma"/>
        </w:rPr>
        <w:t>st</w:t>
      </w:r>
      <w:r w:rsidRPr="00A6169E">
        <w:rPr>
          <w:rFonts w:ascii="Tahoma" w:eastAsia="Tahoma" w:hAnsi="Tahoma" w:cs="Tahoma"/>
          <w:spacing w:val="-1"/>
        </w:rPr>
        <w:t>yc</w:t>
      </w:r>
      <w:r w:rsidRPr="00A6169E">
        <w:rPr>
          <w:rFonts w:ascii="Tahoma" w:eastAsia="Tahoma" w:hAnsi="Tahoma" w:cs="Tahoma"/>
        </w:rPr>
        <w:t>znia</w:t>
      </w:r>
      <w:r w:rsidRPr="00A6169E">
        <w:rPr>
          <w:rFonts w:ascii="Tahoma" w:eastAsia="Tahoma" w:hAnsi="Tahoma" w:cs="Tahoma"/>
          <w:spacing w:val="20"/>
        </w:rPr>
        <w:t xml:space="preserve"> </w:t>
      </w:r>
      <w:r w:rsidRPr="00A6169E">
        <w:rPr>
          <w:rFonts w:ascii="Tahoma" w:eastAsia="Tahoma" w:hAnsi="Tahoma" w:cs="Tahoma"/>
          <w:spacing w:val="-1"/>
        </w:rPr>
        <w:t>20</w:t>
      </w:r>
      <w:r w:rsidRPr="00A6169E">
        <w:rPr>
          <w:rFonts w:ascii="Tahoma" w:eastAsia="Tahoma" w:hAnsi="Tahoma" w:cs="Tahoma"/>
          <w:spacing w:val="1"/>
        </w:rPr>
        <w:t>0</w:t>
      </w:r>
      <w:r w:rsidRPr="00A6169E">
        <w:rPr>
          <w:rFonts w:ascii="Tahoma" w:eastAsia="Tahoma" w:hAnsi="Tahoma" w:cs="Tahoma"/>
        </w:rPr>
        <w:t>4</w:t>
      </w:r>
      <w:r w:rsidRPr="00A6169E">
        <w:rPr>
          <w:rFonts w:ascii="Tahoma" w:eastAsia="Tahoma" w:hAnsi="Tahoma" w:cs="Tahoma"/>
          <w:spacing w:val="19"/>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26"/>
        </w:rPr>
        <w:t xml:space="preserve"> </w:t>
      </w:r>
      <w:r w:rsidR="00E8554A" w:rsidRPr="00A6169E">
        <w:rPr>
          <w:rFonts w:ascii="Tahoma" w:eastAsia="Tahoma" w:hAnsi="Tahoma" w:cs="Tahoma"/>
        </w:rPr>
        <w:t>–</w:t>
      </w:r>
      <w:r w:rsidRPr="00A6169E">
        <w:rPr>
          <w:rFonts w:ascii="Tahoma" w:eastAsia="Tahoma" w:hAnsi="Tahoma" w:cs="Tahoma"/>
          <w:spacing w:val="23"/>
        </w:rPr>
        <w:t xml:space="preserve"> </w:t>
      </w:r>
      <w:r w:rsidRPr="00A6169E">
        <w:rPr>
          <w:rFonts w:ascii="Tahoma" w:eastAsia="Tahoma" w:hAnsi="Tahoma" w:cs="Tahoma"/>
        </w:rPr>
        <w:t>P</w:t>
      </w:r>
      <w:r w:rsidRPr="00A6169E">
        <w:rPr>
          <w:rFonts w:ascii="Tahoma" w:eastAsia="Tahoma" w:hAnsi="Tahoma" w:cs="Tahoma"/>
          <w:spacing w:val="-2"/>
        </w:rPr>
        <w:t>r</w:t>
      </w:r>
      <w:r w:rsidRPr="00A6169E">
        <w:rPr>
          <w:rFonts w:ascii="Tahoma" w:eastAsia="Tahoma" w:hAnsi="Tahoma" w:cs="Tahoma"/>
          <w:spacing w:val="1"/>
        </w:rPr>
        <w:t>aw</w:t>
      </w:r>
      <w:r w:rsidRPr="00A6169E">
        <w:rPr>
          <w:rFonts w:ascii="Tahoma" w:eastAsia="Tahoma" w:hAnsi="Tahoma" w:cs="Tahoma"/>
        </w:rPr>
        <w:t>o</w:t>
      </w:r>
      <w:r w:rsidRPr="00A6169E">
        <w:rPr>
          <w:rFonts w:ascii="Tahoma" w:eastAsia="Tahoma" w:hAnsi="Tahoma" w:cs="Tahoma"/>
          <w:spacing w:val="20"/>
        </w:rPr>
        <w:t xml:space="preserve"> </w:t>
      </w:r>
      <w:r w:rsidRPr="00A6169E">
        <w:rPr>
          <w:rFonts w:ascii="Tahoma" w:eastAsia="Tahoma" w:hAnsi="Tahoma" w:cs="Tahoma"/>
        </w:rPr>
        <w:t>z</w:t>
      </w:r>
      <w:r w:rsidRPr="00A6169E">
        <w:rPr>
          <w:rFonts w:ascii="Tahoma" w:eastAsia="Tahoma" w:hAnsi="Tahoma" w:cs="Tahoma"/>
          <w:spacing w:val="1"/>
        </w:rPr>
        <w:t>a</w:t>
      </w:r>
      <w:r w:rsidRPr="00A6169E">
        <w:rPr>
          <w:rFonts w:ascii="Tahoma" w:eastAsia="Tahoma" w:hAnsi="Tahoma" w:cs="Tahoma"/>
        </w:rPr>
        <w:t>mó</w:t>
      </w:r>
      <w:r w:rsidRPr="00A6169E">
        <w:rPr>
          <w:rFonts w:ascii="Tahoma" w:eastAsia="Tahoma" w:hAnsi="Tahoma" w:cs="Tahoma"/>
          <w:spacing w:val="1"/>
        </w:rPr>
        <w:t>w</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ń</w:t>
      </w:r>
      <w:r w:rsidRPr="00A6169E">
        <w:rPr>
          <w:rFonts w:ascii="Tahoma" w:eastAsia="Tahoma" w:hAnsi="Tahoma" w:cs="Tahoma"/>
          <w:spacing w:val="14"/>
        </w:rPr>
        <w:t xml:space="preserve"> </w:t>
      </w:r>
      <w:r w:rsidRPr="00A6169E">
        <w:rPr>
          <w:rFonts w:ascii="Tahoma" w:eastAsia="Tahoma" w:hAnsi="Tahoma" w:cs="Tahoma"/>
        </w:rPr>
        <w:t>publ</w:t>
      </w:r>
      <w:r w:rsidRPr="00A6169E">
        <w:rPr>
          <w:rFonts w:ascii="Tahoma" w:eastAsia="Tahoma" w:hAnsi="Tahoma" w:cs="Tahoma"/>
          <w:spacing w:val="1"/>
        </w:rPr>
        <w:t>i</w:t>
      </w:r>
      <w:r w:rsidRPr="00A6169E">
        <w:rPr>
          <w:rFonts w:ascii="Tahoma" w:eastAsia="Tahoma" w:hAnsi="Tahoma" w:cs="Tahoma"/>
          <w:spacing w:val="-1"/>
        </w:rPr>
        <w:t>c</w:t>
      </w:r>
      <w:r w:rsidRPr="00A6169E">
        <w:rPr>
          <w:rFonts w:ascii="Tahoma" w:eastAsia="Tahoma" w:hAnsi="Tahoma" w:cs="Tahoma"/>
          <w:spacing w:val="3"/>
        </w:rPr>
        <w:t>z</w:t>
      </w:r>
      <w:r w:rsidRPr="00A6169E">
        <w:rPr>
          <w:rFonts w:ascii="Tahoma" w:eastAsia="Tahoma" w:hAnsi="Tahoma" w:cs="Tahoma"/>
          <w:spacing w:val="-1"/>
        </w:rPr>
        <w:t>n</w:t>
      </w:r>
      <w:r w:rsidRPr="00A6169E">
        <w:rPr>
          <w:rFonts w:ascii="Tahoma" w:eastAsia="Tahoma" w:hAnsi="Tahoma" w:cs="Tahoma"/>
          <w:spacing w:val="-3"/>
        </w:rPr>
        <w:t>y</w:t>
      </w:r>
      <w:r w:rsidRPr="00A6169E">
        <w:rPr>
          <w:rFonts w:ascii="Tahoma" w:eastAsia="Tahoma" w:hAnsi="Tahoma" w:cs="Tahoma"/>
          <w:spacing w:val="2"/>
        </w:rPr>
        <w:t>c</w:t>
      </w:r>
      <w:r w:rsidRPr="00A6169E">
        <w:rPr>
          <w:rFonts w:ascii="Tahoma" w:eastAsia="Tahoma" w:hAnsi="Tahoma" w:cs="Tahoma"/>
        </w:rPr>
        <w:t>h</w:t>
      </w:r>
      <w:r w:rsidRPr="00A6169E">
        <w:rPr>
          <w:rFonts w:ascii="Tahoma" w:eastAsia="Tahoma" w:hAnsi="Tahoma" w:cs="Tahoma"/>
          <w:spacing w:val="13"/>
        </w:rPr>
        <w:t xml:space="preserve"> </w:t>
      </w:r>
      <w:r w:rsidRPr="00A6169E">
        <w:rPr>
          <w:rFonts w:ascii="Tahoma" w:eastAsia="Tahoma" w:hAnsi="Tahoma" w:cs="Tahoma"/>
        </w:rPr>
        <w:t>(</w:t>
      </w:r>
      <w:r w:rsidRPr="00A6169E">
        <w:rPr>
          <w:rFonts w:ascii="Tahoma" w:eastAsia="Tahoma" w:hAnsi="Tahoma" w:cs="Tahoma"/>
          <w:spacing w:val="-1"/>
        </w:rPr>
        <w:t>D</w:t>
      </w:r>
      <w:r w:rsidRPr="00A6169E">
        <w:rPr>
          <w:rFonts w:ascii="Tahoma" w:eastAsia="Tahoma" w:hAnsi="Tahoma" w:cs="Tahoma"/>
        </w:rPr>
        <w:t>z.</w:t>
      </w:r>
      <w:r w:rsidRPr="00A6169E">
        <w:rPr>
          <w:rFonts w:ascii="Tahoma" w:eastAsia="Tahoma" w:hAnsi="Tahoma" w:cs="Tahoma"/>
          <w:spacing w:val="23"/>
        </w:rPr>
        <w:t xml:space="preserve"> </w:t>
      </w:r>
      <w:r w:rsidRPr="00A6169E">
        <w:rPr>
          <w:rFonts w:ascii="Tahoma" w:eastAsia="Tahoma" w:hAnsi="Tahoma" w:cs="Tahoma"/>
          <w:spacing w:val="-3"/>
        </w:rPr>
        <w:t>U</w:t>
      </w:r>
      <w:r w:rsidRPr="00A6169E">
        <w:rPr>
          <w:rFonts w:ascii="Tahoma" w:eastAsia="Tahoma" w:hAnsi="Tahoma" w:cs="Tahoma"/>
        </w:rPr>
        <w:t>.</w:t>
      </w:r>
      <w:r w:rsidRPr="00A6169E">
        <w:rPr>
          <w:rFonts w:ascii="Tahoma" w:eastAsia="Tahoma" w:hAnsi="Tahoma" w:cs="Tahoma"/>
          <w:spacing w:val="22"/>
        </w:rPr>
        <w:t xml:space="preserve"> </w:t>
      </w:r>
      <w:r w:rsidRPr="00A6169E">
        <w:rPr>
          <w:rFonts w:ascii="Tahoma" w:eastAsia="Tahoma" w:hAnsi="Tahoma" w:cs="Tahoma"/>
        </w:rPr>
        <w:t>z</w:t>
      </w:r>
      <w:r w:rsidRPr="00A6169E">
        <w:rPr>
          <w:rFonts w:ascii="Tahoma" w:eastAsia="Tahoma" w:hAnsi="Tahoma" w:cs="Tahoma"/>
          <w:spacing w:val="26"/>
        </w:rPr>
        <w:t xml:space="preserve"> </w:t>
      </w:r>
      <w:r w:rsidR="00C52A75" w:rsidRPr="00A6169E">
        <w:rPr>
          <w:rFonts w:ascii="Tahoma" w:eastAsia="Tahoma" w:hAnsi="Tahoma" w:cs="Tahoma"/>
          <w:spacing w:val="-1"/>
        </w:rPr>
        <w:t>20</w:t>
      </w:r>
      <w:r w:rsidR="00C52A75" w:rsidRPr="00A6169E">
        <w:rPr>
          <w:rFonts w:ascii="Tahoma" w:eastAsia="Tahoma" w:hAnsi="Tahoma" w:cs="Tahoma"/>
          <w:spacing w:val="1"/>
        </w:rPr>
        <w:t>1</w:t>
      </w:r>
      <w:r w:rsidR="003744DB">
        <w:rPr>
          <w:rFonts w:ascii="Tahoma" w:eastAsia="Tahoma" w:hAnsi="Tahoma" w:cs="Tahoma"/>
        </w:rPr>
        <w:t>8</w:t>
      </w:r>
      <w:r w:rsidR="00C52A75" w:rsidRPr="00A6169E">
        <w:rPr>
          <w:rFonts w:ascii="Tahoma" w:eastAsia="Tahoma" w:hAnsi="Tahoma" w:cs="Tahoma"/>
          <w:spacing w:val="20"/>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23"/>
        </w:rPr>
        <w:t xml:space="preserve"> </w:t>
      </w:r>
      <w:r w:rsidRPr="00A6169E">
        <w:rPr>
          <w:rFonts w:ascii="Tahoma" w:eastAsia="Tahoma" w:hAnsi="Tahoma" w:cs="Tahoma"/>
        </w:rPr>
        <w:t>poz.</w:t>
      </w:r>
      <w:r w:rsidRPr="00A6169E">
        <w:rPr>
          <w:rFonts w:ascii="Tahoma" w:eastAsia="Tahoma" w:hAnsi="Tahoma" w:cs="Tahoma"/>
          <w:spacing w:val="22"/>
        </w:rPr>
        <w:t xml:space="preserve"> </w:t>
      </w:r>
      <w:r w:rsidR="003744DB">
        <w:rPr>
          <w:rFonts w:ascii="Tahoma" w:eastAsia="Tahoma" w:hAnsi="Tahoma" w:cs="Tahoma"/>
          <w:spacing w:val="-1"/>
        </w:rPr>
        <w:t>1986</w:t>
      </w:r>
      <w:r w:rsidR="00F76385" w:rsidRPr="00A6169E">
        <w:rPr>
          <w:rFonts w:ascii="Tahoma" w:eastAsia="Tahoma" w:hAnsi="Tahoma" w:cs="Tahoma"/>
          <w:spacing w:val="-1"/>
        </w:rPr>
        <w:t xml:space="preserve"> </w:t>
      </w:r>
      <w:r w:rsidR="005401C0">
        <w:rPr>
          <w:rFonts w:ascii="Tahoma" w:eastAsia="Tahoma" w:hAnsi="Tahoma" w:cs="Tahoma"/>
          <w:spacing w:val="-1"/>
        </w:rPr>
        <w:t xml:space="preserve">t.j. </w:t>
      </w:r>
      <w:r w:rsidR="00F76385" w:rsidRPr="00A6169E">
        <w:rPr>
          <w:rFonts w:ascii="Tahoma" w:eastAsia="Tahoma" w:hAnsi="Tahoma" w:cs="Tahoma"/>
          <w:spacing w:val="-1"/>
        </w:rPr>
        <w:t>z późn</w:t>
      </w:r>
      <w:r w:rsidR="001142A9" w:rsidRPr="00A6169E">
        <w:rPr>
          <w:rFonts w:ascii="Tahoma" w:eastAsia="Tahoma" w:hAnsi="Tahoma" w:cs="Tahoma"/>
          <w:spacing w:val="-1"/>
        </w:rPr>
        <w:t>. zm.</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a</w:t>
      </w:r>
      <w:r w:rsidRPr="00A6169E">
        <w:rPr>
          <w:rFonts w:ascii="Tahoma" w:eastAsia="Tahoma" w:hAnsi="Tahoma" w:cs="Tahoma"/>
          <w:spacing w:val="-5"/>
        </w:rPr>
        <w:t xml:space="preserve"> </w:t>
      </w:r>
      <w:r w:rsidRPr="00A6169E">
        <w:rPr>
          <w:rFonts w:ascii="Tahoma" w:eastAsia="Tahoma" w:hAnsi="Tahoma" w:cs="Tahoma"/>
        </w:rPr>
        <w:t>d</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1"/>
        </w:rPr>
        <w:t>e</w:t>
      </w:r>
      <w:r w:rsidRPr="00A6169E">
        <w:rPr>
          <w:rFonts w:ascii="Tahoma" w:eastAsia="Tahoma" w:hAnsi="Tahoma" w:cs="Tahoma"/>
        </w:rPr>
        <w:t>j</w:t>
      </w:r>
      <w:r w:rsidRPr="00A6169E">
        <w:rPr>
          <w:rFonts w:ascii="Tahoma" w:eastAsia="Tahoma" w:hAnsi="Tahoma" w:cs="Tahoma"/>
          <w:spacing w:val="-3"/>
        </w:rPr>
        <w:t xml:space="preserve"> </w:t>
      </w:r>
      <w:r w:rsidRPr="00A6169E">
        <w:rPr>
          <w:rFonts w:ascii="Tahoma" w:eastAsia="Tahoma" w:hAnsi="Tahoma" w:cs="Tahoma"/>
        </w:rPr>
        <w:t>P</w:t>
      </w:r>
      <w:r w:rsidRPr="00A6169E">
        <w:rPr>
          <w:rFonts w:ascii="Tahoma" w:eastAsia="Tahoma" w:hAnsi="Tahoma" w:cs="Tahoma"/>
          <w:spacing w:val="-1"/>
        </w:rPr>
        <w:t>Z</w:t>
      </w:r>
      <w:r w:rsidRPr="00A6169E">
        <w:rPr>
          <w:rFonts w:ascii="Tahoma" w:eastAsia="Tahoma" w:hAnsi="Tahoma" w:cs="Tahoma"/>
          <w:spacing w:val="3"/>
        </w:rPr>
        <w:t>P</w:t>
      </w:r>
      <w:r w:rsidRPr="00A6169E">
        <w:rPr>
          <w:rFonts w:ascii="Tahoma" w:eastAsia="Tahoma" w:hAnsi="Tahoma" w:cs="Tahoma"/>
        </w:rPr>
        <w:t>;</w:t>
      </w:r>
    </w:p>
    <w:p w14:paraId="28607038" w14:textId="20A2F3BC" w:rsidR="00B76EA2"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23"/>
        </w:rPr>
        <w:t xml:space="preserve"> </w:t>
      </w:r>
      <w:r w:rsidRPr="00A6169E">
        <w:rPr>
          <w:rFonts w:ascii="Tahoma" w:eastAsia="Tahoma" w:hAnsi="Tahoma" w:cs="Tahoma"/>
        </w:rPr>
        <w:t>z</w:t>
      </w:r>
      <w:r w:rsidRPr="00A6169E">
        <w:rPr>
          <w:rFonts w:ascii="Tahoma" w:eastAsia="Tahoma" w:hAnsi="Tahoma" w:cs="Tahoma"/>
          <w:spacing w:val="33"/>
        </w:rPr>
        <w:t xml:space="preserve"> </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33"/>
        </w:rPr>
        <w:t xml:space="preserve"> </w:t>
      </w:r>
      <w:r w:rsidRPr="00A6169E">
        <w:rPr>
          <w:rFonts w:ascii="Tahoma" w:eastAsia="Tahoma" w:hAnsi="Tahoma" w:cs="Tahoma"/>
          <w:spacing w:val="-1"/>
        </w:rPr>
        <w:t>3</w:t>
      </w:r>
      <w:r w:rsidRPr="00A6169E">
        <w:rPr>
          <w:rFonts w:ascii="Tahoma" w:eastAsia="Tahoma" w:hAnsi="Tahoma" w:cs="Tahoma"/>
        </w:rPr>
        <w:t>0</w:t>
      </w:r>
      <w:r w:rsidRPr="00A6169E">
        <w:rPr>
          <w:rFonts w:ascii="Tahoma" w:eastAsia="Tahoma" w:hAnsi="Tahoma" w:cs="Tahoma"/>
          <w:spacing w:val="32"/>
        </w:rPr>
        <w:t xml:space="preserve"> </w:t>
      </w:r>
      <w:r w:rsidRPr="00A6169E">
        <w:rPr>
          <w:rFonts w:ascii="Tahoma" w:eastAsia="Tahoma" w:hAnsi="Tahoma" w:cs="Tahoma"/>
          <w:spacing w:val="-1"/>
        </w:rPr>
        <w:t>k</w:t>
      </w:r>
      <w:r w:rsidRPr="00A6169E">
        <w:rPr>
          <w:rFonts w:ascii="Tahoma" w:eastAsia="Tahoma" w:hAnsi="Tahoma" w:cs="Tahoma"/>
          <w:spacing w:val="1"/>
        </w:rPr>
        <w:t>w</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t</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29"/>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0</w:t>
      </w:r>
      <w:r w:rsidRPr="00A6169E">
        <w:rPr>
          <w:rFonts w:ascii="Tahoma" w:eastAsia="Tahoma" w:hAnsi="Tahoma" w:cs="Tahoma"/>
        </w:rPr>
        <w:t>4</w:t>
      </w:r>
      <w:r w:rsidRPr="00A6169E">
        <w:rPr>
          <w:rFonts w:ascii="Tahoma" w:eastAsia="Tahoma" w:hAnsi="Tahoma" w:cs="Tahoma"/>
          <w:spacing w:val="30"/>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34"/>
        </w:rPr>
        <w:t xml:space="preserve"> </w:t>
      </w:r>
      <w:r w:rsidRPr="00A6169E">
        <w:rPr>
          <w:rFonts w:ascii="Tahoma" w:eastAsia="Tahoma" w:hAnsi="Tahoma" w:cs="Tahoma"/>
        </w:rPr>
        <w:t>o</w:t>
      </w:r>
      <w:r w:rsidRPr="00A6169E">
        <w:rPr>
          <w:rFonts w:ascii="Tahoma" w:eastAsia="Tahoma" w:hAnsi="Tahoma" w:cs="Tahoma"/>
          <w:spacing w:val="32"/>
        </w:rPr>
        <w:t xml:space="preserve"> </w:t>
      </w:r>
      <w:r w:rsidRPr="00A6169E">
        <w:rPr>
          <w:rFonts w:ascii="Tahoma" w:eastAsia="Tahoma" w:hAnsi="Tahoma" w:cs="Tahoma"/>
        </w:rPr>
        <w:t>p</w:t>
      </w:r>
      <w:r w:rsidRPr="00A6169E">
        <w:rPr>
          <w:rFonts w:ascii="Tahoma" w:eastAsia="Tahoma" w:hAnsi="Tahoma" w:cs="Tahoma"/>
          <w:spacing w:val="2"/>
        </w:rPr>
        <w:t>o</w:t>
      </w:r>
      <w:r w:rsidRPr="00A6169E">
        <w:rPr>
          <w:rFonts w:ascii="Tahoma" w:eastAsia="Tahoma" w:hAnsi="Tahoma" w:cs="Tahoma"/>
        </w:rPr>
        <w:t>st</w:t>
      </w:r>
      <w:r w:rsidRPr="00A6169E">
        <w:rPr>
          <w:rFonts w:ascii="Tahoma" w:eastAsia="Tahoma" w:hAnsi="Tahoma" w:cs="Tahoma"/>
          <w:spacing w:val="1"/>
        </w:rPr>
        <w:t>ę</w:t>
      </w:r>
      <w:r w:rsidRPr="00A6169E">
        <w:rPr>
          <w:rFonts w:ascii="Tahoma" w:eastAsia="Tahoma" w:hAnsi="Tahoma" w:cs="Tahoma"/>
        </w:rPr>
        <w:t>po</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spacing w:val="2"/>
        </w:rPr>
        <w:t>i</w:t>
      </w:r>
      <w:r w:rsidRPr="00A6169E">
        <w:rPr>
          <w:rFonts w:ascii="Tahoma" w:eastAsia="Tahoma" w:hAnsi="Tahoma" w:cs="Tahoma"/>
        </w:rPr>
        <w:t>u</w:t>
      </w:r>
      <w:r w:rsidRPr="00A6169E">
        <w:rPr>
          <w:rFonts w:ascii="Tahoma" w:eastAsia="Tahoma" w:hAnsi="Tahoma" w:cs="Tahoma"/>
          <w:spacing w:val="24"/>
        </w:rPr>
        <w:t xml:space="preserve"> </w:t>
      </w:r>
      <w:r w:rsidRPr="00A6169E">
        <w:rPr>
          <w:rFonts w:ascii="Tahoma" w:eastAsia="Tahoma" w:hAnsi="Tahoma" w:cs="Tahoma"/>
        </w:rPr>
        <w:t>w</w:t>
      </w:r>
      <w:r w:rsidRPr="00A6169E">
        <w:rPr>
          <w:rFonts w:ascii="Tahoma" w:eastAsia="Tahoma" w:hAnsi="Tahoma" w:cs="Tahoma"/>
          <w:spacing w:val="33"/>
        </w:rPr>
        <w:t xml:space="preserve"> </w:t>
      </w:r>
      <w:r w:rsidRPr="00A6169E">
        <w:rPr>
          <w:rFonts w:ascii="Tahoma" w:eastAsia="Tahoma" w:hAnsi="Tahoma" w:cs="Tahoma"/>
        </w:rPr>
        <w:t>sp</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c</w:t>
      </w:r>
      <w:r w:rsidRPr="00A6169E">
        <w:rPr>
          <w:rFonts w:ascii="Tahoma" w:eastAsia="Tahoma" w:hAnsi="Tahoma" w:cs="Tahoma"/>
        </w:rPr>
        <w:t>h</w:t>
      </w:r>
      <w:r w:rsidRPr="00A6169E">
        <w:rPr>
          <w:rFonts w:ascii="Tahoma" w:eastAsia="Tahoma" w:hAnsi="Tahoma" w:cs="Tahoma"/>
          <w:spacing w:val="24"/>
        </w:rPr>
        <w:t xml:space="preserve"> </w:t>
      </w:r>
      <w:r w:rsidRPr="00A6169E">
        <w:rPr>
          <w:rFonts w:ascii="Tahoma" w:eastAsia="Tahoma" w:hAnsi="Tahoma" w:cs="Tahoma"/>
        </w:rPr>
        <w:t>do</w:t>
      </w:r>
      <w:r w:rsidRPr="00A6169E">
        <w:rPr>
          <w:rFonts w:ascii="Tahoma" w:eastAsia="Tahoma" w:hAnsi="Tahoma" w:cs="Tahoma"/>
          <w:spacing w:val="9"/>
        </w:rPr>
        <w:t>t</w:t>
      </w:r>
      <w:r w:rsidRPr="00A6169E">
        <w:rPr>
          <w:rFonts w:ascii="Tahoma" w:eastAsia="Tahoma" w:hAnsi="Tahoma" w:cs="Tahoma"/>
          <w:spacing w:val="-3"/>
        </w:rPr>
        <w:t>y</w:t>
      </w:r>
      <w:r w:rsidRPr="00A6169E">
        <w:rPr>
          <w:rFonts w:ascii="Tahoma" w:eastAsia="Tahoma" w:hAnsi="Tahoma" w:cs="Tahoma"/>
          <w:spacing w:val="2"/>
        </w:rPr>
        <w:t>c</w:t>
      </w:r>
      <w:r w:rsidRPr="00A6169E">
        <w:rPr>
          <w:rFonts w:ascii="Tahoma" w:eastAsia="Tahoma" w:hAnsi="Tahoma" w:cs="Tahoma"/>
        </w:rPr>
        <w:t>z</w:t>
      </w:r>
      <w:r w:rsidRPr="00A6169E">
        <w:rPr>
          <w:rFonts w:ascii="Tahoma" w:eastAsia="Tahoma" w:hAnsi="Tahoma" w:cs="Tahoma"/>
          <w:spacing w:val="1"/>
        </w:rPr>
        <w:t>ą</w:t>
      </w:r>
      <w:r w:rsidRPr="00A6169E">
        <w:rPr>
          <w:rFonts w:ascii="Tahoma" w:eastAsia="Tahoma" w:hAnsi="Tahoma" w:cs="Tahoma"/>
          <w:spacing w:val="2"/>
        </w:rPr>
        <w:t>c</w:t>
      </w:r>
      <w:r w:rsidRPr="00A6169E">
        <w:rPr>
          <w:rFonts w:ascii="Tahoma" w:eastAsia="Tahoma" w:hAnsi="Tahoma" w:cs="Tahoma"/>
          <w:spacing w:val="-3"/>
        </w:rPr>
        <w:t>y</w:t>
      </w:r>
      <w:r w:rsidRPr="00A6169E">
        <w:rPr>
          <w:rFonts w:ascii="Tahoma" w:eastAsia="Tahoma" w:hAnsi="Tahoma" w:cs="Tahoma"/>
          <w:spacing w:val="-1"/>
        </w:rPr>
        <w:t>c</w:t>
      </w:r>
      <w:r w:rsidRPr="00A6169E">
        <w:rPr>
          <w:rFonts w:ascii="Tahoma" w:eastAsia="Tahoma" w:hAnsi="Tahoma" w:cs="Tahoma"/>
        </w:rPr>
        <w:t>h</w:t>
      </w:r>
      <w:r w:rsidRPr="00A6169E">
        <w:rPr>
          <w:rFonts w:ascii="Tahoma" w:eastAsia="Tahoma" w:hAnsi="Tahoma" w:cs="Tahoma"/>
          <w:spacing w:val="24"/>
        </w:rPr>
        <w:t xml:space="preserve"> </w:t>
      </w:r>
      <w:r w:rsidRPr="00A6169E">
        <w:rPr>
          <w:rFonts w:ascii="Tahoma" w:eastAsia="Tahoma" w:hAnsi="Tahoma" w:cs="Tahoma"/>
          <w:spacing w:val="2"/>
        </w:rPr>
        <w:t>p</w:t>
      </w:r>
      <w:r w:rsidRPr="00A6169E">
        <w:rPr>
          <w:rFonts w:ascii="Tahoma" w:eastAsia="Tahoma" w:hAnsi="Tahoma" w:cs="Tahoma"/>
        </w:rPr>
        <w:t>omocy</w:t>
      </w:r>
      <w:r w:rsidRPr="00A6169E">
        <w:rPr>
          <w:rFonts w:ascii="Tahoma" w:eastAsia="Tahoma" w:hAnsi="Tahoma" w:cs="Tahoma"/>
          <w:spacing w:val="28"/>
        </w:rPr>
        <w:t xml:space="preserve"> </w:t>
      </w:r>
      <w:r w:rsidRPr="00A6169E">
        <w:rPr>
          <w:rFonts w:ascii="Tahoma" w:eastAsia="Tahoma" w:hAnsi="Tahoma" w:cs="Tahoma"/>
        </w:rPr>
        <w:t>p</w:t>
      </w:r>
      <w:r w:rsidRPr="00A6169E">
        <w:rPr>
          <w:rFonts w:ascii="Tahoma" w:eastAsia="Tahoma" w:hAnsi="Tahoma" w:cs="Tahoma"/>
          <w:spacing w:val="2"/>
        </w:rPr>
        <w:t>u</w:t>
      </w:r>
      <w:r w:rsidRPr="00A6169E">
        <w:rPr>
          <w:rFonts w:ascii="Tahoma" w:eastAsia="Tahoma" w:hAnsi="Tahoma" w:cs="Tahoma"/>
        </w:rPr>
        <w:t>blic</w:t>
      </w:r>
      <w:r w:rsidRPr="00A6169E">
        <w:rPr>
          <w:rFonts w:ascii="Tahoma" w:eastAsia="Tahoma" w:hAnsi="Tahoma" w:cs="Tahoma"/>
          <w:spacing w:val="2"/>
        </w:rPr>
        <w:t>z</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rPr>
        <w:t>j</w:t>
      </w:r>
      <w:r w:rsidR="00242FFE" w:rsidRPr="00A6169E">
        <w:rPr>
          <w:rFonts w:ascii="Tahoma" w:eastAsia="Tahoma" w:hAnsi="Tahoma" w:cs="Tahoma"/>
          <w:spacing w:val="1"/>
        </w:rPr>
        <w:t xml:space="preserve"> </w:t>
      </w:r>
      <w:r w:rsidRPr="00A6169E">
        <w:rPr>
          <w:rFonts w:ascii="Tahoma" w:eastAsia="Tahoma" w:hAnsi="Tahoma" w:cs="Tahoma"/>
          <w:spacing w:val="1"/>
        </w:rPr>
        <w:t>(</w:t>
      </w:r>
      <w:r w:rsidRPr="00A6169E">
        <w:rPr>
          <w:rFonts w:ascii="Tahoma" w:eastAsia="Tahoma" w:hAnsi="Tahoma" w:cs="Tahoma"/>
          <w:spacing w:val="-1"/>
        </w:rPr>
        <w:t>D</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spacing w:val="-3"/>
        </w:rPr>
        <w:t>U</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 xml:space="preserve"> </w:t>
      </w:r>
      <w:r w:rsidR="004F5C24" w:rsidRPr="00A6169E">
        <w:rPr>
          <w:rFonts w:ascii="Tahoma" w:eastAsia="Tahoma" w:hAnsi="Tahoma" w:cs="Tahoma"/>
          <w:spacing w:val="1"/>
        </w:rPr>
        <w:t>201</w:t>
      </w:r>
      <w:r w:rsidR="00A70058" w:rsidRPr="00A6169E">
        <w:rPr>
          <w:rFonts w:ascii="Tahoma" w:eastAsia="Tahoma" w:hAnsi="Tahoma" w:cs="Tahoma"/>
          <w:spacing w:val="1"/>
        </w:rPr>
        <w:t>8</w:t>
      </w:r>
      <w:r w:rsidR="003744DB">
        <w:rPr>
          <w:rFonts w:ascii="Tahoma" w:eastAsia="Tahoma" w:hAnsi="Tahoma" w:cs="Tahoma"/>
          <w:spacing w:val="1"/>
        </w:rPr>
        <w:t xml:space="preserve"> poz</w:t>
      </w:r>
      <w:r w:rsidR="005401C0">
        <w:rPr>
          <w:rFonts w:ascii="Tahoma" w:eastAsia="Tahoma" w:hAnsi="Tahoma" w:cs="Tahoma"/>
          <w:spacing w:val="1"/>
        </w:rPr>
        <w:t xml:space="preserve">. </w:t>
      </w:r>
      <w:r w:rsidR="00A70058" w:rsidRPr="00A6169E">
        <w:rPr>
          <w:rFonts w:ascii="Tahoma" w:eastAsia="Tahoma" w:hAnsi="Tahoma" w:cs="Tahoma"/>
          <w:spacing w:val="1"/>
        </w:rPr>
        <w:t>362</w:t>
      </w:r>
      <w:r w:rsidR="005401C0">
        <w:rPr>
          <w:rFonts w:ascii="Tahoma" w:eastAsia="Tahoma" w:hAnsi="Tahoma" w:cs="Tahoma"/>
          <w:spacing w:val="1"/>
        </w:rPr>
        <w:t xml:space="preserve"> t.j.</w:t>
      </w:r>
      <w:r w:rsidR="00B76EA2" w:rsidRPr="00A6169E">
        <w:rPr>
          <w:rFonts w:ascii="Tahoma" w:eastAsia="Tahoma" w:hAnsi="Tahoma" w:cs="Tahoma"/>
          <w:spacing w:val="1"/>
        </w:rPr>
        <w:t>);</w:t>
      </w:r>
    </w:p>
    <w:p w14:paraId="7C223087" w14:textId="468353EF" w:rsidR="00942F4E" w:rsidRPr="009C0571" w:rsidRDefault="00B76EA2"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Ustawy z dnia 10 maja 2018 r. o ochronie danych osobowych (Dz. U. 2018 poz. 1000</w:t>
      </w:r>
      <w:r w:rsidR="003744DB">
        <w:rPr>
          <w:rFonts w:ascii="Tahoma" w:eastAsia="Tahoma" w:hAnsi="Tahoma" w:cs="Tahoma"/>
          <w:spacing w:val="1"/>
        </w:rPr>
        <w:t xml:space="preserve"> </w:t>
      </w:r>
      <w:r w:rsidR="005401C0">
        <w:rPr>
          <w:rFonts w:ascii="Tahoma" w:eastAsia="Tahoma" w:hAnsi="Tahoma" w:cs="Tahoma"/>
          <w:spacing w:val="1"/>
        </w:rPr>
        <w:t xml:space="preserve">t.j. </w:t>
      </w:r>
      <w:r w:rsidR="003744DB">
        <w:rPr>
          <w:rFonts w:ascii="Tahoma" w:eastAsia="Tahoma" w:hAnsi="Tahoma" w:cs="Tahoma"/>
          <w:spacing w:val="1"/>
        </w:rPr>
        <w:t>z późn. zm.</w:t>
      </w:r>
      <w:r w:rsidRPr="00A6169E">
        <w:rPr>
          <w:rFonts w:ascii="Tahoma" w:eastAsia="Tahoma" w:hAnsi="Tahoma" w:cs="Tahoma"/>
          <w:spacing w:val="1"/>
        </w:rPr>
        <w:t xml:space="preserve">); </w:t>
      </w:r>
    </w:p>
    <w:p w14:paraId="6F430CE2" w14:textId="6AE16165" w:rsidR="00F00531" w:rsidRPr="009C0571" w:rsidRDefault="00F00531" w:rsidP="00A6169E">
      <w:pPr>
        <w:pStyle w:val="Akapitzlist"/>
        <w:numPr>
          <w:ilvl w:val="0"/>
          <w:numId w:val="67"/>
        </w:numPr>
        <w:spacing w:line="276" w:lineRule="auto"/>
        <w:ind w:left="426" w:right="14" w:hanging="426"/>
        <w:jc w:val="both"/>
        <w:rPr>
          <w:rFonts w:ascii="Tahoma" w:eastAsia="Tahoma" w:hAnsi="Tahoma" w:cs="Tahoma"/>
        </w:rPr>
      </w:pPr>
      <w:r>
        <w:rPr>
          <w:rFonts w:ascii="Tahoma" w:eastAsia="Tahoma" w:hAnsi="Tahoma" w:cs="Tahoma"/>
          <w:spacing w:val="1"/>
        </w:rPr>
        <w:t>Ustawy z dnia 27 sierpnia 1997 r. o rehabilitacji zawodowej i społecznej oraz zatrudnieniu osób niepełnosprawnych (Dz. U z 2018 poz. 511 z późn. zm.)</w:t>
      </w:r>
    </w:p>
    <w:p w14:paraId="7C49175A" w14:textId="129CC050" w:rsidR="001A386D" w:rsidRDefault="00090D41" w:rsidP="00D27EDB">
      <w:pPr>
        <w:pStyle w:val="Akapitzlist"/>
        <w:numPr>
          <w:ilvl w:val="0"/>
          <w:numId w:val="67"/>
        </w:numPr>
        <w:spacing w:line="276" w:lineRule="auto"/>
        <w:ind w:left="426" w:right="14" w:hanging="426"/>
        <w:jc w:val="both"/>
        <w:rPr>
          <w:rFonts w:ascii="Tahoma" w:eastAsia="Tahoma" w:hAnsi="Tahoma" w:cs="Tahoma"/>
          <w:spacing w:val="1"/>
        </w:rPr>
      </w:pPr>
      <w:r>
        <w:rPr>
          <w:rFonts w:ascii="Tahoma" w:eastAsia="Tahoma" w:hAnsi="Tahoma" w:cs="Tahoma"/>
        </w:rPr>
        <w:t xml:space="preserve"> </w:t>
      </w:r>
      <w:r w:rsidRPr="00D27EDB">
        <w:rPr>
          <w:rFonts w:ascii="Tahoma" w:eastAsia="Tahoma" w:hAnsi="Tahoma" w:cs="Tahoma"/>
          <w:spacing w:val="1"/>
        </w:rPr>
        <w:t>Rozporzą</w:t>
      </w:r>
      <w:r w:rsidR="001A386D" w:rsidRPr="00D27EDB">
        <w:rPr>
          <w:rFonts w:ascii="Tahoma" w:eastAsia="Tahoma" w:hAnsi="Tahoma" w:cs="Tahoma"/>
          <w:spacing w:val="1"/>
        </w:rPr>
        <w:t xml:space="preserve">dzenia Ministra Rozwoju z dnia 29 stycznia 2016r. w sprawie warunków </w:t>
      </w:r>
      <w:r w:rsidR="009A2730" w:rsidRPr="00D27EDB">
        <w:rPr>
          <w:rFonts w:ascii="Tahoma" w:eastAsia="Tahoma" w:hAnsi="Tahoma" w:cs="Tahoma"/>
          <w:spacing w:val="1"/>
        </w:rPr>
        <w:t xml:space="preserve">obniżania wartości korekt finansowych oraz wydatków poniesionych </w:t>
      </w:r>
      <w:r w:rsidR="002D59A9" w:rsidRPr="00D27EDB">
        <w:rPr>
          <w:rFonts w:ascii="Tahoma" w:eastAsia="Tahoma" w:hAnsi="Tahoma" w:cs="Tahoma"/>
          <w:spacing w:val="1"/>
        </w:rPr>
        <w:t xml:space="preserve">nieprawidłowo związanych </w:t>
      </w:r>
      <w:r w:rsidR="005401C0">
        <w:rPr>
          <w:rFonts w:ascii="Tahoma" w:eastAsia="Tahoma" w:hAnsi="Tahoma" w:cs="Tahoma"/>
          <w:spacing w:val="1"/>
        </w:rPr>
        <w:br/>
      </w:r>
      <w:r w:rsidR="002D59A9" w:rsidRPr="00D27EDB">
        <w:rPr>
          <w:rFonts w:ascii="Tahoma" w:eastAsia="Tahoma" w:hAnsi="Tahoma" w:cs="Tahoma"/>
          <w:spacing w:val="1"/>
        </w:rPr>
        <w:t>z udzielaniem zamówień</w:t>
      </w:r>
      <w:r w:rsidR="000B4539" w:rsidRPr="00D27EDB">
        <w:rPr>
          <w:rFonts w:ascii="Tahoma" w:eastAsia="Tahoma" w:hAnsi="Tahoma" w:cs="Tahoma"/>
          <w:spacing w:val="1"/>
        </w:rPr>
        <w:t xml:space="preserve"> (Dz. U. z 2018 poz. 971).</w:t>
      </w:r>
    </w:p>
    <w:p w14:paraId="1C2CEAB2" w14:textId="16933CC7" w:rsidR="00D27EDB" w:rsidRPr="00A33438" w:rsidRDefault="00D27EDB" w:rsidP="00A33438">
      <w:pPr>
        <w:pStyle w:val="Akapitzlist"/>
        <w:numPr>
          <w:ilvl w:val="0"/>
          <w:numId w:val="67"/>
        </w:numPr>
        <w:spacing w:line="276" w:lineRule="auto"/>
        <w:ind w:left="426" w:right="14" w:hanging="426"/>
        <w:jc w:val="both"/>
        <w:rPr>
          <w:rFonts w:ascii="Tahoma" w:eastAsia="Tahoma" w:hAnsi="Tahoma" w:cs="Tahoma"/>
          <w:spacing w:val="1"/>
        </w:rPr>
      </w:pPr>
      <w:r w:rsidRPr="00A33438">
        <w:rPr>
          <w:rFonts w:ascii="Tahoma" w:eastAsia="Tahoma" w:hAnsi="Tahoma" w:cs="Tahoma"/>
          <w:spacing w:val="1"/>
        </w:rPr>
        <w:t>Rozporządzenia Ministra  Rozwoju i Finansów z dnia 7 grudnia 2017 r. w sprawie zaliczek w ramach programów finansowanych z udziałem środków europejskich (Dz. U. 2017 poz. 2367);</w:t>
      </w:r>
    </w:p>
    <w:p w14:paraId="46AC9FC8" w14:textId="4D8CACD0" w:rsidR="00942F4E" w:rsidRPr="00A6169E" w:rsidRDefault="001A386D" w:rsidP="00D27EDB">
      <w:pPr>
        <w:pStyle w:val="Akapitzlist"/>
        <w:numPr>
          <w:ilvl w:val="0"/>
          <w:numId w:val="67"/>
        </w:numPr>
        <w:spacing w:line="276" w:lineRule="auto"/>
        <w:ind w:left="426" w:right="14" w:hanging="426"/>
        <w:jc w:val="both"/>
        <w:rPr>
          <w:rFonts w:ascii="Tahoma" w:eastAsia="Tahoma" w:hAnsi="Tahoma" w:cs="Tahoma"/>
        </w:rPr>
      </w:pPr>
      <w:r w:rsidRPr="00D27EDB">
        <w:rPr>
          <w:rFonts w:ascii="Tahoma" w:eastAsia="Tahoma" w:hAnsi="Tahoma" w:cs="Tahoma"/>
          <w:spacing w:val="1"/>
        </w:rPr>
        <w:t xml:space="preserve"> </w:t>
      </w:r>
      <w:r w:rsidR="00280ADA" w:rsidRPr="00D27EDB">
        <w:rPr>
          <w:rFonts w:ascii="Tahoma" w:eastAsia="Tahoma" w:hAnsi="Tahoma" w:cs="Tahoma"/>
          <w:spacing w:val="1"/>
        </w:rPr>
        <w:t>R</w:t>
      </w:r>
      <w:r w:rsidR="00280ADA" w:rsidRPr="00A6169E">
        <w:rPr>
          <w:rFonts w:ascii="Tahoma" w:eastAsia="Tahoma" w:hAnsi="Tahoma" w:cs="Tahoma"/>
          <w:spacing w:val="1"/>
        </w:rPr>
        <w:t>e</w:t>
      </w:r>
      <w:r w:rsidR="00280ADA" w:rsidRPr="00D27EDB">
        <w:rPr>
          <w:rFonts w:ascii="Tahoma" w:eastAsia="Tahoma" w:hAnsi="Tahoma" w:cs="Tahoma"/>
          <w:spacing w:val="1"/>
        </w:rPr>
        <w:t>gion</w:t>
      </w:r>
      <w:r w:rsidR="00280ADA" w:rsidRPr="00A6169E">
        <w:rPr>
          <w:rFonts w:ascii="Tahoma" w:eastAsia="Tahoma" w:hAnsi="Tahoma" w:cs="Tahoma"/>
          <w:spacing w:val="1"/>
        </w:rPr>
        <w:t>a</w:t>
      </w:r>
      <w:r w:rsidR="00280ADA" w:rsidRPr="00D27EDB">
        <w:rPr>
          <w:rFonts w:ascii="Tahoma" w:eastAsia="Tahoma" w:hAnsi="Tahoma" w:cs="Tahoma"/>
          <w:spacing w:val="1"/>
        </w:rPr>
        <w:t>ln</w:t>
      </w:r>
      <w:r w:rsidR="00280ADA" w:rsidRPr="00A6169E">
        <w:rPr>
          <w:rFonts w:ascii="Tahoma" w:eastAsia="Tahoma" w:hAnsi="Tahoma" w:cs="Tahoma"/>
          <w:spacing w:val="1"/>
        </w:rPr>
        <w:t>e</w:t>
      </w:r>
      <w:r w:rsidR="00280ADA" w:rsidRPr="00D27EDB">
        <w:rPr>
          <w:rFonts w:ascii="Tahoma" w:eastAsia="Tahoma" w:hAnsi="Tahoma" w:cs="Tahoma"/>
          <w:spacing w:val="1"/>
        </w:rPr>
        <w:t>go Progr</w:t>
      </w:r>
      <w:r w:rsidR="00280ADA" w:rsidRPr="00A6169E">
        <w:rPr>
          <w:rFonts w:ascii="Tahoma" w:eastAsia="Tahoma" w:hAnsi="Tahoma" w:cs="Tahoma"/>
          <w:spacing w:val="1"/>
        </w:rPr>
        <w:t>a</w:t>
      </w:r>
      <w:r w:rsidR="00280ADA" w:rsidRPr="00D27EDB">
        <w:rPr>
          <w:rFonts w:ascii="Tahoma" w:eastAsia="Tahoma" w:hAnsi="Tahoma" w:cs="Tahoma"/>
          <w:spacing w:val="1"/>
        </w:rPr>
        <w:t>mu O</w:t>
      </w:r>
      <w:r w:rsidR="00280ADA" w:rsidRPr="00A6169E">
        <w:rPr>
          <w:rFonts w:ascii="Tahoma" w:eastAsia="Tahoma" w:hAnsi="Tahoma" w:cs="Tahoma"/>
          <w:spacing w:val="1"/>
        </w:rPr>
        <w:t>pe</w:t>
      </w:r>
      <w:r w:rsidR="00280ADA" w:rsidRPr="00D27EDB">
        <w:rPr>
          <w:rFonts w:ascii="Tahoma" w:eastAsia="Tahoma" w:hAnsi="Tahoma" w:cs="Tahoma"/>
          <w:spacing w:val="1"/>
        </w:rPr>
        <w:t>r</w:t>
      </w:r>
      <w:r w:rsidR="00280ADA" w:rsidRPr="00A6169E">
        <w:rPr>
          <w:rFonts w:ascii="Tahoma" w:eastAsia="Tahoma" w:hAnsi="Tahoma" w:cs="Tahoma"/>
          <w:spacing w:val="1"/>
        </w:rPr>
        <w:t>a</w:t>
      </w:r>
      <w:r w:rsidR="00280ADA" w:rsidRPr="00D27EDB">
        <w:rPr>
          <w:rFonts w:ascii="Tahoma" w:eastAsia="Tahoma" w:hAnsi="Tahoma" w:cs="Tahoma"/>
          <w:spacing w:val="1"/>
        </w:rPr>
        <w:t>cyjn</w:t>
      </w:r>
      <w:r w:rsidR="00280ADA" w:rsidRPr="00A6169E">
        <w:rPr>
          <w:rFonts w:ascii="Tahoma" w:eastAsia="Tahoma" w:hAnsi="Tahoma" w:cs="Tahoma"/>
          <w:spacing w:val="1"/>
        </w:rPr>
        <w:t>e</w:t>
      </w:r>
      <w:r w:rsidR="00280ADA" w:rsidRPr="00D27EDB">
        <w:rPr>
          <w:rFonts w:ascii="Tahoma" w:eastAsia="Tahoma" w:hAnsi="Tahoma" w:cs="Tahoma"/>
          <w:spacing w:val="1"/>
        </w:rPr>
        <w:t>go Woj</w:t>
      </w:r>
      <w:r w:rsidR="00280ADA" w:rsidRPr="00A6169E">
        <w:rPr>
          <w:rFonts w:ascii="Tahoma" w:eastAsia="Tahoma" w:hAnsi="Tahoma" w:cs="Tahoma"/>
          <w:spacing w:val="1"/>
        </w:rPr>
        <w:t>ew</w:t>
      </w:r>
      <w:r w:rsidR="00280ADA" w:rsidRPr="00D27EDB">
        <w:rPr>
          <w:rFonts w:ascii="Tahoma" w:eastAsia="Tahoma" w:hAnsi="Tahoma" w:cs="Tahoma"/>
          <w:spacing w:val="1"/>
        </w:rPr>
        <w:t>ódz</w:t>
      </w:r>
      <w:r w:rsidR="00280ADA" w:rsidRPr="00A6169E">
        <w:rPr>
          <w:rFonts w:ascii="Tahoma" w:eastAsia="Tahoma" w:hAnsi="Tahoma" w:cs="Tahoma"/>
          <w:spacing w:val="1"/>
        </w:rPr>
        <w:t>t</w:t>
      </w:r>
      <w:r w:rsidR="00280ADA" w:rsidRPr="00D27EDB">
        <w:rPr>
          <w:rFonts w:ascii="Tahoma" w:eastAsia="Tahoma" w:hAnsi="Tahoma" w:cs="Tahoma"/>
          <w:spacing w:val="1"/>
        </w:rPr>
        <w:t xml:space="preserve">wa </w:t>
      </w:r>
      <w:r w:rsidR="005C7722" w:rsidRPr="00D27EDB">
        <w:rPr>
          <w:rFonts w:ascii="Tahoma" w:eastAsia="Tahoma" w:hAnsi="Tahoma" w:cs="Tahoma"/>
          <w:spacing w:val="1"/>
        </w:rPr>
        <w:t>Świętokrzyskiego</w:t>
      </w:r>
      <w:r w:rsidR="00280ADA" w:rsidRPr="00D27EDB">
        <w:rPr>
          <w:rFonts w:ascii="Tahoma" w:eastAsia="Tahoma" w:hAnsi="Tahoma" w:cs="Tahoma"/>
          <w:spacing w:val="1"/>
        </w:rPr>
        <w:t xml:space="preserve"> na l</w:t>
      </w:r>
      <w:r w:rsidR="00280ADA" w:rsidRPr="00A6169E">
        <w:rPr>
          <w:rFonts w:ascii="Tahoma" w:eastAsia="Tahoma" w:hAnsi="Tahoma" w:cs="Tahoma"/>
          <w:spacing w:val="1"/>
        </w:rPr>
        <w:t>a</w:t>
      </w:r>
      <w:r w:rsidR="00280ADA" w:rsidRPr="00D27EDB">
        <w:rPr>
          <w:rFonts w:ascii="Tahoma" w:eastAsia="Tahoma" w:hAnsi="Tahoma" w:cs="Tahoma"/>
          <w:spacing w:val="1"/>
        </w:rPr>
        <w:t>ta 2</w:t>
      </w:r>
      <w:r w:rsidR="00280ADA" w:rsidRPr="00A6169E">
        <w:rPr>
          <w:rFonts w:ascii="Tahoma" w:eastAsia="Tahoma" w:hAnsi="Tahoma" w:cs="Tahoma"/>
          <w:spacing w:val="1"/>
        </w:rPr>
        <w:t>0</w:t>
      </w:r>
      <w:r w:rsidR="00280ADA" w:rsidRPr="00D27EDB">
        <w:rPr>
          <w:rFonts w:ascii="Tahoma" w:eastAsia="Tahoma" w:hAnsi="Tahoma" w:cs="Tahoma"/>
          <w:spacing w:val="1"/>
        </w:rPr>
        <w:t>14-20</w:t>
      </w:r>
      <w:r w:rsidR="00280ADA" w:rsidRPr="00A6169E">
        <w:rPr>
          <w:rFonts w:ascii="Tahoma" w:eastAsia="Tahoma" w:hAnsi="Tahoma" w:cs="Tahoma"/>
          <w:spacing w:val="1"/>
        </w:rPr>
        <w:t>2</w:t>
      </w:r>
      <w:r w:rsidR="00280ADA" w:rsidRPr="00D27EDB">
        <w:rPr>
          <w:rFonts w:ascii="Tahoma" w:eastAsia="Tahoma" w:hAnsi="Tahoma" w:cs="Tahoma"/>
          <w:spacing w:val="1"/>
        </w:rPr>
        <w:t>0 (RPOW</w:t>
      </w:r>
      <w:r w:rsidR="005C7722" w:rsidRPr="00D27EDB">
        <w:rPr>
          <w:rFonts w:ascii="Tahoma" w:eastAsia="Tahoma" w:hAnsi="Tahoma" w:cs="Tahoma"/>
          <w:spacing w:val="1"/>
        </w:rPr>
        <w:t>Ś</w:t>
      </w:r>
      <w:r w:rsidR="00280ADA" w:rsidRPr="00D27EDB">
        <w:rPr>
          <w:rFonts w:ascii="Tahoma" w:eastAsia="Tahoma" w:hAnsi="Tahoma" w:cs="Tahoma"/>
          <w:spacing w:val="1"/>
        </w:rPr>
        <w:t>) uchw</w:t>
      </w:r>
      <w:r w:rsidR="00280ADA" w:rsidRPr="00A6169E">
        <w:rPr>
          <w:rFonts w:ascii="Tahoma" w:eastAsia="Tahoma" w:hAnsi="Tahoma" w:cs="Tahoma"/>
          <w:spacing w:val="1"/>
        </w:rPr>
        <w:t>a</w:t>
      </w:r>
      <w:r w:rsidR="00280ADA" w:rsidRPr="00D27EDB">
        <w:rPr>
          <w:rFonts w:ascii="Tahoma" w:eastAsia="Tahoma" w:hAnsi="Tahoma" w:cs="Tahoma"/>
          <w:spacing w:val="1"/>
        </w:rPr>
        <w:t>lon</w:t>
      </w:r>
      <w:r w:rsidR="00280ADA" w:rsidRPr="00A6169E">
        <w:rPr>
          <w:rFonts w:ascii="Tahoma" w:eastAsia="Tahoma" w:hAnsi="Tahoma" w:cs="Tahoma"/>
          <w:spacing w:val="1"/>
        </w:rPr>
        <w:t>e</w:t>
      </w:r>
      <w:r w:rsidR="00280ADA" w:rsidRPr="00D27EDB">
        <w:rPr>
          <w:rFonts w:ascii="Tahoma" w:eastAsia="Tahoma" w:hAnsi="Tahoma" w:cs="Tahoma"/>
          <w:spacing w:val="1"/>
        </w:rPr>
        <w:t>go</w:t>
      </w:r>
      <w:r w:rsidR="00280ADA" w:rsidRPr="00A6169E">
        <w:rPr>
          <w:rFonts w:ascii="Tahoma" w:eastAsia="Tahoma" w:hAnsi="Tahoma" w:cs="Tahoma"/>
          <w:spacing w:val="10"/>
        </w:rPr>
        <w:t xml:space="preserve"> </w:t>
      </w:r>
      <w:r w:rsidR="00280ADA" w:rsidRPr="00A6169E">
        <w:rPr>
          <w:rFonts w:ascii="Tahoma" w:eastAsia="Tahoma" w:hAnsi="Tahoma" w:cs="Tahoma"/>
        </w:rPr>
        <w:t>prz</w:t>
      </w:r>
      <w:r w:rsidR="00280ADA" w:rsidRPr="00A6169E">
        <w:rPr>
          <w:rFonts w:ascii="Tahoma" w:eastAsia="Tahoma" w:hAnsi="Tahoma" w:cs="Tahoma"/>
          <w:spacing w:val="1"/>
        </w:rPr>
        <w:t>e</w:t>
      </w:r>
      <w:r w:rsidR="00280ADA" w:rsidRPr="00A6169E">
        <w:rPr>
          <w:rFonts w:ascii="Tahoma" w:eastAsia="Tahoma" w:hAnsi="Tahoma" w:cs="Tahoma"/>
        </w:rPr>
        <w:t>z</w:t>
      </w:r>
      <w:r w:rsidR="00280ADA" w:rsidRPr="00A6169E">
        <w:rPr>
          <w:rFonts w:ascii="Tahoma" w:eastAsia="Tahoma" w:hAnsi="Tahoma" w:cs="Tahoma"/>
          <w:spacing w:val="19"/>
        </w:rPr>
        <w:t xml:space="preserve"> </w:t>
      </w:r>
      <w:r w:rsidR="00280ADA" w:rsidRPr="00A6169E">
        <w:rPr>
          <w:rFonts w:ascii="Tahoma" w:eastAsia="Tahoma" w:hAnsi="Tahoma" w:cs="Tahoma"/>
          <w:spacing w:val="-6"/>
        </w:rPr>
        <w:t>Z</w:t>
      </w:r>
      <w:r w:rsidR="00280ADA" w:rsidRPr="00A6169E">
        <w:rPr>
          <w:rFonts w:ascii="Tahoma" w:eastAsia="Tahoma" w:hAnsi="Tahoma" w:cs="Tahoma"/>
          <w:spacing w:val="1"/>
        </w:rPr>
        <w:t>a</w:t>
      </w:r>
      <w:r w:rsidR="00280ADA" w:rsidRPr="00A6169E">
        <w:rPr>
          <w:rFonts w:ascii="Tahoma" w:eastAsia="Tahoma" w:hAnsi="Tahoma" w:cs="Tahoma"/>
        </w:rPr>
        <w:t>rz</w:t>
      </w:r>
      <w:r w:rsidR="00280ADA" w:rsidRPr="00A6169E">
        <w:rPr>
          <w:rFonts w:ascii="Tahoma" w:eastAsia="Tahoma" w:hAnsi="Tahoma" w:cs="Tahoma"/>
          <w:spacing w:val="1"/>
        </w:rPr>
        <w:t>ą</w:t>
      </w:r>
      <w:r w:rsidR="00280ADA" w:rsidRPr="00A6169E">
        <w:rPr>
          <w:rFonts w:ascii="Tahoma" w:eastAsia="Tahoma" w:hAnsi="Tahoma" w:cs="Tahoma"/>
        </w:rPr>
        <w:t>d</w:t>
      </w:r>
      <w:r w:rsidR="00280ADA" w:rsidRPr="00A6169E">
        <w:rPr>
          <w:rFonts w:ascii="Tahoma" w:eastAsia="Tahoma" w:hAnsi="Tahoma" w:cs="Tahoma"/>
          <w:spacing w:val="16"/>
        </w:rPr>
        <w:t xml:space="preserve"> </w:t>
      </w:r>
      <w:r w:rsidR="00280ADA" w:rsidRPr="00A6169E">
        <w:rPr>
          <w:rFonts w:ascii="Tahoma" w:eastAsia="Tahoma" w:hAnsi="Tahoma" w:cs="Tahoma"/>
          <w:spacing w:val="-7"/>
        </w:rPr>
        <w:t>W</w:t>
      </w:r>
      <w:r w:rsidR="00280ADA" w:rsidRPr="00A6169E">
        <w:rPr>
          <w:rFonts w:ascii="Tahoma" w:eastAsia="Tahoma" w:hAnsi="Tahoma" w:cs="Tahoma"/>
        </w:rPr>
        <w:t>o</w:t>
      </w:r>
      <w:r w:rsidR="00280ADA" w:rsidRPr="00A6169E">
        <w:rPr>
          <w:rFonts w:ascii="Tahoma" w:eastAsia="Tahoma" w:hAnsi="Tahoma" w:cs="Tahoma"/>
          <w:spacing w:val="-1"/>
        </w:rPr>
        <w:t>j</w:t>
      </w:r>
      <w:r w:rsidR="00280ADA" w:rsidRPr="00A6169E">
        <w:rPr>
          <w:rFonts w:ascii="Tahoma" w:eastAsia="Tahoma" w:hAnsi="Tahoma" w:cs="Tahoma"/>
          <w:spacing w:val="1"/>
        </w:rPr>
        <w:t>ew</w:t>
      </w:r>
      <w:r w:rsidR="00280ADA" w:rsidRPr="00A6169E">
        <w:rPr>
          <w:rFonts w:ascii="Tahoma" w:eastAsia="Tahoma" w:hAnsi="Tahoma" w:cs="Tahoma"/>
        </w:rPr>
        <w:t>ódz</w:t>
      </w:r>
      <w:r w:rsidR="00280ADA" w:rsidRPr="00A6169E">
        <w:rPr>
          <w:rFonts w:ascii="Tahoma" w:eastAsia="Tahoma" w:hAnsi="Tahoma" w:cs="Tahoma"/>
          <w:spacing w:val="1"/>
        </w:rPr>
        <w:t>t</w:t>
      </w:r>
      <w:r w:rsidR="00280ADA" w:rsidRPr="00A6169E">
        <w:rPr>
          <w:rFonts w:ascii="Tahoma" w:eastAsia="Tahoma" w:hAnsi="Tahoma" w:cs="Tahoma"/>
          <w:spacing w:val="-1"/>
        </w:rPr>
        <w:t>w</w:t>
      </w:r>
      <w:r w:rsidR="00280ADA" w:rsidRPr="00A6169E">
        <w:rPr>
          <w:rFonts w:ascii="Tahoma" w:eastAsia="Tahoma" w:hAnsi="Tahoma" w:cs="Tahoma"/>
        </w:rPr>
        <w:t>a</w:t>
      </w:r>
      <w:r w:rsidR="00280ADA" w:rsidRPr="00A6169E">
        <w:rPr>
          <w:rFonts w:ascii="Tahoma" w:eastAsia="Tahoma" w:hAnsi="Tahoma" w:cs="Tahoma"/>
          <w:spacing w:val="13"/>
        </w:rPr>
        <w:t xml:space="preserve"> </w:t>
      </w:r>
      <w:r w:rsidR="005C7722" w:rsidRPr="00A6169E">
        <w:rPr>
          <w:rFonts w:ascii="Tahoma" w:eastAsia="Tahoma" w:hAnsi="Tahoma" w:cs="Tahoma"/>
        </w:rPr>
        <w:t>Świętokrzyskiego</w:t>
      </w:r>
      <w:r w:rsidR="00280ADA" w:rsidRPr="00A6169E">
        <w:rPr>
          <w:rFonts w:ascii="Tahoma" w:eastAsia="Tahoma" w:hAnsi="Tahoma" w:cs="Tahoma"/>
          <w:spacing w:val="19"/>
        </w:rPr>
        <w:t xml:space="preserve"> </w:t>
      </w:r>
      <w:r w:rsidR="00280ADA" w:rsidRPr="00A6169E">
        <w:rPr>
          <w:rFonts w:ascii="Tahoma" w:eastAsia="Tahoma" w:hAnsi="Tahoma" w:cs="Tahoma"/>
        </w:rPr>
        <w:t>i</w:t>
      </w:r>
      <w:r w:rsidR="00280ADA" w:rsidRPr="00A6169E">
        <w:rPr>
          <w:rFonts w:ascii="Tahoma" w:eastAsia="Tahoma" w:hAnsi="Tahoma" w:cs="Tahoma"/>
          <w:spacing w:val="24"/>
        </w:rPr>
        <w:t xml:space="preserve"> </w:t>
      </w:r>
      <w:r w:rsidR="00280ADA" w:rsidRPr="00A6169E">
        <w:rPr>
          <w:rFonts w:ascii="Tahoma" w:eastAsia="Tahoma" w:hAnsi="Tahoma" w:cs="Tahoma"/>
        </w:rPr>
        <w:t>z</w:t>
      </w:r>
      <w:r w:rsidR="00280ADA" w:rsidRPr="00A6169E">
        <w:rPr>
          <w:rFonts w:ascii="Tahoma" w:eastAsia="Tahoma" w:hAnsi="Tahoma" w:cs="Tahoma"/>
          <w:spacing w:val="1"/>
        </w:rPr>
        <w:t>a</w:t>
      </w:r>
      <w:r w:rsidR="00280ADA" w:rsidRPr="00A6169E">
        <w:rPr>
          <w:rFonts w:ascii="Tahoma" w:eastAsia="Tahoma" w:hAnsi="Tahoma" w:cs="Tahoma"/>
        </w:rPr>
        <w:t>t</w:t>
      </w:r>
      <w:r w:rsidR="00280ADA" w:rsidRPr="00A6169E">
        <w:rPr>
          <w:rFonts w:ascii="Tahoma" w:eastAsia="Tahoma" w:hAnsi="Tahoma" w:cs="Tahoma"/>
          <w:spacing w:val="1"/>
        </w:rPr>
        <w:t>w</w:t>
      </w:r>
      <w:r w:rsidR="00280ADA" w:rsidRPr="00A6169E">
        <w:rPr>
          <w:rFonts w:ascii="Tahoma" w:eastAsia="Tahoma" w:hAnsi="Tahoma" w:cs="Tahoma"/>
        </w:rPr>
        <w:t>i</w:t>
      </w:r>
      <w:r w:rsidR="00280ADA" w:rsidRPr="00A6169E">
        <w:rPr>
          <w:rFonts w:ascii="Tahoma" w:eastAsia="Tahoma" w:hAnsi="Tahoma" w:cs="Tahoma"/>
          <w:spacing w:val="1"/>
        </w:rPr>
        <w:t>er</w:t>
      </w:r>
      <w:r w:rsidR="00280ADA" w:rsidRPr="00A6169E">
        <w:rPr>
          <w:rFonts w:ascii="Tahoma" w:eastAsia="Tahoma" w:hAnsi="Tahoma" w:cs="Tahoma"/>
        </w:rPr>
        <w:t>dzo</w:t>
      </w:r>
      <w:r w:rsidR="00280ADA" w:rsidRPr="00A6169E">
        <w:rPr>
          <w:rFonts w:ascii="Tahoma" w:eastAsia="Tahoma" w:hAnsi="Tahoma" w:cs="Tahoma"/>
          <w:spacing w:val="-1"/>
        </w:rPr>
        <w:t>n</w:t>
      </w:r>
      <w:r w:rsidR="00280ADA" w:rsidRPr="00A6169E">
        <w:rPr>
          <w:rFonts w:ascii="Tahoma" w:eastAsia="Tahoma" w:hAnsi="Tahoma" w:cs="Tahoma"/>
          <w:spacing w:val="1"/>
        </w:rPr>
        <w:t>e</w:t>
      </w:r>
      <w:r w:rsidR="00280ADA" w:rsidRPr="00A6169E">
        <w:rPr>
          <w:rFonts w:ascii="Tahoma" w:eastAsia="Tahoma" w:hAnsi="Tahoma" w:cs="Tahoma"/>
        </w:rPr>
        <w:t>go</w:t>
      </w:r>
      <w:r w:rsidR="00280ADA" w:rsidRPr="00A6169E">
        <w:rPr>
          <w:rFonts w:ascii="Tahoma" w:eastAsia="Tahoma" w:hAnsi="Tahoma" w:cs="Tahoma"/>
          <w:spacing w:val="8"/>
        </w:rPr>
        <w:t xml:space="preserve"> </w:t>
      </w:r>
      <w:r w:rsidR="00280ADA" w:rsidRPr="00A6169E">
        <w:rPr>
          <w:rFonts w:ascii="Tahoma" w:eastAsia="Tahoma" w:hAnsi="Tahoma" w:cs="Tahoma"/>
        </w:rPr>
        <w:t>d</w:t>
      </w:r>
      <w:r w:rsidR="00280ADA" w:rsidRPr="00A6169E">
        <w:rPr>
          <w:rFonts w:ascii="Tahoma" w:eastAsia="Tahoma" w:hAnsi="Tahoma" w:cs="Tahoma"/>
          <w:spacing w:val="1"/>
        </w:rPr>
        <w:t>e</w:t>
      </w:r>
      <w:r w:rsidR="00280ADA" w:rsidRPr="00A6169E">
        <w:rPr>
          <w:rFonts w:ascii="Tahoma" w:eastAsia="Tahoma" w:hAnsi="Tahoma" w:cs="Tahoma"/>
          <w:spacing w:val="-1"/>
        </w:rPr>
        <w:t>cy</w:t>
      </w:r>
      <w:r w:rsidR="00280ADA" w:rsidRPr="00A6169E">
        <w:rPr>
          <w:rFonts w:ascii="Tahoma" w:eastAsia="Tahoma" w:hAnsi="Tahoma" w:cs="Tahoma"/>
        </w:rPr>
        <w:t>z</w:t>
      </w:r>
      <w:r w:rsidR="00280ADA" w:rsidRPr="00A6169E">
        <w:rPr>
          <w:rFonts w:ascii="Tahoma" w:eastAsia="Tahoma" w:hAnsi="Tahoma" w:cs="Tahoma"/>
          <w:spacing w:val="-1"/>
        </w:rPr>
        <w:t>j</w:t>
      </w:r>
      <w:r w:rsidR="00280ADA" w:rsidRPr="00A6169E">
        <w:rPr>
          <w:rFonts w:ascii="Tahoma" w:eastAsia="Tahoma" w:hAnsi="Tahoma" w:cs="Tahoma"/>
        </w:rPr>
        <w:t>ą</w:t>
      </w:r>
      <w:r w:rsidR="00280ADA" w:rsidRPr="00A6169E">
        <w:rPr>
          <w:rFonts w:ascii="Tahoma" w:eastAsia="Tahoma" w:hAnsi="Tahoma" w:cs="Tahoma"/>
          <w:spacing w:val="15"/>
        </w:rPr>
        <w:t xml:space="preserve"> </w:t>
      </w:r>
      <w:r w:rsidR="00280ADA" w:rsidRPr="00A6169E">
        <w:rPr>
          <w:rFonts w:ascii="Tahoma" w:eastAsia="Tahoma" w:hAnsi="Tahoma" w:cs="Tahoma"/>
          <w:spacing w:val="-4"/>
        </w:rPr>
        <w:t>K</w:t>
      </w:r>
      <w:r w:rsidR="00280ADA" w:rsidRPr="00A6169E">
        <w:rPr>
          <w:rFonts w:ascii="Tahoma" w:eastAsia="Tahoma" w:hAnsi="Tahoma" w:cs="Tahoma"/>
          <w:spacing w:val="2"/>
        </w:rPr>
        <w:t>o</w:t>
      </w:r>
      <w:r w:rsidR="00280ADA" w:rsidRPr="00A6169E">
        <w:rPr>
          <w:rFonts w:ascii="Tahoma" w:eastAsia="Tahoma" w:hAnsi="Tahoma" w:cs="Tahoma"/>
        </w:rPr>
        <w:t>mis</w:t>
      </w:r>
      <w:r w:rsidR="00280ADA" w:rsidRPr="00A6169E">
        <w:rPr>
          <w:rFonts w:ascii="Tahoma" w:eastAsia="Tahoma" w:hAnsi="Tahoma" w:cs="Tahoma"/>
          <w:spacing w:val="-1"/>
        </w:rPr>
        <w:t>j</w:t>
      </w:r>
      <w:r w:rsidR="00280ADA" w:rsidRPr="00A6169E">
        <w:rPr>
          <w:rFonts w:ascii="Tahoma" w:eastAsia="Tahoma" w:hAnsi="Tahoma" w:cs="Tahoma"/>
        </w:rPr>
        <w:t>i</w:t>
      </w:r>
      <w:r w:rsidR="00280ADA" w:rsidRPr="00A6169E">
        <w:rPr>
          <w:rFonts w:ascii="Tahoma" w:eastAsia="Tahoma" w:hAnsi="Tahoma" w:cs="Tahoma"/>
          <w:spacing w:val="15"/>
        </w:rPr>
        <w:t xml:space="preserve"> </w:t>
      </w:r>
      <w:r w:rsidR="00280ADA" w:rsidRPr="00A6169E">
        <w:rPr>
          <w:rFonts w:ascii="Tahoma" w:eastAsia="Tahoma" w:hAnsi="Tahoma" w:cs="Tahoma"/>
          <w:spacing w:val="1"/>
        </w:rPr>
        <w:t>E</w:t>
      </w:r>
      <w:r w:rsidR="00280ADA" w:rsidRPr="00A6169E">
        <w:rPr>
          <w:rFonts w:ascii="Tahoma" w:eastAsia="Tahoma" w:hAnsi="Tahoma" w:cs="Tahoma"/>
          <w:spacing w:val="-1"/>
        </w:rPr>
        <w:t>u</w:t>
      </w:r>
      <w:r w:rsidR="00280ADA" w:rsidRPr="00A6169E">
        <w:rPr>
          <w:rFonts w:ascii="Tahoma" w:eastAsia="Tahoma" w:hAnsi="Tahoma" w:cs="Tahoma"/>
        </w:rPr>
        <w:t>rop</w:t>
      </w:r>
      <w:r w:rsidR="00280ADA" w:rsidRPr="00A6169E">
        <w:rPr>
          <w:rFonts w:ascii="Tahoma" w:eastAsia="Tahoma" w:hAnsi="Tahoma" w:cs="Tahoma"/>
          <w:spacing w:val="3"/>
        </w:rPr>
        <w:t>e</w:t>
      </w:r>
      <w:r w:rsidR="00280ADA" w:rsidRPr="00A6169E">
        <w:rPr>
          <w:rFonts w:ascii="Tahoma" w:eastAsia="Tahoma" w:hAnsi="Tahoma" w:cs="Tahoma"/>
          <w:spacing w:val="-1"/>
        </w:rPr>
        <w:t>j</w:t>
      </w:r>
      <w:r w:rsidR="00280ADA" w:rsidRPr="00A6169E">
        <w:rPr>
          <w:rFonts w:ascii="Tahoma" w:eastAsia="Tahoma" w:hAnsi="Tahoma" w:cs="Tahoma"/>
        </w:rPr>
        <w:t>s</w:t>
      </w:r>
      <w:r w:rsidR="00280ADA" w:rsidRPr="00A6169E">
        <w:rPr>
          <w:rFonts w:ascii="Tahoma" w:eastAsia="Tahoma" w:hAnsi="Tahoma" w:cs="Tahoma"/>
          <w:spacing w:val="-1"/>
        </w:rPr>
        <w:t>k</w:t>
      </w:r>
      <w:r w:rsidR="00280ADA" w:rsidRPr="00A6169E">
        <w:rPr>
          <w:rFonts w:ascii="Tahoma" w:eastAsia="Tahoma" w:hAnsi="Tahoma" w:cs="Tahoma"/>
        </w:rPr>
        <w:t>i</w:t>
      </w:r>
      <w:r w:rsidR="00280ADA" w:rsidRPr="00A6169E">
        <w:rPr>
          <w:rFonts w:ascii="Tahoma" w:eastAsia="Tahoma" w:hAnsi="Tahoma" w:cs="Tahoma"/>
          <w:spacing w:val="3"/>
        </w:rPr>
        <w:t>e</w:t>
      </w:r>
      <w:r w:rsidR="00AC520B" w:rsidRPr="00A6169E">
        <w:rPr>
          <w:rFonts w:ascii="Tahoma" w:eastAsia="Tahoma" w:hAnsi="Tahoma" w:cs="Tahoma"/>
        </w:rPr>
        <w:t>j (nr</w:t>
      </w:r>
      <w:r w:rsidR="00B17740" w:rsidRPr="00A6169E">
        <w:rPr>
          <w:rFonts w:ascii="Tahoma" w:eastAsia="Tahoma" w:hAnsi="Tahoma" w:cs="Tahoma"/>
        </w:rPr>
        <w:t xml:space="preserve"> </w:t>
      </w:r>
      <w:r w:rsidR="00125513" w:rsidRPr="00A6169E">
        <w:rPr>
          <w:rFonts w:ascii="Tahoma" w:eastAsia="Tahoma" w:hAnsi="Tahoma" w:cs="Tahoma"/>
          <w:b/>
        </w:rPr>
        <w:t>CCI 2014PL16M2OP013</w:t>
      </w:r>
      <w:r w:rsidR="00902CD2">
        <w:rPr>
          <w:rFonts w:ascii="Tahoma" w:eastAsia="Tahoma" w:hAnsi="Tahoma" w:cs="Tahoma"/>
          <w:b/>
        </w:rPr>
        <w:t>)</w:t>
      </w:r>
      <w:r w:rsidR="00125513" w:rsidRPr="00A6169E">
        <w:rPr>
          <w:rFonts w:ascii="Tahoma" w:eastAsia="Tahoma" w:hAnsi="Tahoma" w:cs="Tahoma"/>
        </w:rPr>
        <w:t xml:space="preserve"> – decyzja wykonawcza C (201</w:t>
      </w:r>
      <w:r w:rsidR="00902CD2">
        <w:rPr>
          <w:rFonts w:ascii="Tahoma" w:eastAsia="Tahoma" w:hAnsi="Tahoma" w:cs="Tahoma"/>
        </w:rPr>
        <w:t>8)</w:t>
      </w:r>
      <w:r w:rsidR="00125513" w:rsidRPr="00A6169E">
        <w:rPr>
          <w:rFonts w:ascii="Tahoma" w:eastAsia="Tahoma" w:hAnsi="Tahoma" w:cs="Tahoma"/>
        </w:rPr>
        <w:t xml:space="preserve"> </w:t>
      </w:r>
      <w:r w:rsidR="00902CD2">
        <w:rPr>
          <w:rFonts w:ascii="Tahoma" w:eastAsia="Tahoma" w:hAnsi="Tahoma" w:cs="Tahoma"/>
        </w:rPr>
        <w:t>6334</w:t>
      </w:r>
      <w:r w:rsidR="00902CD2" w:rsidRPr="00A6169E">
        <w:rPr>
          <w:rFonts w:ascii="Tahoma" w:eastAsia="Tahoma" w:hAnsi="Tahoma" w:cs="Tahoma"/>
        </w:rPr>
        <w:t xml:space="preserve"> </w:t>
      </w:r>
      <w:r w:rsidR="00125513" w:rsidRPr="00A6169E">
        <w:rPr>
          <w:rFonts w:ascii="Tahoma" w:eastAsia="Tahoma" w:hAnsi="Tahoma" w:cs="Tahoma"/>
        </w:rPr>
        <w:t>final</w:t>
      </w:r>
      <w:r w:rsidR="00125513" w:rsidRPr="00A6169E">
        <w:rPr>
          <w:rFonts w:ascii="Tahoma" w:eastAsia="Tahoma" w:hAnsi="Tahoma" w:cs="Tahoma"/>
        </w:rPr>
        <w:br/>
        <w:t>z dnia</w:t>
      </w:r>
      <w:r w:rsidR="00902CD2">
        <w:rPr>
          <w:rFonts w:ascii="Tahoma" w:eastAsia="Tahoma" w:hAnsi="Tahoma" w:cs="Tahoma"/>
        </w:rPr>
        <w:t xml:space="preserve"> 25.09.2018r</w:t>
      </w:r>
      <w:r w:rsidR="00B17740" w:rsidRPr="00A6169E">
        <w:rPr>
          <w:rFonts w:ascii="Tahoma" w:eastAsia="Tahoma" w:hAnsi="Tahoma" w:cs="Tahoma"/>
        </w:rPr>
        <w:t>.</w:t>
      </w:r>
    </w:p>
    <w:p w14:paraId="677A957E" w14:textId="77777777" w:rsidR="00BF28B4" w:rsidRDefault="00BF28B4" w:rsidP="00C64D60">
      <w:pPr>
        <w:spacing w:line="276" w:lineRule="auto"/>
        <w:ind w:left="426" w:right="14"/>
        <w:jc w:val="center"/>
        <w:rPr>
          <w:rFonts w:ascii="Tahoma" w:eastAsia="Tahoma" w:hAnsi="Tahoma" w:cs="Tahoma"/>
          <w:b/>
          <w:w w:val="99"/>
        </w:rPr>
      </w:pPr>
    </w:p>
    <w:p w14:paraId="64C5FACE" w14:textId="77777777" w:rsidR="00BF28B4" w:rsidRDefault="00BF28B4" w:rsidP="00C64D60">
      <w:pPr>
        <w:spacing w:line="276" w:lineRule="auto"/>
        <w:ind w:right="14"/>
        <w:jc w:val="both"/>
        <w:rPr>
          <w:rFonts w:ascii="Tahoma" w:eastAsia="Tahoma" w:hAnsi="Tahoma" w:cs="Tahoma"/>
          <w:b/>
          <w:w w:val="99"/>
        </w:rPr>
      </w:pPr>
      <w:r w:rsidRPr="00BF28B4">
        <w:rPr>
          <w:rFonts w:ascii="Tahoma" w:eastAsia="Tahoma" w:hAnsi="Tahoma" w:cs="Tahoma"/>
          <w:spacing w:val="-1"/>
        </w:rPr>
        <w:t>Instytucja Zarządzająca Regionalnym Programem Operacyjnym Województwa Świętokrzyskiego na lata 2014-2020 postanawia, co następuje:</w:t>
      </w:r>
    </w:p>
    <w:p w14:paraId="03BCDF97" w14:textId="77777777" w:rsidR="00147159" w:rsidRDefault="00147159" w:rsidP="00C64D60">
      <w:pPr>
        <w:spacing w:line="276" w:lineRule="auto"/>
        <w:ind w:left="426" w:right="14"/>
        <w:jc w:val="center"/>
        <w:rPr>
          <w:rFonts w:ascii="Tahoma" w:eastAsia="Tahoma" w:hAnsi="Tahoma" w:cs="Tahoma"/>
          <w:b/>
          <w:w w:val="99"/>
        </w:rPr>
      </w:pPr>
    </w:p>
    <w:p w14:paraId="4C0A5F15" w14:textId="77777777" w:rsidR="00CC5572" w:rsidRPr="00C64D60" w:rsidRDefault="00CC5572" w:rsidP="00C64D60">
      <w:pPr>
        <w:spacing w:line="276" w:lineRule="auto"/>
        <w:ind w:left="426" w:right="14"/>
        <w:jc w:val="center"/>
        <w:rPr>
          <w:rFonts w:ascii="Tahoma" w:eastAsia="Tahoma" w:hAnsi="Tahoma" w:cs="Tahoma"/>
          <w:b/>
          <w:spacing w:val="-1"/>
        </w:rPr>
      </w:pPr>
      <w:r w:rsidRPr="00C64D60">
        <w:rPr>
          <w:rFonts w:ascii="Tahoma" w:eastAsia="Tahoma" w:hAnsi="Tahoma" w:cs="Tahoma"/>
          <w:b/>
          <w:spacing w:val="-1"/>
        </w:rPr>
        <w:t>D</w:t>
      </w:r>
      <w:r w:rsidR="00280ADA" w:rsidRPr="00C64D60">
        <w:rPr>
          <w:rFonts w:ascii="Tahoma" w:eastAsia="Tahoma" w:hAnsi="Tahoma" w:cs="Tahoma"/>
          <w:b/>
          <w:spacing w:val="-1"/>
        </w:rPr>
        <w:t>efinicje</w:t>
      </w:r>
    </w:p>
    <w:p w14:paraId="44EE7462" w14:textId="77777777" w:rsidR="00942F4E" w:rsidRPr="001C3C76" w:rsidRDefault="00280ADA" w:rsidP="00C64D60">
      <w:pPr>
        <w:spacing w:line="276" w:lineRule="auto"/>
        <w:ind w:left="426" w:right="14"/>
        <w:jc w:val="center"/>
        <w:rPr>
          <w:rFonts w:ascii="Tahoma" w:eastAsia="Tahoma" w:hAnsi="Tahoma" w:cs="Tahoma"/>
        </w:rPr>
      </w:pPr>
      <w:r w:rsidRPr="00BD725D">
        <w:rPr>
          <w:rFonts w:ascii="Tahoma" w:eastAsia="Tahoma" w:hAnsi="Tahoma" w:cs="Tahoma"/>
          <w:spacing w:val="-1"/>
        </w:rPr>
        <w:t>§ 1</w:t>
      </w:r>
      <w:r w:rsidRPr="001C3C76">
        <w:rPr>
          <w:rFonts w:ascii="Tahoma" w:eastAsia="Tahoma" w:hAnsi="Tahoma" w:cs="Tahoma"/>
          <w:w w:val="99"/>
        </w:rPr>
        <w:t>.</w:t>
      </w:r>
    </w:p>
    <w:p w14:paraId="0AF39F95" w14:textId="77777777" w:rsidR="00CC1097" w:rsidRPr="001C3C76" w:rsidRDefault="00CC1097" w:rsidP="00C64D60">
      <w:pPr>
        <w:spacing w:line="276" w:lineRule="auto"/>
        <w:ind w:left="426" w:right="14" w:hanging="402"/>
        <w:jc w:val="both"/>
        <w:rPr>
          <w:rFonts w:ascii="Tahoma" w:eastAsia="Tahoma" w:hAnsi="Tahoma" w:cs="Tahoma"/>
          <w:spacing w:val="-1"/>
        </w:rPr>
      </w:pPr>
      <w:r w:rsidRPr="001C3C76">
        <w:rPr>
          <w:rFonts w:ascii="Tahoma" w:eastAsia="Tahoma" w:hAnsi="Tahoma" w:cs="Tahoma"/>
          <w:spacing w:val="-1"/>
        </w:rPr>
        <w:t>Ilekroć w umowie jest mowa o:</w:t>
      </w:r>
      <w:r w:rsidR="00BF28B4" w:rsidRPr="00BF28B4">
        <w:t xml:space="preserve"> </w:t>
      </w:r>
    </w:p>
    <w:p w14:paraId="3F3DD1A6" w14:textId="77777777" w:rsidR="00CC1097" w:rsidRPr="001C3C76" w:rsidRDefault="00494ABF" w:rsidP="00E43CDE">
      <w:pPr>
        <w:pStyle w:val="Akapitzlist"/>
        <w:numPr>
          <w:ilvl w:val="0"/>
          <w:numId w:val="3"/>
        </w:numPr>
        <w:spacing w:line="276" w:lineRule="auto"/>
        <w:ind w:left="426" w:right="14" w:hanging="426"/>
        <w:jc w:val="both"/>
        <w:rPr>
          <w:rFonts w:ascii="Tahoma" w:eastAsia="Tahoma" w:hAnsi="Tahoma" w:cs="Tahoma"/>
          <w:spacing w:val="-1"/>
        </w:rPr>
      </w:pPr>
      <w:r w:rsidRPr="001C3C76">
        <w:rPr>
          <w:rFonts w:ascii="Tahoma" w:eastAsia="Tahoma" w:hAnsi="Tahoma" w:cs="Tahoma"/>
          <w:spacing w:val="-1"/>
        </w:rPr>
        <w:t>"</w:t>
      </w:r>
      <w:r w:rsidR="00CC1097" w:rsidRPr="001C3C76">
        <w:rPr>
          <w:rFonts w:ascii="Tahoma" w:eastAsia="Tahoma" w:hAnsi="Tahoma" w:cs="Tahoma"/>
          <w:spacing w:val="-1"/>
        </w:rPr>
        <w:t xml:space="preserve">beneficjencie" </w:t>
      </w:r>
      <w:r w:rsidRPr="001C3C76">
        <w:rPr>
          <w:rFonts w:ascii="Tahoma" w:eastAsia="Tahoma" w:hAnsi="Tahoma" w:cs="Tahoma"/>
          <w:spacing w:val="-1"/>
        </w:rPr>
        <w:t>należy przez to rozumieć podmiot o którym mowa w art. 2 pkt 10</w:t>
      </w:r>
      <w:r w:rsidR="00346471" w:rsidRPr="001C3C76">
        <w:rPr>
          <w:rFonts w:ascii="Tahoma" w:eastAsia="Tahoma" w:hAnsi="Tahoma" w:cs="Tahoma"/>
          <w:spacing w:val="-1"/>
        </w:rPr>
        <w:t xml:space="preserve"> </w:t>
      </w:r>
      <w:r w:rsidRPr="001C3C76">
        <w:rPr>
          <w:rFonts w:ascii="Tahoma" w:eastAsia="Tahoma" w:hAnsi="Tahoma" w:cs="Tahoma"/>
          <w:spacing w:val="-1"/>
        </w:rPr>
        <w:t>rozporządzenia ogólnego oraz podmiot, o którym mowa w art. 63 rozporządzenia ogólnego;</w:t>
      </w:r>
    </w:p>
    <w:p w14:paraId="41A0A1D3" w14:textId="2DD1DAA9" w:rsidR="00942F4E" w:rsidRPr="001C3C76" w:rsidRDefault="00280ADA" w:rsidP="00E43CDE">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en</w:t>
      </w:r>
      <w:r w:rsidRPr="001C3C76">
        <w:rPr>
          <w:rFonts w:ascii="Tahoma" w:eastAsia="Tahoma" w:hAnsi="Tahoma" w:cs="Tahoma"/>
          <w:spacing w:val="-1"/>
        </w:rPr>
        <w:t>c</w:t>
      </w:r>
      <w:r w:rsidRPr="001C3C76">
        <w:rPr>
          <w:rFonts w:ascii="Tahoma" w:eastAsia="Tahoma" w:hAnsi="Tahoma" w:cs="Tahoma"/>
        </w:rPr>
        <w:t>ie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to ro</w:t>
      </w:r>
      <w:r w:rsidRPr="001C3C76">
        <w:rPr>
          <w:rFonts w:ascii="Tahoma" w:eastAsia="Tahoma" w:hAnsi="Tahoma" w:cs="Tahoma"/>
          <w:spacing w:val="3"/>
        </w:rPr>
        <w:t>z</w:t>
      </w:r>
      <w:r w:rsidRPr="001C3C76">
        <w:rPr>
          <w:rFonts w:ascii="Tahoma" w:eastAsia="Tahoma" w:hAnsi="Tahoma" w:cs="Tahoma"/>
          <w:spacing w:val="1"/>
        </w:rPr>
        <w:t>u</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ć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 w rozumi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11"/>
        </w:rPr>
        <w:t xml:space="preserve"> </w:t>
      </w:r>
      <w:r w:rsidRPr="001C3C76">
        <w:rPr>
          <w:rFonts w:ascii="Tahoma" w:eastAsia="Tahoma" w:hAnsi="Tahoma" w:cs="Tahoma"/>
        </w:rPr>
        <w:t>pkt</w:t>
      </w:r>
      <w:r w:rsidRPr="001C3C76">
        <w:rPr>
          <w:rFonts w:ascii="Tahoma" w:eastAsia="Tahoma" w:hAnsi="Tahoma" w:cs="Tahoma"/>
          <w:spacing w:val="10"/>
        </w:rPr>
        <w:t xml:space="preserve"> </w:t>
      </w:r>
      <w:r w:rsidRPr="001C3C76">
        <w:rPr>
          <w:rFonts w:ascii="Tahoma" w:eastAsia="Tahoma" w:hAnsi="Tahoma" w:cs="Tahoma"/>
          <w:spacing w:val="-1"/>
        </w:rPr>
        <w:t>1</w:t>
      </w:r>
      <w:r w:rsidRPr="001C3C76">
        <w:rPr>
          <w:rFonts w:ascii="Tahoma" w:eastAsia="Tahoma" w:hAnsi="Tahoma" w:cs="Tahoma"/>
        </w:rPr>
        <w:t>6</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dnia</w:t>
      </w:r>
      <w:r w:rsidRPr="001C3C76">
        <w:rPr>
          <w:rFonts w:ascii="Tahoma" w:eastAsia="Tahoma" w:hAnsi="Tahoma" w:cs="Tahoma"/>
          <w:spacing w:val="9"/>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4</w:t>
      </w:r>
      <w:r w:rsidRPr="001C3C76">
        <w:rPr>
          <w:rFonts w:ascii="Tahoma" w:eastAsia="Tahoma" w:hAnsi="Tahoma" w:cs="Tahoma"/>
          <w:spacing w:val="12"/>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w</w:t>
      </w:r>
      <w:r w:rsidRPr="001C3C76">
        <w:rPr>
          <w:rFonts w:ascii="Tahoma" w:eastAsia="Tahoma" w:hAnsi="Tahoma" w:cs="Tahoma"/>
          <w:spacing w:val="12"/>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publi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p>
    <w:p w14:paraId="4A6CF14C" w14:textId="346645AC" w:rsidR="00BF0621" w:rsidRPr="001C3C76" w:rsidRDefault="00BF0621" w:rsidP="00E43CDE">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„uczestniku projektu” oznacza to uczestnika projektu w rozumien</w:t>
      </w:r>
      <w:r w:rsidR="00A52926" w:rsidRPr="001C3C76">
        <w:rPr>
          <w:rFonts w:ascii="Tahoma" w:eastAsia="Tahoma" w:hAnsi="Tahoma" w:cs="Tahoma"/>
        </w:rPr>
        <w:t>i</w:t>
      </w:r>
      <w:r w:rsidRPr="001C3C76">
        <w:rPr>
          <w:rFonts w:ascii="Tahoma" w:eastAsia="Tahoma" w:hAnsi="Tahoma" w:cs="Tahoma"/>
        </w:rPr>
        <w:t xml:space="preserve">u </w:t>
      </w:r>
      <w:r w:rsidRPr="00C35D54">
        <w:rPr>
          <w:rFonts w:ascii="Tahoma" w:eastAsia="Tahoma" w:hAnsi="Tahoma" w:cs="Tahoma"/>
          <w:i/>
        </w:rPr>
        <w:t xml:space="preserve">Wytycznych w zakresie </w:t>
      </w:r>
      <w:r w:rsidR="00A52926" w:rsidRPr="00C35D54">
        <w:rPr>
          <w:rFonts w:ascii="Tahoma" w:eastAsia="Tahoma" w:hAnsi="Tahoma" w:cs="Tahoma"/>
          <w:i/>
        </w:rPr>
        <w:t>monitorowania postępu rzeczowego realizacji programów</w:t>
      </w:r>
      <w:r w:rsidR="00FC2DB2" w:rsidRPr="00C35D54">
        <w:rPr>
          <w:rFonts w:ascii="Tahoma" w:eastAsia="Tahoma" w:hAnsi="Tahoma" w:cs="Tahoma"/>
          <w:i/>
        </w:rPr>
        <w:t xml:space="preserve"> operacyjnych na lata 2014-2020</w:t>
      </w:r>
      <w:r w:rsidR="00FC2DB2">
        <w:rPr>
          <w:rFonts w:ascii="Tahoma" w:eastAsia="Tahoma" w:hAnsi="Tahoma" w:cs="Tahoma"/>
        </w:rPr>
        <w:t>;</w:t>
      </w:r>
    </w:p>
    <w:p w14:paraId="5071BBB0" w14:textId="29C5304E" w:rsidR="00087102" w:rsidRPr="005E7602" w:rsidRDefault="00087102" w:rsidP="00E43CDE">
      <w:pPr>
        <w:pStyle w:val="Akapitzlist"/>
        <w:numPr>
          <w:ilvl w:val="0"/>
          <w:numId w:val="3"/>
        </w:numPr>
        <w:spacing w:line="276" w:lineRule="auto"/>
        <w:ind w:left="426" w:right="14" w:hanging="426"/>
        <w:jc w:val="both"/>
        <w:rPr>
          <w:rFonts w:ascii="Tahoma" w:eastAsia="Tahoma" w:hAnsi="Tahoma" w:cs="Tahoma"/>
        </w:rPr>
      </w:pPr>
      <w:r w:rsidRPr="005E7602">
        <w:rPr>
          <w:rFonts w:ascii="Tahoma" w:eastAsia="Tahoma" w:hAnsi="Tahoma" w:cs="Tahoma"/>
        </w:rPr>
        <w:t xml:space="preserve">"dofinansowaniu" oznacza to współfinansowanie projektu ze środków Unii Europejskiej </w:t>
      </w:r>
      <w:r w:rsidR="003D5997">
        <w:rPr>
          <w:rFonts w:ascii="Tahoma" w:eastAsia="Tahoma" w:hAnsi="Tahoma" w:cs="Tahoma"/>
        </w:rPr>
        <w:br/>
      </w:r>
      <w:r w:rsidR="00322B0C">
        <w:rPr>
          <w:rFonts w:ascii="Tahoma" w:eastAsia="Tahoma" w:hAnsi="Tahoma" w:cs="Tahoma"/>
        </w:rPr>
        <w:t>i</w:t>
      </w:r>
      <w:r w:rsidR="00B610C5">
        <w:rPr>
          <w:rFonts w:ascii="Tahoma" w:eastAsia="Tahoma" w:hAnsi="Tahoma" w:cs="Tahoma"/>
        </w:rPr>
        <w:t xml:space="preserve"> </w:t>
      </w:r>
      <w:r w:rsidRPr="005E7602">
        <w:rPr>
          <w:rFonts w:ascii="Tahoma" w:eastAsia="Tahoma" w:hAnsi="Tahoma" w:cs="Tahoma"/>
        </w:rPr>
        <w:t>z budżetu państwa;</w:t>
      </w:r>
    </w:p>
    <w:p w14:paraId="363A28ED" w14:textId="657DB2CA" w:rsidR="00942F4E" w:rsidRPr="001C3C76" w:rsidRDefault="00280ADA" w:rsidP="00E43CDE">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„do</w:t>
      </w:r>
      <w:r w:rsidRPr="001C3C76">
        <w:rPr>
          <w:rFonts w:ascii="Tahoma" w:eastAsia="Tahoma" w:hAnsi="Tahoma" w:cs="Tahoma"/>
          <w:spacing w:val="1"/>
        </w:rPr>
        <w:t>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lo</w:t>
      </w:r>
      <w:r w:rsidRPr="001C3C76">
        <w:rPr>
          <w:rFonts w:ascii="Tahoma" w:eastAsia="Tahoma" w:hAnsi="Tahoma" w:cs="Tahoma"/>
          <w:spacing w:val="1"/>
        </w:rPr>
        <w:t>wej</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za</w:t>
      </w:r>
      <w:r w:rsidRPr="001C3C76">
        <w:rPr>
          <w:rFonts w:ascii="Tahoma" w:eastAsia="Tahoma" w:hAnsi="Tahoma" w:cs="Tahoma"/>
          <w:spacing w:val="12"/>
        </w:rPr>
        <w:t xml:space="preserve"> </w:t>
      </w:r>
      <w:r w:rsidRPr="001C3C76">
        <w:rPr>
          <w:rFonts w:ascii="Tahoma" w:eastAsia="Tahoma" w:hAnsi="Tahoma" w:cs="Tahoma"/>
        </w:rPr>
        <w:t>to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spół</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4"/>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rPr>
        <w:t>b</w:t>
      </w:r>
      <w:r w:rsidRPr="001C3C76">
        <w:rPr>
          <w:rFonts w:ascii="Tahoma" w:eastAsia="Tahoma" w:hAnsi="Tahoma" w:cs="Tahoma"/>
          <w:spacing w:val="2"/>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 IZ</w:t>
      </w:r>
      <w:r w:rsidRPr="001C3C76">
        <w:rPr>
          <w:rFonts w:ascii="Tahoma" w:eastAsia="Tahoma" w:hAnsi="Tahoma" w:cs="Tahoma"/>
          <w:spacing w:val="6"/>
        </w:rPr>
        <w:t xml:space="preserve"> </w:t>
      </w:r>
      <w:r w:rsidRPr="001C3C76">
        <w:rPr>
          <w:rFonts w:ascii="Tahoma" w:eastAsia="Tahoma" w:hAnsi="Tahoma" w:cs="Tahoma"/>
          <w:spacing w:val="3"/>
        </w:rPr>
        <w:t>z</w:t>
      </w:r>
      <w:r w:rsidRPr="001C3C76">
        <w:rPr>
          <w:rFonts w:ascii="Tahoma" w:eastAsia="Tahoma" w:hAnsi="Tahoma" w:cs="Tahoma"/>
        </w:rPr>
        <w:t>godnie z</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009E7E42">
        <w:rPr>
          <w:rFonts w:ascii="Tahoma" w:eastAsia="Tahoma" w:hAnsi="Tahoma" w:cs="Tahoma"/>
          <w:spacing w:val="-1"/>
        </w:rPr>
        <w:t>pkt</w:t>
      </w:r>
      <w:r w:rsidRPr="001C3C76">
        <w:rPr>
          <w:rFonts w:ascii="Tahoma" w:eastAsia="Tahoma" w:hAnsi="Tahoma" w:cs="Tahoma"/>
          <w:spacing w:val="6"/>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 z</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1</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rPr>
        <w:t>li</w:t>
      </w:r>
      <w:r w:rsidRPr="001C3C76">
        <w:rPr>
          <w:rFonts w:ascii="Tahoma" w:eastAsia="Tahoma" w:hAnsi="Tahoma" w:cs="Tahoma"/>
          <w:spacing w:val="3"/>
        </w:rPr>
        <w:t>p</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rPr>
        <w:t xml:space="preserve">4 </w:t>
      </w:r>
      <w:r w:rsidRPr="001C3C76">
        <w:rPr>
          <w:rFonts w:ascii="Tahoma" w:eastAsia="Tahoma" w:hAnsi="Tahoma" w:cs="Tahoma"/>
          <w:spacing w:val="2"/>
        </w:rPr>
        <w:t>r</w:t>
      </w:r>
      <w:r w:rsidRPr="001C3C76">
        <w:rPr>
          <w:rFonts w:ascii="Tahoma" w:eastAsia="Tahoma" w:hAnsi="Tahoma" w:cs="Tahoma"/>
        </w:rPr>
        <w:t>.</w:t>
      </w:r>
      <w:r w:rsidRPr="001C3C76">
        <w:rPr>
          <w:rFonts w:ascii="Tahoma" w:eastAsia="Tahoma" w:hAnsi="Tahoma" w:cs="Tahoma"/>
          <w:spacing w:val="3"/>
        </w:rPr>
        <w:t xml:space="preserve"> </w:t>
      </w:r>
      <w:r w:rsidR="00A85E96">
        <w:rPr>
          <w:rFonts w:ascii="Tahoma" w:eastAsia="Tahoma" w:hAnsi="Tahoma" w:cs="Tahoma"/>
          <w:spacing w:val="3"/>
        </w:rPr>
        <w:br/>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rPr>
        <w:t>progr</w:t>
      </w:r>
      <w:r w:rsidRPr="001C3C76">
        <w:rPr>
          <w:rFonts w:ascii="Tahoma" w:eastAsia="Tahoma" w:hAnsi="Tahoma" w:cs="Tahoma"/>
          <w:spacing w:val="1"/>
        </w:rPr>
        <w:t>a</w:t>
      </w:r>
      <w:r w:rsidRPr="001C3C76">
        <w:rPr>
          <w:rFonts w:ascii="Tahoma" w:eastAsia="Tahoma" w:hAnsi="Tahoma" w:cs="Tahoma"/>
        </w:rPr>
        <w:t>mów</w:t>
      </w:r>
      <w:r w:rsidRPr="001C3C76">
        <w:rPr>
          <w:rFonts w:ascii="Tahoma" w:eastAsia="Tahoma" w:hAnsi="Tahoma" w:cs="Tahoma"/>
          <w:spacing w:val="57"/>
        </w:rPr>
        <w:t xml:space="preserve"> </w:t>
      </w:r>
      <w:r w:rsidRPr="001C3C76">
        <w:rPr>
          <w:rFonts w:ascii="Tahoma" w:eastAsia="Tahoma" w:hAnsi="Tahoma" w:cs="Tahoma"/>
        </w:rPr>
        <w:t xml:space="preserve">w </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3"/>
        </w:rPr>
        <w:t>o</w:t>
      </w:r>
      <w:r w:rsidRPr="001C3C76">
        <w:rPr>
          <w:rFonts w:ascii="Tahoma" w:eastAsia="Tahoma" w:hAnsi="Tahoma" w:cs="Tahoma"/>
        </w:rPr>
        <w:t>lit</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2"/>
        </w:rPr>
        <w:t xml:space="preserve"> </w:t>
      </w:r>
      <w:r w:rsidRPr="001C3C76">
        <w:rPr>
          <w:rFonts w:ascii="Tahoma" w:eastAsia="Tahoma" w:hAnsi="Tahoma" w:cs="Tahoma"/>
        </w:rPr>
        <w:t>sp</w:t>
      </w:r>
      <w:r w:rsidRPr="001C3C76">
        <w:rPr>
          <w:rFonts w:ascii="Tahoma" w:eastAsia="Tahoma" w:hAnsi="Tahoma" w:cs="Tahoma"/>
          <w:spacing w:val="2"/>
        </w:rPr>
        <w:t>ó</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spacing w:val="1"/>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w p</w:t>
      </w:r>
      <w:r w:rsidRPr="001C3C76">
        <w:rPr>
          <w:rFonts w:ascii="Tahoma" w:eastAsia="Tahoma" w:hAnsi="Tahoma" w:cs="Tahoma"/>
          <w:spacing w:val="1"/>
        </w:rPr>
        <w:t>e</w:t>
      </w:r>
      <w:r w:rsidRPr="001C3C76">
        <w:rPr>
          <w:rFonts w:ascii="Tahoma" w:eastAsia="Tahoma" w:hAnsi="Tahoma" w:cs="Tahoma"/>
        </w:rPr>
        <w:t>rsp</w:t>
      </w:r>
      <w:r w:rsidRPr="001C3C76">
        <w:rPr>
          <w:rFonts w:ascii="Tahoma" w:eastAsia="Tahoma" w:hAnsi="Tahoma" w:cs="Tahoma"/>
          <w:spacing w:val="1"/>
        </w:rPr>
        <w:t>ek</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56"/>
        </w:rPr>
        <w:t xml:space="preserve">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we</w:t>
      </w:r>
      <w:r w:rsidRPr="001C3C76">
        <w:rPr>
          <w:rFonts w:ascii="Tahoma" w:eastAsia="Tahoma" w:hAnsi="Tahoma" w:cs="Tahoma"/>
        </w:rPr>
        <w:t>j</w:t>
      </w:r>
      <w:r w:rsidR="00087102" w:rsidRPr="001C3C76">
        <w:rPr>
          <w:rFonts w:ascii="Tahoma" w:eastAsia="Tahoma" w:hAnsi="Tahoma" w:cs="Tahoma"/>
          <w:spacing w:val="-1"/>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spacing w:val="-1"/>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w:t>
      </w:r>
    </w:p>
    <w:p w14:paraId="7040EBB4" w14:textId="4CF24552" w:rsidR="00DB30C5" w:rsidRPr="00FD583F" w:rsidRDefault="00DB30C5" w:rsidP="00A85E96">
      <w:pPr>
        <w:pStyle w:val="Akapitzlist"/>
        <w:numPr>
          <w:ilvl w:val="0"/>
          <w:numId w:val="3"/>
        </w:numPr>
        <w:spacing w:line="276" w:lineRule="auto"/>
        <w:ind w:left="426" w:right="14" w:hanging="426"/>
        <w:jc w:val="both"/>
        <w:rPr>
          <w:rFonts w:ascii="Tahoma" w:eastAsia="Tahoma" w:hAnsi="Tahoma" w:cs="Tahoma"/>
        </w:rPr>
      </w:pPr>
      <w:r w:rsidRPr="00FD583F">
        <w:rPr>
          <w:rFonts w:ascii="Tahoma" w:eastAsia="Tahoma" w:hAnsi="Tahoma" w:cs="Tahoma"/>
        </w:rPr>
        <w:lastRenderedPageBreak/>
        <w:t xml:space="preserve">„danych osobowych” </w:t>
      </w:r>
      <w:r w:rsidR="00B76EA2" w:rsidRPr="00B76EA2">
        <w:rPr>
          <w:rFonts w:ascii="Tahoma" w:eastAsia="Tahoma" w:hAnsi="Tahoma" w:cs="Tahoma"/>
        </w:rPr>
        <w:t>oznaczają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w:t>
      </w:r>
      <w:r w:rsidR="00A85E96">
        <w:rPr>
          <w:rFonts w:ascii="Tahoma" w:eastAsia="Tahoma" w:hAnsi="Tahoma" w:cs="Tahoma"/>
        </w:rPr>
        <w:t>eczną tożsamość osoby fizycznej;</w:t>
      </w:r>
    </w:p>
    <w:p w14:paraId="4BC91FF8" w14:textId="69D25BF2" w:rsidR="00863F90" w:rsidRDefault="00280ADA" w:rsidP="00E43CDE">
      <w:pPr>
        <w:pStyle w:val="Akapitzlist"/>
        <w:numPr>
          <w:ilvl w:val="0"/>
          <w:numId w:val="3"/>
        </w:numPr>
        <w:spacing w:line="276" w:lineRule="auto"/>
        <w:ind w:left="426" w:right="14" w:hanging="426"/>
        <w:jc w:val="both"/>
        <w:rPr>
          <w:rFonts w:ascii="Tahoma" w:eastAsia="Tahoma" w:hAnsi="Tahoma" w:cs="Tahoma"/>
        </w:rPr>
      </w:pPr>
      <w:r w:rsidRPr="00863F90">
        <w:rPr>
          <w:rFonts w:ascii="Tahoma" w:eastAsia="Tahoma" w:hAnsi="Tahoma" w:cs="Tahoma"/>
        </w:rPr>
        <w:t>„Ins</w:t>
      </w:r>
      <w:r w:rsidRPr="00863F90">
        <w:rPr>
          <w:rFonts w:ascii="Tahoma" w:eastAsia="Tahoma" w:hAnsi="Tahoma" w:cs="Tahoma"/>
          <w:spacing w:val="-2"/>
        </w:rPr>
        <w:t>t</w:t>
      </w:r>
      <w:r w:rsidRPr="00863F90">
        <w:rPr>
          <w:rFonts w:ascii="Tahoma" w:eastAsia="Tahoma" w:hAnsi="Tahoma" w:cs="Tahoma"/>
          <w:spacing w:val="-1"/>
        </w:rPr>
        <w:t>y</w:t>
      </w:r>
      <w:r w:rsidRPr="00863F90">
        <w:rPr>
          <w:rFonts w:ascii="Tahoma" w:eastAsia="Tahoma" w:hAnsi="Tahoma" w:cs="Tahoma"/>
        </w:rPr>
        <w:t>t</w:t>
      </w:r>
      <w:r w:rsidRPr="00863F90">
        <w:rPr>
          <w:rFonts w:ascii="Tahoma" w:eastAsia="Tahoma" w:hAnsi="Tahoma" w:cs="Tahoma"/>
          <w:spacing w:val="1"/>
        </w:rPr>
        <w:t>u</w:t>
      </w:r>
      <w:r w:rsidRPr="00863F90">
        <w:rPr>
          <w:rFonts w:ascii="Tahoma" w:eastAsia="Tahoma" w:hAnsi="Tahoma" w:cs="Tahoma"/>
          <w:spacing w:val="-1"/>
        </w:rPr>
        <w:t>cj</w:t>
      </w:r>
      <w:r w:rsidRPr="00863F90">
        <w:rPr>
          <w:rFonts w:ascii="Tahoma" w:eastAsia="Tahoma" w:hAnsi="Tahoma" w:cs="Tahoma"/>
        </w:rPr>
        <w:t xml:space="preserve">i </w:t>
      </w:r>
      <w:r w:rsidRPr="00863F90">
        <w:rPr>
          <w:rFonts w:ascii="Tahoma" w:eastAsia="Tahoma" w:hAnsi="Tahoma" w:cs="Tahoma"/>
          <w:spacing w:val="9"/>
        </w:rPr>
        <w:t xml:space="preserve"> </w:t>
      </w:r>
      <w:r w:rsidRPr="00863F90">
        <w:rPr>
          <w:rFonts w:ascii="Tahoma" w:eastAsia="Tahoma" w:hAnsi="Tahoma" w:cs="Tahoma"/>
          <w:spacing w:val="-6"/>
        </w:rPr>
        <w:t>Z</w:t>
      </w:r>
      <w:r w:rsidRPr="00863F90">
        <w:rPr>
          <w:rFonts w:ascii="Tahoma" w:eastAsia="Tahoma" w:hAnsi="Tahoma" w:cs="Tahoma"/>
          <w:spacing w:val="1"/>
        </w:rPr>
        <w:t>a</w:t>
      </w:r>
      <w:r w:rsidRPr="00863F90">
        <w:rPr>
          <w:rFonts w:ascii="Tahoma" w:eastAsia="Tahoma" w:hAnsi="Tahoma" w:cs="Tahoma"/>
        </w:rPr>
        <w:t>rz</w:t>
      </w:r>
      <w:r w:rsidRPr="00863F90">
        <w:rPr>
          <w:rFonts w:ascii="Tahoma" w:eastAsia="Tahoma" w:hAnsi="Tahoma" w:cs="Tahoma"/>
          <w:spacing w:val="1"/>
        </w:rPr>
        <w:t>ą</w:t>
      </w:r>
      <w:r w:rsidRPr="00863F90">
        <w:rPr>
          <w:rFonts w:ascii="Tahoma" w:eastAsia="Tahoma" w:hAnsi="Tahoma" w:cs="Tahoma"/>
        </w:rPr>
        <w:t>dz</w:t>
      </w:r>
      <w:r w:rsidRPr="00863F90">
        <w:rPr>
          <w:rFonts w:ascii="Tahoma" w:eastAsia="Tahoma" w:hAnsi="Tahoma" w:cs="Tahoma"/>
          <w:spacing w:val="1"/>
        </w:rPr>
        <w:t>a</w:t>
      </w:r>
      <w:r w:rsidRPr="00863F90">
        <w:rPr>
          <w:rFonts w:ascii="Tahoma" w:eastAsia="Tahoma" w:hAnsi="Tahoma" w:cs="Tahoma"/>
          <w:spacing w:val="-1"/>
        </w:rPr>
        <w:t>j</w:t>
      </w:r>
      <w:r w:rsidRPr="00863F90">
        <w:rPr>
          <w:rFonts w:ascii="Tahoma" w:eastAsia="Tahoma" w:hAnsi="Tahoma" w:cs="Tahoma"/>
          <w:spacing w:val="1"/>
        </w:rPr>
        <w:t>ą</w:t>
      </w:r>
      <w:r w:rsidRPr="00863F90">
        <w:rPr>
          <w:rFonts w:ascii="Tahoma" w:eastAsia="Tahoma" w:hAnsi="Tahoma" w:cs="Tahoma"/>
          <w:spacing w:val="-1"/>
        </w:rPr>
        <w:t>c</w:t>
      </w:r>
      <w:r w:rsidRPr="00863F90">
        <w:rPr>
          <w:rFonts w:ascii="Tahoma" w:eastAsia="Tahoma" w:hAnsi="Tahoma" w:cs="Tahoma"/>
          <w:spacing w:val="1"/>
        </w:rPr>
        <w:t>ej</w:t>
      </w:r>
      <w:r w:rsidRPr="00863F90">
        <w:rPr>
          <w:rFonts w:ascii="Tahoma" w:eastAsia="Tahoma" w:hAnsi="Tahoma" w:cs="Tahoma"/>
        </w:rPr>
        <w:t xml:space="preserve">” </w:t>
      </w:r>
      <w:r w:rsidR="007800C5" w:rsidRPr="00863F90">
        <w:rPr>
          <w:rFonts w:ascii="Tahoma" w:eastAsia="Tahoma" w:hAnsi="Tahoma" w:cs="Tahoma"/>
        </w:rPr>
        <w:t>(„IZ”)</w:t>
      </w:r>
      <w:r w:rsidRPr="00863F90">
        <w:rPr>
          <w:rFonts w:ascii="Tahoma" w:eastAsia="Tahoma" w:hAnsi="Tahoma" w:cs="Tahoma"/>
          <w:spacing w:val="1"/>
        </w:rPr>
        <w:t xml:space="preserve"> </w:t>
      </w:r>
      <w:r w:rsidRPr="00863F90">
        <w:rPr>
          <w:rFonts w:ascii="Tahoma" w:eastAsia="Tahoma" w:hAnsi="Tahoma" w:cs="Tahoma"/>
        </w:rPr>
        <w:t>oznacza to</w:t>
      </w:r>
      <w:r w:rsidRPr="00863F90">
        <w:rPr>
          <w:rFonts w:ascii="Tahoma" w:eastAsia="Tahoma" w:hAnsi="Tahoma" w:cs="Tahoma"/>
          <w:spacing w:val="12"/>
        </w:rPr>
        <w:t xml:space="preserve"> </w:t>
      </w:r>
      <w:r w:rsidRPr="00863F90">
        <w:rPr>
          <w:rFonts w:ascii="Tahoma" w:eastAsia="Tahoma" w:hAnsi="Tahoma" w:cs="Tahoma"/>
          <w:spacing w:val="-6"/>
        </w:rPr>
        <w:t>Z</w:t>
      </w:r>
      <w:r w:rsidRPr="00863F90">
        <w:rPr>
          <w:rFonts w:ascii="Tahoma" w:eastAsia="Tahoma" w:hAnsi="Tahoma" w:cs="Tahoma"/>
          <w:spacing w:val="1"/>
        </w:rPr>
        <w:t>a</w:t>
      </w:r>
      <w:r w:rsidRPr="00863F90">
        <w:rPr>
          <w:rFonts w:ascii="Tahoma" w:eastAsia="Tahoma" w:hAnsi="Tahoma" w:cs="Tahoma"/>
        </w:rPr>
        <w:t>rz</w:t>
      </w:r>
      <w:r w:rsidRPr="00863F90">
        <w:rPr>
          <w:rFonts w:ascii="Tahoma" w:eastAsia="Tahoma" w:hAnsi="Tahoma" w:cs="Tahoma"/>
          <w:spacing w:val="1"/>
        </w:rPr>
        <w:t>ą</w:t>
      </w:r>
      <w:r w:rsidRPr="00863F90">
        <w:rPr>
          <w:rFonts w:ascii="Tahoma" w:eastAsia="Tahoma" w:hAnsi="Tahoma" w:cs="Tahoma"/>
        </w:rPr>
        <w:t>d</w:t>
      </w:r>
      <w:r w:rsidRPr="00863F90">
        <w:rPr>
          <w:rFonts w:ascii="Tahoma" w:eastAsia="Tahoma" w:hAnsi="Tahoma" w:cs="Tahoma"/>
          <w:spacing w:val="8"/>
        </w:rPr>
        <w:t xml:space="preserve"> </w:t>
      </w:r>
      <w:r w:rsidRPr="00863F90">
        <w:rPr>
          <w:rFonts w:ascii="Tahoma" w:eastAsia="Tahoma" w:hAnsi="Tahoma" w:cs="Tahoma"/>
          <w:spacing w:val="-7"/>
        </w:rPr>
        <w:t>W</w:t>
      </w:r>
      <w:r w:rsidRPr="00863F90">
        <w:rPr>
          <w:rFonts w:ascii="Tahoma" w:eastAsia="Tahoma" w:hAnsi="Tahoma" w:cs="Tahoma"/>
        </w:rPr>
        <w:t>o</w:t>
      </w:r>
      <w:r w:rsidRPr="00E6201F">
        <w:rPr>
          <w:rFonts w:ascii="Tahoma" w:eastAsia="Tahoma" w:hAnsi="Tahoma" w:cs="Tahoma"/>
          <w:spacing w:val="-1"/>
        </w:rPr>
        <w:t>j</w:t>
      </w:r>
      <w:r w:rsidRPr="00E6201F">
        <w:rPr>
          <w:rFonts w:ascii="Tahoma" w:eastAsia="Tahoma" w:hAnsi="Tahoma" w:cs="Tahoma"/>
          <w:spacing w:val="3"/>
        </w:rPr>
        <w:t>e</w:t>
      </w:r>
      <w:r w:rsidRPr="003A7DBD">
        <w:rPr>
          <w:rFonts w:ascii="Tahoma" w:eastAsia="Tahoma" w:hAnsi="Tahoma" w:cs="Tahoma"/>
          <w:spacing w:val="1"/>
        </w:rPr>
        <w:t>w</w:t>
      </w:r>
      <w:r w:rsidRPr="00A706BA">
        <w:rPr>
          <w:rFonts w:ascii="Tahoma" w:eastAsia="Tahoma" w:hAnsi="Tahoma" w:cs="Tahoma"/>
        </w:rPr>
        <w:t>ódz</w:t>
      </w:r>
      <w:r w:rsidRPr="00D908A7">
        <w:rPr>
          <w:rFonts w:ascii="Tahoma" w:eastAsia="Tahoma" w:hAnsi="Tahoma" w:cs="Tahoma"/>
          <w:spacing w:val="1"/>
        </w:rPr>
        <w:t>t</w:t>
      </w:r>
      <w:r w:rsidRPr="00D908A7">
        <w:rPr>
          <w:rFonts w:ascii="Tahoma" w:eastAsia="Tahoma" w:hAnsi="Tahoma" w:cs="Tahoma"/>
          <w:spacing w:val="-1"/>
        </w:rPr>
        <w:t>w</w:t>
      </w:r>
      <w:r w:rsidRPr="00D908A7">
        <w:rPr>
          <w:rFonts w:ascii="Tahoma" w:eastAsia="Tahoma" w:hAnsi="Tahoma" w:cs="Tahoma"/>
        </w:rPr>
        <w:t xml:space="preserve">a </w:t>
      </w:r>
      <w:r w:rsidR="00076A9A" w:rsidRPr="00D908A7">
        <w:rPr>
          <w:rFonts w:ascii="Tahoma" w:eastAsia="Tahoma" w:hAnsi="Tahoma" w:cs="Tahoma"/>
        </w:rPr>
        <w:t>Świętokrzyskiego</w:t>
      </w:r>
      <w:r w:rsidRPr="00D908A7">
        <w:rPr>
          <w:rFonts w:ascii="Tahoma" w:eastAsia="Tahoma" w:hAnsi="Tahoma" w:cs="Tahoma"/>
        </w:rPr>
        <w:t xml:space="preserve"> p</w:t>
      </w:r>
      <w:r w:rsidRPr="00D908A7">
        <w:rPr>
          <w:rFonts w:ascii="Tahoma" w:eastAsia="Tahoma" w:hAnsi="Tahoma" w:cs="Tahoma"/>
          <w:spacing w:val="1"/>
        </w:rPr>
        <w:t>e</w:t>
      </w:r>
      <w:r w:rsidRPr="00D908A7">
        <w:rPr>
          <w:rFonts w:ascii="Tahoma" w:eastAsia="Tahoma" w:hAnsi="Tahoma" w:cs="Tahoma"/>
        </w:rPr>
        <w:t>ł</w:t>
      </w:r>
      <w:r w:rsidRPr="00D908A7">
        <w:rPr>
          <w:rFonts w:ascii="Tahoma" w:eastAsia="Tahoma" w:hAnsi="Tahoma" w:cs="Tahoma"/>
          <w:spacing w:val="-1"/>
        </w:rPr>
        <w:t>n</w:t>
      </w:r>
      <w:r w:rsidRPr="00D908A7">
        <w:rPr>
          <w:rFonts w:ascii="Tahoma" w:eastAsia="Tahoma" w:hAnsi="Tahoma" w:cs="Tahoma"/>
        </w:rPr>
        <w:t>i</w:t>
      </w:r>
      <w:r w:rsidRPr="00D908A7">
        <w:rPr>
          <w:rFonts w:ascii="Tahoma" w:eastAsia="Tahoma" w:hAnsi="Tahoma" w:cs="Tahoma"/>
          <w:spacing w:val="3"/>
        </w:rPr>
        <w:t>ą</w:t>
      </w:r>
      <w:r w:rsidRPr="00D908A7">
        <w:rPr>
          <w:rFonts w:ascii="Tahoma" w:eastAsia="Tahoma" w:hAnsi="Tahoma" w:cs="Tahoma"/>
          <w:spacing w:val="-1"/>
        </w:rPr>
        <w:t>c</w:t>
      </w:r>
      <w:r w:rsidRPr="00D908A7">
        <w:rPr>
          <w:rFonts w:ascii="Tahoma" w:eastAsia="Tahoma" w:hAnsi="Tahoma" w:cs="Tahoma"/>
        </w:rPr>
        <w:t>y rolę</w:t>
      </w:r>
      <w:r w:rsidR="002748C1" w:rsidRPr="00D908A7">
        <w:rPr>
          <w:rFonts w:ascii="Tahoma" w:eastAsia="Tahoma" w:hAnsi="Tahoma" w:cs="Tahoma"/>
          <w:spacing w:val="12"/>
        </w:rPr>
        <w:t xml:space="preserve"> </w:t>
      </w:r>
      <w:r w:rsidRPr="00D908A7">
        <w:rPr>
          <w:rFonts w:ascii="Tahoma" w:eastAsia="Tahoma" w:hAnsi="Tahoma" w:cs="Tahoma"/>
        </w:rPr>
        <w:t>I</w:t>
      </w:r>
      <w:r w:rsidRPr="00D908A7">
        <w:rPr>
          <w:rFonts w:ascii="Tahoma" w:eastAsia="Tahoma" w:hAnsi="Tahoma" w:cs="Tahoma"/>
          <w:spacing w:val="-1"/>
        </w:rPr>
        <w:t>n</w:t>
      </w:r>
      <w:r w:rsidRPr="00D908A7">
        <w:rPr>
          <w:rFonts w:ascii="Tahoma" w:eastAsia="Tahoma" w:hAnsi="Tahoma" w:cs="Tahoma"/>
        </w:rPr>
        <w:t>s</w:t>
      </w:r>
      <w:r w:rsidRPr="00D908A7">
        <w:rPr>
          <w:rFonts w:ascii="Tahoma" w:eastAsia="Tahoma" w:hAnsi="Tahoma" w:cs="Tahoma"/>
          <w:spacing w:val="-2"/>
        </w:rPr>
        <w:t>t</w:t>
      </w:r>
      <w:r w:rsidRPr="00D908A7">
        <w:rPr>
          <w:rFonts w:ascii="Tahoma" w:eastAsia="Tahoma" w:hAnsi="Tahoma" w:cs="Tahoma"/>
          <w:spacing w:val="-1"/>
        </w:rPr>
        <w:t>y</w:t>
      </w:r>
      <w:r w:rsidRPr="00D908A7">
        <w:rPr>
          <w:rFonts w:ascii="Tahoma" w:eastAsia="Tahoma" w:hAnsi="Tahoma" w:cs="Tahoma"/>
        </w:rPr>
        <w:t>t</w:t>
      </w:r>
      <w:r w:rsidRPr="00D908A7">
        <w:rPr>
          <w:rFonts w:ascii="Tahoma" w:eastAsia="Tahoma" w:hAnsi="Tahoma" w:cs="Tahoma"/>
          <w:spacing w:val="1"/>
        </w:rPr>
        <w:t>u</w:t>
      </w:r>
      <w:r w:rsidRPr="00D908A7">
        <w:rPr>
          <w:rFonts w:ascii="Tahoma" w:eastAsia="Tahoma" w:hAnsi="Tahoma" w:cs="Tahoma"/>
          <w:spacing w:val="-1"/>
        </w:rPr>
        <w:t>cj</w:t>
      </w:r>
      <w:r w:rsidRPr="00D908A7">
        <w:rPr>
          <w:rFonts w:ascii="Tahoma" w:eastAsia="Tahoma" w:hAnsi="Tahoma" w:cs="Tahoma"/>
        </w:rPr>
        <w:t>i</w:t>
      </w:r>
      <w:r w:rsidR="00076A9A" w:rsidRPr="00D908A7">
        <w:rPr>
          <w:rFonts w:ascii="Tahoma" w:eastAsia="Tahoma" w:hAnsi="Tahoma" w:cs="Tahoma"/>
        </w:rPr>
        <w:t xml:space="preserve"> </w:t>
      </w:r>
      <w:r w:rsidRPr="00D908A7">
        <w:rPr>
          <w:rFonts w:ascii="Tahoma" w:eastAsia="Tahoma" w:hAnsi="Tahoma" w:cs="Tahoma"/>
          <w:spacing w:val="-6"/>
        </w:rPr>
        <w:t>Z</w:t>
      </w:r>
      <w:r w:rsidRPr="00D908A7">
        <w:rPr>
          <w:rFonts w:ascii="Tahoma" w:eastAsia="Tahoma" w:hAnsi="Tahoma" w:cs="Tahoma"/>
          <w:spacing w:val="1"/>
        </w:rPr>
        <w:t>a</w:t>
      </w:r>
      <w:r w:rsidRPr="00D908A7">
        <w:rPr>
          <w:rFonts w:ascii="Tahoma" w:eastAsia="Tahoma" w:hAnsi="Tahoma" w:cs="Tahoma"/>
        </w:rPr>
        <w:t>rz</w:t>
      </w:r>
      <w:r w:rsidRPr="00D908A7">
        <w:rPr>
          <w:rFonts w:ascii="Tahoma" w:eastAsia="Tahoma" w:hAnsi="Tahoma" w:cs="Tahoma"/>
          <w:spacing w:val="1"/>
        </w:rPr>
        <w:t>ą</w:t>
      </w:r>
      <w:r w:rsidRPr="00D908A7">
        <w:rPr>
          <w:rFonts w:ascii="Tahoma" w:eastAsia="Tahoma" w:hAnsi="Tahoma" w:cs="Tahoma"/>
        </w:rPr>
        <w:t>dz</w:t>
      </w:r>
      <w:r w:rsidRPr="00D908A7">
        <w:rPr>
          <w:rFonts w:ascii="Tahoma" w:eastAsia="Tahoma" w:hAnsi="Tahoma" w:cs="Tahoma"/>
          <w:spacing w:val="1"/>
        </w:rPr>
        <w:t>a</w:t>
      </w:r>
      <w:r w:rsidRPr="00D908A7">
        <w:rPr>
          <w:rFonts w:ascii="Tahoma" w:eastAsia="Tahoma" w:hAnsi="Tahoma" w:cs="Tahoma"/>
          <w:spacing w:val="-1"/>
        </w:rPr>
        <w:t>j</w:t>
      </w:r>
      <w:r w:rsidRPr="00D908A7">
        <w:rPr>
          <w:rFonts w:ascii="Tahoma" w:eastAsia="Tahoma" w:hAnsi="Tahoma" w:cs="Tahoma"/>
          <w:spacing w:val="1"/>
        </w:rPr>
        <w:t>ą</w:t>
      </w:r>
      <w:r w:rsidRPr="00D908A7">
        <w:rPr>
          <w:rFonts w:ascii="Tahoma" w:eastAsia="Tahoma" w:hAnsi="Tahoma" w:cs="Tahoma"/>
          <w:spacing w:val="-1"/>
        </w:rPr>
        <w:t>c</w:t>
      </w:r>
      <w:r w:rsidRPr="00D908A7">
        <w:rPr>
          <w:rFonts w:ascii="Tahoma" w:eastAsia="Tahoma" w:hAnsi="Tahoma" w:cs="Tahoma"/>
          <w:spacing w:val="1"/>
        </w:rPr>
        <w:t>e</w:t>
      </w:r>
      <w:r w:rsidRPr="00D908A7">
        <w:rPr>
          <w:rFonts w:ascii="Tahoma" w:eastAsia="Tahoma" w:hAnsi="Tahoma" w:cs="Tahoma"/>
        </w:rPr>
        <w:t>j</w:t>
      </w:r>
      <w:r w:rsidRPr="00D908A7">
        <w:rPr>
          <w:rFonts w:ascii="Tahoma" w:eastAsia="Tahoma" w:hAnsi="Tahoma" w:cs="Tahoma"/>
          <w:spacing w:val="-13"/>
        </w:rPr>
        <w:t xml:space="preserve"> </w:t>
      </w:r>
      <w:r w:rsidRPr="00D908A7">
        <w:rPr>
          <w:rFonts w:ascii="Tahoma" w:eastAsia="Tahoma" w:hAnsi="Tahoma" w:cs="Tahoma"/>
          <w:spacing w:val="-4"/>
        </w:rPr>
        <w:t>R</w:t>
      </w:r>
      <w:r w:rsidRPr="00D908A7">
        <w:rPr>
          <w:rFonts w:ascii="Tahoma" w:eastAsia="Tahoma" w:hAnsi="Tahoma" w:cs="Tahoma"/>
          <w:spacing w:val="1"/>
        </w:rPr>
        <w:t>e</w:t>
      </w:r>
      <w:r w:rsidRPr="00D908A7">
        <w:rPr>
          <w:rFonts w:ascii="Tahoma" w:eastAsia="Tahoma" w:hAnsi="Tahoma" w:cs="Tahoma"/>
        </w:rPr>
        <w:t>g</w:t>
      </w:r>
      <w:r w:rsidRPr="00D908A7">
        <w:rPr>
          <w:rFonts w:ascii="Tahoma" w:eastAsia="Tahoma" w:hAnsi="Tahoma" w:cs="Tahoma"/>
          <w:spacing w:val="2"/>
        </w:rPr>
        <w:t>i</w:t>
      </w:r>
      <w:r w:rsidRPr="00D908A7">
        <w:rPr>
          <w:rFonts w:ascii="Tahoma" w:eastAsia="Tahoma" w:hAnsi="Tahoma" w:cs="Tahoma"/>
        </w:rPr>
        <w:t>o</w:t>
      </w:r>
      <w:r w:rsidRPr="00D908A7">
        <w:rPr>
          <w:rFonts w:ascii="Tahoma" w:eastAsia="Tahoma" w:hAnsi="Tahoma" w:cs="Tahoma"/>
          <w:spacing w:val="-1"/>
        </w:rPr>
        <w:t>n</w:t>
      </w:r>
      <w:r w:rsidRPr="00D908A7">
        <w:rPr>
          <w:rFonts w:ascii="Tahoma" w:eastAsia="Tahoma" w:hAnsi="Tahoma" w:cs="Tahoma"/>
          <w:spacing w:val="1"/>
        </w:rPr>
        <w:t>a</w:t>
      </w:r>
      <w:r w:rsidRPr="00D908A7">
        <w:rPr>
          <w:rFonts w:ascii="Tahoma" w:eastAsia="Tahoma" w:hAnsi="Tahoma" w:cs="Tahoma"/>
          <w:spacing w:val="2"/>
        </w:rPr>
        <w:t>l</w:t>
      </w:r>
      <w:r w:rsidRPr="00D908A7">
        <w:rPr>
          <w:rFonts w:ascii="Tahoma" w:eastAsia="Tahoma" w:hAnsi="Tahoma" w:cs="Tahoma"/>
          <w:spacing w:val="-3"/>
        </w:rPr>
        <w:t>n</w:t>
      </w:r>
      <w:r w:rsidRPr="00D908A7">
        <w:rPr>
          <w:rFonts w:ascii="Tahoma" w:eastAsia="Tahoma" w:hAnsi="Tahoma" w:cs="Tahoma"/>
          <w:spacing w:val="-1"/>
        </w:rPr>
        <w:t>y</w:t>
      </w:r>
      <w:r w:rsidRPr="00D908A7">
        <w:rPr>
          <w:rFonts w:ascii="Tahoma" w:eastAsia="Tahoma" w:hAnsi="Tahoma" w:cs="Tahoma"/>
        </w:rPr>
        <w:t>m</w:t>
      </w:r>
      <w:r w:rsidRPr="00D908A7">
        <w:rPr>
          <w:rFonts w:ascii="Tahoma" w:eastAsia="Tahoma" w:hAnsi="Tahoma" w:cs="Tahoma"/>
          <w:spacing w:val="-8"/>
        </w:rPr>
        <w:t xml:space="preserve"> </w:t>
      </w:r>
      <w:r w:rsidRPr="00D908A7">
        <w:rPr>
          <w:rFonts w:ascii="Tahoma" w:eastAsia="Tahoma" w:hAnsi="Tahoma" w:cs="Tahoma"/>
        </w:rPr>
        <w:t>Prog</w:t>
      </w:r>
      <w:r w:rsidRPr="00D908A7">
        <w:rPr>
          <w:rFonts w:ascii="Tahoma" w:eastAsia="Tahoma" w:hAnsi="Tahoma" w:cs="Tahoma"/>
          <w:spacing w:val="-2"/>
        </w:rPr>
        <w:t>r</w:t>
      </w:r>
      <w:r w:rsidRPr="00D908A7">
        <w:rPr>
          <w:rFonts w:ascii="Tahoma" w:eastAsia="Tahoma" w:hAnsi="Tahoma" w:cs="Tahoma"/>
          <w:spacing w:val="1"/>
        </w:rPr>
        <w:t>a</w:t>
      </w:r>
      <w:r w:rsidRPr="00D908A7">
        <w:rPr>
          <w:rFonts w:ascii="Tahoma" w:eastAsia="Tahoma" w:hAnsi="Tahoma" w:cs="Tahoma"/>
        </w:rPr>
        <w:t>m</w:t>
      </w:r>
      <w:r w:rsidRPr="00D908A7">
        <w:rPr>
          <w:rFonts w:ascii="Tahoma" w:eastAsia="Tahoma" w:hAnsi="Tahoma" w:cs="Tahoma"/>
          <w:spacing w:val="1"/>
        </w:rPr>
        <w:t>e</w:t>
      </w:r>
      <w:r w:rsidRPr="00D908A7">
        <w:rPr>
          <w:rFonts w:ascii="Tahoma" w:eastAsia="Tahoma" w:hAnsi="Tahoma" w:cs="Tahoma"/>
        </w:rPr>
        <w:t>m</w:t>
      </w:r>
      <w:r w:rsidRPr="00D908A7">
        <w:rPr>
          <w:rFonts w:ascii="Tahoma" w:eastAsia="Tahoma" w:hAnsi="Tahoma" w:cs="Tahoma"/>
          <w:spacing w:val="-10"/>
        </w:rPr>
        <w:t xml:space="preserve"> </w:t>
      </w:r>
      <w:r w:rsidRPr="00D908A7">
        <w:rPr>
          <w:rFonts w:ascii="Tahoma" w:eastAsia="Tahoma" w:hAnsi="Tahoma" w:cs="Tahoma"/>
        </w:rPr>
        <w:t>Op</w:t>
      </w:r>
      <w:r w:rsidRPr="00D908A7">
        <w:rPr>
          <w:rFonts w:ascii="Tahoma" w:eastAsia="Tahoma" w:hAnsi="Tahoma" w:cs="Tahoma"/>
          <w:spacing w:val="1"/>
        </w:rPr>
        <w:t>e</w:t>
      </w:r>
      <w:r w:rsidRPr="00D908A7">
        <w:rPr>
          <w:rFonts w:ascii="Tahoma" w:eastAsia="Tahoma" w:hAnsi="Tahoma" w:cs="Tahoma"/>
          <w:spacing w:val="-5"/>
        </w:rPr>
        <w:t>r</w:t>
      </w:r>
      <w:r w:rsidRPr="00D908A7">
        <w:rPr>
          <w:rFonts w:ascii="Tahoma" w:eastAsia="Tahoma" w:hAnsi="Tahoma" w:cs="Tahoma"/>
          <w:spacing w:val="1"/>
        </w:rPr>
        <w:t>a</w:t>
      </w:r>
      <w:r w:rsidRPr="00D908A7">
        <w:rPr>
          <w:rFonts w:ascii="Tahoma" w:eastAsia="Tahoma" w:hAnsi="Tahoma" w:cs="Tahoma"/>
          <w:spacing w:val="-1"/>
        </w:rPr>
        <w:t>cy</w:t>
      </w:r>
      <w:r w:rsidRPr="00D908A7">
        <w:rPr>
          <w:rFonts w:ascii="Tahoma" w:eastAsia="Tahoma" w:hAnsi="Tahoma" w:cs="Tahoma"/>
          <w:spacing w:val="1"/>
        </w:rPr>
        <w:t>j</w:t>
      </w:r>
      <w:r w:rsidRPr="00D908A7">
        <w:rPr>
          <w:rFonts w:ascii="Tahoma" w:eastAsia="Tahoma" w:hAnsi="Tahoma" w:cs="Tahoma"/>
          <w:spacing w:val="-3"/>
        </w:rPr>
        <w:t>n</w:t>
      </w:r>
      <w:r w:rsidRPr="00D908A7">
        <w:rPr>
          <w:rFonts w:ascii="Tahoma" w:eastAsia="Tahoma" w:hAnsi="Tahoma" w:cs="Tahoma"/>
          <w:spacing w:val="-1"/>
        </w:rPr>
        <w:t>y</w:t>
      </w:r>
      <w:r w:rsidRPr="00D908A7">
        <w:rPr>
          <w:rFonts w:ascii="Tahoma" w:eastAsia="Tahoma" w:hAnsi="Tahoma" w:cs="Tahoma"/>
        </w:rPr>
        <w:t>m</w:t>
      </w:r>
      <w:r w:rsidRPr="00D908A7">
        <w:rPr>
          <w:rFonts w:ascii="Tahoma" w:eastAsia="Tahoma" w:hAnsi="Tahoma" w:cs="Tahoma"/>
          <w:spacing w:val="-9"/>
        </w:rPr>
        <w:t xml:space="preserve"> </w:t>
      </w:r>
      <w:r w:rsidRPr="00D908A7">
        <w:rPr>
          <w:rFonts w:ascii="Tahoma" w:eastAsia="Tahoma" w:hAnsi="Tahoma" w:cs="Tahoma"/>
          <w:spacing w:val="-7"/>
        </w:rPr>
        <w:t>W</w:t>
      </w:r>
      <w:r w:rsidRPr="00D908A7">
        <w:rPr>
          <w:rFonts w:ascii="Tahoma" w:eastAsia="Tahoma" w:hAnsi="Tahoma" w:cs="Tahoma"/>
        </w:rPr>
        <w:t>o</w:t>
      </w:r>
      <w:r w:rsidRPr="00D908A7">
        <w:rPr>
          <w:rFonts w:ascii="Tahoma" w:eastAsia="Tahoma" w:hAnsi="Tahoma" w:cs="Tahoma"/>
          <w:spacing w:val="-1"/>
        </w:rPr>
        <w:t>j</w:t>
      </w:r>
      <w:r w:rsidRPr="00D908A7">
        <w:rPr>
          <w:rFonts w:ascii="Tahoma" w:eastAsia="Tahoma" w:hAnsi="Tahoma" w:cs="Tahoma"/>
          <w:spacing w:val="1"/>
        </w:rPr>
        <w:t>ew</w:t>
      </w:r>
      <w:r w:rsidRPr="00D908A7">
        <w:rPr>
          <w:rFonts w:ascii="Tahoma" w:eastAsia="Tahoma" w:hAnsi="Tahoma" w:cs="Tahoma"/>
        </w:rPr>
        <w:t>ódz</w:t>
      </w:r>
      <w:r w:rsidRPr="00D908A7">
        <w:rPr>
          <w:rFonts w:ascii="Tahoma" w:eastAsia="Tahoma" w:hAnsi="Tahoma" w:cs="Tahoma"/>
          <w:spacing w:val="1"/>
        </w:rPr>
        <w:t>t</w:t>
      </w:r>
      <w:r w:rsidRPr="00D908A7">
        <w:rPr>
          <w:rFonts w:ascii="Tahoma" w:eastAsia="Tahoma" w:hAnsi="Tahoma" w:cs="Tahoma"/>
          <w:spacing w:val="-1"/>
        </w:rPr>
        <w:t>w</w:t>
      </w:r>
      <w:r w:rsidRPr="00D908A7">
        <w:rPr>
          <w:rFonts w:ascii="Tahoma" w:eastAsia="Tahoma" w:hAnsi="Tahoma" w:cs="Tahoma"/>
        </w:rPr>
        <w:t>a</w:t>
      </w:r>
      <w:r w:rsidRPr="00D908A7">
        <w:rPr>
          <w:rFonts w:ascii="Tahoma" w:eastAsia="Tahoma" w:hAnsi="Tahoma" w:cs="Tahoma"/>
          <w:spacing w:val="-11"/>
        </w:rPr>
        <w:t xml:space="preserve"> </w:t>
      </w:r>
      <w:r w:rsidR="00076A9A" w:rsidRPr="00D908A7">
        <w:rPr>
          <w:rFonts w:ascii="Tahoma" w:eastAsia="Tahoma" w:hAnsi="Tahoma" w:cs="Tahoma"/>
        </w:rPr>
        <w:t>Świętokrzyskiego</w:t>
      </w:r>
      <w:r w:rsidRPr="00D908A7">
        <w:rPr>
          <w:rFonts w:ascii="Tahoma" w:eastAsia="Tahoma" w:hAnsi="Tahoma" w:cs="Tahoma"/>
          <w:spacing w:val="-8"/>
        </w:rPr>
        <w:t xml:space="preserve"> </w:t>
      </w:r>
      <w:r w:rsidRPr="00D908A7">
        <w:rPr>
          <w:rFonts w:ascii="Tahoma" w:eastAsia="Tahoma" w:hAnsi="Tahoma" w:cs="Tahoma"/>
          <w:spacing w:val="-1"/>
        </w:rPr>
        <w:t>n</w:t>
      </w:r>
      <w:r w:rsidRPr="00D908A7">
        <w:rPr>
          <w:rFonts w:ascii="Tahoma" w:eastAsia="Tahoma" w:hAnsi="Tahoma" w:cs="Tahoma"/>
        </w:rPr>
        <w:t>a</w:t>
      </w:r>
      <w:r w:rsidRPr="00D908A7">
        <w:rPr>
          <w:rFonts w:ascii="Tahoma" w:eastAsia="Tahoma" w:hAnsi="Tahoma" w:cs="Tahoma"/>
          <w:spacing w:val="1"/>
        </w:rPr>
        <w:t xml:space="preserve"> </w:t>
      </w:r>
      <w:r w:rsidRPr="00D908A7">
        <w:rPr>
          <w:rFonts w:ascii="Tahoma" w:eastAsia="Tahoma" w:hAnsi="Tahoma" w:cs="Tahoma"/>
        </w:rPr>
        <w:t>l</w:t>
      </w:r>
      <w:r w:rsidRPr="00D908A7">
        <w:rPr>
          <w:rFonts w:ascii="Tahoma" w:eastAsia="Tahoma" w:hAnsi="Tahoma" w:cs="Tahoma"/>
          <w:spacing w:val="1"/>
        </w:rPr>
        <w:t>a</w:t>
      </w:r>
      <w:r w:rsidRPr="00D908A7">
        <w:rPr>
          <w:rFonts w:ascii="Tahoma" w:eastAsia="Tahoma" w:hAnsi="Tahoma" w:cs="Tahoma"/>
        </w:rPr>
        <w:t>ta</w:t>
      </w:r>
      <w:r w:rsidRPr="00D908A7">
        <w:rPr>
          <w:rFonts w:ascii="Tahoma" w:eastAsia="Tahoma" w:hAnsi="Tahoma" w:cs="Tahoma"/>
          <w:spacing w:val="8"/>
        </w:rPr>
        <w:t xml:space="preserve"> </w:t>
      </w:r>
      <w:r w:rsidRPr="00D908A7">
        <w:rPr>
          <w:rFonts w:ascii="Tahoma" w:eastAsia="Tahoma" w:hAnsi="Tahoma" w:cs="Tahoma"/>
          <w:spacing w:val="-1"/>
        </w:rPr>
        <w:t>201</w:t>
      </w:r>
      <w:r w:rsidRPr="00D908A7">
        <w:rPr>
          <w:rFonts w:ascii="Tahoma" w:eastAsia="Tahoma" w:hAnsi="Tahoma" w:cs="Tahoma"/>
          <w:spacing w:val="2"/>
        </w:rPr>
        <w:t>4</w:t>
      </w:r>
      <w:r w:rsidRPr="00D908A7">
        <w:rPr>
          <w:rFonts w:ascii="Tahoma" w:eastAsia="Tahoma" w:hAnsi="Tahoma" w:cs="Tahoma"/>
        </w:rPr>
        <w:t>-</w:t>
      </w:r>
      <w:r w:rsidRPr="00D908A7">
        <w:rPr>
          <w:rFonts w:ascii="Tahoma" w:eastAsia="Tahoma" w:hAnsi="Tahoma" w:cs="Tahoma"/>
          <w:spacing w:val="1"/>
        </w:rPr>
        <w:t>2</w:t>
      </w:r>
      <w:r w:rsidRPr="00D908A7">
        <w:rPr>
          <w:rFonts w:ascii="Tahoma" w:eastAsia="Tahoma" w:hAnsi="Tahoma" w:cs="Tahoma"/>
          <w:spacing w:val="-1"/>
        </w:rPr>
        <w:t>0</w:t>
      </w:r>
      <w:r w:rsidRPr="00D908A7">
        <w:rPr>
          <w:rFonts w:ascii="Tahoma" w:eastAsia="Tahoma" w:hAnsi="Tahoma" w:cs="Tahoma"/>
          <w:spacing w:val="1"/>
        </w:rPr>
        <w:t>2</w:t>
      </w:r>
      <w:r w:rsidRPr="00D908A7">
        <w:rPr>
          <w:rFonts w:ascii="Tahoma" w:eastAsia="Tahoma" w:hAnsi="Tahoma" w:cs="Tahoma"/>
          <w:spacing w:val="-1"/>
        </w:rPr>
        <w:t>0</w:t>
      </w:r>
      <w:r w:rsidR="007800C5" w:rsidRPr="00D908A7">
        <w:rPr>
          <w:rFonts w:ascii="Tahoma" w:eastAsia="Tahoma" w:hAnsi="Tahoma" w:cs="Tahoma"/>
        </w:rPr>
        <w:t>;</w:t>
      </w:r>
    </w:p>
    <w:p w14:paraId="7DDC38C5" w14:textId="4185B0E1" w:rsidR="00863F90" w:rsidRPr="009C0571" w:rsidRDefault="00280ADA" w:rsidP="009C0571">
      <w:pPr>
        <w:pStyle w:val="Akapitzlist"/>
        <w:numPr>
          <w:ilvl w:val="0"/>
          <w:numId w:val="3"/>
        </w:numPr>
        <w:tabs>
          <w:tab w:val="left" w:pos="426"/>
          <w:tab w:val="left" w:pos="851"/>
        </w:tabs>
        <w:spacing w:line="276" w:lineRule="auto"/>
        <w:ind w:right="14"/>
        <w:jc w:val="both"/>
        <w:rPr>
          <w:rFonts w:ascii="Tahoma" w:eastAsia="Tahoma" w:hAnsi="Tahoma" w:cs="Tahoma"/>
          <w:spacing w:val="-1"/>
        </w:rPr>
      </w:pPr>
      <w:r w:rsidRPr="009C0571">
        <w:rPr>
          <w:rFonts w:ascii="Tahoma" w:eastAsia="Tahoma" w:hAnsi="Tahoma" w:cs="Tahoma"/>
        </w:rPr>
        <w:t>„</w:t>
      </w:r>
      <w:r w:rsidR="00463725" w:rsidRPr="009C0571">
        <w:rPr>
          <w:rFonts w:ascii="Tahoma" w:eastAsia="Tahoma" w:hAnsi="Tahoma" w:cs="Tahoma"/>
        </w:rPr>
        <w:t>SL</w:t>
      </w:r>
      <w:r w:rsidR="00076A9A" w:rsidRPr="009C0571">
        <w:rPr>
          <w:rFonts w:ascii="Tahoma" w:eastAsia="Tahoma" w:hAnsi="Tahoma" w:cs="Tahoma"/>
        </w:rPr>
        <w:t>2014</w:t>
      </w:r>
      <w:r w:rsidRPr="009C0571">
        <w:rPr>
          <w:rFonts w:ascii="Tahoma" w:eastAsia="Tahoma" w:hAnsi="Tahoma" w:cs="Tahoma"/>
        </w:rPr>
        <w:t>” ozn</w:t>
      </w:r>
      <w:r w:rsidRPr="009C0571">
        <w:rPr>
          <w:rFonts w:ascii="Tahoma" w:eastAsia="Tahoma" w:hAnsi="Tahoma" w:cs="Tahoma"/>
          <w:spacing w:val="3"/>
        </w:rPr>
        <w:t>a</w:t>
      </w:r>
      <w:r w:rsidRPr="009C0571">
        <w:rPr>
          <w:rFonts w:ascii="Tahoma" w:eastAsia="Tahoma" w:hAnsi="Tahoma" w:cs="Tahoma"/>
          <w:spacing w:val="-1"/>
        </w:rPr>
        <w:t>c</w:t>
      </w:r>
      <w:r w:rsidRPr="009C0571">
        <w:rPr>
          <w:rFonts w:ascii="Tahoma" w:eastAsia="Tahoma" w:hAnsi="Tahoma" w:cs="Tahoma"/>
        </w:rPr>
        <w:t>za</w:t>
      </w:r>
      <w:r w:rsidRPr="009C0571">
        <w:rPr>
          <w:rFonts w:ascii="Tahoma" w:eastAsia="Tahoma" w:hAnsi="Tahoma" w:cs="Tahoma"/>
          <w:spacing w:val="24"/>
        </w:rPr>
        <w:t xml:space="preserve"> </w:t>
      </w:r>
      <w:r w:rsidRPr="009C0571">
        <w:rPr>
          <w:rFonts w:ascii="Tahoma" w:eastAsia="Tahoma" w:hAnsi="Tahoma" w:cs="Tahoma"/>
        </w:rPr>
        <w:t>to</w:t>
      </w:r>
      <w:r w:rsidRPr="009C0571">
        <w:rPr>
          <w:rFonts w:ascii="Tahoma" w:eastAsia="Tahoma" w:hAnsi="Tahoma" w:cs="Tahoma"/>
          <w:spacing w:val="28"/>
        </w:rPr>
        <w:t xml:space="preserve"> </w:t>
      </w:r>
      <w:r w:rsidR="00C52A75" w:rsidRPr="009C0571">
        <w:rPr>
          <w:rFonts w:ascii="Tahoma" w:eastAsia="Tahoma" w:hAnsi="Tahoma" w:cs="Tahoma"/>
        </w:rPr>
        <w:t xml:space="preserve">główną </w:t>
      </w:r>
      <w:r w:rsidR="007066E9" w:rsidRPr="009C0571">
        <w:rPr>
          <w:rFonts w:ascii="Tahoma" w:eastAsia="Tahoma" w:hAnsi="Tahoma" w:cs="Tahoma"/>
        </w:rPr>
        <w:t xml:space="preserve">aplikację </w:t>
      </w:r>
      <w:r w:rsidR="00076A9A" w:rsidRPr="009C0571">
        <w:rPr>
          <w:rFonts w:ascii="Tahoma" w:eastAsia="Tahoma" w:hAnsi="Tahoma" w:cs="Tahoma"/>
          <w:spacing w:val="-1"/>
        </w:rPr>
        <w:t>centraln</w:t>
      </w:r>
      <w:r w:rsidR="007066E9" w:rsidRPr="009C0571">
        <w:rPr>
          <w:rFonts w:ascii="Tahoma" w:eastAsia="Tahoma" w:hAnsi="Tahoma" w:cs="Tahoma"/>
          <w:spacing w:val="-1"/>
        </w:rPr>
        <w:t>ego</w:t>
      </w:r>
      <w:r w:rsidR="00076A9A" w:rsidRPr="009C0571">
        <w:rPr>
          <w:rFonts w:ascii="Tahoma" w:eastAsia="Tahoma" w:hAnsi="Tahoma" w:cs="Tahoma"/>
          <w:spacing w:val="-1"/>
        </w:rPr>
        <w:t xml:space="preserve"> system</w:t>
      </w:r>
      <w:r w:rsidR="007066E9" w:rsidRPr="009C0571">
        <w:rPr>
          <w:rFonts w:ascii="Tahoma" w:eastAsia="Tahoma" w:hAnsi="Tahoma" w:cs="Tahoma"/>
          <w:spacing w:val="-1"/>
        </w:rPr>
        <w:t>u</w:t>
      </w:r>
      <w:r w:rsidR="00076A9A" w:rsidRPr="009C0571">
        <w:rPr>
          <w:rFonts w:ascii="Tahoma" w:eastAsia="Tahoma" w:hAnsi="Tahoma" w:cs="Tahoma"/>
          <w:spacing w:val="-1"/>
        </w:rPr>
        <w:t xml:space="preserve"> teleinformatyczn</w:t>
      </w:r>
      <w:r w:rsidR="007066E9" w:rsidRPr="009C0571">
        <w:rPr>
          <w:rFonts w:ascii="Tahoma" w:eastAsia="Tahoma" w:hAnsi="Tahoma" w:cs="Tahoma"/>
          <w:spacing w:val="-1"/>
        </w:rPr>
        <w:t>ego</w:t>
      </w:r>
      <w:r w:rsidR="00076A9A" w:rsidRPr="009C0571">
        <w:rPr>
          <w:rFonts w:ascii="Tahoma" w:eastAsia="Tahoma" w:hAnsi="Tahoma" w:cs="Tahoma"/>
          <w:spacing w:val="-1"/>
        </w:rPr>
        <w:t xml:space="preserve"> wykorzystywan</w:t>
      </w:r>
      <w:r w:rsidR="007066E9" w:rsidRPr="009C0571">
        <w:rPr>
          <w:rFonts w:ascii="Tahoma" w:eastAsia="Tahoma" w:hAnsi="Tahoma" w:cs="Tahoma"/>
          <w:spacing w:val="-1"/>
        </w:rPr>
        <w:t>ą</w:t>
      </w:r>
      <w:r w:rsidR="004D73B8" w:rsidRPr="009C0571">
        <w:rPr>
          <w:rFonts w:ascii="Tahoma" w:eastAsia="Tahoma" w:hAnsi="Tahoma" w:cs="Tahoma"/>
          <w:spacing w:val="-1"/>
        </w:rPr>
        <w:br/>
      </w:r>
      <w:r w:rsidR="00076A9A" w:rsidRPr="009C0571">
        <w:rPr>
          <w:rFonts w:ascii="Tahoma" w:eastAsia="Tahoma" w:hAnsi="Tahoma" w:cs="Tahoma"/>
          <w:spacing w:val="-1"/>
        </w:rPr>
        <w:t xml:space="preserve">w procesie rozliczania projektu oraz komunikowania się z </w:t>
      </w:r>
      <w:r w:rsidR="000A5137" w:rsidRPr="009C0571">
        <w:rPr>
          <w:rFonts w:ascii="Tahoma" w:eastAsia="Tahoma" w:hAnsi="Tahoma" w:cs="Tahoma"/>
          <w:spacing w:val="-1"/>
        </w:rPr>
        <w:t>IZ/IP</w:t>
      </w:r>
      <w:r w:rsidR="00076A9A" w:rsidRPr="009C0571">
        <w:rPr>
          <w:rFonts w:ascii="Tahoma" w:eastAsia="Tahoma" w:hAnsi="Tahoma" w:cs="Tahoma"/>
          <w:spacing w:val="-1"/>
        </w:rPr>
        <w:t>;</w:t>
      </w:r>
    </w:p>
    <w:p w14:paraId="047AC8F1" w14:textId="40DF8DDE" w:rsidR="00863F90" w:rsidRPr="009C0571" w:rsidRDefault="00280ADA" w:rsidP="009C0571">
      <w:pPr>
        <w:pStyle w:val="Akapitzlist"/>
        <w:numPr>
          <w:ilvl w:val="0"/>
          <w:numId w:val="3"/>
        </w:numPr>
        <w:spacing w:line="276" w:lineRule="auto"/>
        <w:ind w:right="14"/>
        <w:jc w:val="both"/>
        <w:rPr>
          <w:rFonts w:ascii="Tahoma" w:eastAsia="Tahoma" w:hAnsi="Tahoma" w:cs="Tahoma"/>
          <w:position w:val="-1"/>
        </w:rPr>
      </w:pPr>
      <w:r w:rsidRPr="009C0571">
        <w:rPr>
          <w:rFonts w:ascii="Tahoma" w:eastAsia="Tahoma" w:hAnsi="Tahoma" w:cs="Tahoma"/>
        </w:rPr>
        <w:t>„</w:t>
      </w:r>
      <w:r w:rsidRPr="009C0571">
        <w:rPr>
          <w:rFonts w:ascii="Tahoma" w:eastAsia="Tahoma" w:hAnsi="Tahoma" w:cs="Tahoma"/>
          <w:spacing w:val="-1"/>
        </w:rPr>
        <w:t>n</w:t>
      </w:r>
      <w:r w:rsidRPr="009C0571">
        <w:rPr>
          <w:rFonts w:ascii="Tahoma" w:eastAsia="Tahoma" w:hAnsi="Tahoma" w:cs="Tahoma"/>
        </w:rPr>
        <w:t>i</w:t>
      </w:r>
      <w:r w:rsidRPr="009C0571">
        <w:rPr>
          <w:rFonts w:ascii="Tahoma" w:eastAsia="Tahoma" w:hAnsi="Tahoma" w:cs="Tahoma"/>
          <w:spacing w:val="1"/>
        </w:rPr>
        <w:t>e</w:t>
      </w:r>
      <w:r w:rsidRPr="009C0571">
        <w:rPr>
          <w:rFonts w:ascii="Tahoma" w:eastAsia="Tahoma" w:hAnsi="Tahoma" w:cs="Tahoma"/>
        </w:rPr>
        <w:t>p</w:t>
      </w:r>
      <w:r w:rsidRPr="009C0571">
        <w:rPr>
          <w:rFonts w:ascii="Tahoma" w:eastAsia="Tahoma" w:hAnsi="Tahoma" w:cs="Tahoma"/>
          <w:spacing w:val="-2"/>
        </w:rPr>
        <w:t>r</w:t>
      </w:r>
      <w:r w:rsidRPr="009C0571">
        <w:rPr>
          <w:rFonts w:ascii="Tahoma" w:eastAsia="Tahoma" w:hAnsi="Tahoma" w:cs="Tahoma"/>
          <w:spacing w:val="1"/>
        </w:rPr>
        <w:t>aw</w:t>
      </w:r>
      <w:r w:rsidRPr="009C0571">
        <w:rPr>
          <w:rFonts w:ascii="Tahoma" w:eastAsia="Tahoma" w:hAnsi="Tahoma" w:cs="Tahoma"/>
        </w:rPr>
        <w:t>id</w:t>
      </w:r>
      <w:r w:rsidRPr="009C0571">
        <w:rPr>
          <w:rFonts w:ascii="Tahoma" w:eastAsia="Tahoma" w:hAnsi="Tahoma" w:cs="Tahoma"/>
          <w:spacing w:val="1"/>
        </w:rPr>
        <w:t>ł</w:t>
      </w:r>
      <w:r w:rsidRPr="009C0571">
        <w:rPr>
          <w:rFonts w:ascii="Tahoma" w:eastAsia="Tahoma" w:hAnsi="Tahoma" w:cs="Tahoma"/>
        </w:rPr>
        <w:t>o</w:t>
      </w:r>
      <w:r w:rsidRPr="009C0571">
        <w:rPr>
          <w:rFonts w:ascii="Tahoma" w:eastAsia="Tahoma" w:hAnsi="Tahoma" w:cs="Tahoma"/>
          <w:spacing w:val="1"/>
        </w:rPr>
        <w:t>w</w:t>
      </w:r>
      <w:r w:rsidRPr="009C0571">
        <w:rPr>
          <w:rFonts w:ascii="Tahoma" w:eastAsia="Tahoma" w:hAnsi="Tahoma" w:cs="Tahoma"/>
        </w:rPr>
        <w:t>oś</w:t>
      </w:r>
      <w:r w:rsidRPr="009C0571">
        <w:rPr>
          <w:rFonts w:ascii="Tahoma" w:eastAsia="Tahoma" w:hAnsi="Tahoma" w:cs="Tahoma"/>
          <w:spacing w:val="-1"/>
        </w:rPr>
        <w:t>c</w:t>
      </w:r>
      <w:r w:rsidRPr="009C0571">
        <w:rPr>
          <w:rFonts w:ascii="Tahoma" w:eastAsia="Tahoma" w:hAnsi="Tahoma" w:cs="Tahoma"/>
        </w:rPr>
        <w:t>i”</w:t>
      </w:r>
      <w:r w:rsidRPr="009C0571">
        <w:rPr>
          <w:rFonts w:ascii="Tahoma" w:eastAsia="Tahoma" w:hAnsi="Tahoma" w:cs="Tahoma"/>
          <w:spacing w:val="36"/>
        </w:rPr>
        <w:t xml:space="preserve"> </w:t>
      </w:r>
      <w:r w:rsidRPr="009C0571">
        <w:rPr>
          <w:rFonts w:ascii="Tahoma" w:eastAsia="Tahoma" w:hAnsi="Tahoma" w:cs="Tahoma"/>
          <w:spacing w:val="-1"/>
        </w:rPr>
        <w:t>n</w:t>
      </w:r>
      <w:r w:rsidRPr="009C0571">
        <w:rPr>
          <w:rFonts w:ascii="Tahoma" w:eastAsia="Tahoma" w:hAnsi="Tahoma" w:cs="Tahoma"/>
          <w:spacing w:val="1"/>
        </w:rPr>
        <w:t>a</w:t>
      </w:r>
      <w:r w:rsidRPr="009C0571">
        <w:rPr>
          <w:rFonts w:ascii="Tahoma" w:eastAsia="Tahoma" w:hAnsi="Tahoma" w:cs="Tahoma"/>
        </w:rPr>
        <w:t>l</w:t>
      </w:r>
      <w:r w:rsidRPr="009C0571">
        <w:rPr>
          <w:rFonts w:ascii="Tahoma" w:eastAsia="Tahoma" w:hAnsi="Tahoma" w:cs="Tahoma"/>
          <w:spacing w:val="1"/>
        </w:rPr>
        <w:t>e</w:t>
      </w:r>
      <w:r w:rsidRPr="009C0571">
        <w:rPr>
          <w:rFonts w:ascii="Tahoma" w:eastAsia="Tahoma" w:hAnsi="Tahoma" w:cs="Tahoma"/>
        </w:rPr>
        <w:t>ży</w:t>
      </w:r>
      <w:r w:rsidRPr="009C0571">
        <w:rPr>
          <w:rFonts w:ascii="Tahoma" w:eastAsia="Tahoma" w:hAnsi="Tahoma" w:cs="Tahoma"/>
          <w:spacing w:val="49"/>
        </w:rPr>
        <w:t xml:space="preserve"> </w:t>
      </w:r>
      <w:r w:rsidRPr="009C0571">
        <w:rPr>
          <w:rFonts w:ascii="Tahoma" w:eastAsia="Tahoma" w:hAnsi="Tahoma" w:cs="Tahoma"/>
        </w:rPr>
        <w:t>pr</w:t>
      </w:r>
      <w:r w:rsidRPr="009C0571">
        <w:rPr>
          <w:rFonts w:ascii="Tahoma" w:eastAsia="Tahoma" w:hAnsi="Tahoma" w:cs="Tahoma"/>
          <w:spacing w:val="1"/>
        </w:rPr>
        <w:t>ze</w:t>
      </w:r>
      <w:r w:rsidRPr="009C0571">
        <w:rPr>
          <w:rFonts w:ascii="Tahoma" w:eastAsia="Tahoma" w:hAnsi="Tahoma" w:cs="Tahoma"/>
        </w:rPr>
        <w:t>z</w:t>
      </w:r>
      <w:r w:rsidRPr="009C0571">
        <w:rPr>
          <w:rFonts w:ascii="Tahoma" w:eastAsia="Tahoma" w:hAnsi="Tahoma" w:cs="Tahoma"/>
          <w:spacing w:val="49"/>
        </w:rPr>
        <w:t xml:space="preserve"> </w:t>
      </w:r>
      <w:r w:rsidRPr="009C0571">
        <w:rPr>
          <w:rFonts w:ascii="Tahoma" w:eastAsia="Tahoma" w:hAnsi="Tahoma" w:cs="Tahoma"/>
        </w:rPr>
        <w:t>to</w:t>
      </w:r>
      <w:r w:rsidRPr="009C0571">
        <w:rPr>
          <w:rFonts w:ascii="Tahoma" w:eastAsia="Tahoma" w:hAnsi="Tahoma" w:cs="Tahoma"/>
          <w:spacing w:val="51"/>
        </w:rPr>
        <w:t xml:space="preserve"> </w:t>
      </w:r>
      <w:r w:rsidRPr="009C0571">
        <w:rPr>
          <w:rFonts w:ascii="Tahoma" w:eastAsia="Tahoma" w:hAnsi="Tahoma" w:cs="Tahoma"/>
        </w:rPr>
        <w:t>rozumi</w:t>
      </w:r>
      <w:r w:rsidRPr="009C0571">
        <w:rPr>
          <w:rFonts w:ascii="Tahoma" w:eastAsia="Tahoma" w:hAnsi="Tahoma" w:cs="Tahoma"/>
          <w:spacing w:val="1"/>
        </w:rPr>
        <w:t>e</w:t>
      </w:r>
      <w:r w:rsidRPr="009C0571">
        <w:rPr>
          <w:rFonts w:ascii="Tahoma" w:eastAsia="Tahoma" w:hAnsi="Tahoma" w:cs="Tahoma"/>
        </w:rPr>
        <w:t>ć</w:t>
      </w:r>
      <w:r w:rsidRPr="009C0571">
        <w:rPr>
          <w:rFonts w:ascii="Tahoma" w:eastAsia="Tahoma" w:hAnsi="Tahoma" w:cs="Tahoma"/>
          <w:spacing w:val="44"/>
        </w:rPr>
        <w:t xml:space="preserve"> </w:t>
      </w:r>
      <w:r w:rsidRPr="009C0571">
        <w:rPr>
          <w:rFonts w:ascii="Tahoma" w:eastAsia="Tahoma" w:hAnsi="Tahoma" w:cs="Tahoma"/>
          <w:spacing w:val="-1"/>
        </w:rPr>
        <w:t>n</w:t>
      </w:r>
      <w:r w:rsidRPr="009C0571">
        <w:rPr>
          <w:rFonts w:ascii="Tahoma" w:eastAsia="Tahoma" w:hAnsi="Tahoma" w:cs="Tahoma"/>
        </w:rPr>
        <w:t>i</w:t>
      </w:r>
      <w:r w:rsidRPr="009C0571">
        <w:rPr>
          <w:rFonts w:ascii="Tahoma" w:eastAsia="Tahoma" w:hAnsi="Tahoma" w:cs="Tahoma"/>
          <w:spacing w:val="1"/>
        </w:rPr>
        <w:t>e</w:t>
      </w:r>
      <w:r w:rsidRPr="009C0571">
        <w:rPr>
          <w:rFonts w:ascii="Tahoma" w:eastAsia="Tahoma" w:hAnsi="Tahoma" w:cs="Tahoma"/>
        </w:rPr>
        <w:t>p</w:t>
      </w:r>
      <w:r w:rsidRPr="009C0571">
        <w:rPr>
          <w:rFonts w:ascii="Tahoma" w:eastAsia="Tahoma" w:hAnsi="Tahoma" w:cs="Tahoma"/>
          <w:spacing w:val="-2"/>
        </w:rPr>
        <w:t>r</w:t>
      </w:r>
      <w:r w:rsidRPr="009C0571">
        <w:rPr>
          <w:rFonts w:ascii="Tahoma" w:eastAsia="Tahoma" w:hAnsi="Tahoma" w:cs="Tahoma"/>
          <w:spacing w:val="-1"/>
        </w:rPr>
        <w:t>a</w:t>
      </w:r>
      <w:r w:rsidRPr="009C0571">
        <w:rPr>
          <w:rFonts w:ascii="Tahoma" w:eastAsia="Tahoma" w:hAnsi="Tahoma" w:cs="Tahoma"/>
          <w:spacing w:val="1"/>
        </w:rPr>
        <w:t>w</w:t>
      </w:r>
      <w:r w:rsidRPr="009C0571">
        <w:rPr>
          <w:rFonts w:ascii="Tahoma" w:eastAsia="Tahoma" w:hAnsi="Tahoma" w:cs="Tahoma"/>
        </w:rPr>
        <w:t>id</w:t>
      </w:r>
      <w:r w:rsidRPr="009C0571">
        <w:rPr>
          <w:rFonts w:ascii="Tahoma" w:eastAsia="Tahoma" w:hAnsi="Tahoma" w:cs="Tahoma"/>
          <w:spacing w:val="1"/>
        </w:rPr>
        <w:t>ł</w:t>
      </w:r>
      <w:r w:rsidRPr="009C0571">
        <w:rPr>
          <w:rFonts w:ascii="Tahoma" w:eastAsia="Tahoma" w:hAnsi="Tahoma" w:cs="Tahoma"/>
          <w:spacing w:val="5"/>
        </w:rPr>
        <w:t>o</w:t>
      </w:r>
      <w:r w:rsidRPr="009C0571">
        <w:rPr>
          <w:rFonts w:ascii="Tahoma" w:eastAsia="Tahoma" w:hAnsi="Tahoma" w:cs="Tahoma"/>
          <w:spacing w:val="1"/>
        </w:rPr>
        <w:t>w</w:t>
      </w:r>
      <w:r w:rsidRPr="009C0571">
        <w:rPr>
          <w:rFonts w:ascii="Tahoma" w:eastAsia="Tahoma" w:hAnsi="Tahoma" w:cs="Tahoma"/>
        </w:rPr>
        <w:t>ość</w:t>
      </w:r>
      <w:r w:rsidRPr="009C0571">
        <w:rPr>
          <w:rFonts w:ascii="Tahoma" w:eastAsia="Tahoma" w:hAnsi="Tahoma" w:cs="Tahoma"/>
          <w:spacing w:val="37"/>
        </w:rPr>
        <w:t xml:space="preserve"> </w:t>
      </w:r>
      <w:r w:rsidRPr="009C0571">
        <w:rPr>
          <w:rFonts w:ascii="Tahoma" w:eastAsia="Tahoma" w:hAnsi="Tahoma" w:cs="Tahoma"/>
        </w:rPr>
        <w:t>o</w:t>
      </w:r>
      <w:r w:rsidRPr="009C0571">
        <w:rPr>
          <w:rFonts w:ascii="Tahoma" w:eastAsia="Tahoma" w:hAnsi="Tahoma" w:cs="Tahoma"/>
          <w:spacing w:val="51"/>
        </w:rPr>
        <w:t xml:space="preserve"> </w:t>
      </w:r>
      <w:r w:rsidRPr="009C0571">
        <w:rPr>
          <w:rFonts w:ascii="Tahoma" w:eastAsia="Tahoma" w:hAnsi="Tahoma" w:cs="Tahoma"/>
          <w:spacing w:val="-1"/>
        </w:rPr>
        <w:t>k</w:t>
      </w:r>
      <w:r w:rsidRPr="009C0571">
        <w:rPr>
          <w:rFonts w:ascii="Tahoma" w:eastAsia="Tahoma" w:hAnsi="Tahoma" w:cs="Tahoma"/>
        </w:rPr>
        <w:t>tór</w:t>
      </w:r>
      <w:r w:rsidRPr="009C0571">
        <w:rPr>
          <w:rFonts w:ascii="Tahoma" w:eastAsia="Tahoma" w:hAnsi="Tahoma" w:cs="Tahoma"/>
          <w:spacing w:val="1"/>
        </w:rPr>
        <w:t>e</w:t>
      </w:r>
      <w:r w:rsidRPr="009C0571">
        <w:rPr>
          <w:rFonts w:ascii="Tahoma" w:eastAsia="Tahoma" w:hAnsi="Tahoma" w:cs="Tahoma"/>
        </w:rPr>
        <w:t>j</w:t>
      </w:r>
      <w:r w:rsidRPr="009C0571">
        <w:rPr>
          <w:rFonts w:ascii="Tahoma" w:eastAsia="Tahoma" w:hAnsi="Tahoma" w:cs="Tahoma"/>
          <w:spacing w:val="46"/>
        </w:rPr>
        <w:t xml:space="preserve"> </w:t>
      </w:r>
      <w:r w:rsidRPr="009C0571">
        <w:rPr>
          <w:rFonts w:ascii="Tahoma" w:eastAsia="Tahoma" w:hAnsi="Tahoma" w:cs="Tahoma"/>
        </w:rPr>
        <w:t>mo</w:t>
      </w:r>
      <w:r w:rsidRPr="009C0571">
        <w:rPr>
          <w:rFonts w:ascii="Tahoma" w:eastAsia="Tahoma" w:hAnsi="Tahoma" w:cs="Tahoma"/>
          <w:spacing w:val="-2"/>
        </w:rPr>
        <w:t>w</w:t>
      </w:r>
      <w:r w:rsidRPr="009C0571">
        <w:rPr>
          <w:rFonts w:ascii="Tahoma" w:eastAsia="Tahoma" w:hAnsi="Tahoma" w:cs="Tahoma"/>
        </w:rPr>
        <w:t>a</w:t>
      </w:r>
      <w:r w:rsidRPr="009C0571">
        <w:rPr>
          <w:rFonts w:ascii="Tahoma" w:eastAsia="Tahoma" w:hAnsi="Tahoma" w:cs="Tahoma"/>
          <w:spacing w:val="50"/>
        </w:rPr>
        <w:t xml:space="preserve"> </w:t>
      </w:r>
      <w:r w:rsidRPr="009C0571">
        <w:rPr>
          <w:rFonts w:ascii="Tahoma" w:eastAsia="Tahoma" w:hAnsi="Tahoma" w:cs="Tahoma"/>
        </w:rPr>
        <w:t>w</w:t>
      </w:r>
      <w:r w:rsidRPr="009C0571">
        <w:rPr>
          <w:rFonts w:ascii="Tahoma" w:eastAsia="Tahoma" w:hAnsi="Tahoma" w:cs="Tahoma"/>
          <w:spacing w:val="52"/>
        </w:rPr>
        <w:t xml:space="preserve"> </w:t>
      </w:r>
      <w:r w:rsidRPr="009C0571">
        <w:rPr>
          <w:rFonts w:ascii="Tahoma" w:eastAsia="Tahoma" w:hAnsi="Tahoma" w:cs="Tahoma"/>
          <w:spacing w:val="1"/>
        </w:rPr>
        <w:t>a</w:t>
      </w:r>
      <w:r w:rsidRPr="009C0571">
        <w:rPr>
          <w:rFonts w:ascii="Tahoma" w:eastAsia="Tahoma" w:hAnsi="Tahoma" w:cs="Tahoma"/>
        </w:rPr>
        <w:t>r</w:t>
      </w:r>
      <w:r w:rsidRPr="009C0571">
        <w:rPr>
          <w:rFonts w:ascii="Tahoma" w:eastAsia="Tahoma" w:hAnsi="Tahoma" w:cs="Tahoma"/>
          <w:spacing w:val="1"/>
        </w:rPr>
        <w:t>t</w:t>
      </w:r>
      <w:r w:rsidRPr="009C0571">
        <w:rPr>
          <w:rFonts w:ascii="Tahoma" w:eastAsia="Tahoma" w:hAnsi="Tahoma" w:cs="Tahoma"/>
        </w:rPr>
        <w:t>.</w:t>
      </w:r>
      <w:r w:rsidRPr="009C0571">
        <w:rPr>
          <w:rFonts w:ascii="Tahoma" w:eastAsia="Tahoma" w:hAnsi="Tahoma" w:cs="Tahoma"/>
          <w:spacing w:val="49"/>
        </w:rPr>
        <w:t xml:space="preserve"> </w:t>
      </w:r>
      <w:r w:rsidRPr="009C0571">
        <w:rPr>
          <w:rFonts w:ascii="Tahoma" w:eastAsia="Tahoma" w:hAnsi="Tahoma" w:cs="Tahoma"/>
        </w:rPr>
        <w:t>2</w:t>
      </w:r>
      <w:r w:rsidRPr="009C0571">
        <w:rPr>
          <w:rFonts w:ascii="Tahoma" w:eastAsia="Tahoma" w:hAnsi="Tahoma" w:cs="Tahoma"/>
          <w:spacing w:val="50"/>
        </w:rPr>
        <w:t xml:space="preserve"> </w:t>
      </w:r>
      <w:r w:rsidRPr="009C0571">
        <w:rPr>
          <w:rFonts w:ascii="Tahoma" w:eastAsia="Tahoma" w:hAnsi="Tahoma" w:cs="Tahoma"/>
        </w:rPr>
        <w:t>pkt</w:t>
      </w:r>
      <w:r w:rsidRPr="009C0571">
        <w:rPr>
          <w:rFonts w:ascii="Tahoma" w:eastAsia="Tahoma" w:hAnsi="Tahoma" w:cs="Tahoma"/>
          <w:spacing w:val="55"/>
        </w:rPr>
        <w:t xml:space="preserve"> </w:t>
      </w:r>
      <w:r w:rsidRPr="009C0571">
        <w:rPr>
          <w:rFonts w:ascii="Tahoma" w:eastAsia="Tahoma" w:hAnsi="Tahoma" w:cs="Tahoma"/>
          <w:spacing w:val="-1"/>
        </w:rPr>
        <w:t>3</w:t>
      </w:r>
      <w:r w:rsidRPr="009C0571">
        <w:rPr>
          <w:rFonts w:ascii="Tahoma" w:eastAsia="Tahoma" w:hAnsi="Tahoma" w:cs="Tahoma"/>
        </w:rPr>
        <w:t>6</w:t>
      </w:r>
      <w:r w:rsidR="00242FFE" w:rsidRPr="009C0571">
        <w:rPr>
          <w:rFonts w:ascii="Tahoma" w:eastAsia="Tahoma" w:hAnsi="Tahoma" w:cs="Tahoma"/>
        </w:rPr>
        <w:t xml:space="preserve"> </w:t>
      </w:r>
      <w:r w:rsidRPr="009C0571">
        <w:rPr>
          <w:rFonts w:ascii="Tahoma" w:eastAsia="Tahoma" w:hAnsi="Tahoma" w:cs="Tahoma"/>
          <w:position w:val="-1"/>
        </w:rPr>
        <w:t>roz</w:t>
      </w:r>
      <w:r w:rsidRPr="009C0571">
        <w:rPr>
          <w:rFonts w:ascii="Tahoma" w:eastAsia="Tahoma" w:hAnsi="Tahoma" w:cs="Tahoma"/>
          <w:spacing w:val="1"/>
          <w:position w:val="-1"/>
        </w:rPr>
        <w:t>p</w:t>
      </w:r>
      <w:r w:rsidRPr="009C0571">
        <w:rPr>
          <w:rFonts w:ascii="Tahoma" w:eastAsia="Tahoma" w:hAnsi="Tahoma" w:cs="Tahoma"/>
          <w:position w:val="-1"/>
        </w:rPr>
        <w:t>orz</w:t>
      </w:r>
      <w:r w:rsidRPr="009C0571">
        <w:rPr>
          <w:rFonts w:ascii="Tahoma" w:eastAsia="Tahoma" w:hAnsi="Tahoma" w:cs="Tahoma"/>
          <w:spacing w:val="1"/>
          <w:position w:val="-1"/>
        </w:rPr>
        <w:t>ą</w:t>
      </w:r>
      <w:r w:rsidRPr="009C0571">
        <w:rPr>
          <w:rFonts w:ascii="Tahoma" w:eastAsia="Tahoma" w:hAnsi="Tahoma" w:cs="Tahoma"/>
          <w:position w:val="-1"/>
        </w:rPr>
        <w:t>dz</w:t>
      </w:r>
      <w:r w:rsidRPr="009C0571">
        <w:rPr>
          <w:rFonts w:ascii="Tahoma" w:eastAsia="Tahoma" w:hAnsi="Tahoma" w:cs="Tahoma"/>
          <w:spacing w:val="1"/>
          <w:position w:val="-1"/>
        </w:rPr>
        <w:t>e</w:t>
      </w:r>
      <w:r w:rsidRPr="009C0571">
        <w:rPr>
          <w:rFonts w:ascii="Tahoma" w:eastAsia="Tahoma" w:hAnsi="Tahoma" w:cs="Tahoma"/>
          <w:spacing w:val="-1"/>
          <w:position w:val="-1"/>
        </w:rPr>
        <w:t>n</w:t>
      </w:r>
      <w:r w:rsidRPr="009C0571">
        <w:rPr>
          <w:rFonts w:ascii="Tahoma" w:eastAsia="Tahoma" w:hAnsi="Tahoma" w:cs="Tahoma"/>
          <w:position w:val="-1"/>
        </w:rPr>
        <w:t>ia</w:t>
      </w:r>
      <w:r w:rsidRPr="009C0571">
        <w:rPr>
          <w:rFonts w:ascii="Tahoma" w:eastAsia="Tahoma" w:hAnsi="Tahoma" w:cs="Tahoma"/>
          <w:spacing w:val="-12"/>
          <w:position w:val="-1"/>
        </w:rPr>
        <w:t xml:space="preserve"> </w:t>
      </w:r>
      <w:r w:rsidRPr="009C0571">
        <w:rPr>
          <w:rFonts w:ascii="Tahoma" w:eastAsia="Tahoma" w:hAnsi="Tahoma" w:cs="Tahoma"/>
          <w:position w:val="-1"/>
        </w:rPr>
        <w:t>ogól</w:t>
      </w:r>
      <w:r w:rsidRPr="009C0571">
        <w:rPr>
          <w:rFonts w:ascii="Tahoma" w:eastAsia="Tahoma" w:hAnsi="Tahoma" w:cs="Tahoma"/>
          <w:spacing w:val="-1"/>
          <w:position w:val="-1"/>
        </w:rPr>
        <w:t>n</w:t>
      </w:r>
      <w:r w:rsidRPr="009C0571">
        <w:rPr>
          <w:rFonts w:ascii="Tahoma" w:eastAsia="Tahoma" w:hAnsi="Tahoma" w:cs="Tahoma"/>
          <w:spacing w:val="1"/>
          <w:position w:val="-1"/>
        </w:rPr>
        <w:t>e</w:t>
      </w:r>
      <w:r w:rsidRPr="009C0571">
        <w:rPr>
          <w:rFonts w:ascii="Tahoma" w:eastAsia="Tahoma" w:hAnsi="Tahoma" w:cs="Tahoma"/>
          <w:position w:val="-1"/>
        </w:rPr>
        <w:t>g</w:t>
      </w:r>
      <w:r w:rsidRPr="009C0571">
        <w:rPr>
          <w:rFonts w:ascii="Tahoma" w:eastAsia="Tahoma" w:hAnsi="Tahoma" w:cs="Tahoma"/>
          <w:spacing w:val="2"/>
          <w:position w:val="-1"/>
        </w:rPr>
        <w:t>o</w:t>
      </w:r>
      <w:r w:rsidRPr="009C0571">
        <w:rPr>
          <w:rFonts w:ascii="Tahoma" w:eastAsia="Tahoma" w:hAnsi="Tahoma" w:cs="Tahoma"/>
          <w:position w:val="-1"/>
        </w:rPr>
        <w:t>;</w:t>
      </w:r>
    </w:p>
    <w:p w14:paraId="5DD92C16" w14:textId="7E836424" w:rsidR="00F00531" w:rsidRDefault="00280ADA" w:rsidP="009C0571">
      <w:pPr>
        <w:pStyle w:val="Akapitzlist"/>
        <w:numPr>
          <w:ilvl w:val="0"/>
          <w:numId w:val="3"/>
        </w:numPr>
        <w:spacing w:line="276" w:lineRule="auto"/>
        <w:ind w:right="14"/>
        <w:jc w:val="both"/>
        <w:rPr>
          <w:rFonts w:ascii="Tahoma" w:eastAsia="Tahoma" w:hAnsi="Tahoma" w:cs="Tahoma"/>
        </w:rPr>
      </w:pPr>
      <w:r w:rsidRPr="009C0571">
        <w:rPr>
          <w:rFonts w:ascii="Tahoma" w:eastAsia="Tahoma" w:hAnsi="Tahoma" w:cs="Tahoma"/>
        </w:rPr>
        <w:t>„o</w:t>
      </w:r>
      <w:r w:rsidRPr="009C0571">
        <w:rPr>
          <w:rFonts w:ascii="Tahoma" w:eastAsia="Tahoma" w:hAnsi="Tahoma" w:cs="Tahoma"/>
          <w:spacing w:val="-1"/>
        </w:rPr>
        <w:t>k</w:t>
      </w:r>
      <w:r w:rsidRPr="009C0571">
        <w:rPr>
          <w:rFonts w:ascii="Tahoma" w:eastAsia="Tahoma" w:hAnsi="Tahoma" w:cs="Tahoma"/>
        </w:rPr>
        <w:t>r</w:t>
      </w:r>
      <w:r w:rsidRPr="009C0571">
        <w:rPr>
          <w:rFonts w:ascii="Tahoma" w:eastAsia="Tahoma" w:hAnsi="Tahoma" w:cs="Tahoma"/>
          <w:spacing w:val="1"/>
        </w:rPr>
        <w:t>e</w:t>
      </w:r>
      <w:r w:rsidRPr="009C0571">
        <w:rPr>
          <w:rFonts w:ascii="Tahoma" w:eastAsia="Tahoma" w:hAnsi="Tahoma" w:cs="Tahoma"/>
        </w:rPr>
        <w:t>sie</w:t>
      </w:r>
      <w:r w:rsidRPr="009C0571">
        <w:rPr>
          <w:rFonts w:ascii="Tahoma" w:eastAsia="Tahoma" w:hAnsi="Tahoma" w:cs="Tahoma"/>
          <w:spacing w:val="-6"/>
        </w:rPr>
        <w:t xml:space="preserve"> </w:t>
      </w:r>
      <w:r w:rsidRPr="009C0571">
        <w:rPr>
          <w:rFonts w:ascii="Tahoma" w:eastAsia="Tahoma" w:hAnsi="Tahoma" w:cs="Tahoma"/>
        </w:rPr>
        <w:t>tr</w:t>
      </w:r>
      <w:r w:rsidRPr="009C0571">
        <w:rPr>
          <w:rFonts w:ascii="Tahoma" w:eastAsia="Tahoma" w:hAnsi="Tahoma" w:cs="Tahoma"/>
          <w:spacing w:val="-1"/>
        </w:rPr>
        <w:t>w</w:t>
      </w:r>
      <w:r w:rsidRPr="009C0571">
        <w:rPr>
          <w:rFonts w:ascii="Tahoma" w:eastAsia="Tahoma" w:hAnsi="Tahoma" w:cs="Tahoma"/>
          <w:spacing w:val="1"/>
        </w:rPr>
        <w:t>a</w:t>
      </w:r>
      <w:r w:rsidRPr="009C0571">
        <w:rPr>
          <w:rFonts w:ascii="Tahoma" w:eastAsia="Tahoma" w:hAnsi="Tahoma" w:cs="Tahoma"/>
        </w:rPr>
        <w:t>łoś</w:t>
      </w:r>
      <w:r w:rsidRPr="009C0571">
        <w:rPr>
          <w:rFonts w:ascii="Tahoma" w:eastAsia="Tahoma" w:hAnsi="Tahoma" w:cs="Tahoma"/>
          <w:spacing w:val="-1"/>
        </w:rPr>
        <w:t>c</w:t>
      </w:r>
      <w:r w:rsidRPr="009C0571">
        <w:rPr>
          <w:rFonts w:ascii="Tahoma" w:eastAsia="Tahoma" w:hAnsi="Tahoma" w:cs="Tahoma"/>
          <w:spacing w:val="3"/>
        </w:rPr>
        <w:t>i</w:t>
      </w:r>
      <w:r w:rsidRPr="009C0571">
        <w:rPr>
          <w:rFonts w:ascii="Tahoma" w:eastAsia="Tahoma" w:hAnsi="Tahoma" w:cs="Tahoma"/>
        </w:rPr>
        <w:t>”</w:t>
      </w:r>
      <w:r w:rsidRPr="009C0571">
        <w:rPr>
          <w:rFonts w:ascii="Tahoma" w:eastAsia="Tahoma" w:hAnsi="Tahoma" w:cs="Tahoma"/>
          <w:spacing w:val="-9"/>
        </w:rPr>
        <w:t xml:space="preserve"> </w:t>
      </w:r>
      <w:r w:rsidRPr="009C0571">
        <w:rPr>
          <w:rFonts w:ascii="Tahoma" w:eastAsia="Tahoma" w:hAnsi="Tahoma" w:cs="Tahoma"/>
          <w:spacing w:val="-1"/>
        </w:rPr>
        <w:t>n</w:t>
      </w:r>
      <w:r w:rsidRPr="009C0571">
        <w:rPr>
          <w:rFonts w:ascii="Tahoma" w:eastAsia="Tahoma" w:hAnsi="Tahoma" w:cs="Tahoma"/>
          <w:spacing w:val="1"/>
        </w:rPr>
        <w:t>a</w:t>
      </w:r>
      <w:r w:rsidRPr="009C0571">
        <w:rPr>
          <w:rFonts w:ascii="Tahoma" w:eastAsia="Tahoma" w:hAnsi="Tahoma" w:cs="Tahoma"/>
        </w:rPr>
        <w:t>l</w:t>
      </w:r>
      <w:r w:rsidRPr="009C0571">
        <w:rPr>
          <w:rFonts w:ascii="Tahoma" w:eastAsia="Tahoma" w:hAnsi="Tahoma" w:cs="Tahoma"/>
          <w:spacing w:val="1"/>
        </w:rPr>
        <w:t>e</w:t>
      </w:r>
      <w:r w:rsidRPr="009C0571">
        <w:rPr>
          <w:rFonts w:ascii="Tahoma" w:eastAsia="Tahoma" w:hAnsi="Tahoma" w:cs="Tahoma"/>
        </w:rPr>
        <w:t>ży</w:t>
      </w:r>
      <w:r w:rsidRPr="009C0571">
        <w:rPr>
          <w:rFonts w:ascii="Tahoma" w:eastAsia="Tahoma" w:hAnsi="Tahoma" w:cs="Tahoma"/>
          <w:spacing w:val="-6"/>
        </w:rPr>
        <w:t xml:space="preserve"> </w:t>
      </w:r>
      <w:r w:rsidRPr="009C0571">
        <w:rPr>
          <w:rFonts w:ascii="Tahoma" w:eastAsia="Tahoma" w:hAnsi="Tahoma" w:cs="Tahoma"/>
          <w:spacing w:val="2"/>
        </w:rPr>
        <w:t>p</w:t>
      </w:r>
      <w:r w:rsidRPr="009C0571">
        <w:rPr>
          <w:rFonts w:ascii="Tahoma" w:eastAsia="Tahoma" w:hAnsi="Tahoma" w:cs="Tahoma"/>
        </w:rPr>
        <w:t>rz</w:t>
      </w:r>
      <w:r w:rsidRPr="009C0571">
        <w:rPr>
          <w:rFonts w:ascii="Tahoma" w:eastAsia="Tahoma" w:hAnsi="Tahoma" w:cs="Tahoma"/>
          <w:spacing w:val="1"/>
        </w:rPr>
        <w:t>e</w:t>
      </w:r>
      <w:r w:rsidRPr="009C0571">
        <w:rPr>
          <w:rFonts w:ascii="Tahoma" w:eastAsia="Tahoma" w:hAnsi="Tahoma" w:cs="Tahoma"/>
        </w:rPr>
        <w:t>z</w:t>
      </w:r>
      <w:r w:rsidRPr="009C0571">
        <w:rPr>
          <w:rFonts w:ascii="Tahoma" w:eastAsia="Tahoma" w:hAnsi="Tahoma" w:cs="Tahoma"/>
          <w:spacing w:val="-5"/>
        </w:rPr>
        <w:t xml:space="preserve"> </w:t>
      </w:r>
      <w:r w:rsidRPr="009C0571">
        <w:rPr>
          <w:rFonts w:ascii="Tahoma" w:eastAsia="Tahoma" w:hAnsi="Tahoma" w:cs="Tahoma"/>
          <w:spacing w:val="1"/>
        </w:rPr>
        <w:t>t</w:t>
      </w:r>
      <w:r w:rsidRPr="009C0571">
        <w:rPr>
          <w:rFonts w:ascii="Tahoma" w:eastAsia="Tahoma" w:hAnsi="Tahoma" w:cs="Tahoma"/>
        </w:rPr>
        <w:t>o</w:t>
      </w:r>
      <w:r w:rsidRPr="009C0571">
        <w:rPr>
          <w:rFonts w:ascii="Tahoma" w:eastAsia="Tahoma" w:hAnsi="Tahoma" w:cs="Tahoma"/>
          <w:spacing w:val="-2"/>
        </w:rPr>
        <w:t xml:space="preserve"> </w:t>
      </w:r>
      <w:r w:rsidRPr="009C0571">
        <w:rPr>
          <w:rFonts w:ascii="Tahoma" w:eastAsia="Tahoma" w:hAnsi="Tahoma" w:cs="Tahoma"/>
        </w:rPr>
        <w:t>rozumi</w:t>
      </w:r>
      <w:r w:rsidRPr="009C0571">
        <w:rPr>
          <w:rFonts w:ascii="Tahoma" w:eastAsia="Tahoma" w:hAnsi="Tahoma" w:cs="Tahoma"/>
          <w:spacing w:val="1"/>
        </w:rPr>
        <w:t>e</w:t>
      </w:r>
      <w:r w:rsidRPr="009C0571">
        <w:rPr>
          <w:rFonts w:ascii="Tahoma" w:eastAsia="Tahoma" w:hAnsi="Tahoma" w:cs="Tahoma"/>
        </w:rPr>
        <w:t>ć</w:t>
      </w:r>
      <w:r w:rsidRPr="009C0571">
        <w:rPr>
          <w:rFonts w:ascii="Tahoma" w:eastAsia="Tahoma" w:hAnsi="Tahoma" w:cs="Tahoma"/>
          <w:spacing w:val="-6"/>
        </w:rPr>
        <w:t xml:space="preserve"> </w:t>
      </w:r>
      <w:r w:rsidRPr="009C0571">
        <w:rPr>
          <w:rFonts w:ascii="Tahoma" w:eastAsia="Tahoma" w:hAnsi="Tahoma" w:cs="Tahoma"/>
        </w:rPr>
        <w:t>o</w:t>
      </w:r>
      <w:r w:rsidRPr="009C0571">
        <w:rPr>
          <w:rFonts w:ascii="Tahoma" w:eastAsia="Tahoma" w:hAnsi="Tahoma" w:cs="Tahoma"/>
          <w:spacing w:val="-1"/>
        </w:rPr>
        <w:t>k</w:t>
      </w:r>
      <w:r w:rsidRPr="009C0571">
        <w:rPr>
          <w:rFonts w:ascii="Tahoma" w:eastAsia="Tahoma" w:hAnsi="Tahoma" w:cs="Tahoma"/>
        </w:rPr>
        <w:t>r</w:t>
      </w:r>
      <w:r w:rsidRPr="009C0571">
        <w:rPr>
          <w:rFonts w:ascii="Tahoma" w:eastAsia="Tahoma" w:hAnsi="Tahoma" w:cs="Tahoma"/>
          <w:spacing w:val="1"/>
        </w:rPr>
        <w:t>e</w:t>
      </w:r>
      <w:r w:rsidRPr="009C0571">
        <w:rPr>
          <w:rFonts w:ascii="Tahoma" w:eastAsia="Tahoma" w:hAnsi="Tahoma" w:cs="Tahoma"/>
        </w:rPr>
        <w:t>s</w:t>
      </w:r>
      <w:r w:rsidRPr="009C0571">
        <w:rPr>
          <w:rFonts w:ascii="Tahoma" w:eastAsia="Tahoma" w:hAnsi="Tahoma" w:cs="Tahoma"/>
          <w:spacing w:val="-5"/>
        </w:rPr>
        <w:t xml:space="preserve"> </w:t>
      </w:r>
      <w:r w:rsidRPr="009C0571">
        <w:rPr>
          <w:rFonts w:ascii="Tahoma" w:eastAsia="Tahoma" w:hAnsi="Tahoma" w:cs="Tahoma"/>
          <w:spacing w:val="1"/>
        </w:rPr>
        <w:t>wy</w:t>
      </w:r>
      <w:r w:rsidRPr="009C0571">
        <w:rPr>
          <w:rFonts w:ascii="Tahoma" w:eastAsia="Tahoma" w:hAnsi="Tahoma" w:cs="Tahoma"/>
          <w:spacing w:val="-1"/>
        </w:rPr>
        <w:t>n</w:t>
      </w:r>
      <w:r w:rsidRPr="009C0571">
        <w:rPr>
          <w:rFonts w:ascii="Tahoma" w:eastAsia="Tahoma" w:hAnsi="Tahoma" w:cs="Tahoma"/>
          <w:spacing w:val="2"/>
        </w:rPr>
        <w:t>i</w:t>
      </w:r>
      <w:r w:rsidRPr="009C0571">
        <w:rPr>
          <w:rFonts w:ascii="Tahoma" w:eastAsia="Tahoma" w:hAnsi="Tahoma" w:cs="Tahoma"/>
          <w:spacing w:val="-1"/>
        </w:rPr>
        <w:t>k</w:t>
      </w:r>
      <w:r w:rsidRPr="009C0571">
        <w:rPr>
          <w:rFonts w:ascii="Tahoma" w:eastAsia="Tahoma" w:hAnsi="Tahoma" w:cs="Tahoma"/>
          <w:spacing w:val="1"/>
        </w:rPr>
        <w:t>a</w:t>
      </w:r>
      <w:r w:rsidRPr="009C0571">
        <w:rPr>
          <w:rFonts w:ascii="Tahoma" w:eastAsia="Tahoma" w:hAnsi="Tahoma" w:cs="Tahoma"/>
          <w:spacing w:val="-1"/>
        </w:rPr>
        <w:t>j</w:t>
      </w:r>
      <w:r w:rsidRPr="009C0571">
        <w:rPr>
          <w:rFonts w:ascii="Tahoma" w:eastAsia="Tahoma" w:hAnsi="Tahoma" w:cs="Tahoma"/>
          <w:spacing w:val="1"/>
        </w:rPr>
        <w:t>ą</w:t>
      </w:r>
      <w:r w:rsidRPr="009C0571">
        <w:rPr>
          <w:rFonts w:ascii="Tahoma" w:eastAsia="Tahoma" w:hAnsi="Tahoma" w:cs="Tahoma"/>
          <w:spacing w:val="-1"/>
        </w:rPr>
        <w:t>c</w:t>
      </w:r>
      <w:r w:rsidRPr="009C0571">
        <w:rPr>
          <w:rFonts w:ascii="Tahoma" w:eastAsia="Tahoma" w:hAnsi="Tahoma" w:cs="Tahoma"/>
        </w:rPr>
        <w:t>y</w:t>
      </w:r>
      <w:r w:rsidRPr="009C0571">
        <w:rPr>
          <w:rFonts w:ascii="Tahoma" w:eastAsia="Tahoma" w:hAnsi="Tahoma" w:cs="Tahoma"/>
          <w:spacing w:val="54"/>
        </w:rPr>
        <w:t xml:space="preserve"> </w:t>
      </w:r>
      <w:r w:rsidRPr="009C0571">
        <w:rPr>
          <w:rFonts w:ascii="Tahoma" w:eastAsia="Tahoma" w:hAnsi="Tahoma" w:cs="Tahoma"/>
        </w:rPr>
        <w:t>z</w:t>
      </w:r>
      <w:r w:rsidRPr="009C0571">
        <w:rPr>
          <w:rFonts w:ascii="Tahoma" w:eastAsia="Tahoma" w:hAnsi="Tahoma" w:cs="Tahoma"/>
          <w:spacing w:val="1"/>
        </w:rPr>
        <w:t xml:space="preserve"> a</w:t>
      </w:r>
      <w:r w:rsidRPr="009C0571">
        <w:rPr>
          <w:rFonts w:ascii="Tahoma" w:eastAsia="Tahoma" w:hAnsi="Tahoma" w:cs="Tahoma"/>
        </w:rPr>
        <w:t>r</w:t>
      </w:r>
      <w:r w:rsidRPr="009C0571">
        <w:rPr>
          <w:rFonts w:ascii="Tahoma" w:eastAsia="Tahoma" w:hAnsi="Tahoma" w:cs="Tahoma"/>
          <w:spacing w:val="1"/>
        </w:rPr>
        <w:t>t</w:t>
      </w:r>
      <w:r w:rsidRPr="009C0571">
        <w:rPr>
          <w:rFonts w:ascii="Tahoma" w:eastAsia="Tahoma" w:hAnsi="Tahoma" w:cs="Tahoma"/>
        </w:rPr>
        <w:t>.</w:t>
      </w:r>
      <w:r w:rsidRPr="009C0571">
        <w:rPr>
          <w:rFonts w:ascii="Tahoma" w:eastAsia="Tahoma" w:hAnsi="Tahoma" w:cs="Tahoma"/>
          <w:spacing w:val="-3"/>
        </w:rPr>
        <w:t xml:space="preserve"> </w:t>
      </w:r>
      <w:r w:rsidRPr="009C0571">
        <w:rPr>
          <w:rFonts w:ascii="Tahoma" w:eastAsia="Tahoma" w:hAnsi="Tahoma" w:cs="Tahoma"/>
          <w:spacing w:val="1"/>
        </w:rPr>
        <w:t>7</w:t>
      </w:r>
      <w:r w:rsidRPr="009C0571">
        <w:rPr>
          <w:rFonts w:ascii="Tahoma" w:eastAsia="Tahoma" w:hAnsi="Tahoma" w:cs="Tahoma"/>
        </w:rPr>
        <w:t>1</w:t>
      </w:r>
      <w:r w:rsidRPr="009C0571">
        <w:rPr>
          <w:rFonts w:ascii="Tahoma" w:eastAsia="Tahoma" w:hAnsi="Tahoma" w:cs="Tahoma"/>
          <w:spacing w:val="-3"/>
        </w:rPr>
        <w:t xml:space="preserve"> </w:t>
      </w:r>
      <w:r w:rsidRPr="009C0571">
        <w:rPr>
          <w:rFonts w:ascii="Tahoma" w:eastAsia="Tahoma" w:hAnsi="Tahoma" w:cs="Tahoma"/>
        </w:rPr>
        <w:t>roz</w:t>
      </w:r>
      <w:r w:rsidRPr="009C0571">
        <w:rPr>
          <w:rFonts w:ascii="Tahoma" w:eastAsia="Tahoma" w:hAnsi="Tahoma" w:cs="Tahoma"/>
          <w:spacing w:val="1"/>
        </w:rPr>
        <w:t>p</w:t>
      </w:r>
      <w:r w:rsidRPr="009C0571">
        <w:rPr>
          <w:rFonts w:ascii="Tahoma" w:eastAsia="Tahoma" w:hAnsi="Tahoma" w:cs="Tahoma"/>
        </w:rPr>
        <w:t>orz</w:t>
      </w:r>
      <w:r w:rsidRPr="009C0571">
        <w:rPr>
          <w:rFonts w:ascii="Tahoma" w:eastAsia="Tahoma" w:hAnsi="Tahoma" w:cs="Tahoma"/>
          <w:spacing w:val="1"/>
        </w:rPr>
        <w:t>ą</w:t>
      </w:r>
      <w:r w:rsidRPr="009C0571">
        <w:rPr>
          <w:rFonts w:ascii="Tahoma" w:eastAsia="Tahoma" w:hAnsi="Tahoma" w:cs="Tahoma"/>
        </w:rPr>
        <w:t>dz</w:t>
      </w:r>
      <w:r w:rsidRPr="009C0571">
        <w:rPr>
          <w:rFonts w:ascii="Tahoma" w:eastAsia="Tahoma" w:hAnsi="Tahoma" w:cs="Tahoma"/>
          <w:spacing w:val="1"/>
        </w:rPr>
        <w:t>e</w:t>
      </w:r>
      <w:r w:rsidRPr="009C0571">
        <w:rPr>
          <w:rFonts w:ascii="Tahoma" w:eastAsia="Tahoma" w:hAnsi="Tahoma" w:cs="Tahoma"/>
          <w:spacing w:val="-1"/>
        </w:rPr>
        <w:t>n</w:t>
      </w:r>
      <w:r w:rsidRPr="009C0571">
        <w:rPr>
          <w:rFonts w:ascii="Tahoma" w:eastAsia="Tahoma" w:hAnsi="Tahoma" w:cs="Tahoma"/>
        </w:rPr>
        <w:t>ia</w:t>
      </w:r>
      <w:r w:rsidRPr="009C0571">
        <w:rPr>
          <w:rFonts w:ascii="Tahoma" w:eastAsia="Tahoma" w:hAnsi="Tahoma" w:cs="Tahoma"/>
          <w:spacing w:val="-12"/>
        </w:rPr>
        <w:t xml:space="preserve"> </w:t>
      </w:r>
      <w:r w:rsidRPr="009C0571">
        <w:rPr>
          <w:rFonts w:ascii="Tahoma" w:eastAsia="Tahoma" w:hAnsi="Tahoma" w:cs="Tahoma"/>
        </w:rPr>
        <w:t>ogól</w:t>
      </w:r>
      <w:r w:rsidRPr="009C0571">
        <w:rPr>
          <w:rFonts w:ascii="Tahoma" w:eastAsia="Tahoma" w:hAnsi="Tahoma" w:cs="Tahoma"/>
          <w:spacing w:val="-1"/>
        </w:rPr>
        <w:t>n</w:t>
      </w:r>
      <w:r w:rsidRPr="009C0571">
        <w:rPr>
          <w:rFonts w:ascii="Tahoma" w:eastAsia="Tahoma" w:hAnsi="Tahoma" w:cs="Tahoma"/>
          <w:spacing w:val="1"/>
        </w:rPr>
        <w:t>e</w:t>
      </w:r>
      <w:r w:rsidRPr="009C0571">
        <w:rPr>
          <w:rFonts w:ascii="Tahoma" w:eastAsia="Tahoma" w:hAnsi="Tahoma" w:cs="Tahoma"/>
        </w:rPr>
        <w:t>g</w:t>
      </w:r>
      <w:r w:rsidRPr="009C0571">
        <w:rPr>
          <w:rFonts w:ascii="Tahoma" w:eastAsia="Tahoma" w:hAnsi="Tahoma" w:cs="Tahoma"/>
          <w:spacing w:val="2"/>
        </w:rPr>
        <w:t>o</w:t>
      </w:r>
      <w:r w:rsidR="005A1EE5" w:rsidRPr="009C0571">
        <w:rPr>
          <w:rFonts w:ascii="Tahoma" w:eastAsia="Tahoma" w:hAnsi="Tahoma" w:cs="Tahoma"/>
          <w:spacing w:val="2"/>
        </w:rPr>
        <w:t>,</w:t>
      </w:r>
      <w:r w:rsidR="00076A9A" w:rsidRPr="009C0571">
        <w:rPr>
          <w:rFonts w:ascii="Tahoma" w:eastAsia="Tahoma" w:hAnsi="Tahoma" w:cs="Tahoma"/>
        </w:rPr>
        <w:t xml:space="preserve"> </w:t>
      </w:r>
      <w:r w:rsidR="005A1EE5" w:rsidRPr="009C0571">
        <w:rPr>
          <w:rFonts w:ascii="Tahoma" w:eastAsia="Tahoma" w:hAnsi="Tahoma" w:cs="Tahoma"/>
        </w:rPr>
        <w:t>kryteriów</w:t>
      </w:r>
      <w:r w:rsidR="00A52926" w:rsidRPr="009C0571">
        <w:rPr>
          <w:rFonts w:ascii="Tahoma" w:eastAsia="Tahoma" w:hAnsi="Tahoma" w:cs="Tahoma"/>
        </w:rPr>
        <w:t xml:space="preserve"> wyboru</w:t>
      </w:r>
      <w:r w:rsidR="00076A9A" w:rsidRPr="009C0571">
        <w:rPr>
          <w:rFonts w:ascii="Tahoma" w:eastAsia="Tahoma" w:hAnsi="Tahoma" w:cs="Tahoma"/>
        </w:rPr>
        <w:t xml:space="preserve"> projektów,</w:t>
      </w:r>
      <w:r w:rsidR="005A1EE5" w:rsidRPr="009C0571">
        <w:rPr>
          <w:rFonts w:ascii="Tahoma" w:eastAsia="Tahoma" w:hAnsi="Tahoma" w:cs="Tahoma"/>
        </w:rPr>
        <w:t xml:space="preserve"> wskazanych</w:t>
      </w:r>
      <w:r w:rsidR="00FD583F" w:rsidRPr="009C0571">
        <w:rPr>
          <w:rFonts w:ascii="Tahoma" w:eastAsia="Tahoma" w:hAnsi="Tahoma" w:cs="Tahoma"/>
        </w:rPr>
        <w:t xml:space="preserve"> w</w:t>
      </w:r>
      <w:r w:rsidR="00A52926" w:rsidRPr="009C0571">
        <w:rPr>
          <w:rFonts w:ascii="Tahoma" w:eastAsia="Tahoma" w:hAnsi="Tahoma" w:cs="Tahoma"/>
        </w:rPr>
        <w:t xml:space="preserve"> zał. Nr 3 do SzOOP na lata 2014-2020 </w:t>
      </w:r>
      <w:r w:rsidR="00902CD2" w:rsidRPr="009C0571">
        <w:rPr>
          <w:rFonts w:ascii="Tahoma" w:eastAsia="Tahoma" w:hAnsi="Tahoma" w:cs="Tahoma"/>
        </w:rPr>
        <w:t xml:space="preserve">i/lub z zapisów </w:t>
      </w:r>
      <w:r w:rsidR="00076A9A" w:rsidRPr="009C0571">
        <w:rPr>
          <w:rFonts w:ascii="Tahoma" w:eastAsia="Tahoma" w:hAnsi="Tahoma" w:cs="Tahoma"/>
        </w:rPr>
        <w:t>regulamin</w:t>
      </w:r>
      <w:r w:rsidR="00902CD2" w:rsidRPr="009C0571">
        <w:rPr>
          <w:rFonts w:ascii="Tahoma" w:eastAsia="Tahoma" w:hAnsi="Tahoma" w:cs="Tahoma"/>
        </w:rPr>
        <w:t>u</w:t>
      </w:r>
      <w:r w:rsidR="00B17740" w:rsidRPr="009C0571">
        <w:rPr>
          <w:rFonts w:ascii="Tahoma" w:eastAsia="Tahoma" w:hAnsi="Tahoma" w:cs="Tahoma"/>
        </w:rPr>
        <w:t xml:space="preserve"> </w:t>
      </w:r>
      <w:r w:rsidR="00A52926" w:rsidRPr="009C0571">
        <w:rPr>
          <w:rFonts w:ascii="Tahoma" w:eastAsia="Tahoma" w:hAnsi="Tahoma" w:cs="Tahoma"/>
        </w:rPr>
        <w:t>konkursu dla danego Działania/Poddziałania</w:t>
      </w:r>
      <w:r w:rsidR="00076A9A" w:rsidRPr="009C0571">
        <w:rPr>
          <w:rFonts w:ascii="Tahoma" w:eastAsia="Tahoma" w:hAnsi="Tahoma" w:cs="Tahoma"/>
        </w:rPr>
        <w:t>;</w:t>
      </w:r>
    </w:p>
    <w:p w14:paraId="1E11B2DC" w14:textId="2A796F30" w:rsidR="00E35B42" w:rsidRPr="009C0571" w:rsidRDefault="00E35B42" w:rsidP="009C0571">
      <w:pPr>
        <w:pStyle w:val="Akapitzlist"/>
        <w:numPr>
          <w:ilvl w:val="0"/>
          <w:numId w:val="3"/>
        </w:numPr>
        <w:spacing w:line="276" w:lineRule="auto"/>
        <w:ind w:right="14"/>
        <w:jc w:val="both"/>
        <w:rPr>
          <w:rFonts w:ascii="Tahoma" w:eastAsia="Tahoma" w:hAnsi="Tahoma" w:cs="Tahoma"/>
        </w:rPr>
      </w:pPr>
      <w:r>
        <w:rPr>
          <w:rFonts w:ascii="Tahoma" w:eastAsia="Tahoma" w:hAnsi="Tahoma" w:cs="Tahoma"/>
        </w:rPr>
        <w:t xml:space="preserve">„otoczeniu osób z niepełnosprawnością” należy przez to rozumieć osoby spokrewnione lub niespokrewnione wspólnie zamieszkujące i gospodarujące, a także inne osoby z najbliższego środowiska osób z niepełnosprawnościami, których udział w Projekcie jest niezbędny dla skutecznego wsparcia tych osób, o ile należą do grupy docelowej kwalifikującej się do objęcia wsparciem zgodnie z zapisami </w:t>
      </w:r>
      <w:r w:rsidRPr="009C0571">
        <w:rPr>
          <w:rFonts w:ascii="Tahoma" w:eastAsia="Tahoma" w:hAnsi="Tahoma" w:cs="Tahoma"/>
          <w:i/>
        </w:rPr>
        <w:t>Regulaminu konkursu.</w:t>
      </w:r>
    </w:p>
    <w:p w14:paraId="3DED0C30" w14:textId="1F799D0B" w:rsidR="00B03A52" w:rsidRPr="009C0571" w:rsidRDefault="00B03A52" w:rsidP="009C0571">
      <w:pPr>
        <w:pStyle w:val="Akapitzlist"/>
        <w:numPr>
          <w:ilvl w:val="0"/>
          <w:numId w:val="3"/>
        </w:numPr>
        <w:spacing w:line="276" w:lineRule="auto"/>
        <w:ind w:right="14"/>
        <w:jc w:val="both"/>
        <w:rPr>
          <w:rFonts w:ascii="Tahoma" w:eastAsia="Tahoma" w:hAnsi="Tahoma" w:cs="Tahoma"/>
        </w:rPr>
      </w:pPr>
      <w:r w:rsidRPr="009C0571">
        <w:rPr>
          <w:rFonts w:ascii="Tahoma" w:eastAsia="Tahoma" w:hAnsi="Tahoma" w:cs="Tahoma"/>
        </w:rPr>
        <w:t>„partnerze projektu” należy przez to rozumieć podmiot wnoszący do projektu zasoby ludzkie, organizacyjne, techniczne lub finansowe, realizujący wspólnie z Partnerem wiodącym projekt na warunkach określonych w porozumieniu albo umowie o partnerstwie;</w:t>
      </w:r>
    </w:p>
    <w:p w14:paraId="1E8DFFD1" w14:textId="178A77AE" w:rsidR="00942F4E" w:rsidRDefault="00280ADA" w:rsidP="009C0571">
      <w:pPr>
        <w:pStyle w:val="Akapitzlist"/>
        <w:numPr>
          <w:ilvl w:val="0"/>
          <w:numId w:val="3"/>
        </w:numPr>
        <w:spacing w:line="276" w:lineRule="auto"/>
        <w:ind w:right="14"/>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rze </w:t>
      </w:r>
      <w:r w:rsidRPr="001C3C76">
        <w:rPr>
          <w:rFonts w:ascii="Tahoma" w:eastAsia="Tahoma" w:hAnsi="Tahoma" w:cs="Tahoma"/>
          <w:spacing w:val="1"/>
        </w:rPr>
        <w:t>w</w:t>
      </w:r>
      <w:r w:rsidRPr="001C3C76">
        <w:rPr>
          <w:rFonts w:ascii="Tahoma" w:eastAsia="Tahoma" w:hAnsi="Tahoma" w:cs="Tahoma"/>
        </w:rPr>
        <w:t>iod</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 xml:space="preserve">m” </w:t>
      </w:r>
      <w:r w:rsidRPr="001C3C76">
        <w:rPr>
          <w:rFonts w:ascii="Tahoma" w:eastAsia="Tahoma" w:hAnsi="Tahoma" w:cs="Tahoma"/>
          <w:spacing w:val="1"/>
        </w:rPr>
        <w:t>na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 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8"/>
        </w:rPr>
        <w:t xml:space="preserve"> </w:t>
      </w:r>
      <w:r w:rsidRPr="001C3C76">
        <w:rPr>
          <w:rFonts w:ascii="Tahoma" w:eastAsia="Tahoma" w:hAnsi="Tahoma" w:cs="Tahoma"/>
        </w:rPr>
        <w:t>to rozumi</w:t>
      </w:r>
      <w:r w:rsidRPr="001C3C76">
        <w:rPr>
          <w:rFonts w:ascii="Tahoma" w:eastAsia="Tahoma" w:hAnsi="Tahoma" w:cs="Tahoma"/>
          <w:spacing w:val="1"/>
        </w:rPr>
        <w:t>e</w:t>
      </w:r>
      <w:r w:rsidRPr="001C3C76">
        <w:rPr>
          <w:rFonts w:ascii="Tahoma" w:eastAsia="Tahoma" w:hAnsi="Tahoma" w:cs="Tahoma"/>
          <w:spacing w:val="-1"/>
        </w:rPr>
        <w:t>ć</w:t>
      </w:r>
      <w:r w:rsidRPr="001C3C76">
        <w:rPr>
          <w:rFonts w:ascii="Tahoma" w:eastAsia="Tahoma" w:hAnsi="Tahoma" w:cs="Tahoma"/>
        </w:rPr>
        <w:t>, 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005E7602">
        <w:rPr>
          <w:rFonts w:ascii="Tahoma" w:eastAsia="Tahoma" w:hAnsi="Tahoma" w:cs="Tahoma"/>
        </w:rPr>
        <w:br/>
      </w:r>
      <w:r w:rsidRPr="001C3C76">
        <w:rPr>
          <w:rFonts w:ascii="Tahoma" w:eastAsia="Tahoma" w:hAnsi="Tahoma" w:cs="Tahoma"/>
        </w:rPr>
        <w:t>w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pod</w:t>
      </w:r>
      <w:r w:rsidRPr="001C3C76">
        <w:rPr>
          <w:rFonts w:ascii="Tahoma" w:eastAsia="Tahoma" w:hAnsi="Tahoma" w:cs="Tahoma"/>
          <w:spacing w:val="1"/>
        </w:rPr>
        <w:t>m</w:t>
      </w:r>
      <w:r w:rsidRPr="001C3C76">
        <w:rPr>
          <w:rFonts w:ascii="Tahoma" w:eastAsia="Tahoma" w:hAnsi="Tahoma" w:cs="Tahoma"/>
        </w:rPr>
        <w:t>iot (</w:t>
      </w:r>
      <w:r w:rsidRPr="001C3C76">
        <w:rPr>
          <w:rFonts w:ascii="Tahoma" w:eastAsia="Tahoma" w:hAnsi="Tahoma" w:cs="Tahoma"/>
          <w:spacing w:val="1"/>
        </w:rPr>
        <w:t>Be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z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 IZ podpis</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 xml:space="preserve">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 o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0A32130B" w14:textId="361E0908" w:rsidR="0097649C" w:rsidRPr="001C3C76" w:rsidRDefault="0097649C" w:rsidP="009C0571">
      <w:pPr>
        <w:pStyle w:val="Akapitzlist"/>
        <w:numPr>
          <w:ilvl w:val="0"/>
          <w:numId w:val="3"/>
        </w:numPr>
        <w:spacing w:line="276" w:lineRule="auto"/>
        <w:ind w:right="14"/>
        <w:jc w:val="both"/>
        <w:rPr>
          <w:rFonts w:ascii="Tahoma" w:eastAsia="Tahoma" w:hAnsi="Tahoma" w:cs="Tahoma"/>
        </w:rPr>
      </w:pPr>
      <w:r>
        <w:rPr>
          <w:rFonts w:ascii="Tahoma" w:eastAsia="Tahoma" w:hAnsi="Tahoma" w:cs="Tahoma"/>
        </w:rPr>
        <w:t>„PFRON” należy przez to rozumieć Państwowy Fundusz Rehabilitacji Osób Niepełnosprawnych;</w:t>
      </w:r>
    </w:p>
    <w:p w14:paraId="6FB30105" w14:textId="394D41F0" w:rsidR="00FD583F" w:rsidRDefault="00280ADA" w:rsidP="009C0571">
      <w:pPr>
        <w:pStyle w:val="Akapitzlist"/>
        <w:numPr>
          <w:ilvl w:val="0"/>
          <w:numId w:val="3"/>
        </w:numPr>
        <w:spacing w:line="276" w:lineRule="auto"/>
        <w:ind w:right="14"/>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5"/>
        </w:rPr>
        <w:t xml:space="preserve"> </w:t>
      </w:r>
      <w:r w:rsidRPr="001C3C76">
        <w:rPr>
          <w:rFonts w:ascii="Tahoma" w:eastAsia="Tahoma" w:hAnsi="Tahoma" w:cs="Tahoma"/>
        </w:rPr>
        <w:t>ze 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6"/>
        </w:rPr>
        <w:t xml:space="preserve"> </w:t>
      </w:r>
      <w:r w:rsidRPr="001C3C76">
        <w:rPr>
          <w:rFonts w:ascii="Tahoma" w:eastAsia="Tahoma" w:hAnsi="Tahoma" w:cs="Tahoma"/>
          <w:spacing w:val="1"/>
        </w:rPr>
        <w:t>eu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52"/>
        </w:rPr>
        <w:t xml:space="preserve"> </w:t>
      </w:r>
      <w:r w:rsidRPr="001C3C76">
        <w:rPr>
          <w:rFonts w:ascii="Tahoma" w:eastAsia="Tahoma" w:hAnsi="Tahoma" w:cs="Tahoma"/>
        </w:rPr>
        <w:t>oznacza</w:t>
      </w:r>
      <w:r w:rsidRPr="001C3C76">
        <w:rPr>
          <w:rFonts w:ascii="Tahoma" w:eastAsia="Tahoma" w:hAnsi="Tahoma" w:cs="Tahoma"/>
          <w:spacing w:val="57"/>
        </w:rPr>
        <w:t xml:space="preserve"> </w:t>
      </w:r>
      <w:r w:rsidRPr="001C3C76">
        <w:rPr>
          <w:rFonts w:ascii="Tahoma" w:eastAsia="Tahoma" w:hAnsi="Tahoma" w:cs="Tahoma"/>
        </w:rPr>
        <w:t xml:space="preserve">to </w:t>
      </w:r>
      <w:r w:rsidRPr="001C3C76">
        <w:rPr>
          <w:rFonts w:ascii="Tahoma" w:eastAsia="Tahoma" w:hAnsi="Tahoma" w:cs="Tahoma"/>
          <w:spacing w:val="3"/>
        </w:rPr>
        <w:t>w</w:t>
      </w:r>
      <w:r w:rsidRPr="001C3C76">
        <w:rPr>
          <w:rFonts w:ascii="Tahoma" w:eastAsia="Tahoma" w:hAnsi="Tahoma" w:cs="Tahoma"/>
        </w:rPr>
        <w:t>spół</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7"/>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rPr>
        <w:t>od</w:t>
      </w:r>
      <w:r w:rsidRPr="001C3C76">
        <w:rPr>
          <w:rFonts w:ascii="Tahoma" w:eastAsia="Tahoma" w:hAnsi="Tahoma" w:cs="Tahoma"/>
          <w:spacing w:val="3"/>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57"/>
        </w:rPr>
        <w:t xml:space="preserve"> </w:t>
      </w:r>
      <w:r w:rsidRPr="001C3C76">
        <w:rPr>
          <w:rFonts w:ascii="Tahoma" w:eastAsia="Tahoma" w:hAnsi="Tahoma" w:cs="Tahoma"/>
        </w:rPr>
        <w:t>ze środk</w:t>
      </w:r>
      <w:r w:rsidRPr="001C3C76">
        <w:rPr>
          <w:rFonts w:ascii="Tahoma" w:eastAsia="Tahoma" w:hAnsi="Tahoma" w:cs="Tahoma"/>
          <w:spacing w:val="-1"/>
        </w:rPr>
        <w:t>ó</w:t>
      </w:r>
      <w:r w:rsidRPr="001C3C76">
        <w:rPr>
          <w:rFonts w:ascii="Tahoma" w:eastAsia="Tahoma" w:hAnsi="Tahoma" w:cs="Tahoma"/>
        </w:rPr>
        <w:t xml:space="preserve">w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2"/>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 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2"/>
        </w:rPr>
        <w:t>u</w:t>
      </w:r>
      <w:r w:rsidRPr="001C3C76">
        <w:rPr>
          <w:rFonts w:ascii="Tahoma" w:eastAsia="Tahoma" w:hAnsi="Tahoma" w:cs="Tahoma"/>
        </w:rPr>
        <w:t>szu</w:t>
      </w:r>
      <w:r w:rsidRPr="001C3C76">
        <w:rPr>
          <w:rFonts w:ascii="Tahoma" w:eastAsia="Tahoma" w:hAnsi="Tahoma" w:cs="Tahoma"/>
          <w:spacing w:val="4"/>
        </w:rPr>
        <w:t xml:space="preserve"> </w:t>
      </w:r>
      <w:r w:rsidRPr="001C3C76">
        <w:rPr>
          <w:rFonts w:ascii="Tahoma" w:eastAsia="Tahoma" w:hAnsi="Tahoma" w:cs="Tahoma"/>
        </w:rPr>
        <w:t>Społ</w:t>
      </w:r>
      <w:r w:rsidRPr="001C3C76">
        <w:rPr>
          <w:rFonts w:ascii="Tahoma" w:eastAsia="Tahoma" w:hAnsi="Tahoma" w:cs="Tahoma"/>
          <w:spacing w:val="3"/>
        </w:rPr>
        <w:t>e</w:t>
      </w:r>
      <w:r w:rsidRPr="001C3C76">
        <w:rPr>
          <w:rFonts w:ascii="Tahoma" w:eastAsia="Tahoma" w:hAnsi="Tahoma" w:cs="Tahoma"/>
          <w:spacing w:val="-1"/>
        </w:rPr>
        <w:t>c</w:t>
      </w:r>
      <w:r w:rsidRPr="001C3C76">
        <w:rPr>
          <w:rFonts w:ascii="Tahoma" w:eastAsia="Tahoma" w:hAnsi="Tahoma" w:cs="Tahoma"/>
        </w:rPr>
        <w:t>zneg</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j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4"/>
        </w:rPr>
        <w:t>a</w:t>
      </w:r>
      <w:r w:rsidRPr="001C3C76">
        <w:rPr>
          <w:rFonts w:ascii="Tahoma" w:eastAsia="Tahoma" w:hAnsi="Tahoma" w:cs="Tahoma"/>
          <w:spacing w:val="-1"/>
        </w:rPr>
        <w:t>n</w:t>
      </w:r>
      <w:r w:rsidRPr="001C3C76">
        <w:rPr>
          <w:rFonts w:ascii="Tahoma" w:eastAsia="Tahoma" w:hAnsi="Tahoma" w:cs="Tahoma"/>
        </w:rPr>
        <w:t>k</w:t>
      </w:r>
      <w:r w:rsidRPr="001C3C76">
        <w:rPr>
          <w:rFonts w:ascii="Tahoma" w:eastAsia="Tahoma" w:hAnsi="Tahoma" w:cs="Tahoma"/>
          <w:spacing w:val="8"/>
        </w:rPr>
        <w:t xml:space="preserve"> </w:t>
      </w:r>
      <w:r w:rsidRPr="001C3C76">
        <w:rPr>
          <w:rFonts w:ascii="Tahoma" w:eastAsia="Tahoma" w:hAnsi="Tahoma" w:cs="Tahoma"/>
          <w:spacing w:val="-1"/>
        </w:rPr>
        <w:t>G</w:t>
      </w:r>
      <w:r w:rsidRPr="001C3C76">
        <w:rPr>
          <w:rFonts w:ascii="Tahoma" w:eastAsia="Tahoma" w:hAnsi="Tahoma" w:cs="Tahoma"/>
        </w:rPr>
        <w:t>os</w:t>
      </w:r>
      <w:r w:rsidRPr="001C3C76">
        <w:rPr>
          <w:rFonts w:ascii="Tahoma" w:eastAsia="Tahoma" w:hAnsi="Tahoma" w:cs="Tahoma"/>
          <w:spacing w:val="2"/>
        </w:rPr>
        <w:t>p</w:t>
      </w:r>
      <w:r w:rsidRPr="001C3C76">
        <w:rPr>
          <w:rFonts w:ascii="Tahoma" w:eastAsia="Tahoma" w:hAnsi="Tahoma" w:cs="Tahoma"/>
        </w:rPr>
        <w:t>od</w:t>
      </w:r>
      <w:r w:rsidRPr="001C3C76">
        <w:rPr>
          <w:rFonts w:ascii="Tahoma" w:eastAsia="Tahoma" w:hAnsi="Tahoma" w:cs="Tahoma"/>
          <w:spacing w:val="1"/>
        </w:rPr>
        <w:t>a</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 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zl</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1FBFBC57" w14:textId="63E75958" w:rsidR="0097711F" w:rsidRPr="006243E9" w:rsidRDefault="00280ADA" w:rsidP="009C0571">
      <w:pPr>
        <w:pStyle w:val="Akapitzlist"/>
        <w:numPr>
          <w:ilvl w:val="0"/>
          <w:numId w:val="3"/>
        </w:numPr>
        <w:spacing w:line="276" w:lineRule="auto"/>
        <w:ind w:right="14"/>
        <w:jc w:val="both"/>
        <w:rPr>
          <w:rFonts w:ascii="Tahoma" w:eastAsia="Tahoma" w:hAnsi="Tahoma" w:cs="Tahoma"/>
        </w:rPr>
      </w:pPr>
      <w:r w:rsidRPr="006F479B">
        <w:rPr>
          <w:rFonts w:ascii="Tahoma" w:eastAsia="Tahoma" w:hAnsi="Tahoma" w:cs="Tahoma"/>
        </w:rPr>
        <w:t>„prog</w:t>
      </w:r>
      <w:r w:rsidRPr="006243E9">
        <w:rPr>
          <w:rFonts w:ascii="Tahoma" w:eastAsia="Tahoma" w:hAnsi="Tahoma" w:cs="Tahoma"/>
        </w:rPr>
        <w:t>ra</w:t>
      </w:r>
      <w:r w:rsidRPr="006F479B">
        <w:rPr>
          <w:rFonts w:ascii="Tahoma" w:eastAsia="Tahoma" w:hAnsi="Tahoma" w:cs="Tahoma"/>
        </w:rPr>
        <w:t>mi</w:t>
      </w:r>
      <w:r w:rsidRPr="006243E9">
        <w:rPr>
          <w:rFonts w:ascii="Tahoma" w:eastAsia="Tahoma" w:hAnsi="Tahoma" w:cs="Tahoma"/>
        </w:rPr>
        <w:t>e</w:t>
      </w:r>
      <w:r w:rsidRPr="006F479B">
        <w:rPr>
          <w:rFonts w:ascii="Tahoma" w:eastAsia="Tahoma" w:hAnsi="Tahoma" w:cs="Tahoma"/>
        </w:rPr>
        <w:t xml:space="preserve">” oznacza to </w:t>
      </w:r>
      <w:r w:rsidRPr="006243E9">
        <w:rPr>
          <w:rFonts w:ascii="Tahoma" w:eastAsia="Tahoma" w:hAnsi="Tahoma" w:cs="Tahoma"/>
        </w:rPr>
        <w:t>Re</w:t>
      </w:r>
      <w:r w:rsidRPr="006F479B">
        <w:rPr>
          <w:rFonts w:ascii="Tahoma" w:eastAsia="Tahoma" w:hAnsi="Tahoma" w:cs="Tahoma"/>
        </w:rPr>
        <w:t>gio</w:t>
      </w:r>
      <w:r w:rsidRPr="006243E9">
        <w:rPr>
          <w:rFonts w:ascii="Tahoma" w:eastAsia="Tahoma" w:hAnsi="Tahoma" w:cs="Tahoma"/>
        </w:rPr>
        <w:t>na</w:t>
      </w:r>
      <w:r w:rsidRPr="006F479B">
        <w:rPr>
          <w:rFonts w:ascii="Tahoma" w:eastAsia="Tahoma" w:hAnsi="Tahoma" w:cs="Tahoma"/>
        </w:rPr>
        <w:t>l</w:t>
      </w:r>
      <w:r w:rsidRPr="006243E9">
        <w:rPr>
          <w:rFonts w:ascii="Tahoma" w:eastAsia="Tahoma" w:hAnsi="Tahoma" w:cs="Tahoma"/>
        </w:rPr>
        <w:t>n</w:t>
      </w:r>
      <w:r w:rsidRPr="006F479B">
        <w:rPr>
          <w:rFonts w:ascii="Tahoma" w:eastAsia="Tahoma" w:hAnsi="Tahoma" w:cs="Tahoma"/>
        </w:rPr>
        <w:t>y Prog</w:t>
      </w:r>
      <w:r w:rsidRPr="006243E9">
        <w:rPr>
          <w:rFonts w:ascii="Tahoma" w:eastAsia="Tahoma" w:hAnsi="Tahoma" w:cs="Tahoma"/>
        </w:rPr>
        <w:t>ra</w:t>
      </w:r>
      <w:r w:rsidRPr="006F479B">
        <w:rPr>
          <w:rFonts w:ascii="Tahoma" w:eastAsia="Tahoma" w:hAnsi="Tahoma" w:cs="Tahoma"/>
        </w:rPr>
        <w:t>m O</w:t>
      </w:r>
      <w:r w:rsidRPr="006243E9">
        <w:rPr>
          <w:rFonts w:ascii="Tahoma" w:eastAsia="Tahoma" w:hAnsi="Tahoma" w:cs="Tahoma"/>
        </w:rPr>
        <w:t>peracyjn</w:t>
      </w:r>
      <w:r w:rsidRPr="006F479B">
        <w:rPr>
          <w:rFonts w:ascii="Tahoma" w:eastAsia="Tahoma" w:hAnsi="Tahoma" w:cs="Tahoma"/>
        </w:rPr>
        <w:t xml:space="preserve">y </w:t>
      </w:r>
      <w:r w:rsidRPr="006243E9">
        <w:rPr>
          <w:rFonts w:ascii="Tahoma" w:eastAsia="Tahoma" w:hAnsi="Tahoma" w:cs="Tahoma"/>
        </w:rPr>
        <w:t>W</w:t>
      </w:r>
      <w:r w:rsidRPr="006F479B">
        <w:rPr>
          <w:rFonts w:ascii="Tahoma" w:eastAsia="Tahoma" w:hAnsi="Tahoma" w:cs="Tahoma"/>
        </w:rPr>
        <w:t>o</w:t>
      </w:r>
      <w:r w:rsidRPr="006243E9">
        <w:rPr>
          <w:rFonts w:ascii="Tahoma" w:eastAsia="Tahoma" w:hAnsi="Tahoma" w:cs="Tahoma"/>
        </w:rPr>
        <w:t>jew</w:t>
      </w:r>
      <w:r w:rsidRPr="006F479B">
        <w:rPr>
          <w:rFonts w:ascii="Tahoma" w:eastAsia="Tahoma" w:hAnsi="Tahoma" w:cs="Tahoma"/>
        </w:rPr>
        <w:t>ódz</w:t>
      </w:r>
      <w:r w:rsidRPr="006243E9">
        <w:rPr>
          <w:rFonts w:ascii="Tahoma" w:eastAsia="Tahoma" w:hAnsi="Tahoma" w:cs="Tahoma"/>
        </w:rPr>
        <w:t>tw</w:t>
      </w:r>
      <w:r w:rsidRPr="006F479B">
        <w:rPr>
          <w:rFonts w:ascii="Tahoma" w:eastAsia="Tahoma" w:hAnsi="Tahoma" w:cs="Tahoma"/>
        </w:rPr>
        <w:t xml:space="preserve">a </w:t>
      </w:r>
      <w:r w:rsidR="00494ABF" w:rsidRPr="006F479B">
        <w:rPr>
          <w:rFonts w:ascii="Tahoma" w:eastAsia="Tahoma" w:hAnsi="Tahoma" w:cs="Tahoma"/>
        </w:rPr>
        <w:t>Świętokrzyskiego</w:t>
      </w:r>
      <w:r w:rsidR="00C51A85" w:rsidRPr="006F479B">
        <w:rPr>
          <w:rFonts w:ascii="Tahoma" w:eastAsia="Tahoma" w:hAnsi="Tahoma" w:cs="Tahoma"/>
        </w:rPr>
        <w:t xml:space="preserve"> </w:t>
      </w:r>
      <w:r w:rsidRPr="006243E9">
        <w:rPr>
          <w:rFonts w:ascii="Tahoma" w:eastAsia="Tahoma" w:hAnsi="Tahoma" w:cs="Tahoma"/>
        </w:rPr>
        <w:t>n</w:t>
      </w:r>
      <w:r w:rsidRPr="006F479B">
        <w:rPr>
          <w:rFonts w:ascii="Tahoma" w:eastAsia="Tahoma" w:hAnsi="Tahoma" w:cs="Tahoma"/>
        </w:rPr>
        <w:t>a l</w:t>
      </w:r>
      <w:r w:rsidRPr="006243E9">
        <w:rPr>
          <w:rFonts w:ascii="Tahoma" w:eastAsia="Tahoma" w:hAnsi="Tahoma" w:cs="Tahoma"/>
        </w:rPr>
        <w:t>a</w:t>
      </w:r>
      <w:r w:rsidRPr="006F479B">
        <w:rPr>
          <w:rFonts w:ascii="Tahoma" w:eastAsia="Tahoma" w:hAnsi="Tahoma" w:cs="Tahoma"/>
        </w:rPr>
        <w:t>ta</w:t>
      </w:r>
      <w:r w:rsidR="00494ABF" w:rsidRPr="006F479B">
        <w:rPr>
          <w:rFonts w:ascii="Tahoma" w:eastAsia="Tahoma" w:hAnsi="Tahoma" w:cs="Tahoma"/>
        </w:rPr>
        <w:t xml:space="preserve"> </w:t>
      </w:r>
      <w:r w:rsidRPr="006243E9">
        <w:rPr>
          <w:rFonts w:ascii="Tahoma" w:eastAsia="Tahoma" w:hAnsi="Tahoma" w:cs="Tahoma"/>
        </w:rPr>
        <w:t>2014-202</w:t>
      </w:r>
      <w:r w:rsidRPr="006F479B">
        <w:rPr>
          <w:rFonts w:ascii="Tahoma" w:eastAsia="Tahoma" w:hAnsi="Tahoma" w:cs="Tahoma"/>
        </w:rPr>
        <w:t>0</w:t>
      </w:r>
      <w:r w:rsidRPr="006243E9">
        <w:rPr>
          <w:rFonts w:ascii="Tahoma" w:eastAsia="Tahoma" w:hAnsi="Tahoma" w:cs="Tahoma"/>
        </w:rPr>
        <w:t xml:space="preserve"> uchwa</w:t>
      </w:r>
      <w:r w:rsidRPr="006F479B">
        <w:rPr>
          <w:rFonts w:ascii="Tahoma" w:eastAsia="Tahoma" w:hAnsi="Tahoma" w:cs="Tahoma"/>
        </w:rPr>
        <w:t>l</w:t>
      </w:r>
      <w:r w:rsidRPr="006243E9">
        <w:rPr>
          <w:rFonts w:ascii="Tahoma" w:eastAsia="Tahoma" w:hAnsi="Tahoma" w:cs="Tahoma"/>
        </w:rPr>
        <w:t>on</w:t>
      </w:r>
      <w:r w:rsidRPr="006F479B">
        <w:rPr>
          <w:rFonts w:ascii="Tahoma" w:eastAsia="Tahoma" w:hAnsi="Tahoma" w:cs="Tahoma"/>
        </w:rPr>
        <w:t>y</w:t>
      </w:r>
      <w:r w:rsidRPr="006243E9">
        <w:rPr>
          <w:rFonts w:ascii="Tahoma" w:eastAsia="Tahoma" w:hAnsi="Tahoma" w:cs="Tahoma"/>
        </w:rPr>
        <w:t xml:space="preserve"> </w:t>
      </w:r>
      <w:r w:rsidRPr="006F479B">
        <w:rPr>
          <w:rFonts w:ascii="Tahoma" w:eastAsia="Tahoma" w:hAnsi="Tahoma" w:cs="Tahoma"/>
        </w:rPr>
        <w:t>pr</w:t>
      </w:r>
      <w:r w:rsidRPr="006243E9">
        <w:rPr>
          <w:rFonts w:ascii="Tahoma" w:eastAsia="Tahoma" w:hAnsi="Tahoma" w:cs="Tahoma"/>
        </w:rPr>
        <w:t>ze</w:t>
      </w:r>
      <w:r w:rsidRPr="006F479B">
        <w:rPr>
          <w:rFonts w:ascii="Tahoma" w:eastAsia="Tahoma" w:hAnsi="Tahoma" w:cs="Tahoma"/>
        </w:rPr>
        <w:t>z</w:t>
      </w:r>
      <w:r w:rsidRPr="006243E9">
        <w:rPr>
          <w:rFonts w:ascii="Tahoma" w:eastAsia="Tahoma" w:hAnsi="Tahoma" w:cs="Tahoma"/>
        </w:rPr>
        <w:t xml:space="preserve"> Za</w:t>
      </w:r>
      <w:r w:rsidRPr="006F479B">
        <w:rPr>
          <w:rFonts w:ascii="Tahoma" w:eastAsia="Tahoma" w:hAnsi="Tahoma" w:cs="Tahoma"/>
        </w:rPr>
        <w:t>rz</w:t>
      </w:r>
      <w:r w:rsidRPr="006243E9">
        <w:rPr>
          <w:rFonts w:ascii="Tahoma" w:eastAsia="Tahoma" w:hAnsi="Tahoma" w:cs="Tahoma"/>
        </w:rPr>
        <w:t>ą</w:t>
      </w:r>
      <w:r w:rsidRPr="006F479B">
        <w:rPr>
          <w:rFonts w:ascii="Tahoma" w:eastAsia="Tahoma" w:hAnsi="Tahoma" w:cs="Tahoma"/>
        </w:rPr>
        <w:t>d</w:t>
      </w:r>
      <w:r w:rsidRPr="006243E9">
        <w:rPr>
          <w:rFonts w:ascii="Tahoma" w:eastAsia="Tahoma" w:hAnsi="Tahoma" w:cs="Tahoma"/>
        </w:rPr>
        <w:t xml:space="preserve"> Wojew</w:t>
      </w:r>
      <w:r w:rsidRPr="006F479B">
        <w:rPr>
          <w:rFonts w:ascii="Tahoma" w:eastAsia="Tahoma" w:hAnsi="Tahoma" w:cs="Tahoma"/>
        </w:rPr>
        <w:t>ódz</w:t>
      </w:r>
      <w:r w:rsidRPr="006243E9">
        <w:rPr>
          <w:rFonts w:ascii="Tahoma" w:eastAsia="Tahoma" w:hAnsi="Tahoma" w:cs="Tahoma"/>
        </w:rPr>
        <w:t>tw</w:t>
      </w:r>
      <w:r w:rsidRPr="006F479B">
        <w:rPr>
          <w:rFonts w:ascii="Tahoma" w:eastAsia="Tahoma" w:hAnsi="Tahoma" w:cs="Tahoma"/>
        </w:rPr>
        <w:t xml:space="preserve">a </w:t>
      </w:r>
      <w:r w:rsidR="005A1EE5" w:rsidRPr="006243E9">
        <w:rPr>
          <w:rFonts w:ascii="Tahoma" w:eastAsia="Tahoma" w:hAnsi="Tahoma" w:cs="Tahoma"/>
        </w:rPr>
        <w:t>Świętokrzyskiego</w:t>
      </w:r>
      <w:r w:rsidRPr="006243E9">
        <w:rPr>
          <w:rFonts w:ascii="Tahoma" w:eastAsia="Tahoma" w:hAnsi="Tahoma" w:cs="Tahoma"/>
        </w:rPr>
        <w:t xml:space="preserve"> </w:t>
      </w:r>
      <w:r w:rsidRPr="006F479B">
        <w:rPr>
          <w:rFonts w:ascii="Tahoma" w:eastAsia="Tahoma" w:hAnsi="Tahoma" w:cs="Tahoma"/>
        </w:rPr>
        <w:t>i</w:t>
      </w:r>
      <w:r w:rsidRPr="006243E9">
        <w:rPr>
          <w:rFonts w:ascii="Tahoma" w:eastAsia="Tahoma" w:hAnsi="Tahoma" w:cs="Tahoma"/>
        </w:rPr>
        <w:t xml:space="preserve"> </w:t>
      </w:r>
      <w:r w:rsidRPr="006F479B">
        <w:rPr>
          <w:rFonts w:ascii="Tahoma" w:eastAsia="Tahoma" w:hAnsi="Tahoma" w:cs="Tahoma"/>
        </w:rPr>
        <w:t>pr</w:t>
      </w:r>
      <w:r w:rsidRPr="006243E9">
        <w:rPr>
          <w:rFonts w:ascii="Tahoma" w:eastAsia="Tahoma" w:hAnsi="Tahoma" w:cs="Tahoma"/>
        </w:rPr>
        <w:t>zyjęt</w:t>
      </w:r>
      <w:r w:rsidRPr="006F479B">
        <w:rPr>
          <w:rFonts w:ascii="Tahoma" w:eastAsia="Tahoma" w:hAnsi="Tahoma" w:cs="Tahoma"/>
        </w:rPr>
        <w:t>y</w:t>
      </w:r>
      <w:r w:rsidRPr="006243E9">
        <w:rPr>
          <w:rFonts w:ascii="Tahoma" w:eastAsia="Tahoma" w:hAnsi="Tahoma" w:cs="Tahoma"/>
        </w:rPr>
        <w:t xml:space="preserve"> </w:t>
      </w:r>
      <w:r w:rsidRPr="006F479B">
        <w:rPr>
          <w:rFonts w:ascii="Tahoma" w:eastAsia="Tahoma" w:hAnsi="Tahoma" w:cs="Tahoma"/>
        </w:rPr>
        <w:t>pr</w:t>
      </w:r>
      <w:r w:rsidRPr="006243E9">
        <w:rPr>
          <w:rFonts w:ascii="Tahoma" w:eastAsia="Tahoma" w:hAnsi="Tahoma" w:cs="Tahoma"/>
        </w:rPr>
        <w:t>ze</w:t>
      </w:r>
      <w:r w:rsidRPr="006F479B">
        <w:rPr>
          <w:rFonts w:ascii="Tahoma" w:eastAsia="Tahoma" w:hAnsi="Tahoma" w:cs="Tahoma"/>
        </w:rPr>
        <w:t>z</w:t>
      </w:r>
      <w:r w:rsidR="00100A9C" w:rsidRPr="006243E9">
        <w:rPr>
          <w:rFonts w:ascii="Tahoma" w:eastAsia="Tahoma" w:hAnsi="Tahoma" w:cs="Tahoma"/>
        </w:rPr>
        <w:t xml:space="preserve"> </w:t>
      </w:r>
      <w:r w:rsidRPr="006243E9">
        <w:rPr>
          <w:rFonts w:ascii="Tahoma" w:eastAsia="Tahoma" w:hAnsi="Tahoma" w:cs="Tahoma"/>
        </w:rPr>
        <w:t>Ko</w:t>
      </w:r>
      <w:r w:rsidRPr="006F479B">
        <w:rPr>
          <w:rFonts w:ascii="Tahoma" w:eastAsia="Tahoma" w:hAnsi="Tahoma" w:cs="Tahoma"/>
        </w:rPr>
        <w:t>mis</w:t>
      </w:r>
      <w:r w:rsidRPr="006243E9">
        <w:rPr>
          <w:rFonts w:ascii="Tahoma" w:eastAsia="Tahoma" w:hAnsi="Tahoma" w:cs="Tahoma"/>
        </w:rPr>
        <w:t>j</w:t>
      </w:r>
      <w:r w:rsidR="00015697" w:rsidRPr="006243E9">
        <w:rPr>
          <w:rFonts w:ascii="Tahoma" w:eastAsia="Tahoma" w:hAnsi="Tahoma" w:cs="Tahoma"/>
        </w:rPr>
        <w:t>ę</w:t>
      </w:r>
      <w:r w:rsidR="00015697" w:rsidRPr="006F479B">
        <w:rPr>
          <w:rFonts w:ascii="Tahoma" w:eastAsia="Tahoma" w:hAnsi="Tahoma" w:cs="Tahoma"/>
        </w:rPr>
        <w:t xml:space="preserve"> </w:t>
      </w:r>
      <w:r w:rsidRPr="006243E9">
        <w:rPr>
          <w:rFonts w:ascii="Tahoma" w:eastAsia="Tahoma" w:hAnsi="Tahoma" w:cs="Tahoma"/>
        </w:rPr>
        <w:t>Eu</w:t>
      </w:r>
      <w:r w:rsidRPr="006F479B">
        <w:rPr>
          <w:rFonts w:ascii="Tahoma" w:eastAsia="Tahoma" w:hAnsi="Tahoma" w:cs="Tahoma"/>
        </w:rPr>
        <w:t>rop</w:t>
      </w:r>
      <w:r w:rsidRPr="006243E9">
        <w:rPr>
          <w:rFonts w:ascii="Tahoma" w:eastAsia="Tahoma" w:hAnsi="Tahoma" w:cs="Tahoma"/>
        </w:rPr>
        <w:t>ej</w:t>
      </w:r>
      <w:r w:rsidRPr="006F479B">
        <w:rPr>
          <w:rFonts w:ascii="Tahoma" w:eastAsia="Tahoma" w:hAnsi="Tahoma" w:cs="Tahoma"/>
        </w:rPr>
        <w:t>s</w:t>
      </w:r>
      <w:r w:rsidRPr="006243E9">
        <w:rPr>
          <w:rFonts w:ascii="Tahoma" w:eastAsia="Tahoma" w:hAnsi="Tahoma" w:cs="Tahoma"/>
        </w:rPr>
        <w:t>ką</w:t>
      </w:r>
      <w:r w:rsidRPr="006F479B">
        <w:rPr>
          <w:rFonts w:ascii="Tahoma" w:eastAsia="Tahoma" w:hAnsi="Tahoma" w:cs="Tahoma"/>
        </w:rPr>
        <w:t>, odz</w:t>
      </w:r>
      <w:r w:rsidRPr="006243E9">
        <w:rPr>
          <w:rFonts w:ascii="Tahoma" w:eastAsia="Tahoma" w:hAnsi="Tahoma" w:cs="Tahoma"/>
        </w:rPr>
        <w:t>w</w:t>
      </w:r>
      <w:r w:rsidRPr="006F479B">
        <w:rPr>
          <w:rFonts w:ascii="Tahoma" w:eastAsia="Tahoma" w:hAnsi="Tahoma" w:cs="Tahoma"/>
        </w:rPr>
        <w:t>i</w:t>
      </w:r>
      <w:r w:rsidRPr="006243E9">
        <w:rPr>
          <w:rFonts w:ascii="Tahoma" w:eastAsia="Tahoma" w:hAnsi="Tahoma" w:cs="Tahoma"/>
        </w:rPr>
        <w:t>e</w:t>
      </w:r>
      <w:r w:rsidRPr="006F479B">
        <w:rPr>
          <w:rFonts w:ascii="Tahoma" w:eastAsia="Tahoma" w:hAnsi="Tahoma" w:cs="Tahoma"/>
        </w:rPr>
        <w:t>rcie</w:t>
      </w:r>
      <w:r w:rsidRPr="006243E9">
        <w:rPr>
          <w:rFonts w:ascii="Tahoma" w:eastAsia="Tahoma" w:hAnsi="Tahoma" w:cs="Tahoma"/>
        </w:rPr>
        <w:t>d</w:t>
      </w:r>
      <w:r w:rsidRPr="006F479B">
        <w:rPr>
          <w:rFonts w:ascii="Tahoma" w:eastAsia="Tahoma" w:hAnsi="Tahoma" w:cs="Tahoma"/>
        </w:rPr>
        <w:t>l</w:t>
      </w:r>
      <w:r w:rsidRPr="006243E9">
        <w:rPr>
          <w:rFonts w:ascii="Tahoma" w:eastAsia="Tahoma" w:hAnsi="Tahoma" w:cs="Tahoma"/>
        </w:rPr>
        <w:t>ając</w:t>
      </w:r>
      <w:r w:rsidRPr="006F479B">
        <w:rPr>
          <w:rFonts w:ascii="Tahoma" w:eastAsia="Tahoma" w:hAnsi="Tahoma" w:cs="Tahoma"/>
        </w:rPr>
        <w:t>y</w:t>
      </w:r>
      <w:r w:rsidRPr="006243E9">
        <w:rPr>
          <w:rFonts w:ascii="Tahoma" w:eastAsia="Tahoma" w:hAnsi="Tahoma" w:cs="Tahoma"/>
        </w:rPr>
        <w:t xml:space="preserve"> ce</w:t>
      </w:r>
      <w:r w:rsidRPr="006F479B">
        <w:rPr>
          <w:rFonts w:ascii="Tahoma" w:eastAsia="Tahoma" w:hAnsi="Tahoma" w:cs="Tahoma"/>
        </w:rPr>
        <w:t>le</w:t>
      </w:r>
      <w:r w:rsidRPr="006243E9">
        <w:rPr>
          <w:rFonts w:ascii="Tahoma" w:eastAsia="Tahoma" w:hAnsi="Tahoma" w:cs="Tahoma"/>
        </w:rPr>
        <w:t xml:space="preserve"> </w:t>
      </w:r>
      <w:r w:rsidRPr="006F479B">
        <w:rPr>
          <w:rFonts w:ascii="Tahoma" w:eastAsia="Tahoma" w:hAnsi="Tahoma" w:cs="Tahoma"/>
        </w:rPr>
        <w:t>z</w:t>
      </w:r>
      <w:r w:rsidRPr="006243E9">
        <w:rPr>
          <w:rFonts w:ascii="Tahoma" w:eastAsia="Tahoma" w:hAnsi="Tahoma" w:cs="Tahoma"/>
        </w:rPr>
        <w:t>awa</w:t>
      </w:r>
      <w:r w:rsidRPr="006F479B">
        <w:rPr>
          <w:rFonts w:ascii="Tahoma" w:eastAsia="Tahoma" w:hAnsi="Tahoma" w:cs="Tahoma"/>
        </w:rPr>
        <w:t>r</w:t>
      </w:r>
      <w:r w:rsidRPr="006243E9">
        <w:rPr>
          <w:rFonts w:ascii="Tahoma" w:eastAsia="Tahoma" w:hAnsi="Tahoma" w:cs="Tahoma"/>
        </w:rPr>
        <w:t>t</w:t>
      </w:r>
      <w:r w:rsidRPr="006F479B">
        <w:rPr>
          <w:rFonts w:ascii="Tahoma" w:eastAsia="Tahoma" w:hAnsi="Tahoma" w:cs="Tahoma"/>
        </w:rPr>
        <w:t>e</w:t>
      </w:r>
      <w:r w:rsidRPr="006243E9">
        <w:rPr>
          <w:rFonts w:ascii="Tahoma" w:eastAsia="Tahoma" w:hAnsi="Tahoma" w:cs="Tahoma"/>
        </w:rPr>
        <w:t xml:space="preserve"> w</w:t>
      </w:r>
      <w:r w:rsidRPr="006F479B">
        <w:rPr>
          <w:rFonts w:ascii="Tahoma" w:eastAsia="Tahoma" w:hAnsi="Tahoma" w:cs="Tahoma"/>
        </w:rPr>
        <w:t>e</w:t>
      </w:r>
      <w:r w:rsidRPr="006243E9">
        <w:rPr>
          <w:rFonts w:ascii="Tahoma" w:eastAsia="Tahoma" w:hAnsi="Tahoma" w:cs="Tahoma"/>
        </w:rPr>
        <w:t xml:space="preserve"> </w:t>
      </w:r>
      <w:r w:rsidRPr="006F479B">
        <w:rPr>
          <w:rFonts w:ascii="Tahoma" w:eastAsia="Tahoma" w:hAnsi="Tahoma" w:cs="Tahoma"/>
        </w:rPr>
        <w:t>Wspóln</w:t>
      </w:r>
      <w:r w:rsidRPr="006243E9">
        <w:rPr>
          <w:rFonts w:ascii="Tahoma" w:eastAsia="Tahoma" w:hAnsi="Tahoma" w:cs="Tahoma"/>
        </w:rPr>
        <w:t>yc</w:t>
      </w:r>
      <w:r w:rsidRPr="006F479B">
        <w:rPr>
          <w:rFonts w:ascii="Tahoma" w:eastAsia="Tahoma" w:hAnsi="Tahoma" w:cs="Tahoma"/>
        </w:rPr>
        <w:t>h</w:t>
      </w:r>
      <w:r w:rsidRPr="006243E9">
        <w:rPr>
          <w:rFonts w:ascii="Tahoma" w:eastAsia="Tahoma" w:hAnsi="Tahoma" w:cs="Tahoma"/>
        </w:rPr>
        <w:t xml:space="preserve"> Ra</w:t>
      </w:r>
      <w:r w:rsidRPr="006F479B">
        <w:rPr>
          <w:rFonts w:ascii="Tahoma" w:eastAsia="Tahoma" w:hAnsi="Tahoma" w:cs="Tahoma"/>
        </w:rPr>
        <w:t>m</w:t>
      </w:r>
      <w:r w:rsidRPr="006243E9">
        <w:rPr>
          <w:rFonts w:ascii="Tahoma" w:eastAsia="Tahoma" w:hAnsi="Tahoma" w:cs="Tahoma"/>
        </w:rPr>
        <w:t>ac</w:t>
      </w:r>
      <w:r w:rsidRPr="006F479B">
        <w:rPr>
          <w:rFonts w:ascii="Tahoma" w:eastAsia="Tahoma" w:hAnsi="Tahoma" w:cs="Tahoma"/>
        </w:rPr>
        <w:t>h</w:t>
      </w:r>
      <w:r w:rsidRPr="006243E9">
        <w:rPr>
          <w:rFonts w:ascii="Tahoma" w:eastAsia="Tahoma" w:hAnsi="Tahoma" w:cs="Tahoma"/>
        </w:rPr>
        <w:t xml:space="preserve"> </w:t>
      </w:r>
      <w:r w:rsidRPr="006F479B">
        <w:rPr>
          <w:rFonts w:ascii="Tahoma" w:eastAsia="Tahoma" w:hAnsi="Tahoma" w:cs="Tahoma"/>
        </w:rPr>
        <w:t>St</w:t>
      </w:r>
      <w:r w:rsidRPr="006243E9">
        <w:rPr>
          <w:rFonts w:ascii="Tahoma" w:eastAsia="Tahoma" w:hAnsi="Tahoma" w:cs="Tahoma"/>
        </w:rPr>
        <w:t>ra</w:t>
      </w:r>
      <w:r w:rsidRPr="006F479B">
        <w:rPr>
          <w:rFonts w:ascii="Tahoma" w:eastAsia="Tahoma" w:hAnsi="Tahoma" w:cs="Tahoma"/>
        </w:rPr>
        <w:t>t</w:t>
      </w:r>
      <w:r w:rsidRPr="006243E9">
        <w:rPr>
          <w:rFonts w:ascii="Tahoma" w:eastAsia="Tahoma" w:hAnsi="Tahoma" w:cs="Tahoma"/>
        </w:rPr>
        <w:t>e</w:t>
      </w:r>
      <w:r w:rsidRPr="006F479B">
        <w:rPr>
          <w:rFonts w:ascii="Tahoma" w:eastAsia="Tahoma" w:hAnsi="Tahoma" w:cs="Tahoma"/>
        </w:rPr>
        <w:t>gicz</w:t>
      </w:r>
      <w:r w:rsidRPr="006243E9">
        <w:rPr>
          <w:rFonts w:ascii="Tahoma" w:eastAsia="Tahoma" w:hAnsi="Tahoma" w:cs="Tahoma"/>
        </w:rPr>
        <w:t>nyc</w:t>
      </w:r>
      <w:r w:rsidRPr="006F479B">
        <w:rPr>
          <w:rFonts w:ascii="Tahoma" w:eastAsia="Tahoma" w:hAnsi="Tahoma" w:cs="Tahoma"/>
        </w:rPr>
        <w:t>h</w:t>
      </w:r>
      <w:r w:rsidRPr="006243E9">
        <w:rPr>
          <w:rFonts w:ascii="Tahoma" w:eastAsia="Tahoma" w:hAnsi="Tahoma" w:cs="Tahoma"/>
        </w:rPr>
        <w:t xml:space="preserve"> </w:t>
      </w:r>
      <w:r w:rsidRPr="006F479B">
        <w:rPr>
          <w:rFonts w:ascii="Tahoma" w:eastAsia="Tahoma" w:hAnsi="Tahoma" w:cs="Tahoma"/>
        </w:rPr>
        <w:t>st</w:t>
      </w:r>
      <w:r w:rsidRPr="006243E9">
        <w:rPr>
          <w:rFonts w:ascii="Tahoma" w:eastAsia="Tahoma" w:hAnsi="Tahoma" w:cs="Tahoma"/>
        </w:rPr>
        <w:t>an</w:t>
      </w:r>
      <w:r w:rsidRPr="006F479B">
        <w:rPr>
          <w:rFonts w:ascii="Tahoma" w:eastAsia="Tahoma" w:hAnsi="Tahoma" w:cs="Tahoma"/>
        </w:rPr>
        <w:t>o</w:t>
      </w:r>
      <w:r w:rsidRPr="006243E9">
        <w:rPr>
          <w:rFonts w:ascii="Tahoma" w:eastAsia="Tahoma" w:hAnsi="Tahoma" w:cs="Tahoma"/>
        </w:rPr>
        <w:t>w</w:t>
      </w:r>
      <w:r w:rsidRPr="006F479B">
        <w:rPr>
          <w:rFonts w:ascii="Tahoma" w:eastAsia="Tahoma" w:hAnsi="Tahoma" w:cs="Tahoma"/>
        </w:rPr>
        <w:t>i</w:t>
      </w:r>
      <w:r w:rsidRPr="006243E9">
        <w:rPr>
          <w:rFonts w:ascii="Tahoma" w:eastAsia="Tahoma" w:hAnsi="Tahoma" w:cs="Tahoma"/>
        </w:rPr>
        <w:t>ącyc</w:t>
      </w:r>
      <w:r w:rsidRPr="006F479B">
        <w:rPr>
          <w:rFonts w:ascii="Tahoma" w:eastAsia="Tahoma" w:hAnsi="Tahoma" w:cs="Tahoma"/>
        </w:rPr>
        <w:t>h</w:t>
      </w:r>
      <w:r w:rsidRPr="006243E9">
        <w:rPr>
          <w:rFonts w:ascii="Tahoma" w:eastAsia="Tahoma" w:hAnsi="Tahoma" w:cs="Tahoma"/>
        </w:rPr>
        <w:t xml:space="preserve"> </w:t>
      </w:r>
      <w:r w:rsidRPr="004D73B8">
        <w:rPr>
          <w:rFonts w:ascii="Tahoma" w:eastAsia="Tahoma" w:hAnsi="Tahoma" w:cs="Tahoma"/>
        </w:rPr>
        <w:t>załącznik</w:t>
      </w:r>
      <w:r w:rsidRPr="006243E9">
        <w:rPr>
          <w:rFonts w:ascii="Tahoma" w:eastAsia="Tahoma" w:hAnsi="Tahoma" w:cs="Tahoma"/>
        </w:rPr>
        <w:t xml:space="preserve"> </w:t>
      </w:r>
      <w:r w:rsidRPr="006F479B">
        <w:rPr>
          <w:rFonts w:ascii="Tahoma" w:eastAsia="Tahoma" w:hAnsi="Tahoma" w:cs="Tahoma"/>
        </w:rPr>
        <w:t>do</w:t>
      </w:r>
      <w:r w:rsidRPr="006243E9">
        <w:rPr>
          <w:rFonts w:ascii="Tahoma" w:eastAsia="Tahoma" w:hAnsi="Tahoma" w:cs="Tahoma"/>
        </w:rPr>
        <w:t xml:space="preserve"> </w:t>
      </w:r>
      <w:r w:rsidRPr="006F479B">
        <w:rPr>
          <w:rFonts w:ascii="Tahoma" w:eastAsia="Tahoma" w:hAnsi="Tahoma" w:cs="Tahoma"/>
        </w:rPr>
        <w:t>ro</w:t>
      </w:r>
      <w:r w:rsidRPr="006243E9">
        <w:rPr>
          <w:rFonts w:ascii="Tahoma" w:eastAsia="Tahoma" w:hAnsi="Tahoma" w:cs="Tahoma"/>
        </w:rPr>
        <w:t>z</w:t>
      </w:r>
      <w:r w:rsidRPr="006F479B">
        <w:rPr>
          <w:rFonts w:ascii="Tahoma" w:eastAsia="Tahoma" w:hAnsi="Tahoma" w:cs="Tahoma"/>
        </w:rPr>
        <w:t>por</w:t>
      </w:r>
      <w:r w:rsidRPr="006243E9">
        <w:rPr>
          <w:rFonts w:ascii="Tahoma" w:eastAsia="Tahoma" w:hAnsi="Tahoma" w:cs="Tahoma"/>
        </w:rPr>
        <w:t>zą</w:t>
      </w:r>
      <w:r w:rsidRPr="006F479B">
        <w:rPr>
          <w:rFonts w:ascii="Tahoma" w:eastAsia="Tahoma" w:hAnsi="Tahoma" w:cs="Tahoma"/>
        </w:rPr>
        <w:t>dz</w:t>
      </w:r>
      <w:r w:rsidRPr="006243E9">
        <w:rPr>
          <w:rFonts w:ascii="Tahoma" w:eastAsia="Tahoma" w:hAnsi="Tahoma" w:cs="Tahoma"/>
        </w:rPr>
        <w:t>en</w:t>
      </w:r>
      <w:r w:rsidRPr="006F479B">
        <w:rPr>
          <w:rFonts w:ascii="Tahoma" w:eastAsia="Tahoma" w:hAnsi="Tahoma" w:cs="Tahoma"/>
        </w:rPr>
        <w:t>ia</w:t>
      </w:r>
      <w:r w:rsidRPr="006243E9">
        <w:rPr>
          <w:rFonts w:ascii="Tahoma" w:eastAsia="Tahoma" w:hAnsi="Tahoma" w:cs="Tahoma"/>
        </w:rPr>
        <w:t xml:space="preserve"> </w:t>
      </w:r>
      <w:r w:rsidRPr="006F479B">
        <w:rPr>
          <w:rFonts w:ascii="Tahoma" w:eastAsia="Tahoma" w:hAnsi="Tahoma" w:cs="Tahoma"/>
        </w:rPr>
        <w:t>ogól</w:t>
      </w:r>
      <w:r w:rsidRPr="006243E9">
        <w:rPr>
          <w:rFonts w:ascii="Tahoma" w:eastAsia="Tahoma" w:hAnsi="Tahoma" w:cs="Tahoma"/>
        </w:rPr>
        <w:t>ne</w:t>
      </w:r>
      <w:r w:rsidRPr="006F479B">
        <w:rPr>
          <w:rFonts w:ascii="Tahoma" w:eastAsia="Tahoma" w:hAnsi="Tahoma" w:cs="Tahoma"/>
        </w:rPr>
        <w:t>go</w:t>
      </w:r>
      <w:r w:rsidRPr="006243E9">
        <w:rPr>
          <w:rFonts w:ascii="Tahoma" w:eastAsia="Tahoma" w:hAnsi="Tahoma" w:cs="Tahoma"/>
        </w:rPr>
        <w:t xml:space="preserve"> </w:t>
      </w:r>
      <w:r w:rsidRPr="006F479B">
        <w:rPr>
          <w:rFonts w:ascii="Tahoma" w:eastAsia="Tahoma" w:hAnsi="Tahoma" w:cs="Tahoma"/>
        </w:rPr>
        <w:t>o</w:t>
      </w:r>
      <w:r w:rsidRPr="006243E9">
        <w:rPr>
          <w:rFonts w:ascii="Tahoma" w:eastAsia="Tahoma" w:hAnsi="Tahoma" w:cs="Tahoma"/>
        </w:rPr>
        <w:t>ra</w:t>
      </w:r>
      <w:r w:rsidRPr="006F479B">
        <w:rPr>
          <w:rFonts w:ascii="Tahoma" w:eastAsia="Tahoma" w:hAnsi="Tahoma" w:cs="Tahoma"/>
        </w:rPr>
        <w:t>z</w:t>
      </w:r>
      <w:r w:rsidRPr="006243E9">
        <w:rPr>
          <w:rFonts w:ascii="Tahoma" w:eastAsia="Tahoma" w:hAnsi="Tahoma" w:cs="Tahoma"/>
        </w:rPr>
        <w:t xml:space="preserve"> </w:t>
      </w:r>
      <w:r w:rsidRPr="006F479B">
        <w:rPr>
          <w:rFonts w:ascii="Tahoma" w:eastAsia="Tahoma" w:hAnsi="Tahoma" w:cs="Tahoma"/>
        </w:rPr>
        <w:t xml:space="preserve">w </w:t>
      </w:r>
      <w:r w:rsidRPr="006243E9">
        <w:rPr>
          <w:rFonts w:ascii="Tahoma" w:eastAsia="Tahoma" w:hAnsi="Tahoma" w:cs="Tahoma"/>
        </w:rPr>
        <w:t>u</w:t>
      </w:r>
      <w:r w:rsidRPr="006F479B">
        <w:rPr>
          <w:rFonts w:ascii="Tahoma" w:eastAsia="Tahoma" w:hAnsi="Tahoma" w:cs="Tahoma"/>
        </w:rPr>
        <w:t>mo</w:t>
      </w:r>
      <w:r w:rsidRPr="006243E9">
        <w:rPr>
          <w:rFonts w:ascii="Tahoma" w:eastAsia="Tahoma" w:hAnsi="Tahoma" w:cs="Tahoma"/>
        </w:rPr>
        <w:t>w</w:t>
      </w:r>
      <w:r w:rsidRPr="006F479B">
        <w:rPr>
          <w:rFonts w:ascii="Tahoma" w:eastAsia="Tahoma" w:hAnsi="Tahoma" w:cs="Tahoma"/>
        </w:rPr>
        <w:t>ie</w:t>
      </w:r>
      <w:r w:rsidRPr="006243E9">
        <w:rPr>
          <w:rFonts w:ascii="Tahoma" w:eastAsia="Tahoma" w:hAnsi="Tahoma" w:cs="Tahoma"/>
        </w:rPr>
        <w:t xml:space="preserve"> </w:t>
      </w:r>
      <w:r w:rsidRPr="006F479B">
        <w:rPr>
          <w:rFonts w:ascii="Tahoma" w:eastAsia="Tahoma" w:hAnsi="Tahoma" w:cs="Tahoma"/>
        </w:rPr>
        <w:t>p</w:t>
      </w:r>
      <w:r w:rsidRPr="006243E9">
        <w:rPr>
          <w:rFonts w:ascii="Tahoma" w:eastAsia="Tahoma" w:hAnsi="Tahoma" w:cs="Tahoma"/>
        </w:rPr>
        <w:t>a</w:t>
      </w:r>
      <w:r w:rsidRPr="006F479B">
        <w:rPr>
          <w:rFonts w:ascii="Tahoma" w:eastAsia="Tahoma" w:hAnsi="Tahoma" w:cs="Tahoma"/>
        </w:rPr>
        <w:t>r</w:t>
      </w:r>
      <w:r w:rsidRPr="006243E9">
        <w:rPr>
          <w:rFonts w:ascii="Tahoma" w:eastAsia="Tahoma" w:hAnsi="Tahoma" w:cs="Tahoma"/>
        </w:rPr>
        <w:t>tne</w:t>
      </w:r>
      <w:r w:rsidRPr="006F479B">
        <w:rPr>
          <w:rFonts w:ascii="Tahoma" w:eastAsia="Tahoma" w:hAnsi="Tahoma" w:cs="Tahoma"/>
        </w:rPr>
        <w:t>r</w:t>
      </w:r>
      <w:r w:rsidRPr="006243E9">
        <w:rPr>
          <w:rFonts w:ascii="Tahoma" w:eastAsia="Tahoma" w:hAnsi="Tahoma" w:cs="Tahoma"/>
        </w:rPr>
        <w:t>s</w:t>
      </w:r>
      <w:r w:rsidRPr="006F479B">
        <w:rPr>
          <w:rFonts w:ascii="Tahoma" w:eastAsia="Tahoma" w:hAnsi="Tahoma" w:cs="Tahoma"/>
        </w:rPr>
        <w:t>t</w:t>
      </w:r>
      <w:r w:rsidRPr="006243E9">
        <w:rPr>
          <w:rFonts w:ascii="Tahoma" w:eastAsia="Tahoma" w:hAnsi="Tahoma" w:cs="Tahoma"/>
        </w:rPr>
        <w:t>wa</w:t>
      </w:r>
      <w:r w:rsidR="0097711F">
        <w:rPr>
          <w:rFonts w:ascii="Tahoma" w:eastAsia="Tahoma" w:hAnsi="Tahoma" w:cs="Tahoma"/>
        </w:rPr>
        <w:t>;</w:t>
      </w:r>
    </w:p>
    <w:p w14:paraId="605468CD" w14:textId="7913F18B" w:rsidR="0097711F" w:rsidRPr="006243E9" w:rsidRDefault="0097711F" w:rsidP="009C0571">
      <w:pPr>
        <w:pStyle w:val="Akapitzlist"/>
        <w:numPr>
          <w:ilvl w:val="0"/>
          <w:numId w:val="3"/>
        </w:numPr>
        <w:spacing w:line="276" w:lineRule="auto"/>
        <w:ind w:right="14"/>
        <w:jc w:val="both"/>
        <w:rPr>
          <w:rFonts w:ascii="Tahoma" w:eastAsia="Tahoma" w:hAnsi="Tahoma" w:cs="Tahoma"/>
        </w:rPr>
      </w:pPr>
      <w:r>
        <w:rPr>
          <w:rFonts w:ascii="Tahoma" w:eastAsia="Tahoma" w:hAnsi="Tahoma" w:cs="Tahoma"/>
        </w:rPr>
        <w:t>„programie PFRON” oznacza to program „Partnerstwo dla osób z niepełnosprawnościami</w:t>
      </w:r>
      <w:r w:rsidR="0065174A">
        <w:rPr>
          <w:rFonts w:ascii="Tahoma" w:eastAsia="Tahoma" w:hAnsi="Tahoma" w:cs="Tahoma"/>
        </w:rPr>
        <w:t>”, który jest realizowany przez Zarząd Województwa Świętokrzyskiego na mocy podpisanego Porozumienia na rzecz współpracy z Województwem Świętokrzyskim  w celu współfinansowania projektów organizacji pozarządowych wyłonionych do dofinansowania w drodze konkursów organizowanych przez Zarząd Województwa w ramach Regionalnego Programu Operacyjnego zawartego w dniu 25 stycznia 2019 r. pomiędzy PFRON z Zarządem Województwa Świętokrzyskiego;</w:t>
      </w:r>
    </w:p>
    <w:p w14:paraId="1BA00F28" w14:textId="0D2661C7" w:rsidR="00061EC2" w:rsidRPr="00FD583F" w:rsidRDefault="00061EC2" w:rsidP="009C0571">
      <w:pPr>
        <w:pStyle w:val="Akapitzlist"/>
        <w:numPr>
          <w:ilvl w:val="0"/>
          <w:numId w:val="3"/>
        </w:numPr>
        <w:spacing w:line="276" w:lineRule="auto"/>
        <w:ind w:right="14"/>
        <w:jc w:val="both"/>
        <w:rPr>
          <w:rFonts w:ascii="Tahoma" w:eastAsia="Tahoma" w:hAnsi="Tahoma" w:cs="Tahoma"/>
        </w:rPr>
      </w:pPr>
      <w:r w:rsidRPr="006F479B">
        <w:rPr>
          <w:rFonts w:ascii="Tahoma" w:eastAsia="Tahoma" w:hAnsi="Tahoma" w:cs="Tahoma"/>
        </w:rPr>
        <w:t>„</w:t>
      </w:r>
      <w:r w:rsidRPr="00FD583F">
        <w:rPr>
          <w:rFonts w:ascii="Tahoma" w:eastAsia="Tahoma" w:hAnsi="Tahoma" w:cs="Tahoma"/>
        </w:rPr>
        <w:t>prz</w:t>
      </w:r>
      <w:r w:rsidRPr="00A85E96">
        <w:rPr>
          <w:rFonts w:ascii="Tahoma" w:eastAsia="Tahoma" w:hAnsi="Tahoma" w:cs="Tahoma"/>
        </w:rPr>
        <w:t>e</w:t>
      </w:r>
      <w:r w:rsidRPr="00FD583F">
        <w:rPr>
          <w:rFonts w:ascii="Tahoma" w:eastAsia="Tahoma" w:hAnsi="Tahoma" w:cs="Tahoma"/>
        </w:rPr>
        <w:t>t</w:t>
      </w:r>
      <w:r w:rsidRPr="00A85E96">
        <w:rPr>
          <w:rFonts w:ascii="Tahoma" w:eastAsia="Tahoma" w:hAnsi="Tahoma" w:cs="Tahoma"/>
        </w:rPr>
        <w:t>wa</w:t>
      </w:r>
      <w:r w:rsidRPr="00FD583F">
        <w:rPr>
          <w:rFonts w:ascii="Tahoma" w:eastAsia="Tahoma" w:hAnsi="Tahoma" w:cs="Tahoma"/>
        </w:rPr>
        <w:t>rz</w:t>
      </w:r>
      <w:r w:rsidRPr="00A85E96">
        <w:rPr>
          <w:rFonts w:ascii="Tahoma" w:eastAsia="Tahoma" w:hAnsi="Tahoma" w:cs="Tahoma"/>
        </w:rPr>
        <w:t>an</w:t>
      </w:r>
      <w:r w:rsidRPr="00FD583F">
        <w:rPr>
          <w:rFonts w:ascii="Tahoma" w:eastAsia="Tahoma" w:hAnsi="Tahoma" w:cs="Tahoma"/>
        </w:rPr>
        <w:t>iu</w:t>
      </w:r>
      <w:r w:rsidRPr="00A85E96">
        <w:rPr>
          <w:rFonts w:ascii="Tahoma" w:eastAsia="Tahoma" w:hAnsi="Tahoma" w:cs="Tahoma"/>
        </w:rPr>
        <w:t xml:space="preserve"> </w:t>
      </w:r>
      <w:r w:rsidRPr="00FD583F">
        <w:rPr>
          <w:rFonts w:ascii="Tahoma" w:eastAsia="Tahoma" w:hAnsi="Tahoma" w:cs="Tahoma"/>
        </w:rPr>
        <w:t>d</w:t>
      </w:r>
      <w:r w:rsidRPr="00A85E96">
        <w:rPr>
          <w:rFonts w:ascii="Tahoma" w:eastAsia="Tahoma" w:hAnsi="Tahoma" w:cs="Tahoma"/>
        </w:rPr>
        <w:t>anyc</w:t>
      </w:r>
      <w:r w:rsidRPr="00FD583F">
        <w:rPr>
          <w:rFonts w:ascii="Tahoma" w:eastAsia="Tahoma" w:hAnsi="Tahoma" w:cs="Tahoma"/>
        </w:rPr>
        <w:t>h</w:t>
      </w:r>
      <w:r w:rsidRPr="00A85E96">
        <w:rPr>
          <w:rFonts w:ascii="Tahoma" w:eastAsia="Tahoma" w:hAnsi="Tahoma" w:cs="Tahoma"/>
        </w:rPr>
        <w:t xml:space="preserve"> </w:t>
      </w:r>
      <w:r w:rsidRPr="00FD583F">
        <w:rPr>
          <w:rFonts w:ascii="Tahoma" w:eastAsia="Tahoma" w:hAnsi="Tahoma" w:cs="Tahoma"/>
        </w:rPr>
        <w:t>o</w:t>
      </w:r>
      <w:r w:rsidRPr="00A85E96">
        <w:rPr>
          <w:rFonts w:ascii="Tahoma" w:eastAsia="Tahoma" w:hAnsi="Tahoma" w:cs="Tahoma"/>
        </w:rPr>
        <w:t>s</w:t>
      </w:r>
      <w:r w:rsidRPr="00FD583F">
        <w:rPr>
          <w:rFonts w:ascii="Tahoma" w:eastAsia="Tahoma" w:hAnsi="Tahoma" w:cs="Tahoma"/>
        </w:rPr>
        <w:t>obo</w:t>
      </w:r>
      <w:r w:rsidRPr="00A85E96">
        <w:rPr>
          <w:rFonts w:ascii="Tahoma" w:eastAsia="Tahoma" w:hAnsi="Tahoma" w:cs="Tahoma"/>
        </w:rPr>
        <w:t>wych</w:t>
      </w:r>
      <w:r w:rsidRPr="00FD583F">
        <w:rPr>
          <w:rFonts w:ascii="Tahoma" w:eastAsia="Tahoma" w:hAnsi="Tahoma" w:cs="Tahoma"/>
        </w:rPr>
        <w:t>”</w:t>
      </w:r>
      <w:r w:rsidRPr="00A85E96">
        <w:rPr>
          <w:rFonts w:ascii="Tahoma" w:eastAsia="Tahoma" w:hAnsi="Tahoma" w:cs="Tahoma"/>
        </w:rPr>
        <w:t xml:space="preserve"> </w:t>
      </w:r>
      <w:r w:rsidR="00B76EA2" w:rsidRPr="00A85E96">
        <w:rPr>
          <w:rFonts w:ascii="Tahoma" w:eastAsia="Tahoma" w:hAnsi="Tahoma" w:cs="Tahoma"/>
        </w:rPr>
        <w:t xml:space="preserve">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14:paraId="43395874" w14:textId="1481C193" w:rsidR="00942F4E" w:rsidRPr="001C3C76" w:rsidRDefault="00280ADA" w:rsidP="009C0571">
      <w:pPr>
        <w:pStyle w:val="Akapitzlist"/>
        <w:numPr>
          <w:ilvl w:val="0"/>
          <w:numId w:val="3"/>
        </w:numPr>
        <w:spacing w:line="276" w:lineRule="auto"/>
        <w:ind w:right="14"/>
        <w:jc w:val="both"/>
        <w:rPr>
          <w:rFonts w:ascii="Tahoma" w:eastAsia="Tahoma" w:hAnsi="Tahoma" w:cs="Tahoma"/>
        </w:rPr>
      </w:pPr>
      <w:r w:rsidRPr="001C3C76">
        <w:rPr>
          <w:rFonts w:ascii="Tahoma" w:eastAsia="Tahoma" w:hAnsi="Tahoma" w:cs="Tahoma"/>
        </w:rPr>
        <w:t>„</w:t>
      </w:r>
      <w:r w:rsidRPr="00A85E96">
        <w:rPr>
          <w:rFonts w:ascii="Tahoma" w:eastAsia="Tahoma" w:hAnsi="Tahoma" w:cs="Tahoma"/>
        </w:rPr>
        <w:t>ra</w:t>
      </w:r>
      <w:r w:rsidRPr="001C3C76">
        <w:rPr>
          <w:rFonts w:ascii="Tahoma" w:eastAsia="Tahoma" w:hAnsi="Tahoma" w:cs="Tahoma"/>
        </w:rPr>
        <w:t>c</w:t>
      </w:r>
      <w:r w:rsidRPr="00A85E96">
        <w:rPr>
          <w:rFonts w:ascii="Tahoma" w:eastAsia="Tahoma" w:hAnsi="Tahoma" w:cs="Tahoma"/>
        </w:rPr>
        <w:t>hunk</w:t>
      </w:r>
      <w:r w:rsidRPr="001C3C76">
        <w:rPr>
          <w:rFonts w:ascii="Tahoma" w:eastAsia="Tahoma" w:hAnsi="Tahoma" w:cs="Tahoma"/>
        </w:rPr>
        <w:t>u</w:t>
      </w:r>
      <w:r w:rsidRPr="00A85E96">
        <w:rPr>
          <w:rFonts w:ascii="Tahoma" w:eastAsia="Tahoma" w:hAnsi="Tahoma" w:cs="Tahoma"/>
        </w:rPr>
        <w:t xml:space="preserve"> </w:t>
      </w:r>
      <w:r w:rsidRPr="001C3C76">
        <w:rPr>
          <w:rFonts w:ascii="Tahoma" w:eastAsia="Tahoma" w:hAnsi="Tahoma" w:cs="Tahoma"/>
        </w:rPr>
        <w:t>b</w:t>
      </w:r>
      <w:r w:rsidRPr="00A85E96">
        <w:rPr>
          <w:rFonts w:ascii="Tahoma" w:eastAsia="Tahoma" w:hAnsi="Tahoma" w:cs="Tahoma"/>
        </w:rPr>
        <w:t>ank</w:t>
      </w:r>
      <w:r w:rsidRPr="001C3C76">
        <w:rPr>
          <w:rFonts w:ascii="Tahoma" w:eastAsia="Tahoma" w:hAnsi="Tahoma" w:cs="Tahoma"/>
        </w:rPr>
        <w:t>o</w:t>
      </w:r>
      <w:r w:rsidRPr="00A85E96">
        <w:rPr>
          <w:rFonts w:ascii="Tahoma" w:eastAsia="Tahoma" w:hAnsi="Tahoma" w:cs="Tahoma"/>
        </w:rPr>
        <w:t>wy</w:t>
      </w:r>
      <w:r w:rsidRPr="001C3C76">
        <w:rPr>
          <w:rFonts w:ascii="Tahoma" w:eastAsia="Tahoma" w:hAnsi="Tahoma" w:cs="Tahoma"/>
        </w:rPr>
        <w:t>m</w:t>
      </w:r>
      <w:r w:rsidRPr="00A85E96">
        <w:rPr>
          <w:rFonts w:ascii="Tahoma" w:eastAsia="Tahoma" w:hAnsi="Tahoma" w:cs="Tahoma"/>
        </w:rPr>
        <w:t xml:space="preserve"> </w:t>
      </w:r>
      <w:r w:rsidR="00377C1C" w:rsidRPr="001C3C76">
        <w:rPr>
          <w:rFonts w:ascii="Tahoma" w:eastAsia="Tahoma" w:hAnsi="Tahoma" w:cs="Tahoma"/>
        </w:rPr>
        <w:t>projektu</w:t>
      </w:r>
      <w:r w:rsidRPr="001C3C76">
        <w:rPr>
          <w:rFonts w:ascii="Tahoma" w:eastAsia="Tahoma" w:hAnsi="Tahoma" w:cs="Tahoma"/>
        </w:rPr>
        <w:t>”</w:t>
      </w:r>
      <w:r w:rsidRPr="00A85E96">
        <w:rPr>
          <w:rFonts w:ascii="Tahoma" w:eastAsia="Tahoma" w:hAnsi="Tahoma" w:cs="Tahoma"/>
        </w:rPr>
        <w:t xml:space="preserve"> na</w:t>
      </w:r>
      <w:r w:rsidRPr="001C3C76">
        <w:rPr>
          <w:rFonts w:ascii="Tahoma" w:eastAsia="Tahoma" w:hAnsi="Tahoma" w:cs="Tahoma"/>
        </w:rPr>
        <w:t>l</w:t>
      </w:r>
      <w:r w:rsidRPr="00A85E96">
        <w:rPr>
          <w:rFonts w:ascii="Tahoma" w:eastAsia="Tahoma" w:hAnsi="Tahoma" w:cs="Tahoma"/>
        </w:rPr>
        <w:t>e</w:t>
      </w:r>
      <w:r w:rsidRPr="001C3C76">
        <w:rPr>
          <w:rFonts w:ascii="Tahoma" w:eastAsia="Tahoma" w:hAnsi="Tahoma" w:cs="Tahoma"/>
        </w:rPr>
        <w:t>ży</w:t>
      </w:r>
      <w:r w:rsidRPr="00A85E96">
        <w:rPr>
          <w:rFonts w:ascii="Tahoma" w:eastAsia="Tahoma" w:hAnsi="Tahoma" w:cs="Tahoma"/>
        </w:rPr>
        <w:t xml:space="preserve"> </w:t>
      </w:r>
      <w:r w:rsidRPr="001C3C76">
        <w:rPr>
          <w:rFonts w:ascii="Tahoma" w:eastAsia="Tahoma" w:hAnsi="Tahoma" w:cs="Tahoma"/>
        </w:rPr>
        <w:t>pr</w:t>
      </w:r>
      <w:r w:rsidRPr="00A85E96">
        <w:rPr>
          <w:rFonts w:ascii="Tahoma" w:eastAsia="Tahoma" w:hAnsi="Tahoma" w:cs="Tahoma"/>
        </w:rPr>
        <w:t>ze</w:t>
      </w:r>
      <w:r w:rsidRPr="001C3C76">
        <w:rPr>
          <w:rFonts w:ascii="Tahoma" w:eastAsia="Tahoma" w:hAnsi="Tahoma" w:cs="Tahoma"/>
        </w:rPr>
        <w:t>z</w:t>
      </w:r>
      <w:r w:rsidRPr="00A85E96">
        <w:rPr>
          <w:rFonts w:ascii="Tahoma" w:eastAsia="Tahoma" w:hAnsi="Tahoma" w:cs="Tahoma"/>
        </w:rPr>
        <w:t xml:space="preserve"> </w:t>
      </w:r>
      <w:r w:rsidRPr="001C3C76">
        <w:rPr>
          <w:rFonts w:ascii="Tahoma" w:eastAsia="Tahoma" w:hAnsi="Tahoma" w:cs="Tahoma"/>
        </w:rPr>
        <w:t>to</w:t>
      </w:r>
      <w:r w:rsidRPr="00A85E96">
        <w:rPr>
          <w:rFonts w:ascii="Tahoma" w:eastAsia="Tahoma" w:hAnsi="Tahoma" w:cs="Tahoma"/>
        </w:rPr>
        <w:t xml:space="preserve"> </w:t>
      </w:r>
      <w:r w:rsidRPr="001C3C76">
        <w:rPr>
          <w:rFonts w:ascii="Tahoma" w:eastAsia="Tahoma" w:hAnsi="Tahoma" w:cs="Tahoma"/>
        </w:rPr>
        <w:t>rozumi</w:t>
      </w:r>
      <w:r w:rsidRPr="00A85E96">
        <w:rPr>
          <w:rFonts w:ascii="Tahoma" w:eastAsia="Tahoma" w:hAnsi="Tahoma" w:cs="Tahoma"/>
        </w:rPr>
        <w:t>e</w:t>
      </w:r>
      <w:r w:rsidRPr="001C3C76">
        <w:rPr>
          <w:rFonts w:ascii="Tahoma" w:eastAsia="Tahoma" w:hAnsi="Tahoma" w:cs="Tahoma"/>
        </w:rPr>
        <w:t>ć</w:t>
      </w:r>
      <w:r w:rsidR="00CC67CD" w:rsidRPr="001C3C76">
        <w:rPr>
          <w:rFonts w:ascii="Tahoma" w:eastAsia="Tahoma" w:hAnsi="Tahoma" w:cs="Tahoma"/>
        </w:rPr>
        <w:t xml:space="preserve"> wyodrębniony dla potrzeb realizacji projektu</w:t>
      </w:r>
      <w:r w:rsidRPr="00A85E96">
        <w:rPr>
          <w:rFonts w:ascii="Tahoma" w:eastAsia="Tahoma" w:hAnsi="Tahoma" w:cs="Tahoma"/>
        </w:rPr>
        <w:t xml:space="preserve"> rachune</w:t>
      </w:r>
      <w:r w:rsidRPr="001C3C76">
        <w:rPr>
          <w:rFonts w:ascii="Tahoma" w:eastAsia="Tahoma" w:hAnsi="Tahoma" w:cs="Tahoma"/>
        </w:rPr>
        <w:t>k</w:t>
      </w:r>
      <w:r w:rsidRPr="00A85E96">
        <w:rPr>
          <w:rFonts w:ascii="Tahoma" w:eastAsia="Tahoma" w:hAnsi="Tahoma" w:cs="Tahoma"/>
        </w:rPr>
        <w:t xml:space="preserve"> </w:t>
      </w:r>
      <w:r w:rsidR="00C52A75" w:rsidRPr="00A85E96">
        <w:rPr>
          <w:rFonts w:ascii="Tahoma" w:eastAsia="Tahoma" w:hAnsi="Tahoma" w:cs="Tahoma"/>
        </w:rPr>
        <w:t xml:space="preserve">bankowy </w:t>
      </w:r>
      <w:r w:rsidRPr="001C3C76">
        <w:rPr>
          <w:rFonts w:ascii="Tahoma" w:eastAsia="Tahoma" w:hAnsi="Tahoma" w:cs="Tahoma"/>
        </w:rPr>
        <w:t>B</w:t>
      </w:r>
      <w:r w:rsidRPr="00A85E96">
        <w:rPr>
          <w:rFonts w:ascii="Tahoma" w:eastAsia="Tahoma" w:hAnsi="Tahoma" w:cs="Tahoma"/>
        </w:rPr>
        <w:t>eneficjen</w:t>
      </w:r>
      <w:r w:rsidRPr="001C3C76">
        <w:rPr>
          <w:rFonts w:ascii="Tahoma" w:eastAsia="Tahoma" w:hAnsi="Tahoma" w:cs="Tahoma"/>
        </w:rPr>
        <w:t>t</w:t>
      </w:r>
      <w:r w:rsidRPr="00A85E96">
        <w:rPr>
          <w:rFonts w:ascii="Tahoma" w:eastAsia="Tahoma" w:hAnsi="Tahoma" w:cs="Tahoma"/>
        </w:rPr>
        <w:t>a</w:t>
      </w:r>
      <w:r w:rsidRPr="001C3C76">
        <w:rPr>
          <w:rFonts w:ascii="Tahoma" w:eastAsia="Tahoma" w:hAnsi="Tahoma" w:cs="Tahoma"/>
        </w:rPr>
        <w:t>,</w:t>
      </w:r>
      <w:r w:rsidRPr="00A85E96">
        <w:rPr>
          <w:rFonts w:ascii="Tahoma" w:eastAsia="Tahoma" w:hAnsi="Tahoma" w:cs="Tahoma"/>
        </w:rPr>
        <w:t xml:space="preserve"> n</w:t>
      </w:r>
      <w:r w:rsidRPr="001C3C76">
        <w:rPr>
          <w:rFonts w:ascii="Tahoma" w:eastAsia="Tahoma" w:hAnsi="Tahoma" w:cs="Tahoma"/>
        </w:rPr>
        <w:t>a</w:t>
      </w:r>
      <w:r w:rsidRPr="00A85E96">
        <w:rPr>
          <w:rFonts w:ascii="Tahoma" w:eastAsia="Tahoma" w:hAnsi="Tahoma" w:cs="Tahoma"/>
        </w:rPr>
        <w:t xml:space="preserve"> k</w:t>
      </w:r>
      <w:r w:rsidRPr="001C3C76">
        <w:rPr>
          <w:rFonts w:ascii="Tahoma" w:eastAsia="Tahoma" w:hAnsi="Tahoma" w:cs="Tahoma"/>
        </w:rPr>
        <w:t>t</w:t>
      </w:r>
      <w:r w:rsidRPr="00A85E96">
        <w:rPr>
          <w:rFonts w:ascii="Tahoma" w:eastAsia="Tahoma" w:hAnsi="Tahoma" w:cs="Tahoma"/>
        </w:rPr>
        <w:t>ór</w:t>
      </w:r>
      <w:r w:rsidRPr="001C3C76">
        <w:rPr>
          <w:rFonts w:ascii="Tahoma" w:eastAsia="Tahoma" w:hAnsi="Tahoma" w:cs="Tahoma"/>
        </w:rPr>
        <w:t>y</w:t>
      </w:r>
      <w:r w:rsidR="00377C1C" w:rsidRPr="001C3C76">
        <w:rPr>
          <w:rFonts w:ascii="Tahoma" w:eastAsia="Tahoma" w:hAnsi="Tahoma" w:cs="Tahoma"/>
        </w:rPr>
        <w:t xml:space="preserve"> </w:t>
      </w:r>
      <w:r w:rsidRPr="001C3C76">
        <w:rPr>
          <w:rFonts w:ascii="Tahoma" w:eastAsia="Tahoma" w:hAnsi="Tahoma" w:cs="Tahoma"/>
        </w:rPr>
        <w:t>t</w:t>
      </w:r>
      <w:r w:rsidRPr="00A85E96">
        <w:rPr>
          <w:rFonts w:ascii="Tahoma" w:eastAsia="Tahoma" w:hAnsi="Tahoma" w:cs="Tahoma"/>
        </w:rPr>
        <w:t>raf</w:t>
      </w:r>
      <w:r w:rsidRPr="001C3C76">
        <w:rPr>
          <w:rFonts w:ascii="Tahoma" w:eastAsia="Tahoma" w:hAnsi="Tahoma" w:cs="Tahoma"/>
        </w:rPr>
        <w:t>ia</w:t>
      </w:r>
      <w:r w:rsidR="00377C1C" w:rsidRPr="001C3C76">
        <w:rPr>
          <w:rFonts w:ascii="Tahoma" w:eastAsia="Tahoma" w:hAnsi="Tahoma" w:cs="Tahoma"/>
        </w:rPr>
        <w:t xml:space="preserve"> </w:t>
      </w:r>
      <w:r w:rsidRPr="00A85E96">
        <w:rPr>
          <w:rFonts w:ascii="Tahoma" w:eastAsia="Tahoma" w:hAnsi="Tahoma" w:cs="Tahoma"/>
        </w:rPr>
        <w:t>kw</w:t>
      </w:r>
      <w:r w:rsidRPr="001C3C76">
        <w:rPr>
          <w:rFonts w:ascii="Tahoma" w:eastAsia="Tahoma" w:hAnsi="Tahoma" w:cs="Tahoma"/>
        </w:rPr>
        <w:t>ota do</w:t>
      </w:r>
      <w:r w:rsidRPr="00A85E96">
        <w:rPr>
          <w:rFonts w:ascii="Tahoma" w:eastAsia="Tahoma" w:hAnsi="Tahoma" w:cs="Tahoma"/>
        </w:rPr>
        <w:t>finan</w:t>
      </w:r>
      <w:r w:rsidRPr="001C3C76">
        <w:rPr>
          <w:rFonts w:ascii="Tahoma" w:eastAsia="Tahoma" w:hAnsi="Tahoma" w:cs="Tahoma"/>
        </w:rPr>
        <w:t>s</w:t>
      </w:r>
      <w:r w:rsidRPr="00A85E96">
        <w:rPr>
          <w:rFonts w:ascii="Tahoma" w:eastAsia="Tahoma" w:hAnsi="Tahoma" w:cs="Tahoma"/>
        </w:rPr>
        <w:t>owan</w:t>
      </w:r>
      <w:r w:rsidRPr="001C3C76">
        <w:rPr>
          <w:rFonts w:ascii="Tahoma" w:eastAsia="Tahoma" w:hAnsi="Tahoma" w:cs="Tahoma"/>
        </w:rPr>
        <w:t>ia</w:t>
      </w:r>
      <w:r w:rsidR="00CC67CD" w:rsidRPr="001C3C76">
        <w:rPr>
          <w:rFonts w:ascii="Tahoma" w:eastAsia="Tahoma" w:hAnsi="Tahoma" w:cs="Tahoma"/>
        </w:rPr>
        <w:t>;</w:t>
      </w:r>
    </w:p>
    <w:p w14:paraId="0A03211A" w14:textId="50EBD34F" w:rsidR="00F96E06" w:rsidRDefault="00F96E06" w:rsidP="009C0571">
      <w:pPr>
        <w:pStyle w:val="Akapitzlist"/>
        <w:numPr>
          <w:ilvl w:val="0"/>
          <w:numId w:val="3"/>
        </w:numPr>
        <w:spacing w:line="276" w:lineRule="auto"/>
        <w:ind w:right="14"/>
        <w:jc w:val="both"/>
        <w:rPr>
          <w:rFonts w:ascii="Tahoma" w:eastAsia="Tahoma" w:hAnsi="Tahoma" w:cs="Tahoma"/>
        </w:rPr>
      </w:pPr>
      <w:r w:rsidRPr="00F96E06">
        <w:rPr>
          <w:rFonts w:ascii="Tahoma" w:eastAsia="Tahoma" w:hAnsi="Tahoma" w:cs="Tahoma"/>
        </w:rPr>
        <w:lastRenderedPageBreak/>
        <w:t>„rachunku IZ” należy przez to rozumieć rachunek bankowy IZ</w:t>
      </w:r>
      <w:r w:rsidR="007C51F5">
        <w:rPr>
          <w:rFonts w:ascii="Tahoma" w:eastAsia="Tahoma" w:hAnsi="Tahoma" w:cs="Tahoma"/>
        </w:rPr>
        <w:t xml:space="preserve">, </w:t>
      </w:r>
      <w:r w:rsidR="007C51F5" w:rsidRPr="00F96E06">
        <w:rPr>
          <w:rFonts w:ascii="Tahoma" w:eastAsia="Tahoma" w:hAnsi="Tahoma" w:cs="Tahoma"/>
        </w:rPr>
        <w:t>właściwy dla zwrotów RPO WŚ 2014-2020 EFS</w:t>
      </w:r>
      <w:r w:rsidR="007C51F5">
        <w:rPr>
          <w:rFonts w:ascii="Tahoma" w:eastAsia="Tahoma" w:hAnsi="Tahoma" w:cs="Tahoma"/>
        </w:rPr>
        <w:t xml:space="preserve">, o numerze: </w:t>
      </w:r>
      <w:r w:rsidR="00C52A75" w:rsidRPr="004D73B8">
        <w:rPr>
          <w:rFonts w:ascii="Tahoma" w:eastAsia="Tahoma" w:hAnsi="Tahoma" w:cs="Tahoma"/>
          <w:b/>
        </w:rPr>
        <w:t>95 1020 2629 0000 9502 0342 7440</w:t>
      </w:r>
      <w:r w:rsidR="007C51F5">
        <w:rPr>
          <w:rFonts w:ascii="Tahoma" w:eastAsia="Tahoma" w:hAnsi="Tahoma" w:cs="Tahoma"/>
        </w:rPr>
        <w:t>,</w:t>
      </w:r>
      <w:r w:rsidRPr="00F96E06">
        <w:rPr>
          <w:rFonts w:ascii="Tahoma" w:eastAsia="Tahoma" w:hAnsi="Tahoma" w:cs="Tahoma"/>
        </w:rPr>
        <w:t xml:space="preserve"> udostępniony na stronie internetowej </w:t>
      </w:r>
      <w:r w:rsidR="007C51F5" w:rsidRPr="007C51F5">
        <w:rPr>
          <w:rFonts w:ascii="Tahoma" w:eastAsia="Tahoma" w:hAnsi="Tahoma" w:cs="Tahoma"/>
        </w:rPr>
        <w:t>http://www.2014-2020.rpo-swietokrzyskie.pl/realizuje-projekt/co-musisz-wiedziec-zeby-zrealizowac-projekt</w:t>
      </w:r>
      <w:r w:rsidR="007C51F5">
        <w:rPr>
          <w:rFonts w:ascii="Tahoma" w:eastAsia="Tahoma" w:hAnsi="Tahoma" w:cs="Tahoma"/>
        </w:rPr>
        <w:t>;</w:t>
      </w:r>
      <w:r w:rsidR="007C51F5" w:rsidRPr="007C51F5">
        <w:rPr>
          <w:rFonts w:ascii="Tahoma" w:eastAsia="Tahoma" w:hAnsi="Tahoma" w:cs="Tahoma"/>
        </w:rPr>
        <w:t xml:space="preserve"> </w:t>
      </w:r>
    </w:p>
    <w:p w14:paraId="4D2BA797" w14:textId="58BC7722" w:rsidR="0097649C" w:rsidRPr="001C3C76" w:rsidRDefault="0097649C" w:rsidP="009C0571">
      <w:pPr>
        <w:pStyle w:val="Akapitzlist"/>
        <w:numPr>
          <w:ilvl w:val="0"/>
          <w:numId w:val="3"/>
        </w:numPr>
        <w:spacing w:line="276" w:lineRule="auto"/>
        <w:ind w:right="14"/>
        <w:jc w:val="both"/>
        <w:rPr>
          <w:rFonts w:ascii="Tahoma" w:eastAsia="Tahoma" w:hAnsi="Tahoma" w:cs="Tahoma"/>
        </w:rPr>
      </w:pPr>
      <w:r>
        <w:rPr>
          <w:rFonts w:ascii="Tahoma" w:eastAsia="Tahoma" w:hAnsi="Tahoma" w:cs="Tahoma"/>
        </w:rPr>
        <w:t xml:space="preserve">„Realizatorze programu” należy przez to rozumieć Zarząd Województwa Świętokrzyskiego </w:t>
      </w:r>
      <w:r w:rsidR="0065174A">
        <w:rPr>
          <w:rFonts w:ascii="Tahoma" w:eastAsia="Tahoma" w:hAnsi="Tahoma" w:cs="Tahoma"/>
        </w:rPr>
        <w:br/>
      </w:r>
      <w:r>
        <w:rPr>
          <w:rFonts w:ascii="Tahoma" w:eastAsia="Tahoma" w:hAnsi="Tahoma" w:cs="Tahoma"/>
        </w:rPr>
        <w:t>lub jednostkę, która w imieniu Zarządu Województwa jest realizatorem programu.</w:t>
      </w:r>
    </w:p>
    <w:p w14:paraId="31AD6F81" w14:textId="5CB41EA0" w:rsidR="00942F4E" w:rsidRDefault="00280ADA" w:rsidP="009C0571">
      <w:pPr>
        <w:pStyle w:val="Akapitzlist"/>
        <w:numPr>
          <w:ilvl w:val="0"/>
          <w:numId w:val="3"/>
        </w:numPr>
        <w:spacing w:line="276" w:lineRule="auto"/>
        <w:ind w:right="14"/>
        <w:jc w:val="both"/>
        <w:rPr>
          <w:rFonts w:ascii="Tahoma" w:eastAsia="Tahoma" w:hAnsi="Tahoma" w:cs="Tahoma"/>
        </w:rPr>
      </w:pPr>
      <w:r w:rsidRPr="001C3C76">
        <w:rPr>
          <w:rFonts w:ascii="Tahoma" w:eastAsia="Tahoma" w:hAnsi="Tahoma" w:cs="Tahoma"/>
        </w:rPr>
        <w:t>„SzO</w:t>
      </w:r>
      <w:r w:rsidRPr="001C3C76">
        <w:rPr>
          <w:rFonts w:ascii="Tahoma" w:eastAsia="Tahoma" w:hAnsi="Tahoma" w:cs="Tahoma"/>
          <w:spacing w:val="1"/>
        </w:rPr>
        <w:t>O</w:t>
      </w:r>
      <w:r w:rsidRPr="001C3C76">
        <w:rPr>
          <w:rFonts w:ascii="Tahoma" w:eastAsia="Tahoma" w:hAnsi="Tahoma" w:cs="Tahoma"/>
        </w:rPr>
        <w:t>P”</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to</w:t>
      </w:r>
      <w:r w:rsidRPr="001C3C76">
        <w:rPr>
          <w:rFonts w:ascii="Tahoma" w:eastAsia="Tahoma" w:hAnsi="Tahoma" w:cs="Tahoma"/>
          <w:spacing w:val="1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8"/>
        </w:rPr>
        <w:t xml:space="preserve"> </w:t>
      </w:r>
      <w:r w:rsidRPr="001C3C76">
        <w:rPr>
          <w:rFonts w:ascii="Tahoma" w:eastAsia="Tahoma" w:hAnsi="Tahoma" w:cs="Tahoma"/>
        </w:rPr>
        <w:t>Sz</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góło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
        </w:rPr>
        <w:t>p</w:t>
      </w:r>
      <w:r w:rsidRPr="001C3C76">
        <w:rPr>
          <w:rFonts w:ascii="Tahoma" w:eastAsia="Tahoma" w:hAnsi="Tahoma" w:cs="Tahoma"/>
          <w:spacing w:val="2"/>
        </w:rPr>
        <w:t>i</w:t>
      </w:r>
      <w:r w:rsidRPr="001C3C76">
        <w:rPr>
          <w:rFonts w:ascii="Tahoma" w:eastAsia="Tahoma" w:hAnsi="Tahoma" w:cs="Tahoma"/>
        </w:rPr>
        <w:t>s</w:t>
      </w:r>
      <w:r w:rsidRPr="001C3C76">
        <w:rPr>
          <w:rFonts w:ascii="Tahoma" w:eastAsia="Tahoma" w:hAnsi="Tahoma" w:cs="Tahoma"/>
          <w:spacing w:val="13"/>
        </w:rPr>
        <w:t xml:space="preserve"> </w:t>
      </w:r>
      <w:r w:rsidRPr="001C3C76">
        <w:rPr>
          <w:rFonts w:ascii="Tahoma" w:eastAsia="Tahoma" w:hAnsi="Tahoma" w:cs="Tahoma"/>
        </w:rPr>
        <w:t>Osi</w:t>
      </w:r>
      <w:r w:rsidRPr="001C3C76">
        <w:rPr>
          <w:rFonts w:ascii="Tahoma" w:eastAsia="Tahoma" w:hAnsi="Tahoma" w:cs="Tahoma"/>
          <w:spacing w:val="12"/>
        </w:rPr>
        <w:t xml:space="preserve"> </w:t>
      </w:r>
      <w:r w:rsidRPr="001C3C76">
        <w:rPr>
          <w:rFonts w:ascii="Tahoma" w:eastAsia="Tahoma" w:hAnsi="Tahoma" w:cs="Tahoma"/>
        </w:rPr>
        <w:t>Prioryt</w:t>
      </w:r>
      <w:r w:rsidRPr="001C3C76">
        <w:rPr>
          <w:rFonts w:ascii="Tahoma" w:eastAsia="Tahoma" w:hAnsi="Tahoma" w:cs="Tahoma"/>
          <w:spacing w:val="1"/>
        </w:rPr>
        <w:t>e</w:t>
      </w:r>
      <w:r w:rsidRPr="001C3C76">
        <w:rPr>
          <w:rFonts w:ascii="Tahoma" w:eastAsia="Tahoma" w:hAnsi="Tahoma" w:cs="Tahoma"/>
        </w:rPr>
        <w:t>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 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7"/>
        </w:rPr>
        <w:t>W</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3"/>
        </w:rPr>
        <w:t>t</w:t>
      </w:r>
      <w:r w:rsidRPr="001C3C76">
        <w:rPr>
          <w:rFonts w:ascii="Tahoma" w:eastAsia="Tahoma" w:hAnsi="Tahoma" w:cs="Tahoma"/>
          <w:spacing w:val="-1"/>
        </w:rPr>
        <w:t>w</w:t>
      </w:r>
      <w:r w:rsidRPr="001C3C76">
        <w:rPr>
          <w:rFonts w:ascii="Tahoma" w:eastAsia="Tahoma" w:hAnsi="Tahoma" w:cs="Tahoma"/>
        </w:rPr>
        <w:t xml:space="preserve">a </w:t>
      </w:r>
      <w:r w:rsidR="005C7722" w:rsidRPr="001C3C76">
        <w:rPr>
          <w:rFonts w:ascii="Tahoma" w:eastAsia="Tahoma" w:hAnsi="Tahoma" w:cs="Tahoma"/>
        </w:rPr>
        <w:t>Świętokrzyskiego</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9"/>
        </w:rPr>
        <w:t xml:space="preserve"> </w:t>
      </w:r>
      <w:r w:rsidRPr="001C3C76">
        <w:rPr>
          <w:rFonts w:ascii="Tahoma" w:eastAsia="Tahoma" w:hAnsi="Tahoma" w:cs="Tahoma"/>
          <w:spacing w:val="-1"/>
        </w:rPr>
        <w:t>201</w:t>
      </w:r>
      <w:r w:rsidRPr="001C3C76">
        <w:rPr>
          <w:rFonts w:ascii="Tahoma" w:eastAsia="Tahoma" w:hAnsi="Tahoma" w:cs="Tahoma"/>
          <w:spacing w:val="5"/>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7"/>
        </w:rPr>
        <w:t xml:space="preserve"> </w:t>
      </w:r>
      <w:r w:rsidR="00A52926" w:rsidRPr="001C3C76">
        <w:rPr>
          <w:rFonts w:ascii="Tahoma" w:eastAsia="Tahoma" w:hAnsi="Tahoma" w:cs="Tahoma"/>
        </w:rPr>
        <w:t>z załącznikami</w:t>
      </w:r>
      <w:r w:rsidRPr="001C3C76">
        <w:rPr>
          <w:rFonts w:ascii="Tahoma" w:eastAsia="Tahoma" w:hAnsi="Tahoma" w:cs="Tahoma"/>
        </w:rPr>
        <w:t>);</w:t>
      </w:r>
    </w:p>
    <w:p w14:paraId="292AAFCD" w14:textId="074F5B6E" w:rsidR="00430F40" w:rsidRPr="00430F40" w:rsidRDefault="00430F40" w:rsidP="00430F40">
      <w:pPr>
        <w:pStyle w:val="Akapitzlist"/>
        <w:numPr>
          <w:ilvl w:val="0"/>
          <w:numId w:val="3"/>
        </w:numPr>
        <w:spacing w:line="276" w:lineRule="auto"/>
        <w:ind w:right="14"/>
        <w:jc w:val="both"/>
        <w:rPr>
          <w:rFonts w:ascii="Tahoma" w:eastAsia="Tahoma" w:hAnsi="Tahoma" w:cs="Tahoma"/>
        </w:rPr>
      </w:pPr>
      <w:r w:rsidRPr="00430F40">
        <w:rPr>
          <w:rFonts w:ascii="Tahoma" w:eastAsia="Tahoma" w:hAnsi="Tahoma" w:cs="Tahoma"/>
        </w:rPr>
        <w:t xml:space="preserve">„wkładzie własnym ze środków PFRON” należy przez to rozumieć wkład własny pieniężny (finansowy) Beneficjenta pochodzący ze środków Państwowego Funduszu Rehabilitacji Osób </w:t>
      </w:r>
    </w:p>
    <w:p w14:paraId="0C72FC8A" w14:textId="608355C7" w:rsidR="00430F40" w:rsidRPr="009C0571" w:rsidRDefault="00430F40" w:rsidP="009C0571">
      <w:pPr>
        <w:spacing w:line="276" w:lineRule="auto"/>
        <w:ind w:left="426" w:right="14"/>
        <w:jc w:val="both"/>
        <w:rPr>
          <w:rFonts w:ascii="Tahoma" w:eastAsia="Tahoma" w:hAnsi="Tahoma" w:cs="Tahoma"/>
        </w:rPr>
      </w:pPr>
      <w:r w:rsidRPr="009C0571">
        <w:rPr>
          <w:rFonts w:ascii="Tahoma" w:eastAsia="Tahoma" w:hAnsi="Tahoma" w:cs="Tahoma"/>
        </w:rPr>
        <w:t>z Niepełnosprawnościami w ramach programu „Partnerstwo dla osób z niepełnosprawnościami” – program współpracy z Zarządami Województw w celu współfinansowania projektów organizacji pozarządowych (różnica między kwotą wydatków kwalifikowalnych a kwotą dofinansowania przekazaną Beneficjentowi, zgodnie ze stopą dofinansowania Projektu)</w:t>
      </w:r>
      <w:r>
        <w:rPr>
          <w:rStyle w:val="Odwoanieprzypisudolnego"/>
          <w:rFonts w:ascii="Tahoma" w:eastAsia="Tahoma" w:hAnsi="Tahoma" w:cs="Tahoma"/>
        </w:rPr>
        <w:footnoteReference w:id="2"/>
      </w:r>
      <w:r w:rsidRPr="009C0571">
        <w:rPr>
          <w:rFonts w:ascii="Tahoma" w:eastAsia="Tahoma" w:hAnsi="Tahoma" w:cs="Tahoma"/>
        </w:rPr>
        <w:t xml:space="preserve"> </w:t>
      </w:r>
    </w:p>
    <w:p w14:paraId="659B6467" w14:textId="0507D9E3" w:rsidR="00942F4E" w:rsidRPr="001C3C76" w:rsidRDefault="00280ADA" w:rsidP="009C0571">
      <w:pPr>
        <w:pStyle w:val="Akapitzlist"/>
        <w:numPr>
          <w:ilvl w:val="0"/>
          <w:numId w:val="3"/>
        </w:numPr>
        <w:spacing w:line="276" w:lineRule="auto"/>
        <w:ind w:right="14"/>
        <w:jc w:val="both"/>
        <w:rPr>
          <w:rFonts w:ascii="Tahoma" w:eastAsia="Tahoma" w:hAnsi="Tahoma" w:cs="Tahoma"/>
        </w:rPr>
      </w:pPr>
      <w:r w:rsidRPr="001C3C76">
        <w:rPr>
          <w:rFonts w:ascii="Tahoma" w:eastAsia="Tahoma" w:hAnsi="Tahoma" w:cs="Tahoma"/>
        </w:rPr>
        <w:t>„</w:t>
      </w:r>
      <w:r w:rsidR="0076352D" w:rsidRPr="001C3C76">
        <w:rPr>
          <w:rFonts w:ascii="Tahoma" w:eastAsia="Tahoma" w:hAnsi="Tahoma" w:cs="Tahoma"/>
          <w:spacing w:val="1"/>
        </w:rPr>
        <w:t>w</w:t>
      </w:r>
      <w:r w:rsidR="0076352D" w:rsidRPr="001C3C76">
        <w:rPr>
          <w:rFonts w:ascii="Tahoma" w:eastAsia="Tahoma" w:hAnsi="Tahoma" w:cs="Tahoma"/>
          <w:spacing w:val="-1"/>
        </w:rPr>
        <w:t>n</w:t>
      </w:r>
      <w:r w:rsidR="0076352D" w:rsidRPr="001C3C76">
        <w:rPr>
          <w:rFonts w:ascii="Tahoma" w:eastAsia="Tahoma" w:hAnsi="Tahoma" w:cs="Tahoma"/>
        </w:rPr>
        <w:t>ios</w:t>
      </w:r>
      <w:r w:rsidR="0076352D">
        <w:rPr>
          <w:rFonts w:ascii="Tahoma" w:eastAsia="Tahoma" w:hAnsi="Tahoma" w:cs="Tahoma"/>
        </w:rPr>
        <w:t>ku</w:t>
      </w:r>
      <w:r w:rsidR="0076352D"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2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18"/>
        </w:rPr>
        <w:t xml:space="preserve"> </w:t>
      </w:r>
      <w:r w:rsidRPr="001C3C76">
        <w:rPr>
          <w:rFonts w:ascii="Tahoma" w:eastAsia="Tahoma" w:hAnsi="Tahoma" w:cs="Tahoma"/>
        </w:rPr>
        <w:t>oznacza</w:t>
      </w:r>
      <w:r w:rsidRPr="001C3C76">
        <w:rPr>
          <w:rFonts w:ascii="Tahoma" w:eastAsia="Tahoma" w:hAnsi="Tahoma" w:cs="Tahoma"/>
          <w:spacing w:val="20"/>
        </w:rPr>
        <w:t xml:space="preserve"> </w:t>
      </w:r>
      <w:r w:rsidRPr="001C3C76">
        <w:rPr>
          <w:rFonts w:ascii="Tahoma" w:eastAsia="Tahoma" w:hAnsi="Tahoma" w:cs="Tahoma"/>
        </w:rPr>
        <w:t>to 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dkł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7"/>
        </w:rPr>
        <w:t xml:space="preserve"> </w:t>
      </w:r>
      <w:r w:rsidR="00AC520B" w:rsidRPr="001C3C76">
        <w:rPr>
          <w:rFonts w:ascii="Tahoma" w:eastAsia="Tahoma" w:hAnsi="Tahoma" w:cs="Tahoma"/>
        </w:rPr>
        <w:t>Beneficjenta</w:t>
      </w:r>
      <w:r w:rsidRPr="001C3C76">
        <w:rPr>
          <w:rFonts w:ascii="Tahoma" w:eastAsia="Tahoma" w:hAnsi="Tahoma" w:cs="Tahoma"/>
        </w:rPr>
        <w:t xml:space="preserve"> do</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śr</w:t>
      </w:r>
      <w:r w:rsidRPr="001C3C76">
        <w:rPr>
          <w:rFonts w:ascii="Tahoma" w:eastAsia="Tahoma" w:hAnsi="Tahoma" w:cs="Tahoma"/>
          <w:spacing w:val="2"/>
        </w:rPr>
        <w:t>o</w:t>
      </w:r>
      <w:r w:rsidRPr="001C3C76">
        <w:rPr>
          <w:rFonts w:ascii="Tahoma" w:eastAsia="Tahoma" w:hAnsi="Tahoma" w:cs="Tahoma"/>
        </w:rPr>
        <w:t>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1"/>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3"/>
        </w:rPr>
        <w:t>R</w:t>
      </w:r>
      <w:r w:rsidRPr="001C3C76">
        <w:rPr>
          <w:rFonts w:ascii="Tahoma" w:eastAsia="Tahoma" w:hAnsi="Tahoma" w:cs="Tahoma"/>
        </w:rPr>
        <w:t>PO</w:t>
      </w:r>
      <w:r w:rsidRPr="001C3C76">
        <w:rPr>
          <w:rFonts w:ascii="Tahoma" w:eastAsia="Tahoma" w:hAnsi="Tahoma" w:cs="Tahoma"/>
          <w:spacing w:val="6"/>
        </w:rPr>
        <w:t xml:space="preserve"> </w:t>
      </w:r>
      <w:r w:rsidRPr="001C3C76">
        <w:rPr>
          <w:rFonts w:ascii="Tahoma" w:eastAsia="Tahoma" w:hAnsi="Tahoma" w:cs="Tahoma"/>
        </w:rPr>
        <w:t>W</w:t>
      </w:r>
      <w:r w:rsidR="005C7722" w:rsidRPr="001C3C76">
        <w:rPr>
          <w:rFonts w:ascii="Tahoma" w:eastAsia="Tahoma" w:hAnsi="Tahoma" w:cs="Tahoma"/>
        </w:rPr>
        <w:t>Ś</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st</w:t>
      </w:r>
      <w:r w:rsidRPr="001C3C76">
        <w:rPr>
          <w:rFonts w:ascii="Tahoma" w:eastAsia="Tahoma" w:hAnsi="Tahoma" w:cs="Tahoma"/>
          <w:spacing w:val="1"/>
        </w:rPr>
        <w:t>an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2"/>
        </w:rPr>
        <w:t>i</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rPr>
        <w:t xml:space="preserve">do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wy</w:t>
      </w:r>
      <w:r w:rsidRPr="001C3C76">
        <w:rPr>
          <w:rFonts w:ascii="Tahoma" w:eastAsia="Tahoma" w:hAnsi="Tahoma" w:cs="Tahoma"/>
        </w:rPr>
        <w:t>;</w:t>
      </w:r>
    </w:p>
    <w:p w14:paraId="1567BAA2" w14:textId="193E9350" w:rsidR="00942F4E" w:rsidRPr="001C3C76" w:rsidRDefault="00280ADA" w:rsidP="009C0571">
      <w:pPr>
        <w:pStyle w:val="Akapitzlist"/>
        <w:numPr>
          <w:ilvl w:val="0"/>
          <w:numId w:val="3"/>
        </w:numPr>
        <w:spacing w:line="276" w:lineRule="auto"/>
        <w:ind w:right="14"/>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4"/>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3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4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1"/>
        </w:rPr>
        <w:t xml:space="preserve"> </w:t>
      </w:r>
      <w:r w:rsidRPr="001C3C76">
        <w:rPr>
          <w:rFonts w:ascii="Tahoma" w:eastAsia="Tahoma" w:hAnsi="Tahoma" w:cs="Tahoma"/>
        </w:rPr>
        <w:t>to</w:t>
      </w:r>
      <w:r w:rsidRPr="001C3C76">
        <w:rPr>
          <w:rFonts w:ascii="Tahoma" w:eastAsia="Tahoma" w:hAnsi="Tahoma" w:cs="Tahoma"/>
          <w:spacing w:val="4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9"/>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b</w:t>
      </w:r>
      <w:r w:rsidRPr="001C3C76">
        <w:rPr>
          <w:rFonts w:ascii="Tahoma" w:eastAsia="Tahoma" w:hAnsi="Tahoma" w:cs="Tahoma"/>
          <w:spacing w:val="4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39"/>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0"/>
        </w:rPr>
        <w:t xml:space="preserve"> </w:t>
      </w:r>
      <w:r w:rsidRPr="001C3C76">
        <w:rPr>
          <w:rFonts w:ascii="Tahoma" w:eastAsia="Tahoma" w:hAnsi="Tahoma" w:cs="Tahoma"/>
        </w:rPr>
        <w:t xml:space="preserve">za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5"/>
        </w:rPr>
        <w:t xml:space="preserve"> </w:t>
      </w:r>
      <w:r w:rsidRPr="001C3C76">
        <w:rPr>
          <w:rFonts w:ascii="Tahoma" w:eastAsia="Tahoma" w:hAnsi="Tahoma" w:cs="Tahoma"/>
        </w:rPr>
        <w:t>sp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rPr>
        <w:t>ryt</w:t>
      </w:r>
      <w:r w:rsidRPr="001C3C76">
        <w:rPr>
          <w:rFonts w:ascii="Tahoma" w:eastAsia="Tahoma" w:hAnsi="Tahoma" w:cs="Tahoma"/>
          <w:spacing w:val="1"/>
        </w:rPr>
        <w:t>e</w:t>
      </w:r>
      <w:r w:rsidRPr="001C3C76">
        <w:rPr>
          <w:rFonts w:ascii="Tahoma" w:eastAsia="Tahoma" w:hAnsi="Tahoma" w:cs="Tahoma"/>
        </w:rPr>
        <w:t>ri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zgod</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z r</w:t>
      </w:r>
      <w:r w:rsidRPr="001C3C76">
        <w:rPr>
          <w:rFonts w:ascii="Tahoma" w:eastAsia="Tahoma" w:hAnsi="Tahoma" w:cs="Tahoma"/>
          <w:spacing w:val="2"/>
        </w:rPr>
        <w:t>o</w:t>
      </w:r>
      <w:r w:rsidRPr="001C3C76">
        <w:rPr>
          <w:rFonts w:ascii="Tahoma" w:eastAsia="Tahoma" w:hAnsi="Tahoma" w:cs="Tahoma"/>
        </w:rPr>
        <w:t>zporz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ogó</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rPr>
        <w:t>ozpor</w:t>
      </w:r>
      <w:r w:rsidRPr="001C3C76">
        <w:rPr>
          <w:rFonts w:ascii="Tahoma" w:eastAsia="Tahoma" w:hAnsi="Tahoma" w:cs="Tahoma"/>
          <w:spacing w:val="1"/>
        </w:rPr>
        <w:t>zą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rl</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spacing w:val="-1"/>
        </w:rPr>
        <w:t>R</w:t>
      </w:r>
      <w:r w:rsidRPr="001C3C76">
        <w:rPr>
          <w:rFonts w:ascii="Tahoma" w:eastAsia="Tahoma" w:hAnsi="Tahoma" w:cs="Tahoma"/>
          <w:spacing w:val="1"/>
        </w:rPr>
        <w:t>a</w:t>
      </w:r>
      <w:r w:rsidRPr="001C3C76">
        <w:rPr>
          <w:rFonts w:ascii="Tahoma" w:eastAsia="Tahoma" w:hAnsi="Tahoma" w:cs="Tahoma"/>
        </w:rPr>
        <w:t>dy</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spacing w:val="-1"/>
        </w:rPr>
        <w:t>01</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11"/>
        </w:rPr>
        <w:t xml:space="preserve"> </w:t>
      </w:r>
      <w:r w:rsidRPr="001C3C76">
        <w:rPr>
          <w:rFonts w:ascii="Tahoma" w:eastAsia="Tahoma" w:hAnsi="Tahoma" w:cs="Tahoma"/>
        </w:rPr>
        <w:t>ró</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ż w</w:t>
      </w:r>
      <w:r w:rsidRPr="001C3C76">
        <w:rPr>
          <w:rFonts w:ascii="Tahoma" w:eastAsia="Tahoma" w:hAnsi="Tahoma" w:cs="Tahoma"/>
          <w:spacing w:val="9"/>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u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spacing w:val="1"/>
        </w:rPr>
        <w:t>aw</w:t>
      </w:r>
      <w:r w:rsidRPr="001C3C76">
        <w:rPr>
          <w:rFonts w:ascii="Tahoma" w:eastAsia="Tahoma" w:hAnsi="Tahoma" w:cs="Tahoma"/>
        </w:rPr>
        <w:t>y i</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pisów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rPr>
        <w:t xml:space="preserve">ń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2"/>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4"/>
        </w:rPr>
        <w:t xml:space="preserve"> </w:t>
      </w:r>
      <w:r w:rsidRPr="00611342">
        <w:rPr>
          <w:rFonts w:ascii="Tahoma" w:eastAsia="Tahoma" w:hAnsi="Tahoma" w:cs="Tahoma"/>
          <w:i/>
        </w:rPr>
        <w:t>W</w:t>
      </w:r>
      <w:r w:rsidRPr="00611342">
        <w:rPr>
          <w:rFonts w:ascii="Tahoma" w:eastAsia="Tahoma" w:hAnsi="Tahoma" w:cs="Tahoma"/>
          <w:i/>
          <w:spacing w:val="-1"/>
        </w:rPr>
        <w:t>y</w:t>
      </w:r>
      <w:r w:rsidRPr="00611342">
        <w:rPr>
          <w:rFonts w:ascii="Tahoma" w:eastAsia="Tahoma" w:hAnsi="Tahoma" w:cs="Tahoma"/>
          <w:i/>
        </w:rPr>
        <w:t>t</w:t>
      </w:r>
      <w:r w:rsidRPr="00611342">
        <w:rPr>
          <w:rFonts w:ascii="Tahoma" w:eastAsia="Tahoma" w:hAnsi="Tahoma" w:cs="Tahoma"/>
          <w:i/>
          <w:spacing w:val="-3"/>
        </w:rPr>
        <w:t>y</w:t>
      </w:r>
      <w:r w:rsidRPr="00611342">
        <w:rPr>
          <w:rFonts w:ascii="Tahoma" w:eastAsia="Tahoma" w:hAnsi="Tahoma" w:cs="Tahoma"/>
          <w:i/>
          <w:spacing w:val="-1"/>
        </w:rPr>
        <w:t>c</w:t>
      </w:r>
      <w:r w:rsidRPr="00611342">
        <w:rPr>
          <w:rFonts w:ascii="Tahoma" w:eastAsia="Tahoma" w:hAnsi="Tahoma" w:cs="Tahoma"/>
          <w:i/>
          <w:spacing w:val="3"/>
        </w:rPr>
        <w:t>z</w:t>
      </w:r>
      <w:r w:rsidRPr="00611342">
        <w:rPr>
          <w:rFonts w:ascii="Tahoma" w:eastAsia="Tahoma" w:hAnsi="Tahoma" w:cs="Tahoma"/>
          <w:i/>
          <w:spacing w:val="-3"/>
        </w:rPr>
        <w:t>n</w:t>
      </w:r>
      <w:r w:rsidRPr="00611342">
        <w:rPr>
          <w:rFonts w:ascii="Tahoma" w:eastAsia="Tahoma" w:hAnsi="Tahoma" w:cs="Tahoma"/>
          <w:i/>
          <w:spacing w:val="-1"/>
        </w:rPr>
        <w:t>y</w:t>
      </w:r>
      <w:r w:rsidRPr="00611342">
        <w:rPr>
          <w:rFonts w:ascii="Tahoma" w:eastAsia="Tahoma" w:hAnsi="Tahoma" w:cs="Tahoma"/>
          <w:i/>
          <w:spacing w:val="3"/>
        </w:rPr>
        <w:t>m</w:t>
      </w:r>
      <w:r w:rsidRPr="00611342">
        <w:rPr>
          <w:rFonts w:ascii="Tahoma" w:eastAsia="Tahoma" w:hAnsi="Tahoma" w:cs="Tahoma"/>
          <w:i/>
        </w:rPr>
        <w:t>i</w:t>
      </w:r>
      <w:r w:rsidRPr="00611342">
        <w:rPr>
          <w:rFonts w:ascii="Tahoma" w:eastAsia="Tahoma" w:hAnsi="Tahoma" w:cs="Tahoma"/>
          <w:i/>
          <w:spacing w:val="1"/>
        </w:rPr>
        <w:t xml:space="preserve"> </w:t>
      </w:r>
      <w:r w:rsidRPr="00611342">
        <w:rPr>
          <w:rFonts w:ascii="Tahoma" w:eastAsia="Tahoma" w:hAnsi="Tahoma" w:cs="Tahoma"/>
          <w:i/>
        </w:rPr>
        <w:t>w</w:t>
      </w:r>
      <w:r w:rsidRPr="00611342">
        <w:rPr>
          <w:rFonts w:ascii="Tahoma" w:eastAsia="Tahoma" w:hAnsi="Tahoma" w:cs="Tahoma"/>
          <w:i/>
          <w:spacing w:val="11"/>
        </w:rPr>
        <w:t xml:space="preserve"> </w:t>
      </w:r>
      <w:r w:rsidRPr="00611342">
        <w:rPr>
          <w:rFonts w:ascii="Tahoma" w:eastAsia="Tahoma" w:hAnsi="Tahoma" w:cs="Tahoma"/>
          <w:i/>
        </w:rPr>
        <w:t>z</w:t>
      </w:r>
      <w:r w:rsidRPr="00611342">
        <w:rPr>
          <w:rFonts w:ascii="Tahoma" w:eastAsia="Tahoma" w:hAnsi="Tahoma" w:cs="Tahoma"/>
          <w:i/>
          <w:spacing w:val="1"/>
        </w:rPr>
        <w:t>a</w:t>
      </w:r>
      <w:r w:rsidRPr="00611342">
        <w:rPr>
          <w:rFonts w:ascii="Tahoma" w:eastAsia="Tahoma" w:hAnsi="Tahoma" w:cs="Tahoma"/>
          <w:i/>
          <w:spacing w:val="-1"/>
        </w:rPr>
        <w:t>k</w:t>
      </w:r>
      <w:r w:rsidRPr="00611342">
        <w:rPr>
          <w:rFonts w:ascii="Tahoma" w:eastAsia="Tahoma" w:hAnsi="Tahoma" w:cs="Tahoma"/>
          <w:i/>
        </w:rPr>
        <w:t>r</w:t>
      </w:r>
      <w:r w:rsidRPr="00611342">
        <w:rPr>
          <w:rFonts w:ascii="Tahoma" w:eastAsia="Tahoma" w:hAnsi="Tahoma" w:cs="Tahoma"/>
          <w:i/>
          <w:spacing w:val="1"/>
        </w:rPr>
        <w:t>e</w:t>
      </w:r>
      <w:r w:rsidRPr="00611342">
        <w:rPr>
          <w:rFonts w:ascii="Tahoma" w:eastAsia="Tahoma" w:hAnsi="Tahoma" w:cs="Tahoma"/>
          <w:i/>
        </w:rPr>
        <w:t>sie</w:t>
      </w:r>
      <w:r w:rsidRPr="00611342">
        <w:rPr>
          <w:rFonts w:ascii="Tahoma" w:eastAsia="Tahoma" w:hAnsi="Tahoma" w:cs="Tahoma"/>
          <w:i/>
          <w:spacing w:val="8"/>
        </w:rPr>
        <w:t xml:space="preserve"> </w:t>
      </w:r>
      <w:r w:rsidRPr="00611342">
        <w:rPr>
          <w:rFonts w:ascii="Tahoma" w:eastAsia="Tahoma" w:hAnsi="Tahoma" w:cs="Tahoma"/>
          <w:i/>
          <w:spacing w:val="-1"/>
        </w:rPr>
        <w:t>kw</w:t>
      </w:r>
      <w:r w:rsidRPr="00611342">
        <w:rPr>
          <w:rFonts w:ascii="Tahoma" w:eastAsia="Tahoma" w:hAnsi="Tahoma" w:cs="Tahoma"/>
          <w:i/>
          <w:spacing w:val="1"/>
        </w:rPr>
        <w:t>a</w:t>
      </w:r>
      <w:r w:rsidRPr="00611342">
        <w:rPr>
          <w:rFonts w:ascii="Tahoma" w:eastAsia="Tahoma" w:hAnsi="Tahoma" w:cs="Tahoma"/>
          <w:i/>
        </w:rPr>
        <w:t>li</w:t>
      </w:r>
      <w:r w:rsidRPr="00611342">
        <w:rPr>
          <w:rFonts w:ascii="Tahoma" w:eastAsia="Tahoma" w:hAnsi="Tahoma" w:cs="Tahoma"/>
          <w:i/>
          <w:spacing w:val="-1"/>
        </w:rPr>
        <w:t>f</w:t>
      </w:r>
      <w:r w:rsidRPr="00611342">
        <w:rPr>
          <w:rFonts w:ascii="Tahoma" w:eastAsia="Tahoma" w:hAnsi="Tahoma" w:cs="Tahoma"/>
          <w:i/>
          <w:spacing w:val="2"/>
        </w:rPr>
        <w:t>i</w:t>
      </w:r>
      <w:r w:rsidRPr="00611342">
        <w:rPr>
          <w:rFonts w:ascii="Tahoma" w:eastAsia="Tahoma" w:hAnsi="Tahoma" w:cs="Tahoma"/>
          <w:i/>
          <w:spacing w:val="-3"/>
        </w:rPr>
        <w:t>k</w:t>
      </w:r>
      <w:r w:rsidRPr="00611342">
        <w:rPr>
          <w:rFonts w:ascii="Tahoma" w:eastAsia="Tahoma" w:hAnsi="Tahoma" w:cs="Tahoma"/>
          <w:i/>
        </w:rPr>
        <w:t>o</w:t>
      </w:r>
      <w:r w:rsidRPr="00611342">
        <w:rPr>
          <w:rFonts w:ascii="Tahoma" w:eastAsia="Tahoma" w:hAnsi="Tahoma" w:cs="Tahoma"/>
          <w:i/>
          <w:spacing w:val="-2"/>
        </w:rPr>
        <w:t>w</w:t>
      </w:r>
      <w:r w:rsidRPr="00611342">
        <w:rPr>
          <w:rFonts w:ascii="Tahoma" w:eastAsia="Tahoma" w:hAnsi="Tahoma" w:cs="Tahoma"/>
          <w:i/>
          <w:spacing w:val="1"/>
        </w:rPr>
        <w:t>a</w:t>
      </w:r>
      <w:r w:rsidRPr="00611342">
        <w:rPr>
          <w:rFonts w:ascii="Tahoma" w:eastAsia="Tahoma" w:hAnsi="Tahoma" w:cs="Tahoma"/>
          <w:i/>
          <w:spacing w:val="2"/>
        </w:rPr>
        <w:t>l</w:t>
      </w:r>
      <w:r w:rsidRPr="00611342">
        <w:rPr>
          <w:rFonts w:ascii="Tahoma" w:eastAsia="Tahoma" w:hAnsi="Tahoma" w:cs="Tahoma"/>
          <w:i/>
          <w:spacing w:val="-1"/>
        </w:rPr>
        <w:t>n</w:t>
      </w:r>
      <w:r w:rsidRPr="00611342">
        <w:rPr>
          <w:rFonts w:ascii="Tahoma" w:eastAsia="Tahoma" w:hAnsi="Tahoma" w:cs="Tahoma"/>
          <w:i/>
        </w:rPr>
        <w:t>o</w:t>
      </w:r>
      <w:r w:rsidRPr="00611342">
        <w:rPr>
          <w:rFonts w:ascii="Tahoma" w:eastAsia="Tahoma" w:hAnsi="Tahoma" w:cs="Tahoma"/>
          <w:i/>
          <w:spacing w:val="2"/>
        </w:rPr>
        <w:t>ś</w:t>
      </w:r>
      <w:r w:rsidRPr="00611342">
        <w:rPr>
          <w:rFonts w:ascii="Tahoma" w:eastAsia="Tahoma" w:hAnsi="Tahoma" w:cs="Tahoma"/>
          <w:i/>
          <w:spacing w:val="-1"/>
        </w:rPr>
        <w:t>c</w:t>
      </w:r>
      <w:r w:rsidRPr="00611342">
        <w:rPr>
          <w:rFonts w:ascii="Tahoma" w:eastAsia="Tahoma" w:hAnsi="Tahoma" w:cs="Tahoma"/>
          <w:i/>
        </w:rPr>
        <w:t xml:space="preserve">i </w:t>
      </w:r>
      <w:r w:rsidRPr="00611342">
        <w:rPr>
          <w:rFonts w:ascii="Tahoma" w:eastAsia="Tahoma" w:hAnsi="Tahoma" w:cs="Tahoma"/>
          <w:i/>
          <w:spacing w:val="1"/>
        </w:rPr>
        <w:t>w</w:t>
      </w:r>
      <w:r w:rsidRPr="00611342">
        <w:rPr>
          <w:rFonts w:ascii="Tahoma" w:eastAsia="Tahoma" w:hAnsi="Tahoma" w:cs="Tahoma"/>
          <w:i/>
          <w:spacing w:val="-1"/>
        </w:rPr>
        <w:t>y</w:t>
      </w:r>
      <w:r w:rsidRPr="00611342">
        <w:rPr>
          <w:rFonts w:ascii="Tahoma" w:eastAsia="Tahoma" w:hAnsi="Tahoma" w:cs="Tahoma"/>
          <w:i/>
        </w:rPr>
        <w:t>d</w:t>
      </w:r>
      <w:r w:rsidRPr="00611342">
        <w:rPr>
          <w:rFonts w:ascii="Tahoma" w:eastAsia="Tahoma" w:hAnsi="Tahoma" w:cs="Tahoma"/>
          <w:i/>
          <w:spacing w:val="1"/>
        </w:rPr>
        <w:t>a</w:t>
      </w:r>
      <w:r w:rsidRPr="00611342">
        <w:rPr>
          <w:rFonts w:ascii="Tahoma" w:eastAsia="Tahoma" w:hAnsi="Tahoma" w:cs="Tahoma"/>
          <w:i/>
        </w:rPr>
        <w:t>t</w:t>
      </w:r>
      <w:r w:rsidRPr="00611342">
        <w:rPr>
          <w:rFonts w:ascii="Tahoma" w:eastAsia="Tahoma" w:hAnsi="Tahoma" w:cs="Tahoma"/>
          <w:i/>
          <w:spacing w:val="-1"/>
        </w:rPr>
        <w:t>k</w:t>
      </w:r>
      <w:r w:rsidRPr="00611342">
        <w:rPr>
          <w:rFonts w:ascii="Tahoma" w:eastAsia="Tahoma" w:hAnsi="Tahoma" w:cs="Tahoma"/>
          <w:i/>
        </w:rPr>
        <w:t>ów</w:t>
      </w:r>
      <w:r w:rsidRPr="00611342">
        <w:rPr>
          <w:rFonts w:ascii="Tahoma" w:eastAsia="Tahoma" w:hAnsi="Tahoma" w:cs="Tahoma"/>
          <w:i/>
          <w:spacing w:val="4"/>
        </w:rPr>
        <w:t xml:space="preserve"> </w:t>
      </w:r>
      <w:r w:rsidRPr="00611342">
        <w:rPr>
          <w:rFonts w:ascii="Tahoma" w:eastAsia="Tahoma" w:hAnsi="Tahoma" w:cs="Tahoma"/>
          <w:i/>
        </w:rPr>
        <w:t>w</w:t>
      </w:r>
      <w:r w:rsidRPr="00611342">
        <w:rPr>
          <w:rFonts w:ascii="Tahoma" w:eastAsia="Tahoma" w:hAnsi="Tahoma" w:cs="Tahoma"/>
          <w:i/>
          <w:spacing w:val="12"/>
        </w:rPr>
        <w:t xml:space="preserve"> </w:t>
      </w:r>
      <w:r w:rsidRPr="00611342">
        <w:rPr>
          <w:rFonts w:ascii="Tahoma" w:eastAsia="Tahoma" w:hAnsi="Tahoma" w:cs="Tahoma"/>
          <w:i/>
          <w:spacing w:val="-2"/>
        </w:rPr>
        <w:t>r</w:t>
      </w:r>
      <w:r w:rsidRPr="00611342">
        <w:rPr>
          <w:rFonts w:ascii="Tahoma" w:eastAsia="Tahoma" w:hAnsi="Tahoma" w:cs="Tahoma"/>
          <w:i/>
          <w:spacing w:val="1"/>
        </w:rPr>
        <w:t>a</w:t>
      </w:r>
      <w:r w:rsidRPr="00611342">
        <w:rPr>
          <w:rFonts w:ascii="Tahoma" w:eastAsia="Tahoma" w:hAnsi="Tahoma" w:cs="Tahoma"/>
          <w:i/>
        </w:rPr>
        <w:t>m</w:t>
      </w:r>
      <w:r w:rsidRPr="00611342">
        <w:rPr>
          <w:rFonts w:ascii="Tahoma" w:eastAsia="Tahoma" w:hAnsi="Tahoma" w:cs="Tahoma"/>
          <w:i/>
          <w:spacing w:val="1"/>
        </w:rPr>
        <w:t>a</w:t>
      </w:r>
      <w:r w:rsidRPr="00611342">
        <w:rPr>
          <w:rFonts w:ascii="Tahoma" w:eastAsia="Tahoma" w:hAnsi="Tahoma" w:cs="Tahoma"/>
          <w:i/>
          <w:spacing w:val="-1"/>
        </w:rPr>
        <w:t>c</w:t>
      </w:r>
      <w:r w:rsidRPr="00611342">
        <w:rPr>
          <w:rFonts w:ascii="Tahoma" w:eastAsia="Tahoma" w:hAnsi="Tahoma" w:cs="Tahoma"/>
          <w:i/>
        </w:rPr>
        <w:t>h</w:t>
      </w:r>
      <w:r w:rsidRPr="00611342">
        <w:rPr>
          <w:rFonts w:ascii="Tahoma" w:eastAsia="Tahoma" w:hAnsi="Tahoma" w:cs="Tahoma"/>
          <w:i/>
          <w:spacing w:val="5"/>
        </w:rPr>
        <w:t xml:space="preserve"> </w:t>
      </w:r>
      <w:r w:rsidRPr="00611342">
        <w:rPr>
          <w:rFonts w:ascii="Tahoma" w:eastAsia="Tahoma" w:hAnsi="Tahoma" w:cs="Tahoma"/>
          <w:i/>
          <w:spacing w:val="1"/>
        </w:rPr>
        <w:t>E</w:t>
      </w:r>
      <w:r w:rsidRPr="00611342">
        <w:rPr>
          <w:rFonts w:ascii="Tahoma" w:eastAsia="Tahoma" w:hAnsi="Tahoma" w:cs="Tahoma"/>
          <w:i/>
          <w:spacing w:val="-1"/>
        </w:rPr>
        <w:t>u</w:t>
      </w:r>
      <w:r w:rsidRPr="00611342">
        <w:rPr>
          <w:rFonts w:ascii="Tahoma" w:eastAsia="Tahoma" w:hAnsi="Tahoma" w:cs="Tahoma"/>
          <w:i/>
        </w:rPr>
        <w:t>rop</w:t>
      </w:r>
      <w:r w:rsidRPr="00611342">
        <w:rPr>
          <w:rFonts w:ascii="Tahoma" w:eastAsia="Tahoma" w:hAnsi="Tahoma" w:cs="Tahoma"/>
          <w:i/>
          <w:spacing w:val="1"/>
        </w:rPr>
        <w:t>e</w:t>
      </w:r>
      <w:r w:rsidRPr="00611342">
        <w:rPr>
          <w:rFonts w:ascii="Tahoma" w:eastAsia="Tahoma" w:hAnsi="Tahoma" w:cs="Tahoma"/>
          <w:i/>
          <w:spacing w:val="-1"/>
        </w:rPr>
        <w:t>j</w:t>
      </w:r>
      <w:r w:rsidRPr="00611342">
        <w:rPr>
          <w:rFonts w:ascii="Tahoma" w:eastAsia="Tahoma" w:hAnsi="Tahoma" w:cs="Tahoma"/>
          <w:i/>
        </w:rPr>
        <w:t>s</w:t>
      </w:r>
      <w:r w:rsidRPr="00611342">
        <w:rPr>
          <w:rFonts w:ascii="Tahoma" w:eastAsia="Tahoma" w:hAnsi="Tahoma" w:cs="Tahoma"/>
          <w:i/>
          <w:spacing w:val="-1"/>
        </w:rPr>
        <w:t>k</w:t>
      </w:r>
      <w:r w:rsidRPr="00611342">
        <w:rPr>
          <w:rFonts w:ascii="Tahoma" w:eastAsia="Tahoma" w:hAnsi="Tahoma" w:cs="Tahoma"/>
          <w:i/>
        </w:rPr>
        <w:t>i</w:t>
      </w:r>
      <w:r w:rsidRPr="00611342">
        <w:rPr>
          <w:rFonts w:ascii="Tahoma" w:eastAsia="Tahoma" w:hAnsi="Tahoma" w:cs="Tahoma"/>
          <w:i/>
          <w:spacing w:val="1"/>
        </w:rPr>
        <w:t>e</w:t>
      </w:r>
      <w:r w:rsidRPr="00611342">
        <w:rPr>
          <w:rFonts w:ascii="Tahoma" w:eastAsia="Tahoma" w:hAnsi="Tahoma" w:cs="Tahoma"/>
          <w:i/>
        </w:rPr>
        <w:t>go</w:t>
      </w:r>
      <w:r w:rsidRPr="00611342">
        <w:rPr>
          <w:rFonts w:ascii="Tahoma" w:eastAsia="Tahoma" w:hAnsi="Tahoma" w:cs="Tahoma"/>
          <w:i/>
          <w:spacing w:val="3"/>
        </w:rPr>
        <w:t xml:space="preserve"> </w:t>
      </w:r>
      <w:r w:rsidRPr="00611342">
        <w:rPr>
          <w:rFonts w:ascii="Tahoma" w:eastAsia="Tahoma" w:hAnsi="Tahoma" w:cs="Tahoma"/>
          <w:i/>
        </w:rPr>
        <w:t>F</w:t>
      </w:r>
      <w:r w:rsidRPr="00611342">
        <w:rPr>
          <w:rFonts w:ascii="Tahoma" w:eastAsia="Tahoma" w:hAnsi="Tahoma" w:cs="Tahoma"/>
          <w:i/>
          <w:spacing w:val="1"/>
        </w:rPr>
        <w:t>u</w:t>
      </w:r>
      <w:r w:rsidRPr="00611342">
        <w:rPr>
          <w:rFonts w:ascii="Tahoma" w:eastAsia="Tahoma" w:hAnsi="Tahoma" w:cs="Tahoma"/>
          <w:i/>
          <w:spacing w:val="-1"/>
        </w:rPr>
        <w:t>n</w:t>
      </w:r>
      <w:r w:rsidRPr="00611342">
        <w:rPr>
          <w:rFonts w:ascii="Tahoma" w:eastAsia="Tahoma" w:hAnsi="Tahoma" w:cs="Tahoma"/>
          <w:i/>
        </w:rPr>
        <w:t>dus</w:t>
      </w:r>
      <w:r w:rsidRPr="00611342">
        <w:rPr>
          <w:rFonts w:ascii="Tahoma" w:eastAsia="Tahoma" w:hAnsi="Tahoma" w:cs="Tahoma"/>
          <w:i/>
          <w:spacing w:val="2"/>
        </w:rPr>
        <w:t>z</w:t>
      </w:r>
      <w:r w:rsidRPr="00611342">
        <w:rPr>
          <w:rFonts w:ascii="Tahoma" w:eastAsia="Tahoma" w:hAnsi="Tahoma" w:cs="Tahoma"/>
          <w:i/>
        </w:rPr>
        <w:t>u</w:t>
      </w:r>
      <w:r w:rsidRPr="00611342">
        <w:rPr>
          <w:rFonts w:ascii="Tahoma" w:eastAsia="Tahoma" w:hAnsi="Tahoma" w:cs="Tahoma"/>
          <w:i/>
          <w:spacing w:val="3"/>
        </w:rPr>
        <w:t xml:space="preserve"> </w:t>
      </w:r>
      <w:r w:rsidRPr="00611342">
        <w:rPr>
          <w:rFonts w:ascii="Tahoma" w:eastAsia="Tahoma" w:hAnsi="Tahoma" w:cs="Tahoma"/>
          <w:i/>
          <w:spacing w:val="-4"/>
        </w:rPr>
        <w:t>R</w:t>
      </w:r>
      <w:r w:rsidRPr="00611342">
        <w:rPr>
          <w:rFonts w:ascii="Tahoma" w:eastAsia="Tahoma" w:hAnsi="Tahoma" w:cs="Tahoma"/>
          <w:i/>
        </w:rPr>
        <w:t>oz</w:t>
      </w:r>
      <w:r w:rsidRPr="00611342">
        <w:rPr>
          <w:rFonts w:ascii="Tahoma" w:eastAsia="Tahoma" w:hAnsi="Tahoma" w:cs="Tahoma"/>
          <w:i/>
          <w:spacing w:val="1"/>
        </w:rPr>
        <w:t>w</w:t>
      </w:r>
      <w:r w:rsidRPr="00611342">
        <w:rPr>
          <w:rFonts w:ascii="Tahoma" w:eastAsia="Tahoma" w:hAnsi="Tahoma" w:cs="Tahoma"/>
          <w:i/>
          <w:spacing w:val="2"/>
        </w:rPr>
        <w:t>o</w:t>
      </w:r>
      <w:r w:rsidRPr="00611342">
        <w:rPr>
          <w:rFonts w:ascii="Tahoma" w:eastAsia="Tahoma" w:hAnsi="Tahoma" w:cs="Tahoma"/>
          <w:i/>
          <w:spacing w:val="-1"/>
        </w:rPr>
        <w:t>j</w:t>
      </w:r>
      <w:r w:rsidRPr="00611342">
        <w:rPr>
          <w:rFonts w:ascii="Tahoma" w:eastAsia="Tahoma" w:hAnsi="Tahoma" w:cs="Tahoma"/>
          <w:i/>
        </w:rPr>
        <w:t>u</w:t>
      </w:r>
      <w:r w:rsidRPr="00611342">
        <w:rPr>
          <w:rFonts w:ascii="Tahoma" w:eastAsia="Tahoma" w:hAnsi="Tahoma" w:cs="Tahoma"/>
          <w:i/>
          <w:spacing w:val="4"/>
        </w:rPr>
        <w:t xml:space="preserve"> </w:t>
      </w:r>
      <w:r w:rsidRPr="00611342">
        <w:rPr>
          <w:rFonts w:ascii="Tahoma" w:eastAsia="Tahoma" w:hAnsi="Tahoma" w:cs="Tahoma"/>
          <w:i/>
          <w:spacing w:val="-4"/>
        </w:rPr>
        <w:t>R</w:t>
      </w:r>
      <w:r w:rsidRPr="00611342">
        <w:rPr>
          <w:rFonts w:ascii="Tahoma" w:eastAsia="Tahoma" w:hAnsi="Tahoma" w:cs="Tahoma"/>
          <w:i/>
          <w:spacing w:val="1"/>
        </w:rPr>
        <w:t>e</w:t>
      </w:r>
      <w:r w:rsidRPr="00611342">
        <w:rPr>
          <w:rFonts w:ascii="Tahoma" w:eastAsia="Tahoma" w:hAnsi="Tahoma" w:cs="Tahoma"/>
          <w:i/>
        </w:rPr>
        <w:t>gi</w:t>
      </w:r>
      <w:r w:rsidRPr="00611342">
        <w:rPr>
          <w:rFonts w:ascii="Tahoma" w:eastAsia="Tahoma" w:hAnsi="Tahoma" w:cs="Tahoma"/>
          <w:i/>
          <w:spacing w:val="2"/>
        </w:rPr>
        <w:t>o</w:t>
      </w:r>
      <w:r w:rsidRPr="00611342">
        <w:rPr>
          <w:rFonts w:ascii="Tahoma" w:eastAsia="Tahoma" w:hAnsi="Tahoma" w:cs="Tahoma"/>
          <w:i/>
          <w:spacing w:val="-1"/>
        </w:rPr>
        <w:t>n</w:t>
      </w:r>
      <w:r w:rsidRPr="00611342">
        <w:rPr>
          <w:rFonts w:ascii="Tahoma" w:eastAsia="Tahoma" w:hAnsi="Tahoma" w:cs="Tahoma"/>
          <w:i/>
          <w:spacing w:val="1"/>
        </w:rPr>
        <w:t>a</w:t>
      </w:r>
      <w:r w:rsidRPr="00611342">
        <w:rPr>
          <w:rFonts w:ascii="Tahoma" w:eastAsia="Tahoma" w:hAnsi="Tahoma" w:cs="Tahoma"/>
          <w:i/>
        </w:rPr>
        <w:t>l</w:t>
      </w:r>
      <w:r w:rsidRPr="00611342">
        <w:rPr>
          <w:rFonts w:ascii="Tahoma" w:eastAsia="Tahoma" w:hAnsi="Tahoma" w:cs="Tahoma"/>
          <w:i/>
          <w:spacing w:val="-1"/>
        </w:rPr>
        <w:t>n</w:t>
      </w:r>
      <w:r w:rsidRPr="00611342">
        <w:rPr>
          <w:rFonts w:ascii="Tahoma" w:eastAsia="Tahoma" w:hAnsi="Tahoma" w:cs="Tahoma"/>
          <w:i/>
          <w:spacing w:val="1"/>
        </w:rPr>
        <w:t>e</w:t>
      </w:r>
      <w:r w:rsidRPr="00611342">
        <w:rPr>
          <w:rFonts w:ascii="Tahoma" w:eastAsia="Tahoma" w:hAnsi="Tahoma" w:cs="Tahoma"/>
          <w:i/>
        </w:rPr>
        <w:t>g</w:t>
      </w:r>
      <w:r w:rsidRPr="00611342">
        <w:rPr>
          <w:rFonts w:ascii="Tahoma" w:eastAsia="Tahoma" w:hAnsi="Tahoma" w:cs="Tahoma"/>
          <w:i/>
          <w:spacing w:val="-2"/>
        </w:rPr>
        <w:t>o</w:t>
      </w:r>
      <w:r w:rsidRPr="00611342">
        <w:rPr>
          <w:rFonts w:ascii="Tahoma" w:eastAsia="Tahoma" w:hAnsi="Tahoma" w:cs="Tahoma"/>
          <w:i/>
        </w:rPr>
        <w:t>,</w:t>
      </w:r>
      <w:r w:rsidRPr="00611342">
        <w:rPr>
          <w:rFonts w:ascii="Tahoma" w:eastAsia="Tahoma" w:hAnsi="Tahoma" w:cs="Tahoma"/>
          <w:i/>
          <w:spacing w:val="7"/>
        </w:rPr>
        <w:t xml:space="preserve"> </w:t>
      </w:r>
      <w:r w:rsidRPr="00611342">
        <w:rPr>
          <w:rFonts w:ascii="Tahoma" w:eastAsia="Tahoma" w:hAnsi="Tahoma" w:cs="Tahoma"/>
          <w:i/>
          <w:spacing w:val="1"/>
        </w:rPr>
        <w:t>E</w:t>
      </w:r>
      <w:r w:rsidRPr="00611342">
        <w:rPr>
          <w:rFonts w:ascii="Tahoma" w:eastAsia="Tahoma" w:hAnsi="Tahoma" w:cs="Tahoma"/>
          <w:i/>
          <w:spacing w:val="-1"/>
        </w:rPr>
        <w:t>u</w:t>
      </w:r>
      <w:r w:rsidRPr="00611342">
        <w:rPr>
          <w:rFonts w:ascii="Tahoma" w:eastAsia="Tahoma" w:hAnsi="Tahoma" w:cs="Tahoma"/>
          <w:i/>
        </w:rPr>
        <w:t>rop</w:t>
      </w:r>
      <w:r w:rsidRPr="00611342">
        <w:rPr>
          <w:rFonts w:ascii="Tahoma" w:eastAsia="Tahoma" w:hAnsi="Tahoma" w:cs="Tahoma"/>
          <w:i/>
          <w:spacing w:val="3"/>
        </w:rPr>
        <w:t>e</w:t>
      </w:r>
      <w:r w:rsidRPr="00611342">
        <w:rPr>
          <w:rFonts w:ascii="Tahoma" w:eastAsia="Tahoma" w:hAnsi="Tahoma" w:cs="Tahoma"/>
          <w:i/>
          <w:spacing w:val="-1"/>
        </w:rPr>
        <w:t>j</w:t>
      </w:r>
      <w:r w:rsidRPr="00611342">
        <w:rPr>
          <w:rFonts w:ascii="Tahoma" w:eastAsia="Tahoma" w:hAnsi="Tahoma" w:cs="Tahoma"/>
          <w:i/>
          <w:spacing w:val="2"/>
        </w:rPr>
        <w:t>s</w:t>
      </w:r>
      <w:r w:rsidRPr="00611342">
        <w:rPr>
          <w:rFonts w:ascii="Tahoma" w:eastAsia="Tahoma" w:hAnsi="Tahoma" w:cs="Tahoma"/>
          <w:i/>
          <w:spacing w:val="-1"/>
        </w:rPr>
        <w:t>k</w:t>
      </w:r>
      <w:r w:rsidRPr="00611342">
        <w:rPr>
          <w:rFonts w:ascii="Tahoma" w:eastAsia="Tahoma" w:hAnsi="Tahoma" w:cs="Tahoma"/>
          <w:i/>
        </w:rPr>
        <w:t>i</w:t>
      </w:r>
      <w:r w:rsidRPr="00611342">
        <w:rPr>
          <w:rFonts w:ascii="Tahoma" w:eastAsia="Tahoma" w:hAnsi="Tahoma" w:cs="Tahoma"/>
          <w:i/>
          <w:spacing w:val="1"/>
        </w:rPr>
        <w:t>e</w:t>
      </w:r>
      <w:r w:rsidRPr="00611342">
        <w:rPr>
          <w:rFonts w:ascii="Tahoma" w:eastAsia="Tahoma" w:hAnsi="Tahoma" w:cs="Tahoma"/>
          <w:i/>
        </w:rPr>
        <w:t xml:space="preserve">go </w:t>
      </w:r>
      <w:r w:rsidRPr="00611342">
        <w:rPr>
          <w:rFonts w:ascii="Tahoma" w:eastAsia="Tahoma" w:hAnsi="Tahoma" w:cs="Tahoma"/>
          <w:i/>
          <w:spacing w:val="1"/>
        </w:rPr>
        <w:t>F</w:t>
      </w:r>
      <w:r w:rsidRPr="00611342">
        <w:rPr>
          <w:rFonts w:ascii="Tahoma" w:eastAsia="Tahoma" w:hAnsi="Tahoma" w:cs="Tahoma"/>
          <w:i/>
          <w:spacing w:val="-1"/>
        </w:rPr>
        <w:t>un</w:t>
      </w:r>
      <w:r w:rsidRPr="00611342">
        <w:rPr>
          <w:rFonts w:ascii="Tahoma" w:eastAsia="Tahoma" w:hAnsi="Tahoma" w:cs="Tahoma"/>
          <w:i/>
          <w:spacing w:val="2"/>
        </w:rPr>
        <w:t>d</w:t>
      </w:r>
      <w:r w:rsidRPr="00611342">
        <w:rPr>
          <w:rFonts w:ascii="Tahoma" w:eastAsia="Tahoma" w:hAnsi="Tahoma" w:cs="Tahoma"/>
          <w:i/>
          <w:spacing w:val="-1"/>
        </w:rPr>
        <w:t>u</w:t>
      </w:r>
      <w:r w:rsidRPr="00611342">
        <w:rPr>
          <w:rFonts w:ascii="Tahoma" w:eastAsia="Tahoma" w:hAnsi="Tahoma" w:cs="Tahoma"/>
          <w:i/>
        </w:rPr>
        <w:t>szu Społ</w:t>
      </w:r>
      <w:r w:rsidRPr="00611342">
        <w:rPr>
          <w:rFonts w:ascii="Tahoma" w:eastAsia="Tahoma" w:hAnsi="Tahoma" w:cs="Tahoma"/>
          <w:i/>
          <w:spacing w:val="1"/>
        </w:rPr>
        <w:t>e</w:t>
      </w:r>
      <w:r w:rsidRPr="00611342">
        <w:rPr>
          <w:rFonts w:ascii="Tahoma" w:eastAsia="Tahoma" w:hAnsi="Tahoma" w:cs="Tahoma"/>
          <w:i/>
          <w:spacing w:val="-1"/>
        </w:rPr>
        <w:t>c</w:t>
      </w:r>
      <w:r w:rsidRPr="00611342">
        <w:rPr>
          <w:rFonts w:ascii="Tahoma" w:eastAsia="Tahoma" w:hAnsi="Tahoma" w:cs="Tahoma"/>
          <w:i/>
        </w:rPr>
        <w:t>zne</w:t>
      </w:r>
      <w:r w:rsidRPr="00611342">
        <w:rPr>
          <w:rFonts w:ascii="Tahoma" w:eastAsia="Tahoma" w:hAnsi="Tahoma" w:cs="Tahoma"/>
          <w:i/>
          <w:spacing w:val="3"/>
        </w:rPr>
        <w:t>g</w:t>
      </w:r>
      <w:r w:rsidRPr="00611342">
        <w:rPr>
          <w:rFonts w:ascii="Tahoma" w:eastAsia="Tahoma" w:hAnsi="Tahoma" w:cs="Tahoma"/>
          <w:i/>
        </w:rPr>
        <w:t>o o</w:t>
      </w:r>
      <w:r w:rsidRPr="00611342">
        <w:rPr>
          <w:rFonts w:ascii="Tahoma" w:eastAsia="Tahoma" w:hAnsi="Tahoma" w:cs="Tahoma"/>
          <w:i/>
          <w:spacing w:val="-2"/>
        </w:rPr>
        <w:t>r</w:t>
      </w:r>
      <w:r w:rsidRPr="00611342">
        <w:rPr>
          <w:rFonts w:ascii="Tahoma" w:eastAsia="Tahoma" w:hAnsi="Tahoma" w:cs="Tahoma"/>
          <w:i/>
          <w:spacing w:val="1"/>
        </w:rPr>
        <w:t>a</w:t>
      </w:r>
      <w:r w:rsidRPr="00611342">
        <w:rPr>
          <w:rFonts w:ascii="Tahoma" w:eastAsia="Tahoma" w:hAnsi="Tahoma" w:cs="Tahoma"/>
          <w:i/>
        </w:rPr>
        <w:t xml:space="preserve">z </w:t>
      </w:r>
      <w:r w:rsidRPr="00611342">
        <w:rPr>
          <w:rFonts w:ascii="Tahoma" w:eastAsia="Tahoma" w:hAnsi="Tahoma" w:cs="Tahoma"/>
          <w:i/>
          <w:spacing w:val="2"/>
        </w:rPr>
        <w:t>F</w:t>
      </w:r>
      <w:r w:rsidRPr="00611342">
        <w:rPr>
          <w:rFonts w:ascii="Tahoma" w:eastAsia="Tahoma" w:hAnsi="Tahoma" w:cs="Tahoma"/>
          <w:i/>
          <w:spacing w:val="-1"/>
        </w:rPr>
        <w:t>un</w:t>
      </w:r>
      <w:r w:rsidRPr="00611342">
        <w:rPr>
          <w:rFonts w:ascii="Tahoma" w:eastAsia="Tahoma" w:hAnsi="Tahoma" w:cs="Tahoma"/>
          <w:i/>
          <w:spacing w:val="2"/>
        </w:rPr>
        <w:t>d</w:t>
      </w:r>
      <w:r w:rsidRPr="00611342">
        <w:rPr>
          <w:rFonts w:ascii="Tahoma" w:eastAsia="Tahoma" w:hAnsi="Tahoma" w:cs="Tahoma"/>
          <w:i/>
          <w:spacing w:val="-1"/>
        </w:rPr>
        <w:t>u</w:t>
      </w:r>
      <w:r w:rsidRPr="00611342">
        <w:rPr>
          <w:rFonts w:ascii="Tahoma" w:eastAsia="Tahoma" w:hAnsi="Tahoma" w:cs="Tahoma"/>
          <w:i/>
          <w:spacing w:val="2"/>
        </w:rPr>
        <w:t>s</w:t>
      </w:r>
      <w:r w:rsidRPr="00611342">
        <w:rPr>
          <w:rFonts w:ascii="Tahoma" w:eastAsia="Tahoma" w:hAnsi="Tahoma" w:cs="Tahoma"/>
          <w:i/>
        </w:rPr>
        <w:t>zu S</w:t>
      </w:r>
      <w:r w:rsidRPr="00611342">
        <w:rPr>
          <w:rFonts w:ascii="Tahoma" w:eastAsia="Tahoma" w:hAnsi="Tahoma" w:cs="Tahoma"/>
          <w:i/>
          <w:spacing w:val="2"/>
        </w:rPr>
        <w:t>p</w:t>
      </w:r>
      <w:r w:rsidRPr="00611342">
        <w:rPr>
          <w:rFonts w:ascii="Tahoma" w:eastAsia="Tahoma" w:hAnsi="Tahoma" w:cs="Tahoma"/>
          <w:i/>
        </w:rPr>
        <w:t>ó</w:t>
      </w:r>
      <w:r w:rsidRPr="00611342">
        <w:rPr>
          <w:rFonts w:ascii="Tahoma" w:eastAsia="Tahoma" w:hAnsi="Tahoma" w:cs="Tahoma"/>
          <w:i/>
          <w:spacing w:val="-1"/>
        </w:rPr>
        <w:t>j</w:t>
      </w:r>
      <w:r w:rsidRPr="00611342">
        <w:rPr>
          <w:rFonts w:ascii="Tahoma" w:eastAsia="Tahoma" w:hAnsi="Tahoma" w:cs="Tahoma"/>
          <w:i/>
          <w:spacing w:val="1"/>
        </w:rPr>
        <w:t>n</w:t>
      </w:r>
      <w:r w:rsidRPr="00611342">
        <w:rPr>
          <w:rFonts w:ascii="Tahoma" w:eastAsia="Tahoma" w:hAnsi="Tahoma" w:cs="Tahoma"/>
          <w:i/>
        </w:rPr>
        <w:t>oś</w:t>
      </w:r>
      <w:r w:rsidRPr="00611342">
        <w:rPr>
          <w:rFonts w:ascii="Tahoma" w:eastAsia="Tahoma" w:hAnsi="Tahoma" w:cs="Tahoma"/>
          <w:i/>
          <w:spacing w:val="-1"/>
        </w:rPr>
        <w:t>c</w:t>
      </w:r>
      <w:r w:rsidRPr="00611342">
        <w:rPr>
          <w:rFonts w:ascii="Tahoma" w:eastAsia="Tahoma" w:hAnsi="Tahoma" w:cs="Tahoma"/>
          <w:i/>
        </w:rPr>
        <w:t xml:space="preserve">i </w:t>
      </w:r>
      <w:r w:rsidR="00B96815" w:rsidRPr="00611342">
        <w:rPr>
          <w:rFonts w:ascii="Tahoma" w:eastAsia="Tahoma" w:hAnsi="Tahoma" w:cs="Tahoma"/>
          <w:i/>
        </w:rPr>
        <w:t>na lata</w:t>
      </w:r>
      <w:r w:rsidRPr="00611342">
        <w:rPr>
          <w:rFonts w:ascii="Tahoma" w:eastAsia="Tahoma" w:hAnsi="Tahoma" w:cs="Tahoma"/>
          <w:i/>
        </w:rPr>
        <w:t xml:space="preserve"> </w:t>
      </w:r>
      <w:r w:rsidRPr="00611342">
        <w:rPr>
          <w:rFonts w:ascii="Tahoma" w:eastAsia="Tahoma" w:hAnsi="Tahoma" w:cs="Tahoma"/>
          <w:i/>
          <w:spacing w:val="-1"/>
        </w:rPr>
        <w:t>20</w:t>
      </w:r>
      <w:r w:rsidRPr="00611342">
        <w:rPr>
          <w:rFonts w:ascii="Tahoma" w:eastAsia="Tahoma" w:hAnsi="Tahoma" w:cs="Tahoma"/>
          <w:i/>
          <w:spacing w:val="1"/>
        </w:rPr>
        <w:t>1</w:t>
      </w:r>
      <w:r w:rsidRPr="00611342">
        <w:rPr>
          <w:rFonts w:ascii="Tahoma" w:eastAsia="Tahoma" w:hAnsi="Tahoma" w:cs="Tahoma"/>
          <w:i/>
          <w:spacing w:val="5"/>
        </w:rPr>
        <w:t>4</w:t>
      </w:r>
      <w:r w:rsidRPr="00611342">
        <w:rPr>
          <w:rFonts w:ascii="Tahoma" w:eastAsia="Tahoma" w:hAnsi="Tahoma" w:cs="Tahoma"/>
          <w:i/>
          <w:spacing w:val="2"/>
        </w:rPr>
        <w:t>-</w:t>
      </w:r>
      <w:r w:rsidRPr="00611342">
        <w:rPr>
          <w:rFonts w:ascii="Tahoma" w:eastAsia="Tahoma" w:hAnsi="Tahoma" w:cs="Tahoma"/>
          <w:i/>
          <w:spacing w:val="-1"/>
        </w:rPr>
        <w:t>2</w:t>
      </w:r>
      <w:r w:rsidRPr="00611342">
        <w:rPr>
          <w:rFonts w:ascii="Tahoma" w:eastAsia="Tahoma" w:hAnsi="Tahoma" w:cs="Tahoma"/>
          <w:i/>
          <w:spacing w:val="1"/>
        </w:rPr>
        <w:t>02</w:t>
      </w:r>
      <w:r w:rsidRPr="00611342">
        <w:rPr>
          <w:rFonts w:ascii="Tahoma" w:eastAsia="Tahoma" w:hAnsi="Tahoma" w:cs="Tahoma"/>
          <w:i/>
        </w:rPr>
        <w:t>0</w:t>
      </w:r>
      <w:r w:rsidR="005C7722" w:rsidRPr="001C3C76">
        <w:rPr>
          <w:rFonts w:ascii="Tahoma" w:eastAsia="Tahoma" w:hAnsi="Tahoma" w:cs="Tahoma"/>
        </w:rPr>
        <w:t>;</w:t>
      </w:r>
    </w:p>
    <w:p w14:paraId="476F8BF4" w14:textId="10A6203C" w:rsidR="00942F4E" w:rsidRPr="001C3C76" w:rsidRDefault="00280ADA" w:rsidP="009C0571">
      <w:pPr>
        <w:pStyle w:val="Akapitzlist"/>
        <w:numPr>
          <w:ilvl w:val="0"/>
          <w:numId w:val="3"/>
        </w:numPr>
        <w:spacing w:line="276" w:lineRule="auto"/>
        <w:ind w:right="14"/>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rPr>
        <w:t>to</w:t>
      </w:r>
      <w:r w:rsidRPr="001C3C76">
        <w:rPr>
          <w:rFonts w:ascii="Tahoma" w:eastAsia="Tahoma" w:hAnsi="Tahoma" w:cs="Tahoma"/>
          <w:spacing w:val="16"/>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żdy</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10"/>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8"/>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szt</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5"/>
        </w:rPr>
        <w:t>o</w:t>
      </w:r>
      <w:r w:rsidRPr="001C3C76">
        <w:rPr>
          <w:rFonts w:ascii="Tahoma" w:eastAsia="Tahoma" w:hAnsi="Tahoma" w:cs="Tahoma"/>
          <w:spacing w:val="-3"/>
        </w:rPr>
        <w:t>n</w:t>
      </w:r>
      <w:r w:rsidRPr="001C3C76">
        <w:rPr>
          <w:rFonts w:ascii="Tahoma" w:eastAsia="Tahoma" w:hAnsi="Tahoma" w:cs="Tahoma"/>
          <w:spacing w:val="-18"/>
        </w:rPr>
        <w:t>y</w:t>
      </w:r>
      <w:r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rPr>
        <w:t>tóry</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557D96" w:rsidRPr="001C3C76">
        <w:rPr>
          <w:rFonts w:ascii="Tahoma" w:eastAsia="Tahoma" w:hAnsi="Tahoma" w:cs="Tahoma"/>
        </w:rPr>
        <w:t>;</w:t>
      </w:r>
    </w:p>
    <w:p w14:paraId="1D58E4D6" w14:textId="502F4BCD" w:rsidR="00942F4E" w:rsidRPr="001C3C76" w:rsidRDefault="00280ADA" w:rsidP="009C0571">
      <w:pPr>
        <w:pStyle w:val="Akapitzlist"/>
        <w:numPr>
          <w:ilvl w:val="0"/>
          <w:numId w:val="3"/>
        </w:numPr>
        <w:spacing w:line="276" w:lineRule="auto"/>
        <w:ind w:right="14"/>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5"/>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9"/>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1"/>
        </w:rPr>
        <w:t>i</w:t>
      </w:r>
      <w:r w:rsidRPr="001C3C76">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35"/>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37"/>
        </w:rPr>
        <w:t xml:space="preserve"> </w:t>
      </w:r>
      <w:r w:rsidRPr="001C3C76">
        <w:rPr>
          <w:rFonts w:ascii="Tahoma" w:eastAsia="Tahoma" w:hAnsi="Tahoma" w:cs="Tahoma"/>
        </w:rPr>
        <w:t>to</w:t>
      </w:r>
      <w:r w:rsidRPr="001C3C76">
        <w:rPr>
          <w:rFonts w:ascii="Tahoma" w:eastAsia="Tahoma" w:hAnsi="Tahoma" w:cs="Tahoma"/>
          <w:spacing w:val="39"/>
        </w:rPr>
        <w:t xml:space="preserve"> </w:t>
      </w:r>
      <w:r w:rsidRPr="001C3C76">
        <w:rPr>
          <w:rFonts w:ascii="Tahoma" w:eastAsia="Tahoma" w:hAnsi="Tahoma" w:cs="Tahoma"/>
        </w:rPr>
        <w:t>rozumi</w:t>
      </w:r>
      <w:r w:rsidRPr="001C3C76">
        <w:rPr>
          <w:rFonts w:ascii="Tahoma" w:eastAsia="Tahoma" w:hAnsi="Tahoma" w:cs="Tahoma"/>
          <w:spacing w:val="3"/>
        </w:rPr>
        <w:t>e</w:t>
      </w:r>
      <w:r w:rsidRPr="001C3C76">
        <w:rPr>
          <w:rFonts w:ascii="Tahoma" w:eastAsia="Tahoma" w:hAnsi="Tahoma" w:cs="Tahoma"/>
        </w:rPr>
        <w:t xml:space="preserve">ć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rPr>
        <w:t>tóry</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spacing w:val="-3"/>
        </w:rPr>
        <w:t>on</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0"/>
        </w:rPr>
        <w:t>ć</w:t>
      </w:r>
      <w:r w:rsidRPr="001C3C76">
        <w:rPr>
          <w:rFonts w:ascii="Tahoma" w:eastAsia="Tahoma" w:hAnsi="Tahoma" w:cs="Tahoma"/>
        </w:rPr>
        <w:t>;</w:t>
      </w:r>
    </w:p>
    <w:p w14:paraId="764FAD5F" w14:textId="3287A32B" w:rsidR="00942F4E" w:rsidRPr="001C3C76" w:rsidRDefault="00280ADA" w:rsidP="009C0571">
      <w:pPr>
        <w:pStyle w:val="Akapitzlist"/>
        <w:numPr>
          <w:ilvl w:val="0"/>
          <w:numId w:val="3"/>
        </w:numPr>
        <w:spacing w:line="276" w:lineRule="auto"/>
        <w:ind w:right="14"/>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spacing w:val="3"/>
        </w:rPr>
        <w:t>z</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1"/>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to</w:t>
      </w:r>
      <w:r w:rsidRPr="001C3C76">
        <w:rPr>
          <w:rFonts w:ascii="Tahoma" w:eastAsia="Tahoma" w:hAnsi="Tahoma" w:cs="Tahoma"/>
          <w:spacing w:val="5"/>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2"/>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w:t>
      </w:r>
      <w:r w:rsidRPr="001C3C76">
        <w:rPr>
          <w:rFonts w:ascii="Tahoma" w:eastAsia="Tahoma" w:hAnsi="Tahoma" w:cs="Tahoma"/>
          <w:spacing w:val="2"/>
        </w:rPr>
        <w:t>r</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st</w:t>
      </w:r>
      <w:r w:rsidRPr="001C3C76">
        <w:rPr>
          <w:rFonts w:ascii="Tahoma" w:eastAsia="Tahoma" w:hAnsi="Tahoma" w:cs="Tahoma"/>
          <w:spacing w:val="-2"/>
        </w:rPr>
        <w:t>r</w:t>
      </w:r>
      <w:r w:rsidRPr="001C3C76">
        <w:rPr>
          <w:rFonts w:ascii="Tahoma" w:eastAsia="Tahoma" w:hAnsi="Tahoma" w:cs="Tahoma"/>
        </w:rPr>
        <w:t>a</w:t>
      </w:r>
      <w:r w:rsidRPr="001C3C76">
        <w:rPr>
          <w:rFonts w:ascii="Tahoma" w:eastAsia="Tahoma" w:hAnsi="Tahoma" w:cs="Tahoma"/>
          <w:spacing w:val="1"/>
        </w:rPr>
        <w:t xml:space="preserve"> 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we</w:t>
      </w:r>
      <w:r w:rsidRPr="001C3C76">
        <w:rPr>
          <w:rFonts w:ascii="Tahoma" w:eastAsia="Tahoma" w:hAnsi="Tahoma" w:cs="Tahoma"/>
        </w:rPr>
        <w:t>go ds. roz</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rPr>
        <w:t>u</w:t>
      </w:r>
      <w:r w:rsidRPr="001C3C76">
        <w:rPr>
          <w:rFonts w:ascii="Tahoma" w:eastAsia="Tahoma" w:hAnsi="Tahoma" w:cs="Tahoma"/>
          <w:spacing w:val="58"/>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gio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7"/>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56"/>
        </w:rPr>
        <w:t xml:space="preserve"> </w:t>
      </w:r>
      <w:r w:rsidRPr="001C3C76">
        <w:rPr>
          <w:rFonts w:ascii="Tahoma" w:eastAsia="Tahoma" w:hAnsi="Tahoma" w:cs="Tahoma"/>
          <w:spacing w:val="-1"/>
        </w:rPr>
        <w:t>uj</w:t>
      </w:r>
      <w:r w:rsidRPr="001C3C76">
        <w:rPr>
          <w:rFonts w:ascii="Tahoma" w:eastAsia="Tahoma" w:hAnsi="Tahoma" w:cs="Tahoma"/>
          <w:spacing w:val="1"/>
        </w:rPr>
        <w:t>e</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ol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8"/>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nk</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rPr>
        <w:t>i proce</w:t>
      </w:r>
      <w:r w:rsidRPr="001C3C76">
        <w:rPr>
          <w:rFonts w:ascii="Tahoma" w:eastAsia="Tahoma" w:hAnsi="Tahoma" w:cs="Tahoma"/>
          <w:spacing w:val="3"/>
        </w:rPr>
        <w:t>d</w:t>
      </w:r>
      <w:r w:rsidRPr="001C3C76">
        <w:rPr>
          <w:rFonts w:ascii="Tahoma" w:eastAsia="Tahoma" w:hAnsi="Tahoma" w:cs="Tahoma"/>
          <w:spacing w:val="-1"/>
        </w:rPr>
        <w:t>u</w:t>
      </w:r>
      <w:r w:rsidRPr="001C3C76">
        <w:rPr>
          <w:rFonts w:ascii="Tahoma" w:eastAsia="Tahoma" w:hAnsi="Tahoma" w:cs="Tahoma"/>
        </w:rPr>
        <w:t>ry</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2"/>
        </w:rPr>
        <w:t>d</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ż</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7"/>
        </w:rPr>
        <w:t xml:space="preserve"> </w:t>
      </w:r>
      <w:r w:rsidRPr="001C3C76">
        <w:rPr>
          <w:rFonts w:ascii="Tahoma" w:eastAsia="Tahoma" w:hAnsi="Tahoma" w:cs="Tahoma"/>
          <w:spacing w:val="-3"/>
        </w:rPr>
        <w:t>f</w:t>
      </w:r>
      <w:r w:rsidRPr="001C3C76">
        <w:rPr>
          <w:rFonts w:ascii="Tahoma" w:eastAsia="Tahoma" w:hAnsi="Tahoma" w:cs="Tahoma"/>
          <w:spacing w:val="-1"/>
        </w:rPr>
        <w:t>un</w:t>
      </w:r>
      <w:r w:rsidRPr="001C3C76">
        <w:rPr>
          <w:rFonts w:ascii="Tahoma" w:eastAsia="Tahoma" w:hAnsi="Tahoma" w:cs="Tahoma"/>
        </w:rPr>
        <w:t>d</w:t>
      </w:r>
      <w:r w:rsidRPr="001C3C76">
        <w:rPr>
          <w:rFonts w:ascii="Tahoma" w:eastAsia="Tahoma" w:hAnsi="Tahoma" w:cs="Tahoma"/>
          <w:spacing w:val="2"/>
        </w:rPr>
        <w:t>u</w:t>
      </w:r>
      <w:r w:rsidRPr="001C3C76">
        <w:rPr>
          <w:rFonts w:ascii="Tahoma" w:eastAsia="Tahoma" w:hAnsi="Tahoma" w:cs="Tahoma"/>
        </w:rPr>
        <w:t>szy stru</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8"/>
        </w:rPr>
        <w:t xml:space="preserve"> </w:t>
      </w:r>
      <w:r w:rsidRPr="001C3C76">
        <w:rPr>
          <w:rFonts w:ascii="Tahoma" w:eastAsia="Tahoma" w:hAnsi="Tahoma" w:cs="Tahoma"/>
        </w:rPr>
        <w:t>i</w:t>
      </w:r>
      <w:r w:rsidRPr="001C3C76">
        <w:rPr>
          <w:rFonts w:ascii="Tahoma" w:eastAsia="Tahoma" w:hAnsi="Tahoma" w:cs="Tahoma"/>
          <w:spacing w:val="31"/>
        </w:rPr>
        <w:t xml:space="preserve"> </w:t>
      </w:r>
      <w:r w:rsidRPr="001C3C76">
        <w:rPr>
          <w:rFonts w:ascii="Tahoma" w:eastAsia="Tahoma" w:hAnsi="Tahoma" w:cs="Tahoma"/>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2"/>
        </w:rPr>
        <w:t>u</w:t>
      </w:r>
      <w:r w:rsidRPr="001C3C76">
        <w:rPr>
          <w:rFonts w:ascii="Tahoma" w:eastAsia="Tahoma" w:hAnsi="Tahoma" w:cs="Tahoma"/>
        </w:rPr>
        <w:t>szu</w:t>
      </w:r>
      <w:r w:rsidRPr="001C3C76">
        <w:rPr>
          <w:rFonts w:ascii="Tahoma" w:eastAsia="Tahoma" w:hAnsi="Tahoma" w:cs="Tahoma"/>
          <w:spacing w:val="23"/>
        </w:rPr>
        <w:t xml:space="preserve"> </w:t>
      </w:r>
      <w:r w:rsidRPr="001C3C76">
        <w:rPr>
          <w:rFonts w:ascii="Tahoma" w:eastAsia="Tahoma" w:hAnsi="Tahoma" w:cs="Tahoma"/>
        </w:rPr>
        <w:t>Spó</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7"/>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20"/>
        </w:rPr>
        <w:t xml:space="preserve"> </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rPr>
        <w:t>t.</w:t>
      </w:r>
      <w:r w:rsidRPr="001C3C76">
        <w:rPr>
          <w:rFonts w:ascii="Tahoma" w:eastAsia="Tahoma" w:hAnsi="Tahoma" w:cs="Tahoma"/>
          <w:spacing w:val="25"/>
        </w:rPr>
        <w:t xml:space="preserve"> </w:t>
      </w:r>
      <w:r w:rsidRPr="001C3C76">
        <w:rPr>
          <w:rFonts w:ascii="Tahoma" w:eastAsia="Tahoma" w:hAnsi="Tahoma" w:cs="Tahoma"/>
        </w:rPr>
        <w:t>5</w:t>
      </w:r>
      <w:r w:rsidR="00546D81">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24"/>
        </w:rPr>
        <w:t xml:space="preserve"> </w:t>
      </w:r>
      <w:r w:rsidRPr="001C3C76">
        <w:rPr>
          <w:rFonts w:ascii="Tahoma" w:eastAsia="Tahoma" w:hAnsi="Tahoma" w:cs="Tahoma"/>
        </w:rPr>
        <w:t>z</w:t>
      </w:r>
      <w:r w:rsidRPr="001C3C76">
        <w:rPr>
          <w:rFonts w:ascii="Tahoma" w:eastAsia="Tahoma" w:hAnsi="Tahoma" w:cs="Tahoma"/>
          <w:spacing w:val="28"/>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9"/>
        </w:rPr>
        <w:t xml:space="preserve"> </w:t>
      </w:r>
      <w:r w:rsidRPr="001C3C76">
        <w:rPr>
          <w:rFonts w:ascii="Tahoma" w:eastAsia="Tahoma" w:hAnsi="Tahoma" w:cs="Tahoma"/>
          <w:spacing w:val="-1"/>
        </w:rPr>
        <w:t>1</w:t>
      </w:r>
      <w:r w:rsidRPr="001C3C76">
        <w:rPr>
          <w:rFonts w:ascii="Tahoma" w:eastAsia="Tahoma" w:hAnsi="Tahoma" w:cs="Tahoma"/>
        </w:rPr>
        <w:t>1</w:t>
      </w:r>
      <w:r w:rsidRPr="001C3C76">
        <w:rPr>
          <w:rFonts w:ascii="Tahoma" w:eastAsia="Tahoma" w:hAnsi="Tahoma" w:cs="Tahoma"/>
          <w:spacing w:val="28"/>
        </w:rPr>
        <w:t xml:space="preserve"> </w:t>
      </w:r>
      <w:r w:rsidRPr="001C3C76">
        <w:rPr>
          <w:rFonts w:ascii="Tahoma" w:eastAsia="Tahoma" w:hAnsi="Tahoma" w:cs="Tahoma"/>
        </w:rPr>
        <w:t>lipca</w:t>
      </w:r>
      <w:r w:rsidRPr="001C3C76">
        <w:rPr>
          <w:rFonts w:ascii="Tahoma" w:eastAsia="Tahoma" w:hAnsi="Tahoma" w:cs="Tahoma"/>
          <w:spacing w:val="27"/>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rPr>
        <w:t>4</w:t>
      </w:r>
      <w:r w:rsidRPr="001C3C76">
        <w:rPr>
          <w:rFonts w:ascii="Tahoma" w:eastAsia="Tahoma" w:hAnsi="Tahoma" w:cs="Tahoma"/>
          <w:spacing w:val="26"/>
        </w:rPr>
        <w:t xml:space="preserve"> </w:t>
      </w:r>
      <w:r w:rsidRPr="001C3C76">
        <w:rPr>
          <w:rFonts w:ascii="Tahoma" w:eastAsia="Tahoma" w:hAnsi="Tahoma" w:cs="Tahoma"/>
          <w:spacing w:val="-26"/>
        </w:rPr>
        <w:t>r</w:t>
      </w:r>
      <w:r w:rsidR="00ED2062">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mów</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2"/>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4"/>
        </w:rPr>
        <w:t xml:space="preserve"> </w:t>
      </w:r>
      <w:r w:rsidRPr="001C3C76">
        <w:rPr>
          <w:rFonts w:ascii="Tahoma" w:eastAsia="Tahoma" w:hAnsi="Tahoma" w:cs="Tahoma"/>
        </w:rPr>
        <w:t>poli</w:t>
      </w:r>
      <w:r w:rsidRPr="001C3C76">
        <w:rPr>
          <w:rFonts w:ascii="Tahoma" w:eastAsia="Tahoma" w:hAnsi="Tahoma" w:cs="Tahoma"/>
          <w:spacing w:val="-2"/>
        </w:rPr>
        <w:t>t</w:t>
      </w:r>
      <w:r w:rsidRPr="001C3C76">
        <w:rPr>
          <w:rFonts w:ascii="Tahoma" w:eastAsia="Tahoma" w:hAnsi="Tahoma" w:cs="Tahoma"/>
          <w:spacing w:val="-1"/>
        </w:rPr>
        <w:t>yk</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spó</w:t>
      </w:r>
      <w:r w:rsidRPr="001C3C76">
        <w:rPr>
          <w:rFonts w:ascii="Tahoma" w:eastAsia="Tahoma" w:hAnsi="Tahoma" w:cs="Tahoma"/>
          <w:spacing w:val="-1"/>
        </w:rPr>
        <w:t>jn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w</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rsp</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 xml:space="preserve">ie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w:t>
      </w:r>
      <w:r w:rsidRPr="001C3C76">
        <w:rPr>
          <w:rFonts w:ascii="Tahoma" w:eastAsia="Tahoma" w:hAnsi="Tahoma" w:cs="Tahoma"/>
          <w:spacing w:val="-10"/>
        </w:rPr>
        <w:t xml:space="preserve"> </w:t>
      </w:r>
      <w:r w:rsidR="005C7722" w:rsidRPr="001C3C76">
        <w:rPr>
          <w:rFonts w:ascii="Tahoma" w:eastAsia="Tahoma" w:hAnsi="Tahoma" w:cs="Tahoma"/>
          <w:spacing w:val="-10"/>
        </w:rPr>
        <w:t xml:space="preserve">na lata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00AD1CEA" w:rsidRPr="001C3C76">
        <w:rPr>
          <w:rFonts w:ascii="Tahoma" w:eastAsia="Tahoma" w:hAnsi="Tahoma" w:cs="Tahoma"/>
        </w:rPr>
        <w:t>0,</w:t>
      </w:r>
      <w:r w:rsidR="004C3F57">
        <w:rPr>
          <w:rFonts w:ascii="Tahoma" w:eastAsia="Tahoma" w:hAnsi="Tahoma" w:cs="Tahoma"/>
        </w:rPr>
        <w:t xml:space="preserve"> w tym </w:t>
      </w:r>
      <w:r w:rsidR="00AD1CEA" w:rsidRPr="001C3C76">
        <w:rPr>
          <w:rFonts w:ascii="Tahoma" w:eastAsia="Tahoma" w:hAnsi="Tahoma" w:cs="Tahoma"/>
          <w:i/>
        </w:rPr>
        <w:t>Wytyczne w zakresie kwalifikowalności wydatków</w:t>
      </w:r>
      <w:r w:rsidR="00FC2DB2">
        <w:rPr>
          <w:rFonts w:ascii="Tahoma" w:eastAsia="Tahoma" w:hAnsi="Tahoma" w:cs="Tahoma"/>
          <w:i/>
        </w:rPr>
        <w:br/>
      </w:r>
      <w:r w:rsidR="00AD1CEA" w:rsidRPr="001C3C76">
        <w:rPr>
          <w:rFonts w:ascii="Tahoma" w:eastAsia="Tahoma" w:hAnsi="Tahoma" w:cs="Tahoma"/>
          <w:i/>
        </w:rPr>
        <w:t>w ramach Europejskiego Funduszu Rozwoju Regionalnego</w:t>
      </w:r>
      <w:r w:rsidR="000B63DA" w:rsidRPr="001C3C76">
        <w:rPr>
          <w:rFonts w:ascii="Tahoma" w:eastAsia="Tahoma" w:hAnsi="Tahoma" w:cs="Tahoma"/>
          <w:i/>
        </w:rPr>
        <w:t>, Europejskiego Funduszu Społecznego oraz Fundu</w:t>
      </w:r>
      <w:r w:rsidR="00E20FE9" w:rsidRPr="001C3C76">
        <w:rPr>
          <w:rFonts w:ascii="Tahoma" w:eastAsia="Tahoma" w:hAnsi="Tahoma" w:cs="Tahoma"/>
          <w:i/>
        </w:rPr>
        <w:t>szu Spójności na lata 2014-2020</w:t>
      </w:r>
      <w:r w:rsidR="001368FF">
        <w:rPr>
          <w:rFonts w:ascii="Tahoma" w:eastAsia="Tahoma" w:hAnsi="Tahoma" w:cs="Tahoma"/>
        </w:rPr>
        <w:t xml:space="preserve">, </w:t>
      </w:r>
      <w:r w:rsidR="001368FF">
        <w:rPr>
          <w:rFonts w:ascii="Tahoma" w:eastAsia="Tahoma" w:hAnsi="Tahoma" w:cs="Tahoma"/>
          <w:i/>
        </w:rPr>
        <w:t>Wytyczne w zakresie monitorowania postępu rzeczowego realizacji programów operacyjnych na lata 2014-2020</w:t>
      </w:r>
      <w:r w:rsidR="00B63B20">
        <w:rPr>
          <w:rFonts w:ascii="Tahoma" w:eastAsia="Tahoma" w:hAnsi="Tahoma" w:cs="Tahoma"/>
          <w:i/>
        </w:rPr>
        <w:t>,</w:t>
      </w:r>
      <w:r w:rsidR="00B63B20" w:rsidRPr="00B63B20">
        <w:t xml:space="preserve"> </w:t>
      </w:r>
      <w:r w:rsidR="00B63B20" w:rsidRPr="00D60F4D">
        <w:rPr>
          <w:rFonts w:ascii="Tahoma" w:eastAsia="Tahoma" w:hAnsi="Tahoma" w:cs="Tahoma"/>
          <w:i/>
        </w:rPr>
        <w:t>Wytyczn</w:t>
      </w:r>
      <w:r w:rsidR="007066E9">
        <w:rPr>
          <w:rFonts w:ascii="Tahoma" w:eastAsia="Tahoma" w:hAnsi="Tahoma" w:cs="Tahoma"/>
          <w:i/>
        </w:rPr>
        <w:t>e</w:t>
      </w:r>
      <w:r w:rsidR="00B63B20" w:rsidRPr="00D60F4D">
        <w:rPr>
          <w:rFonts w:ascii="Tahoma" w:eastAsia="Tahoma" w:hAnsi="Tahoma" w:cs="Tahoma"/>
          <w:i/>
        </w:rPr>
        <w:t xml:space="preserve"> w zakresie warunków gromadzenia i przekazywania danych w postaci e</w:t>
      </w:r>
      <w:r w:rsidR="00FC2DB2">
        <w:rPr>
          <w:rFonts w:ascii="Tahoma" w:eastAsia="Tahoma" w:hAnsi="Tahoma" w:cs="Tahoma"/>
          <w:i/>
        </w:rPr>
        <w:t>lektronicznej na lata 2014-2020;</w:t>
      </w:r>
    </w:p>
    <w:p w14:paraId="35CA201C" w14:textId="188B68EA" w:rsidR="00D94ABA" w:rsidRDefault="0076352D" w:rsidP="009C0571">
      <w:pPr>
        <w:pStyle w:val="Akapitzlist"/>
        <w:numPr>
          <w:ilvl w:val="0"/>
          <w:numId w:val="3"/>
        </w:numPr>
        <w:spacing w:line="276" w:lineRule="auto"/>
        <w:ind w:right="14"/>
        <w:jc w:val="both"/>
        <w:rPr>
          <w:rFonts w:ascii="Tahoma" w:eastAsia="Tahoma" w:hAnsi="Tahoma" w:cs="Tahoma"/>
        </w:rPr>
      </w:pPr>
      <w:r>
        <w:rPr>
          <w:rFonts w:ascii="Tahoma" w:eastAsia="Tahoma" w:hAnsi="Tahoma" w:cs="Tahoma"/>
        </w:rPr>
        <w:t>„</w:t>
      </w:r>
      <w:r w:rsidR="00D94ABA" w:rsidRPr="00E70B3E">
        <w:rPr>
          <w:rFonts w:ascii="Tahoma" w:eastAsia="Tahoma" w:hAnsi="Tahoma" w:cs="Tahoma"/>
        </w:rPr>
        <w:t>OWES” – należy prze</w:t>
      </w:r>
      <w:r w:rsidR="004F244F" w:rsidRPr="00E70B3E">
        <w:rPr>
          <w:rFonts w:ascii="Tahoma" w:eastAsia="Tahoma" w:hAnsi="Tahoma" w:cs="Tahoma"/>
        </w:rPr>
        <w:t>z to rozumieć Ośrodek Wsparcia</w:t>
      </w:r>
      <w:r w:rsidR="00D94ABA" w:rsidRPr="00E70B3E">
        <w:rPr>
          <w:rFonts w:ascii="Tahoma" w:eastAsia="Tahoma" w:hAnsi="Tahoma" w:cs="Tahoma"/>
        </w:rPr>
        <w:t xml:space="preserve"> Ekonomii Społecznej</w:t>
      </w:r>
      <w:r>
        <w:rPr>
          <w:rFonts w:ascii="Tahoma" w:eastAsia="Tahoma" w:hAnsi="Tahoma" w:cs="Tahoma"/>
        </w:rPr>
        <w:t>;</w:t>
      </w:r>
      <w:r w:rsidR="00F378F8" w:rsidRPr="00E70B3E">
        <w:rPr>
          <w:rStyle w:val="Odwoanieprzypisudolnego"/>
          <w:rFonts w:ascii="Tahoma" w:eastAsia="Tahoma" w:hAnsi="Tahoma" w:cs="Tahoma"/>
        </w:rPr>
        <w:footnoteReference w:id="3"/>
      </w:r>
    </w:p>
    <w:p w14:paraId="28FC960A" w14:textId="374486A4" w:rsidR="0076352D" w:rsidRDefault="0076352D" w:rsidP="009C0571">
      <w:pPr>
        <w:pStyle w:val="Akapitzlist"/>
        <w:numPr>
          <w:ilvl w:val="0"/>
          <w:numId w:val="3"/>
        </w:numPr>
        <w:spacing w:line="276" w:lineRule="auto"/>
        <w:ind w:right="14"/>
        <w:jc w:val="both"/>
        <w:rPr>
          <w:rFonts w:ascii="Tahoma" w:eastAsia="Tahoma" w:hAnsi="Tahoma" w:cs="Tahoma"/>
        </w:rPr>
      </w:pPr>
      <w:r>
        <w:rPr>
          <w:rFonts w:ascii="Tahoma" w:eastAsia="Tahoma" w:hAnsi="Tahoma" w:cs="Tahoma"/>
        </w:rPr>
        <w:t xml:space="preserve">„dniach roboczych” – oznacza to dni z wyłączeniem sobót i dni ustawowo wolnych od pracy </w:t>
      </w:r>
      <w:r>
        <w:rPr>
          <w:rFonts w:ascii="Tahoma" w:eastAsia="Tahoma" w:hAnsi="Tahoma" w:cs="Tahoma"/>
        </w:rPr>
        <w:br/>
        <w:t>w rozumieniu ustawy z dnia 18 stycznia 1951 r. o dniach wolnych od pracy (Dz. U. z 2015 r. poz. 90)</w:t>
      </w:r>
      <w:r w:rsidR="00987F02">
        <w:rPr>
          <w:rFonts w:ascii="Tahoma" w:eastAsia="Tahoma" w:hAnsi="Tahoma" w:cs="Tahoma"/>
        </w:rPr>
        <w:t>;</w:t>
      </w:r>
    </w:p>
    <w:p w14:paraId="7C5D005F" w14:textId="10F62566" w:rsidR="00ED2062" w:rsidRPr="003E6FA1" w:rsidRDefault="00987F02" w:rsidP="003E6FA1">
      <w:pPr>
        <w:pStyle w:val="Akapitzlist"/>
        <w:numPr>
          <w:ilvl w:val="0"/>
          <w:numId w:val="3"/>
        </w:numPr>
        <w:spacing w:line="276" w:lineRule="auto"/>
        <w:ind w:right="14"/>
        <w:jc w:val="both"/>
        <w:rPr>
          <w:rFonts w:ascii="Tahoma" w:eastAsia="Tahoma" w:hAnsi="Tahoma" w:cs="Tahoma"/>
        </w:rPr>
      </w:pPr>
      <w:r>
        <w:rPr>
          <w:rFonts w:ascii="Tahoma" w:eastAsia="Tahoma" w:hAnsi="Tahoma" w:cs="Tahoma"/>
        </w:rPr>
        <w:t>„projekcie” – oznacza to przedsięwzięcie, w rozumieniu art. 2 pkt 18 ustawy z dnia 11 lipca 2014 r. o zasadach realizacji programów w zakresie polityki spójności finansowych w pe</w:t>
      </w:r>
      <w:r w:rsidR="003E6FA1">
        <w:rPr>
          <w:rFonts w:ascii="Tahoma" w:eastAsia="Tahoma" w:hAnsi="Tahoma" w:cs="Tahoma"/>
        </w:rPr>
        <w:t>rspektywie finansowej 2014-2020</w:t>
      </w:r>
    </w:p>
    <w:p w14:paraId="16E44017" w14:textId="77777777" w:rsidR="00ED2062" w:rsidRDefault="00ED2062" w:rsidP="00C64D60">
      <w:pPr>
        <w:spacing w:line="276" w:lineRule="auto"/>
        <w:ind w:right="14"/>
        <w:jc w:val="center"/>
        <w:rPr>
          <w:rFonts w:ascii="Tahoma" w:eastAsia="Tahoma" w:hAnsi="Tahoma" w:cs="Tahoma"/>
          <w:b/>
          <w:spacing w:val="1"/>
        </w:rPr>
      </w:pPr>
    </w:p>
    <w:p w14:paraId="7B6FCA00" w14:textId="77777777" w:rsidR="00D54A5D" w:rsidRDefault="00D54A5D" w:rsidP="00C64D60">
      <w:pPr>
        <w:spacing w:line="276" w:lineRule="auto"/>
        <w:ind w:right="14"/>
        <w:jc w:val="center"/>
        <w:rPr>
          <w:rFonts w:ascii="Tahoma" w:eastAsia="Tahoma" w:hAnsi="Tahoma" w:cs="Tahoma"/>
          <w:b/>
          <w:spacing w:val="1"/>
        </w:rPr>
      </w:pPr>
    </w:p>
    <w:p w14:paraId="0AA56CFF" w14:textId="77777777" w:rsidR="00D54A5D" w:rsidRDefault="00D54A5D" w:rsidP="00C64D60">
      <w:pPr>
        <w:spacing w:line="276" w:lineRule="auto"/>
        <w:ind w:right="14"/>
        <w:jc w:val="center"/>
        <w:rPr>
          <w:rFonts w:ascii="Tahoma" w:eastAsia="Tahoma" w:hAnsi="Tahoma" w:cs="Tahoma"/>
          <w:b/>
          <w:spacing w:val="1"/>
        </w:rPr>
      </w:pPr>
    </w:p>
    <w:p w14:paraId="07532405" w14:textId="77777777" w:rsidR="00D54A5D" w:rsidRDefault="00D54A5D" w:rsidP="00C64D60">
      <w:pPr>
        <w:spacing w:line="276" w:lineRule="auto"/>
        <w:ind w:right="14"/>
        <w:jc w:val="center"/>
        <w:rPr>
          <w:rFonts w:ascii="Tahoma" w:eastAsia="Tahoma" w:hAnsi="Tahoma" w:cs="Tahoma"/>
          <w:b/>
          <w:spacing w:val="1"/>
        </w:rPr>
      </w:pPr>
    </w:p>
    <w:p w14:paraId="1B997BD5" w14:textId="77777777" w:rsidR="00D54A5D" w:rsidRDefault="00D54A5D" w:rsidP="00C64D60">
      <w:pPr>
        <w:spacing w:line="276" w:lineRule="auto"/>
        <w:ind w:right="14"/>
        <w:jc w:val="center"/>
        <w:rPr>
          <w:rFonts w:ascii="Tahoma" w:eastAsia="Tahoma" w:hAnsi="Tahoma" w:cs="Tahoma"/>
          <w:b/>
          <w:spacing w:val="1"/>
        </w:rPr>
      </w:pPr>
    </w:p>
    <w:p w14:paraId="4C628BE2" w14:textId="77777777" w:rsidR="00942F4E" w:rsidRPr="001C3C76" w:rsidRDefault="00280ADA" w:rsidP="00C64D60">
      <w:pPr>
        <w:spacing w:line="276" w:lineRule="auto"/>
        <w:ind w:right="14"/>
        <w:jc w:val="center"/>
        <w:rPr>
          <w:rFonts w:ascii="Tahoma" w:eastAsia="Tahoma" w:hAnsi="Tahoma" w:cs="Tahoma"/>
        </w:rPr>
      </w:pPr>
      <w:r w:rsidRPr="001C3C76">
        <w:rPr>
          <w:rFonts w:ascii="Tahoma" w:eastAsia="Tahoma" w:hAnsi="Tahoma" w:cs="Tahoma"/>
          <w:b/>
          <w:spacing w:val="1"/>
        </w:rPr>
        <w:lastRenderedPageBreak/>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d</w:t>
      </w:r>
      <w:r w:rsidRPr="001C3C76">
        <w:rPr>
          <w:rFonts w:ascii="Tahoma" w:eastAsia="Tahoma" w:hAnsi="Tahoma" w:cs="Tahoma"/>
          <w:b/>
          <w:spacing w:val="-1"/>
        </w:rPr>
        <w:t>m</w:t>
      </w:r>
      <w:r w:rsidRPr="001C3C76">
        <w:rPr>
          <w:rFonts w:ascii="Tahoma" w:eastAsia="Tahoma" w:hAnsi="Tahoma" w:cs="Tahoma"/>
          <w:b/>
          <w:spacing w:val="2"/>
        </w:rPr>
        <w:t>i</w:t>
      </w:r>
      <w:r w:rsidRPr="001C3C76">
        <w:rPr>
          <w:rFonts w:ascii="Tahoma" w:eastAsia="Tahoma" w:hAnsi="Tahoma" w:cs="Tahoma"/>
          <w:b/>
        </w:rPr>
        <w:t>ot</w:t>
      </w:r>
      <w:r w:rsidRPr="001C3C76">
        <w:rPr>
          <w:rFonts w:ascii="Tahoma" w:eastAsia="Tahoma" w:hAnsi="Tahoma" w:cs="Tahoma"/>
          <w:b/>
          <w:spacing w:val="-10"/>
        </w:rPr>
        <w:t xml:space="preserve"> </w:t>
      </w:r>
      <w:r w:rsidRPr="00B610C5">
        <w:rPr>
          <w:rFonts w:ascii="Tahoma" w:eastAsia="Tahoma" w:hAnsi="Tahoma" w:cs="Tahoma"/>
          <w:b/>
        </w:rPr>
        <w:t>umowy</w:t>
      </w:r>
    </w:p>
    <w:p w14:paraId="7B9D3FA1" w14:textId="77777777" w:rsidR="00942F4E" w:rsidRPr="001C3C76" w:rsidRDefault="00280ADA" w:rsidP="00C64D60">
      <w:pPr>
        <w:spacing w:line="276" w:lineRule="auto"/>
        <w:ind w:right="14"/>
        <w:jc w:val="center"/>
        <w:rPr>
          <w:rFonts w:ascii="Tahoma" w:eastAsia="Tahoma" w:hAnsi="Tahoma" w:cs="Tahoma"/>
          <w:w w:val="99"/>
        </w:rPr>
      </w:pPr>
      <w:r w:rsidRPr="00BD725D">
        <w:rPr>
          <w:rFonts w:ascii="Tahoma" w:eastAsia="Tahoma" w:hAnsi="Tahoma" w:cs="Tahoma"/>
        </w:rPr>
        <w:t>§ 2</w:t>
      </w:r>
      <w:r w:rsidRPr="001C3C76">
        <w:rPr>
          <w:rFonts w:ascii="Tahoma" w:eastAsia="Tahoma" w:hAnsi="Tahoma" w:cs="Tahoma"/>
          <w:w w:val="99"/>
        </w:rPr>
        <w:t>.</w:t>
      </w:r>
    </w:p>
    <w:p w14:paraId="0E7760A0" w14:textId="228A7F87" w:rsidR="001F5E4D" w:rsidRPr="006B7600" w:rsidRDefault="001F5E4D" w:rsidP="00C00E4A">
      <w:pPr>
        <w:pStyle w:val="Akapitzlist"/>
        <w:numPr>
          <w:ilvl w:val="0"/>
          <w:numId w:val="4"/>
        </w:numPr>
        <w:spacing w:line="276" w:lineRule="auto"/>
        <w:ind w:left="426" w:right="12" w:hanging="426"/>
        <w:jc w:val="both"/>
        <w:rPr>
          <w:rFonts w:ascii="Tahoma" w:eastAsia="Tahoma" w:hAnsi="Tahoma" w:cs="Tahoma"/>
        </w:rPr>
      </w:pPr>
      <w:r w:rsidRPr="00F23C03">
        <w:rPr>
          <w:rFonts w:ascii="Tahoma" w:eastAsia="Tahoma" w:hAnsi="Tahoma" w:cs="Tahoma"/>
        </w:rPr>
        <w:t>Na warunkach określonych w</w:t>
      </w:r>
      <w:r>
        <w:rPr>
          <w:rFonts w:ascii="Tahoma" w:eastAsia="Tahoma" w:hAnsi="Tahoma" w:cs="Tahoma"/>
        </w:rPr>
        <w:t xml:space="preserve"> niniejszej</w:t>
      </w:r>
      <w:r w:rsidRPr="00F23C03">
        <w:rPr>
          <w:rFonts w:ascii="Tahoma" w:eastAsia="Tahoma" w:hAnsi="Tahoma" w:cs="Tahoma"/>
        </w:rPr>
        <w:t xml:space="preserve"> </w:t>
      </w:r>
      <w:r>
        <w:rPr>
          <w:rFonts w:ascii="Tahoma" w:eastAsia="Tahoma" w:hAnsi="Tahoma" w:cs="Tahoma"/>
        </w:rPr>
        <w:t>U</w:t>
      </w:r>
      <w:r w:rsidRPr="00F23C03">
        <w:rPr>
          <w:rFonts w:ascii="Tahoma" w:eastAsia="Tahoma" w:hAnsi="Tahoma" w:cs="Tahoma"/>
        </w:rPr>
        <w:t>mowie, Instytucja Zarządzająca przyznaje Beneficjentowi</w:t>
      </w:r>
      <w:r>
        <w:rPr>
          <w:rFonts w:ascii="Tahoma" w:eastAsia="Tahoma" w:hAnsi="Tahoma" w:cs="Tahoma"/>
        </w:rPr>
        <w:t xml:space="preserve"> </w:t>
      </w:r>
      <w:r w:rsidRPr="00F23C03">
        <w:rPr>
          <w:rFonts w:ascii="Tahoma" w:eastAsia="Tahoma" w:hAnsi="Tahoma" w:cs="Tahoma"/>
        </w:rPr>
        <w:t>dofinansowanie na realizację Projektu</w:t>
      </w:r>
      <w:r w:rsidRPr="00F23C03">
        <w:t xml:space="preserve"> </w:t>
      </w:r>
      <w:r w:rsidRPr="00F23C03">
        <w:rPr>
          <w:rFonts w:ascii="Tahoma" w:eastAsia="Tahoma" w:hAnsi="Tahoma" w:cs="Tahoma"/>
        </w:rPr>
        <w:t xml:space="preserve">nr …., określonego szczegółowo we wniosku </w:t>
      </w:r>
      <w:r w:rsidR="005401C0">
        <w:rPr>
          <w:rFonts w:ascii="Tahoma" w:eastAsia="Tahoma" w:hAnsi="Tahoma" w:cs="Tahoma"/>
        </w:rPr>
        <w:br/>
      </w:r>
      <w:r w:rsidRPr="00F23C03">
        <w:rPr>
          <w:rFonts w:ascii="Tahoma" w:eastAsia="Tahoma" w:hAnsi="Tahoma" w:cs="Tahoma"/>
        </w:rPr>
        <w:t>o dofinansowanie, a Beneficjent zobowiązuje się do jeg</w:t>
      </w:r>
      <w:r>
        <w:rPr>
          <w:rFonts w:ascii="Tahoma" w:eastAsia="Tahoma" w:hAnsi="Tahoma" w:cs="Tahoma"/>
        </w:rPr>
        <w:t xml:space="preserve">o </w:t>
      </w:r>
      <w:r w:rsidRPr="00F23C03">
        <w:rPr>
          <w:rFonts w:ascii="Tahoma" w:eastAsia="Tahoma" w:hAnsi="Tahoma" w:cs="Tahoma"/>
        </w:rPr>
        <w:t>realizacji.</w:t>
      </w:r>
    </w:p>
    <w:p w14:paraId="5A9EFE38" w14:textId="2B88D892" w:rsidR="00F3144E" w:rsidRPr="007C12CD" w:rsidRDefault="00F3144E"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zgod</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sem</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spacing w:val="5"/>
        </w:rPr>
        <w:t>u</w:t>
      </w:r>
      <w:r w:rsidR="0036173F">
        <w:rPr>
          <w:rFonts w:ascii="Tahoma" w:eastAsia="Tahoma" w:hAnsi="Tahoma" w:cs="Tahoma"/>
          <w:spacing w:val="5"/>
        </w:rPr>
        <w:t xml:space="preserve"> </w:t>
      </w:r>
      <w:r w:rsidR="0036173F" w:rsidRPr="007C12CD">
        <w:rPr>
          <w:rFonts w:ascii="Tahoma" w:eastAsia="Tahoma" w:hAnsi="Tahoma" w:cs="Tahoma"/>
          <w:spacing w:val="5"/>
        </w:rPr>
        <w:t>o dofinansowanie</w:t>
      </w:r>
      <w:r w:rsidR="00FF32DE">
        <w:rPr>
          <w:rFonts w:ascii="Tahoma" w:eastAsia="Tahoma" w:hAnsi="Tahoma" w:cs="Tahoma"/>
          <w:spacing w:val="5"/>
        </w:rPr>
        <w:t xml:space="preserve"> </w:t>
      </w:r>
      <w:r w:rsidR="0036173F" w:rsidRPr="007C12CD">
        <w:rPr>
          <w:rFonts w:ascii="Tahoma" w:eastAsia="Tahoma" w:hAnsi="Tahoma" w:cs="Tahoma"/>
          <w:spacing w:val="5"/>
        </w:rPr>
        <w:t>projektu</w:t>
      </w:r>
      <w:r w:rsidRPr="007C12CD">
        <w:rPr>
          <w:rFonts w:ascii="Tahoma" w:eastAsia="Tahoma" w:hAnsi="Tahoma" w:cs="Tahoma"/>
        </w:rPr>
        <w:t>.</w:t>
      </w:r>
    </w:p>
    <w:p w14:paraId="208B9891" w14:textId="0E9C0618" w:rsidR="00F3144E" w:rsidRPr="001C3C76" w:rsidRDefault="00F3144E"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00902CD2">
        <w:rPr>
          <w:rFonts w:ascii="Tahoma" w:eastAsia="Tahoma" w:hAnsi="Tahoma" w:cs="Tahoma"/>
          <w:spacing w:val="-1"/>
        </w:rPr>
        <w:t>2</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t</w:t>
      </w:r>
      <w:r w:rsidRPr="001C3C76">
        <w:rPr>
          <w:rFonts w:ascii="Tahoma" w:eastAsia="Tahoma" w:hAnsi="Tahoma" w:cs="Tahoma"/>
          <w:spacing w:val="-1"/>
        </w:rPr>
        <w:t>yc</w:t>
      </w:r>
      <w:r w:rsidRPr="001C3C76">
        <w:rPr>
          <w:rFonts w:ascii="Tahoma" w:eastAsia="Tahoma" w:hAnsi="Tahoma" w:cs="Tahoma"/>
        </w:rPr>
        <w:t>zy</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2668AD92" w14:textId="65D43E41" w:rsidR="00F3144E" w:rsidRPr="001C3C76" w:rsidRDefault="00F3144E"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spacing w:val="1"/>
        </w:rPr>
        <w:t>wy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00B17740">
        <w:rPr>
          <w:rFonts w:ascii="Tahoma" w:eastAsia="Tahoma" w:hAnsi="Tahoma" w:cs="Tahoma"/>
        </w:rPr>
        <w:t xml:space="preserve">jest zgodny z </w:t>
      </w:r>
      <w:r w:rsidR="006F57FB">
        <w:rPr>
          <w:rFonts w:ascii="Tahoma" w:eastAsia="Tahoma" w:hAnsi="Tahoma" w:cs="Tahoma"/>
        </w:rPr>
        <w:t>okresem realizacji projektu</w:t>
      </w:r>
      <w:r w:rsidR="00CE3B1F">
        <w:rPr>
          <w:rFonts w:ascii="Tahoma" w:eastAsia="Tahoma" w:hAnsi="Tahoma" w:cs="Tahoma"/>
        </w:rPr>
        <w:t xml:space="preserve">, z zastrzeżeniem </w:t>
      </w:r>
      <w:r w:rsidR="00A85E96">
        <w:rPr>
          <w:rFonts w:ascii="Tahoma" w:eastAsia="Tahoma" w:hAnsi="Tahoma" w:cs="Tahoma"/>
        </w:rPr>
        <w:br/>
      </w:r>
      <w:r w:rsidR="00CE3B1F" w:rsidRPr="00BD725D">
        <w:rPr>
          <w:rFonts w:ascii="Tahoma" w:eastAsia="Tahoma" w:hAnsi="Tahoma" w:cs="Tahoma"/>
        </w:rPr>
        <w:t xml:space="preserve">§ </w:t>
      </w:r>
      <w:r w:rsidR="00CE3B1F">
        <w:rPr>
          <w:rFonts w:ascii="Tahoma" w:eastAsia="Tahoma" w:hAnsi="Tahoma" w:cs="Tahoma"/>
        </w:rPr>
        <w:t>11, ust. 4</w:t>
      </w:r>
      <w:r w:rsidR="00B17740">
        <w:rPr>
          <w:rFonts w:ascii="Tahoma" w:eastAsia="Tahoma" w:hAnsi="Tahoma" w:cs="Tahoma"/>
        </w:rPr>
        <w:t>.</w:t>
      </w:r>
    </w:p>
    <w:p w14:paraId="1FFDBFAC" w14:textId="77777777" w:rsidR="00F3144E" w:rsidRPr="001C3C76" w:rsidRDefault="00F3144E"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w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Style w:val="Odwoanieprzypisudolnego"/>
          <w:rFonts w:ascii="Tahoma" w:eastAsia="Tahoma" w:hAnsi="Tahoma" w:cs="Tahoma"/>
        </w:rPr>
        <w:footnoteReference w:id="4"/>
      </w:r>
    </w:p>
    <w:p w14:paraId="64AEF66F" w14:textId="77777777" w:rsidR="000F6A6D" w:rsidRPr="001C3C76" w:rsidRDefault="000F6A6D"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Oś priorytetowa ………………………………………….</w:t>
      </w:r>
    </w:p>
    <w:p w14:paraId="2730EF12" w14:textId="31F0D294" w:rsidR="000F6A6D" w:rsidRPr="001C3C76" w:rsidRDefault="00B610C5" w:rsidP="00C64D60">
      <w:pPr>
        <w:spacing w:line="276" w:lineRule="auto"/>
        <w:ind w:left="851" w:right="14" w:hanging="426"/>
        <w:jc w:val="both"/>
        <w:rPr>
          <w:rFonts w:ascii="Tahoma" w:eastAsia="Tahoma" w:hAnsi="Tahoma" w:cs="Tahoma"/>
        </w:rPr>
      </w:pPr>
      <w:r>
        <w:rPr>
          <w:rFonts w:ascii="Tahoma" w:eastAsia="Tahoma" w:hAnsi="Tahoma" w:cs="Tahoma"/>
        </w:rPr>
        <w:t>1)</w:t>
      </w:r>
      <w:r w:rsidR="000F6A6D" w:rsidRPr="001C3C76">
        <w:rPr>
          <w:rFonts w:ascii="Tahoma" w:eastAsia="Tahoma" w:hAnsi="Tahoma" w:cs="Tahoma"/>
        </w:rPr>
        <w:tab/>
        <w:t>Działanie ………………………………………..</w:t>
      </w:r>
    </w:p>
    <w:p w14:paraId="1B504ADA" w14:textId="69385AC1" w:rsidR="000F6A6D" w:rsidRPr="001C3C76" w:rsidRDefault="00B610C5" w:rsidP="00C64D60">
      <w:pPr>
        <w:spacing w:line="276" w:lineRule="auto"/>
        <w:ind w:left="851" w:right="14" w:hanging="426"/>
        <w:jc w:val="both"/>
        <w:rPr>
          <w:rFonts w:ascii="Tahoma" w:eastAsia="Tahoma" w:hAnsi="Tahoma" w:cs="Tahoma"/>
        </w:rPr>
      </w:pPr>
      <w:r>
        <w:rPr>
          <w:rFonts w:ascii="Tahoma" w:eastAsia="Tahoma" w:hAnsi="Tahoma" w:cs="Tahoma"/>
        </w:rPr>
        <w:t>2)</w:t>
      </w:r>
      <w:r>
        <w:rPr>
          <w:rFonts w:ascii="Tahoma" w:eastAsia="Tahoma" w:hAnsi="Tahoma" w:cs="Tahoma"/>
        </w:rPr>
        <w:tab/>
      </w:r>
      <w:r w:rsidR="000F6A6D" w:rsidRPr="001C3C76">
        <w:rPr>
          <w:rFonts w:ascii="Tahoma" w:eastAsia="Tahoma" w:hAnsi="Tahoma" w:cs="Tahoma"/>
        </w:rPr>
        <w:t>Poddziałanie …………………………………..</w:t>
      </w:r>
    </w:p>
    <w:p w14:paraId="72544158" w14:textId="77777777" w:rsidR="004307E6" w:rsidRPr="001C3C76" w:rsidRDefault="004307E6" w:rsidP="00C64D60">
      <w:pPr>
        <w:spacing w:line="276" w:lineRule="auto"/>
        <w:ind w:left="426" w:right="14"/>
        <w:jc w:val="both"/>
        <w:rPr>
          <w:rFonts w:ascii="Tahoma" w:eastAsia="Tahoma" w:hAnsi="Tahoma" w:cs="Tahoma"/>
        </w:rPr>
      </w:pPr>
    </w:p>
    <w:p w14:paraId="255BB6FF" w14:textId="77777777" w:rsidR="00F3144E" w:rsidRPr="001C3C76" w:rsidRDefault="00F3144E" w:rsidP="00C64D60">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3</w:t>
      </w:r>
      <w:r w:rsidRPr="001C3C76">
        <w:rPr>
          <w:rFonts w:ascii="Tahoma" w:eastAsia="Tahoma" w:hAnsi="Tahoma" w:cs="Tahoma"/>
          <w:w w:val="99"/>
        </w:rPr>
        <w:t>.</w:t>
      </w:r>
    </w:p>
    <w:p w14:paraId="4A880903" w14:textId="77777777" w:rsidR="00156B74" w:rsidRPr="008B77AC" w:rsidRDefault="00156B74" w:rsidP="00E43CDE">
      <w:pPr>
        <w:pStyle w:val="Akapitzlist"/>
        <w:numPr>
          <w:ilvl w:val="0"/>
          <w:numId w:val="5"/>
        </w:numPr>
        <w:spacing w:line="276" w:lineRule="auto"/>
        <w:ind w:left="426" w:right="14" w:hanging="420"/>
        <w:jc w:val="both"/>
        <w:rPr>
          <w:rFonts w:ascii="Tahoma" w:eastAsia="Tahoma" w:hAnsi="Tahoma" w:cs="Tahoma"/>
        </w:rPr>
      </w:pPr>
      <w:r w:rsidRPr="008B77AC">
        <w:rPr>
          <w:rFonts w:ascii="Tahoma" w:eastAsia="Tahoma" w:hAnsi="Tahoma" w:cs="Tahoma"/>
        </w:rPr>
        <w:t>C</w:t>
      </w:r>
      <w:r w:rsidRPr="008B77AC">
        <w:rPr>
          <w:rFonts w:ascii="Tahoma" w:eastAsia="Tahoma" w:hAnsi="Tahoma" w:cs="Tahoma"/>
          <w:spacing w:val="1"/>
        </w:rPr>
        <w:t>a</w:t>
      </w:r>
      <w:r w:rsidRPr="008B77AC">
        <w:rPr>
          <w:rFonts w:ascii="Tahoma" w:eastAsia="Tahoma" w:hAnsi="Tahoma" w:cs="Tahoma"/>
        </w:rPr>
        <w:t>ł</w:t>
      </w:r>
      <w:r w:rsidRPr="008B77AC">
        <w:rPr>
          <w:rFonts w:ascii="Tahoma" w:eastAsia="Tahoma" w:hAnsi="Tahoma" w:cs="Tahoma"/>
          <w:spacing w:val="-3"/>
        </w:rPr>
        <w:t>k</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rPr>
        <w:t>ita</w:t>
      </w:r>
      <w:r w:rsidRPr="008B77AC">
        <w:rPr>
          <w:rFonts w:ascii="Tahoma" w:eastAsia="Tahoma" w:hAnsi="Tahoma" w:cs="Tahoma"/>
          <w:spacing w:val="-8"/>
        </w:rPr>
        <w:t xml:space="preserve"> </w:t>
      </w:r>
      <w:r w:rsidRPr="008B77AC">
        <w:rPr>
          <w:rFonts w:ascii="Tahoma" w:eastAsia="Tahoma" w:hAnsi="Tahoma" w:cs="Tahoma"/>
          <w:spacing w:val="-1"/>
        </w:rPr>
        <w:t>w</w:t>
      </w:r>
      <w:r w:rsidRPr="008B77AC">
        <w:rPr>
          <w:rFonts w:ascii="Tahoma" w:eastAsia="Tahoma" w:hAnsi="Tahoma" w:cs="Tahoma"/>
          <w:spacing w:val="1"/>
        </w:rPr>
        <w:t>a</w:t>
      </w:r>
      <w:r w:rsidRPr="008B77AC">
        <w:rPr>
          <w:rFonts w:ascii="Tahoma" w:eastAsia="Tahoma" w:hAnsi="Tahoma" w:cs="Tahoma"/>
        </w:rPr>
        <w:t>r</w:t>
      </w:r>
      <w:r w:rsidRPr="008B77AC">
        <w:rPr>
          <w:rFonts w:ascii="Tahoma" w:eastAsia="Tahoma" w:hAnsi="Tahoma" w:cs="Tahoma"/>
          <w:spacing w:val="1"/>
        </w:rPr>
        <w:t>t</w:t>
      </w:r>
      <w:r w:rsidRPr="008B77AC">
        <w:rPr>
          <w:rFonts w:ascii="Tahoma" w:eastAsia="Tahoma" w:hAnsi="Tahoma" w:cs="Tahoma"/>
        </w:rPr>
        <w:t>ość</w:t>
      </w:r>
      <w:r w:rsidRPr="008B77AC">
        <w:rPr>
          <w:rFonts w:ascii="Tahoma" w:eastAsia="Tahoma" w:hAnsi="Tahoma" w:cs="Tahoma"/>
          <w:spacing w:val="-6"/>
        </w:rPr>
        <w:t xml:space="preserve"> </w:t>
      </w:r>
      <w:r w:rsidRPr="008B77AC">
        <w:rPr>
          <w:rFonts w:ascii="Tahoma" w:eastAsia="Tahoma" w:hAnsi="Tahoma" w:cs="Tahoma"/>
        </w:rPr>
        <w:t>pr</w:t>
      </w:r>
      <w:r w:rsidRPr="008B77AC">
        <w:rPr>
          <w:rFonts w:ascii="Tahoma" w:eastAsia="Tahoma" w:hAnsi="Tahoma" w:cs="Tahoma"/>
          <w:spacing w:val="2"/>
        </w:rPr>
        <w:t>o</w:t>
      </w:r>
      <w:r w:rsidRPr="008B77AC">
        <w:rPr>
          <w:rFonts w:ascii="Tahoma" w:eastAsia="Tahoma" w:hAnsi="Tahoma" w:cs="Tahoma"/>
          <w:spacing w:val="-1"/>
        </w:rPr>
        <w:t>j</w:t>
      </w:r>
      <w:r w:rsidRPr="008B77AC">
        <w:rPr>
          <w:rFonts w:ascii="Tahoma" w:eastAsia="Tahoma" w:hAnsi="Tahoma" w:cs="Tahoma"/>
          <w:spacing w:val="1"/>
        </w:rPr>
        <w:t>e</w:t>
      </w:r>
      <w:r w:rsidRPr="008B77AC">
        <w:rPr>
          <w:rFonts w:ascii="Tahoma" w:eastAsia="Tahoma" w:hAnsi="Tahoma" w:cs="Tahoma"/>
          <w:spacing w:val="-1"/>
        </w:rPr>
        <w:t>k</w:t>
      </w:r>
      <w:r w:rsidRPr="008B77AC">
        <w:rPr>
          <w:rFonts w:ascii="Tahoma" w:eastAsia="Tahoma" w:hAnsi="Tahoma" w:cs="Tahoma"/>
        </w:rPr>
        <w:t>tu</w:t>
      </w:r>
      <w:r w:rsidRPr="008B77AC">
        <w:rPr>
          <w:rFonts w:ascii="Tahoma" w:eastAsia="Tahoma" w:hAnsi="Tahoma" w:cs="Tahoma"/>
          <w:spacing w:val="-4"/>
        </w:rPr>
        <w:t xml:space="preserve"> </w:t>
      </w:r>
      <w:r w:rsidRPr="008B77AC">
        <w:rPr>
          <w:rFonts w:ascii="Tahoma" w:eastAsia="Tahoma" w:hAnsi="Tahoma" w:cs="Tahoma"/>
          <w:spacing w:val="1"/>
        </w:rPr>
        <w:t>w</w:t>
      </w:r>
      <w:r w:rsidRPr="008B77AC">
        <w:rPr>
          <w:rFonts w:ascii="Tahoma" w:eastAsia="Tahoma" w:hAnsi="Tahoma" w:cs="Tahoma"/>
          <w:spacing w:val="-1"/>
        </w:rPr>
        <w:t>yn</w:t>
      </w:r>
      <w:r w:rsidRPr="008B77AC">
        <w:rPr>
          <w:rFonts w:ascii="Tahoma" w:eastAsia="Tahoma" w:hAnsi="Tahoma" w:cs="Tahoma"/>
        </w:rPr>
        <w:t>osi</w:t>
      </w:r>
      <w:r w:rsidR="00E45FD6">
        <w:rPr>
          <w:rFonts w:ascii="Tahoma" w:eastAsia="Tahoma" w:hAnsi="Tahoma" w:cs="Tahoma"/>
          <w:spacing w:val="-6"/>
        </w:rPr>
        <w:t>:</w:t>
      </w:r>
      <w:r w:rsidRPr="008B77AC">
        <w:rPr>
          <w:rFonts w:ascii="Tahoma" w:eastAsia="Tahoma" w:hAnsi="Tahoma" w:cs="Tahoma"/>
          <w:spacing w:val="3"/>
        </w:rPr>
        <w:t>…</w:t>
      </w:r>
      <w:r w:rsidRPr="008B77AC">
        <w:rPr>
          <w:rFonts w:ascii="Tahoma" w:eastAsia="Tahoma" w:hAnsi="Tahoma" w:cs="Tahoma"/>
        </w:rPr>
        <w:t>……………………</w:t>
      </w:r>
      <w:r w:rsidRPr="008B77AC">
        <w:rPr>
          <w:rFonts w:ascii="Tahoma" w:eastAsia="Tahoma" w:hAnsi="Tahoma" w:cs="Tahoma"/>
          <w:spacing w:val="3"/>
        </w:rPr>
        <w:t>P</w:t>
      </w:r>
      <w:r w:rsidRPr="008B77AC">
        <w:rPr>
          <w:rFonts w:ascii="Tahoma" w:eastAsia="Tahoma" w:hAnsi="Tahoma" w:cs="Tahoma"/>
          <w:spacing w:val="1"/>
        </w:rPr>
        <w:t>L</w:t>
      </w:r>
      <w:r w:rsidRPr="008B77AC">
        <w:rPr>
          <w:rFonts w:ascii="Tahoma" w:eastAsia="Tahoma" w:hAnsi="Tahoma" w:cs="Tahoma"/>
        </w:rPr>
        <w:t>N</w:t>
      </w:r>
      <w:r w:rsidRPr="008B77AC">
        <w:rPr>
          <w:rFonts w:ascii="Tahoma" w:eastAsia="Tahoma" w:hAnsi="Tahoma" w:cs="Tahoma"/>
          <w:spacing w:val="-18"/>
        </w:rPr>
        <w:t xml:space="preserve"> </w:t>
      </w:r>
      <w:r w:rsidRPr="008B77AC">
        <w:rPr>
          <w:rFonts w:ascii="Tahoma" w:eastAsia="Tahoma" w:hAnsi="Tahoma" w:cs="Tahoma"/>
        </w:rPr>
        <w:t>(s</w:t>
      </w:r>
      <w:r w:rsidRPr="008B77AC">
        <w:rPr>
          <w:rFonts w:ascii="Tahoma" w:eastAsia="Tahoma" w:hAnsi="Tahoma" w:cs="Tahoma"/>
          <w:spacing w:val="1"/>
        </w:rPr>
        <w:t>ł</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spacing w:val="-1"/>
        </w:rPr>
        <w:t>n</w:t>
      </w:r>
      <w:r w:rsidRPr="008B77AC">
        <w:rPr>
          <w:rFonts w:ascii="Tahoma" w:eastAsia="Tahoma" w:hAnsi="Tahoma" w:cs="Tahoma"/>
        </w:rPr>
        <w:t>ie</w:t>
      </w:r>
      <w:r w:rsidRPr="008B77AC">
        <w:rPr>
          <w:rFonts w:ascii="Tahoma" w:eastAsia="Tahoma" w:hAnsi="Tahoma" w:cs="Tahoma"/>
          <w:spacing w:val="-7"/>
        </w:rPr>
        <w:t xml:space="preserve"> </w:t>
      </w:r>
      <w:r w:rsidRPr="008B77AC">
        <w:rPr>
          <w:rFonts w:ascii="Tahoma" w:eastAsia="Tahoma" w:hAnsi="Tahoma" w:cs="Tahoma"/>
        </w:rPr>
        <w:t>…</w:t>
      </w:r>
      <w:r w:rsidRPr="008B77AC">
        <w:rPr>
          <w:rFonts w:ascii="Tahoma" w:eastAsia="Tahoma" w:hAnsi="Tahoma" w:cs="Tahoma"/>
          <w:spacing w:val="1"/>
        </w:rPr>
        <w:t>)</w:t>
      </w:r>
      <w:r w:rsidRPr="008B77AC">
        <w:rPr>
          <w:rFonts w:ascii="Tahoma" w:eastAsia="Tahoma" w:hAnsi="Tahoma" w:cs="Tahoma"/>
        </w:rPr>
        <w:t>.</w:t>
      </w:r>
    </w:p>
    <w:p w14:paraId="5FCE90A7" w14:textId="59D7ED29" w:rsidR="00156B74" w:rsidRPr="00E45FD6" w:rsidRDefault="00156B74" w:rsidP="00E43CDE">
      <w:pPr>
        <w:pStyle w:val="Akapitzlist"/>
        <w:numPr>
          <w:ilvl w:val="0"/>
          <w:numId w:val="5"/>
        </w:numPr>
        <w:spacing w:line="276" w:lineRule="auto"/>
        <w:ind w:left="426" w:right="14" w:hanging="420"/>
        <w:jc w:val="both"/>
        <w:rPr>
          <w:rFonts w:ascii="Tahoma" w:eastAsia="Tahoma" w:hAnsi="Tahoma" w:cs="Tahoma"/>
        </w:rPr>
      </w:pPr>
      <w:r w:rsidRPr="00E45FD6">
        <w:rPr>
          <w:rFonts w:ascii="Tahoma" w:eastAsia="Tahoma" w:hAnsi="Tahoma" w:cs="Tahoma"/>
          <w:spacing w:val="-1"/>
        </w:rPr>
        <w:t>N</w:t>
      </w:r>
      <w:r w:rsidRPr="00E45FD6">
        <w:rPr>
          <w:rFonts w:ascii="Tahoma" w:eastAsia="Tahoma" w:hAnsi="Tahoma" w:cs="Tahoma"/>
        </w:rPr>
        <w:t xml:space="preserve">a </w:t>
      </w:r>
      <w:r w:rsidRPr="00E45FD6">
        <w:rPr>
          <w:rFonts w:ascii="Tahoma" w:eastAsia="Tahoma" w:hAnsi="Tahoma" w:cs="Tahoma"/>
          <w:spacing w:val="-1"/>
        </w:rPr>
        <w:t>w</w:t>
      </w:r>
      <w:r w:rsidRPr="00E45FD6">
        <w:rPr>
          <w:rFonts w:ascii="Tahoma" w:eastAsia="Tahoma" w:hAnsi="Tahoma" w:cs="Tahoma"/>
          <w:spacing w:val="1"/>
        </w:rPr>
        <w:t>a</w:t>
      </w:r>
      <w:r w:rsidRPr="00E45FD6">
        <w:rPr>
          <w:rFonts w:ascii="Tahoma" w:eastAsia="Tahoma" w:hAnsi="Tahoma" w:cs="Tahoma"/>
        </w:rPr>
        <w:t>ru</w:t>
      </w:r>
      <w:r w:rsidRPr="00E45FD6">
        <w:rPr>
          <w:rFonts w:ascii="Tahoma" w:eastAsia="Tahoma" w:hAnsi="Tahoma" w:cs="Tahoma"/>
          <w:spacing w:val="1"/>
        </w:rPr>
        <w:t>n</w:t>
      </w:r>
      <w:r w:rsidRPr="00E45FD6">
        <w:rPr>
          <w:rFonts w:ascii="Tahoma" w:eastAsia="Tahoma" w:hAnsi="Tahoma" w:cs="Tahoma"/>
          <w:spacing w:val="-1"/>
        </w:rPr>
        <w:t>k</w:t>
      </w:r>
      <w:r w:rsidRPr="00E45FD6">
        <w:rPr>
          <w:rFonts w:ascii="Tahoma" w:eastAsia="Tahoma" w:hAnsi="Tahoma" w:cs="Tahoma"/>
          <w:spacing w:val="1"/>
        </w:rPr>
        <w:t>a</w:t>
      </w:r>
      <w:r w:rsidRPr="00E45FD6">
        <w:rPr>
          <w:rFonts w:ascii="Tahoma" w:eastAsia="Tahoma" w:hAnsi="Tahoma" w:cs="Tahoma"/>
          <w:spacing w:val="-1"/>
        </w:rPr>
        <w:t>c</w:t>
      </w:r>
      <w:r w:rsidRPr="00E45FD6">
        <w:rPr>
          <w:rFonts w:ascii="Tahoma" w:eastAsia="Tahoma" w:hAnsi="Tahoma" w:cs="Tahoma"/>
        </w:rPr>
        <w:t>h</w:t>
      </w:r>
      <w:r w:rsidRPr="00E45FD6">
        <w:rPr>
          <w:rFonts w:ascii="Tahoma" w:eastAsia="Tahoma" w:hAnsi="Tahoma" w:cs="Tahoma"/>
          <w:spacing w:val="57"/>
        </w:rPr>
        <w:t xml:space="preserve"> </w:t>
      </w:r>
      <w:r w:rsidRPr="00E45FD6">
        <w:rPr>
          <w:rFonts w:ascii="Tahoma" w:eastAsia="Tahoma" w:hAnsi="Tahoma" w:cs="Tahoma"/>
          <w:spacing w:val="2"/>
        </w:rPr>
        <w:t>o</w:t>
      </w:r>
      <w:r w:rsidRPr="00E45FD6">
        <w:rPr>
          <w:rFonts w:ascii="Tahoma" w:eastAsia="Tahoma" w:hAnsi="Tahoma" w:cs="Tahoma"/>
          <w:spacing w:val="-1"/>
        </w:rPr>
        <w:t>k</w:t>
      </w:r>
      <w:r w:rsidRPr="00E45FD6">
        <w:rPr>
          <w:rFonts w:ascii="Tahoma" w:eastAsia="Tahoma" w:hAnsi="Tahoma" w:cs="Tahoma"/>
        </w:rPr>
        <w:t>r</w:t>
      </w:r>
      <w:r w:rsidRPr="00E45FD6">
        <w:rPr>
          <w:rFonts w:ascii="Tahoma" w:eastAsia="Tahoma" w:hAnsi="Tahoma" w:cs="Tahoma"/>
          <w:spacing w:val="1"/>
        </w:rPr>
        <w:t>e</w:t>
      </w:r>
      <w:r w:rsidRPr="00E45FD6">
        <w:rPr>
          <w:rFonts w:ascii="Tahoma" w:eastAsia="Tahoma" w:hAnsi="Tahoma" w:cs="Tahoma"/>
        </w:rPr>
        <w:t>śl</w:t>
      </w:r>
      <w:r w:rsidRPr="00E45FD6">
        <w:rPr>
          <w:rFonts w:ascii="Tahoma" w:eastAsia="Tahoma" w:hAnsi="Tahoma" w:cs="Tahoma"/>
          <w:spacing w:val="2"/>
        </w:rPr>
        <w:t>o</w:t>
      </w:r>
      <w:r w:rsidRPr="00E45FD6">
        <w:rPr>
          <w:rFonts w:ascii="Tahoma" w:eastAsia="Tahoma" w:hAnsi="Tahoma" w:cs="Tahoma"/>
          <w:spacing w:val="-3"/>
        </w:rPr>
        <w:t>n</w:t>
      </w:r>
      <w:r w:rsidRPr="00E45FD6">
        <w:rPr>
          <w:rFonts w:ascii="Tahoma" w:eastAsia="Tahoma" w:hAnsi="Tahoma" w:cs="Tahoma"/>
          <w:spacing w:val="-1"/>
        </w:rPr>
        <w:t>y</w:t>
      </w:r>
      <w:r w:rsidRPr="00E45FD6">
        <w:rPr>
          <w:rFonts w:ascii="Tahoma" w:eastAsia="Tahoma" w:hAnsi="Tahoma" w:cs="Tahoma"/>
          <w:spacing w:val="2"/>
        </w:rPr>
        <w:t>c</w:t>
      </w:r>
      <w:r w:rsidRPr="00E45FD6">
        <w:rPr>
          <w:rFonts w:ascii="Tahoma" w:eastAsia="Tahoma" w:hAnsi="Tahoma" w:cs="Tahoma"/>
        </w:rPr>
        <w:t>h</w:t>
      </w:r>
      <w:r w:rsidRPr="00E45FD6">
        <w:rPr>
          <w:rFonts w:ascii="Tahoma" w:eastAsia="Tahoma" w:hAnsi="Tahoma" w:cs="Tahoma"/>
          <w:spacing w:val="56"/>
        </w:rPr>
        <w:t xml:space="preserve"> </w:t>
      </w:r>
      <w:r w:rsidRPr="00E45FD6">
        <w:rPr>
          <w:rFonts w:ascii="Tahoma" w:eastAsia="Tahoma" w:hAnsi="Tahoma" w:cs="Tahoma"/>
        </w:rPr>
        <w:t xml:space="preserve">w </w:t>
      </w:r>
      <w:r w:rsidRPr="00E45FD6">
        <w:rPr>
          <w:rFonts w:ascii="Tahoma" w:eastAsia="Tahoma" w:hAnsi="Tahoma" w:cs="Tahoma"/>
          <w:spacing w:val="-1"/>
        </w:rPr>
        <w:t>n</w:t>
      </w:r>
      <w:r w:rsidRPr="00E45FD6">
        <w:rPr>
          <w:rFonts w:ascii="Tahoma" w:eastAsia="Tahoma" w:hAnsi="Tahoma" w:cs="Tahoma"/>
        </w:rPr>
        <w:t>i</w:t>
      </w:r>
      <w:r w:rsidRPr="00E45FD6">
        <w:rPr>
          <w:rFonts w:ascii="Tahoma" w:eastAsia="Tahoma" w:hAnsi="Tahoma" w:cs="Tahoma"/>
          <w:spacing w:val="-1"/>
        </w:rPr>
        <w:t>n</w:t>
      </w:r>
      <w:r w:rsidRPr="00E45FD6">
        <w:rPr>
          <w:rFonts w:ascii="Tahoma" w:eastAsia="Tahoma" w:hAnsi="Tahoma" w:cs="Tahoma"/>
        </w:rPr>
        <w:t>i</w:t>
      </w:r>
      <w:r w:rsidRPr="00E45FD6">
        <w:rPr>
          <w:rFonts w:ascii="Tahoma" w:eastAsia="Tahoma" w:hAnsi="Tahoma" w:cs="Tahoma"/>
          <w:spacing w:val="1"/>
        </w:rPr>
        <w:t>ej</w:t>
      </w:r>
      <w:r w:rsidRPr="00E45FD6">
        <w:rPr>
          <w:rFonts w:ascii="Tahoma" w:eastAsia="Tahoma" w:hAnsi="Tahoma" w:cs="Tahoma"/>
        </w:rPr>
        <w:t>sz</w:t>
      </w:r>
      <w:r w:rsidRPr="00E45FD6">
        <w:rPr>
          <w:rFonts w:ascii="Tahoma" w:eastAsia="Tahoma" w:hAnsi="Tahoma" w:cs="Tahoma"/>
          <w:spacing w:val="1"/>
        </w:rPr>
        <w:t>e</w:t>
      </w:r>
      <w:r w:rsidRPr="00E45FD6">
        <w:rPr>
          <w:rFonts w:ascii="Tahoma" w:eastAsia="Tahoma" w:hAnsi="Tahoma" w:cs="Tahoma"/>
        </w:rPr>
        <w:t>j</w:t>
      </w:r>
      <w:r w:rsidRPr="00E45FD6">
        <w:rPr>
          <w:rFonts w:ascii="Tahoma" w:eastAsia="Tahoma" w:hAnsi="Tahoma" w:cs="Tahoma"/>
          <w:spacing w:val="61"/>
        </w:rPr>
        <w:t xml:space="preserve"> </w:t>
      </w:r>
      <w:r w:rsidRPr="00E45FD6">
        <w:rPr>
          <w:rFonts w:ascii="Tahoma" w:eastAsia="Tahoma" w:hAnsi="Tahoma" w:cs="Tahoma"/>
          <w:spacing w:val="-1"/>
        </w:rPr>
        <w:t>u</w:t>
      </w:r>
      <w:r w:rsidRPr="00E45FD6">
        <w:rPr>
          <w:rFonts w:ascii="Tahoma" w:eastAsia="Tahoma" w:hAnsi="Tahoma" w:cs="Tahoma"/>
        </w:rPr>
        <w:t>mo</w:t>
      </w:r>
      <w:r w:rsidRPr="00E45FD6">
        <w:rPr>
          <w:rFonts w:ascii="Tahoma" w:eastAsia="Tahoma" w:hAnsi="Tahoma" w:cs="Tahoma"/>
          <w:spacing w:val="1"/>
        </w:rPr>
        <w:t>w</w:t>
      </w:r>
      <w:r w:rsidRPr="00E45FD6">
        <w:rPr>
          <w:rFonts w:ascii="Tahoma" w:eastAsia="Tahoma" w:hAnsi="Tahoma" w:cs="Tahoma"/>
        </w:rPr>
        <w:t>i</w:t>
      </w:r>
      <w:r w:rsidRPr="00E45FD6">
        <w:rPr>
          <w:rFonts w:ascii="Tahoma" w:eastAsia="Tahoma" w:hAnsi="Tahoma" w:cs="Tahoma"/>
          <w:spacing w:val="1"/>
        </w:rPr>
        <w:t>e</w:t>
      </w:r>
      <w:r w:rsidRPr="00E45FD6">
        <w:rPr>
          <w:rFonts w:ascii="Tahoma" w:eastAsia="Tahoma" w:hAnsi="Tahoma" w:cs="Tahoma"/>
        </w:rPr>
        <w:t>,</w:t>
      </w:r>
      <w:r w:rsidRPr="00E45FD6">
        <w:rPr>
          <w:rFonts w:ascii="Tahoma" w:eastAsia="Tahoma" w:hAnsi="Tahoma" w:cs="Tahoma"/>
          <w:spacing w:val="59"/>
        </w:rPr>
        <w:t xml:space="preserve"> </w:t>
      </w:r>
      <w:r w:rsidRPr="00E45FD6">
        <w:rPr>
          <w:rFonts w:ascii="Tahoma" w:eastAsia="Tahoma" w:hAnsi="Tahoma" w:cs="Tahoma"/>
          <w:spacing w:val="2"/>
        </w:rPr>
        <w:t>I</w:t>
      </w:r>
      <w:r w:rsidRPr="00E45FD6">
        <w:rPr>
          <w:rFonts w:ascii="Tahoma" w:eastAsia="Tahoma" w:hAnsi="Tahoma" w:cs="Tahoma"/>
        </w:rPr>
        <w:t>Z pr</w:t>
      </w:r>
      <w:r w:rsidRPr="00E45FD6">
        <w:rPr>
          <w:rFonts w:ascii="Tahoma" w:eastAsia="Tahoma" w:hAnsi="Tahoma" w:cs="Tahoma"/>
          <w:spacing w:val="1"/>
        </w:rPr>
        <w:t>z</w:t>
      </w:r>
      <w:r w:rsidRPr="00E45FD6">
        <w:rPr>
          <w:rFonts w:ascii="Tahoma" w:eastAsia="Tahoma" w:hAnsi="Tahoma" w:cs="Tahoma"/>
          <w:spacing w:val="-1"/>
        </w:rPr>
        <w:t>y</w:t>
      </w:r>
      <w:r w:rsidRPr="00E45FD6">
        <w:rPr>
          <w:rFonts w:ascii="Tahoma" w:eastAsia="Tahoma" w:hAnsi="Tahoma" w:cs="Tahoma"/>
          <w:spacing w:val="3"/>
        </w:rPr>
        <w:t>z</w:t>
      </w:r>
      <w:r w:rsidRPr="00E45FD6">
        <w:rPr>
          <w:rFonts w:ascii="Tahoma" w:eastAsia="Tahoma" w:hAnsi="Tahoma" w:cs="Tahoma"/>
          <w:spacing w:val="-1"/>
        </w:rPr>
        <w:t>n</w:t>
      </w:r>
      <w:r w:rsidRPr="00E45FD6">
        <w:rPr>
          <w:rFonts w:ascii="Tahoma" w:eastAsia="Tahoma" w:hAnsi="Tahoma" w:cs="Tahoma"/>
          <w:spacing w:val="1"/>
        </w:rPr>
        <w:t>a</w:t>
      </w:r>
      <w:r w:rsidRPr="00E45FD6">
        <w:rPr>
          <w:rFonts w:ascii="Tahoma" w:eastAsia="Tahoma" w:hAnsi="Tahoma" w:cs="Tahoma"/>
          <w:spacing w:val="-1"/>
        </w:rPr>
        <w:t>j</w:t>
      </w:r>
      <w:r w:rsidRPr="00E45FD6">
        <w:rPr>
          <w:rFonts w:ascii="Tahoma" w:eastAsia="Tahoma" w:hAnsi="Tahoma" w:cs="Tahoma"/>
        </w:rPr>
        <w:t>e</w:t>
      </w:r>
      <w:r w:rsidRPr="00E45FD6">
        <w:rPr>
          <w:rFonts w:ascii="Tahoma" w:eastAsia="Tahoma" w:hAnsi="Tahoma" w:cs="Tahoma"/>
          <w:spacing w:val="60"/>
        </w:rPr>
        <w:t xml:space="preserve"> </w:t>
      </w:r>
      <w:r w:rsidRPr="00E45FD6">
        <w:rPr>
          <w:rFonts w:ascii="Tahoma" w:eastAsia="Tahoma" w:hAnsi="Tahoma" w:cs="Tahoma"/>
        </w:rPr>
        <w:t>B</w:t>
      </w:r>
      <w:r w:rsidRPr="00E45FD6">
        <w:rPr>
          <w:rFonts w:ascii="Tahoma" w:eastAsia="Tahoma" w:hAnsi="Tahoma" w:cs="Tahoma"/>
          <w:spacing w:val="1"/>
        </w:rPr>
        <w:t>e</w:t>
      </w:r>
      <w:r w:rsidRPr="00E45FD6">
        <w:rPr>
          <w:rFonts w:ascii="Tahoma" w:eastAsia="Tahoma" w:hAnsi="Tahoma" w:cs="Tahoma"/>
          <w:spacing w:val="-1"/>
        </w:rPr>
        <w:t>n</w:t>
      </w:r>
      <w:r w:rsidRPr="00E45FD6">
        <w:rPr>
          <w:rFonts w:ascii="Tahoma" w:eastAsia="Tahoma" w:hAnsi="Tahoma" w:cs="Tahoma"/>
          <w:spacing w:val="3"/>
        </w:rPr>
        <w:t>e</w:t>
      </w:r>
      <w:r w:rsidRPr="00E45FD6">
        <w:rPr>
          <w:rFonts w:ascii="Tahoma" w:eastAsia="Tahoma" w:hAnsi="Tahoma" w:cs="Tahoma"/>
          <w:spacing w:val="-1"/>
        </w:rPr>
        <w:t>f</w:t>
      </w:r>
      <w:r w:rsidRPr="00E45FD6">
        <w:rPr>
          <w:rFonts w:ascii="Tahoma" w:eastAsia="Tahoma" w:hAnsi="Tahoma" w:cs="Tahoma"/>
        </w:rPr>
        <w:t>i</w:t>
      </w:r>
      <w:r w:rsidRPr="00E45FD6">
        <w:rPr>
          <w:rFonts w:ascii="Tahoma" w:eastAsia="Tahoma" w:hAnsi="Tahoma" w:cs="Tahoma"/>
          <w:spacing w:val="2"/>
        </w:rPr>
        <w:t>c</w:t>
      </w:r>
      <w:r w:rsidRPr="00E45FD6">
        <w:rPr>
          <w:rFonts w:ascii="Tahoma" w:eastAsia="Tahoma" w:hAnsi="Tahoma" w:cs="Tahoma"/>
        </w:rPr>
        <w:t>j</w:t>
      </w:r>
      <w:r w:rsidRPr="00E45FD6">
        <w:rPr>
          <w:rFonts w:ascii="Tahoma" w:eastAsia="Tahoma" w:hAnsi="Tahoma" w:cs="Tahoma"/>
          <w:spacing w:val="1"/>
        </w:rPr>
        <w:t>e</w:t>
      </w:r>
      <w:r w:rsidRPr="00E45FD6">
        <w:rPr>
          <w:rFonts w:ascii="Tahoma" w:eastAsia="Tahoma" w:hAnsi="Tahoma" w:cs="Tahoma"/>
          <w:spacing w:val="-1"/>
        </w:rPr>
        <w:t>n</w:t>
      </w:r>
      <w:r w:rsidRPr="00E45FD6">
        <w:rPr>
          <w:rFonts w:ascii="Tahoma" w:eastAsia="Tahoma" w:hAnsi="Tahoma" w:cs="Tahoma"/>
        </w:rPr>
        <w:t>to</w:t>
      </w:r>
      <w:r w:rsidRPr="00E45FD6">
        <w:rPr>
          <w:rFonts w:ascii="Tahoma" w:eastAsia="Tahoma" w:hAnsi="Tahoma" w:cs="Tahoma"/>
          <w:spacing w:val="3"/>
        </w:rPr>
        <w:t>w</w:t>
      </w:r>
      <w:r w:rsidRPr="00E45FD6">
        <w:rPr>
          <w:rFonts w:ascii="Tahoma" w:eastAsia="Tahoma" w:hAnsi="Tahoma" w:cs="Tahoma"/>
        </w:rPr>
        <w:t>i</w:t>
      </w:r>
      <w:r w:rsidRPr="00E45FD6">
        <w:rPr>
          <w:rFonts w:ascii="Tahoma" w:eastAsia="Tahoma" w:hAnsi="Tahoma" w:cs="Tahoma"/>
          <w:spacing w:val="55"/>
        </w:rPr>
        <w:t xml:space="preserve"> </w:t>
      </w:r>
      <w:r w:rsidRPr="00E45FD6">
        <w:rPr>
          <w:rFonts w:ascii="Tahoma" w:eastAsia="Tahoma" w:hAnsi="Tahoma" w:cs="Tahoma"/>
        </w:rPr>
        <w:t>do</w:t>
      </w:r>
      <w:r w:rsidRPr="00E45FD6">
        <w:rPr>
          <w:rFonts w:ascii="Tahoma" w:eastAsia="Tahoma" w:hAnsi="Tahoma" w:cs="Tahoma"/>
          <w:spacing w:val="-1"/>
        </w:rPr>
        <w:t>f</w:t>
      </w:r>
      <w:r w:rsidRPr="00E45FD6">
        <w:rPr>
          <w:rFonts w:ascii="Tahoma" w:eastAsia="Tahoma" w:hAnsi="Tahoma" w:cs="Tahoma"/>
        </w:rPr>
        <w:t>i</w:t>
      </w:r>
      <w:r w:rsidRPr="00E45FD6">
        <w:rPr>
          <w:rFonts w:ascii="Tahoma" w:eastAsia="Tahoma" w:hAnsi="Tahoma" w:cs="Tahoma"/>
          <w:spacing w:val="-1"/>
        </w:rPr>
        <w:t>n</w:t>
      </w:r>
      <w:r w:rsidRPr="00E45FD6">
        <w:rPr>
          <w:rFonts w:ascii="Tahoma" w:eastAsia="Tahoma" w:hAnsi="Tahoma" w:cs="Tahoma"/>
          <w:spacing w:val="1"/>
        </w:rPr>
        <w:t>an</w:t>
      </w:r>
      <w:r w:rsidRPr="00E45FD6">
        <w:rPr>
          <w:rFonts w:ascii="Tahoma" w:eastAsia="Tahoma" w:hAnsi="Tahoma" w:cs="Tahoma"/>
        </w:rPr>
        <w:t>so</w:t>
      </w:r>
      <w:r w:rsidRPr="00E45FD6">
        <w:rPr>
          <w:rFonts w:ascii="Tahoma" w:eastAsia="Tahoma" w:hAnsi="Tahoma" w:cs="Tahoma"/>
          <w:spacing w:val="-2"/>
        </w:rPr>
        <w:t>w</w:t>
      </w:r>
      <w:r w:rsidRPr="00E45FD6">
        <w:rPr>
          <w:rFonts w:ascii="Tahoma" w:eastAsia="Tahoma" w:hAnsi="Tahoma" w:cs="Tahoma"/>
          <w:spacing w:val="1"/>
        </w:rPr>
        <w:t>a</w:t>
      </w:r>
      <w:r w:rsidRPr="00E45FD6">
        <w:rPr>
          <w:rFonts w:ascii="Tahoma" w:eastAsia="Tahoma" w:hAnsi="Tahoma" w:cs="Tahoma"/>
          <w:spacing w:val="-1"/>
        </w:rPr>
        <w:t>n</w:t>
      </w:r>
      <w:r w:rsidRPr="00E45FD6">
        <w:rPr>
          <w:rFonts w:ascii="Tahoma" w:eastAsia="Tahoma" w:hAnsi="Tahoma" w:cs="Tahoma"/>
        </w:rPr>
        <w:t xml:space="preserve">ie </w:t>
      </w:r>
      <w:r w:rsidRPr="00E45FD6">
        <w:rPr>
          <w:rFonts w:ascii="Tahoma" w:eastAsia="Tahoma" w:hAnsi="Tahoma" w:cs="Tahoma"/>
          <w:spacing w:val="-1"/>
        </w:rPr>
        <w:t>n</w:t>
      </w:r>
      <w:r w:rsidRPr="00E45FD6">
        <w:rPr>
          <w:rFonts w:ascii="Tahoma" w:eastAsia="Tahoma" w:hAnsi="Tahoma" w:cs="Tahoma"/>
        </w:rPr>
        <w:t>a r</w:t>
      </w:r>
      <w:r w:rsidRPr="00E45FD6">
        <w:rPr>
          <w:rFonts w:ascii="Tahoma" w:eastAsia="Tahoma" w:hAnsi="Tahoma" w:cs="Tahoma"/>
          <w:spacing w:val="1"/>
        </w:rPr>
        <w:t>ea</w:t>
      </w:r>
      <w:r w:rsidRPr="00E45FD6">
        <w:rPr>
          <w:rFonts w:ascii="Tahoma" w:eastAsia="Tahoma" w:hAnsi="Tahoma" w:cs="Tahoma"/>
        </w:rPr>
        <w:t>liz</w:t>
      </w:r>
      <w:r w:rsidRPr="00E45FD6">
        <w:rPr>
          <w:rFonts w:ascii="Tahoma" w:eastAsia="Tahoma" w:hAnsi="Tahoma" w:cs="Tahoma"/>
          <w:spacing w:val="1"/>
        </w:rPr>
        <w:t>a</w:t>
      </w:r>
      <w:r w:rsidRPr="00E45FD6">
        <w:rPr>
          <w:rFonts w:ascii="Tahoma" w:eastAsia="Tahoma" w:hAnsi="Tahoma" w:cs="Tahoma"/>
          <w:spacing w:val="-1"/>
        </w:rPr>
        <w:t>cj</w:t>
      </w:r>
      <w:r w:rsidRPr="00E45FD6">
        <w:rPr>
          <w:rFonts w:ascii="Tahoma" w:eastAsia="Tahoma" w:hAnsi="Tahoma" w:cs="Tahoma"/>
        </w:rPr>
        <w:t xml:space="preserve">ę </w:t>
      </w:r>
      <w:r w:rsidRPr="00E45FD6">
        <w:rPr>
          <w:rFonts w:ascii="Tahoma" w:eastAsia="Tahoma" w:hAnsi="Tahoma" w:cs="Tahoma"/>
          <w:spacing w:val="2"/>
        </w:rPr>
        <w:t>p</w:t>
      </w:r>
      <w:r w:rsidRPr="00E45FD6">
        <w:rPr>
          <w:rFonts w:ascii="Tahoma" w:eastAsia="Tahoma" w:hAnsi="Tahoma" w:cs="Tahoma"/>
        </w:rPr>
        <w:t>r</w:t>
      </w:r>
      <w:r w:rsidRPr="00E45FD6">
        <w:rPr>
          <w:rFonts w:ascii="Tahoma" w:eastAsia="Tahoma" w:hAnsi="Tahoma" w:cs="Tahoma"/>
          <w:spacing w:val="2"/>
        </w:rPr>
        <w:t>o</w:t>
      </w:r>
      <w:r w:rsidRPr="00E45FD6">
        <w:rPr>
          <w:rFonts w:ascii="Tahoma" w:eastAsia="Tahoma" w:hAnsi="Tahoma" w:cs="Tahoma"/>
          <w:spacing w:val="-1"/>
        </w:rPr>
        <w:t>j</w:t>
      </w:r>
      <w:r w:rsidRPr="00E45FD6">
        <w:rPr>
          <w:rFonts w:ascii="Tahoma" w:eastAsia="Tahoma" w:hAnsi="Tahoma" w:cs="Tahoma"/>
          <w:spacing w:val="1"/>
        </w:rPr>
        <w:t>e</w:t>
      </w:r>
      <w:r w:rsidRPr="00E45FD6">
        <w:rPr>
          <w:rFonts w:ascii="Tahoma" w:eastAsia="Tahoma" w:hAnsi="Tahoma" w:cs="Tahoma"/>
          <w:spacing w:val="-1"/>
        </w:rPr>
        <w:t>k</w:t>
      </w:r>
      <w:r w:rsidRPr="00E45FD6">
        <w:rPr>
          <w:rFonts w:ascii="Tahoma" w:eastAsia="Tahoma" w:hAnsi="Tahoma" w:cs="Tahoma"/>
        </w:rPr>
        <w:t>tu w ł</w:t>
      </w:r>
      <w:r w:rsidRPr="00E45FD6">
        <w:rPr>
          <w:rFonts w:ascii="Tahoma" w:eastAsia="Tahoma" w:hAnsi="Tahoma" w:cs="Tahoma"/>
          <w:spacing w:val="1"/>
        </w:rPr>
        <w:t>ą</w:t>
      </w:r>
      <w:r w:rsidRPr="00E45FD6">
        <w:rPr>
          <w:rFonts w:ascii="Tahoma" w:eastAsia="Tahoma" w:hAnsi="Tahoma" w:cs="Tahoma"/>
          <w:spacing w:val="-1"/>
        </w:rPr>
        <w:t>c</w:t>
      </w:r>
      <w:r w:rsidRPr="00E45FD6">
        <w:rPr>
          <w:rFonts w:ascii="Tahoma" w:eastAsia="Tahoma" w:hAnsi="Tahoma" w:cs="Tahoma"/>
        </w:rPr>
        <w:t xml:space="preserve">znej </w:t>
      </w:r>
      <w:r w:rsidR="003A27A1" w:rsidRPr="00E45FD6">
        <w:rPr>
          <w:rFonts w:ascii="Tahoma" w:eastAsia="Tahoma" w:hAnsi="Tahoma" w:cs="Tahoma"/>
          <w:spacing w:val="-1"/>
        </w:rPr>
        <w:t>k</w:t>
      </w:r>
      <w:r w:rsidR="003A27A1" w:rsidRPr="00E45FD6">
        <w:rPr>
          <w:rFonts w:ascii="Tahoma" w:eastAsia="Tahoma" w:hAnsi="Tahoma" w:cs="Tahoma"/>
          <w:spacing w:val="1"/>
        </w:rPr>
        <w:t>w</w:t>
      </w:r>
      <w:r w:rsidR="003A27A1" w:rsidRPr="00E45FD6">
        <w:rPr>
          <w:rFonts w:ascii="Tahoma" w:eastAsia="Tahoma" w:hAnsi="Tahoma" w:cs="Tahoma"/>
          <w:spacing w:val="2"/>
        </w:rPr>
        <w:t>o</w:t>
      </w:r>
      <w:r w:rsidR="003A27A1" w:rsidRPr="00E45FD6">
        <w:rPr>
          <w:rFonts w:ascii="Tahoma" w:eastAsia="Tahoma" w:hAnsi="Tahoma" w:cs="Tahoma"/>
          <w:spacing w:val="-1"/>
        </w:rPr>
        <w:t>c</w:t>
      </w:r>
      <w:r w:rsidR="003A27A1" w:rsidRPr="00E45FD6">
        <w:rPr>
          <w:rFonts w:ascii="Tahoma" w:eastAsia="Tahoma" w:hAnsi="Tahoma" w:cs="Tahoma"/>
        </w:rPr>
        <w:t>ie</w:t>
      </w:r>
      <w:r w:rsidR="003A27A1" w:rsidRPr="00E45FD6">
        <w:rPr>
          <w:rFonts w:ascii="Tahoma" w:eastAsia="Tahoma" w:hAnsi="Tahoma" w:cs="Tahoma"/>
          <w:spacing w:val="-1"/>
        </w:rPr>
        <w:t xml:space="preserve"> </w:t>
      </w:r>
      <w:r w:rsidR="003A27A1" w:rsidRPr="00E45FD6">
        <w:rPr>
          <w:rFonts w:ascii="Tahoma" w:eastAsia="Tahoma" w:hAnsi="Tahoma" w:cs="Tahoma"/>
        </w:rPr>
        <w:t>n</w:t>
      </w:r>
      <w:r w:rsidR="003A27A1" w:rsidRPr="00E45FD6">
        <w:rPr>
          <w:rFonts w:ascii="Tahoma" w:eastAsia="Tahoma" w:hAnsi="Tahoma" w:cs="Tahoma"/>
          <w:spacing w:val="1"/>
        </w:rPr>
        <w:t>i</w:t>
      </w:r>
      <w:r w:rsidR="003A27A1" w:rsidRPr="00E45FD6">
        <w:rPr>
          <w:rFonts w:ascii="Tahoma" w:eastAsia="Tahoma" w:hAnsi="Tahoma" w:cs="Tahoma"/>
        </w:rPr>
        <w:t>ep</w:t>
      </w:r>
      <w:r w:rsidR="003A27A1" w:rsidRPr="00E45FD6">
        <w:rPr>
          <w:rFonts w:ascii="Tahoma" w:eastAsia="Tahoma" w:hAnsi="Tahoma" w:cs="Tahoma"/>
          <w:spacing w:val="1"/>
        </w:rPr>
        <w:t>rze</w:t>
      </w:r>
      <w:r w:rsidR="003A27A1" w:rsidRPr="00E45FD6">
        <w:rPr>
          <w:rFonts w:ascii="Tahoma" w:eastAsia="Tahoma" w:hAnsi="Tahoma" w:cs="Tahoma"/>
          <w:spacing w:val="-2"/>
        </w:rPr>
        <w:t>k</w:t>
      </w:r>
      <w:r w:rsidR="003A27A1" w:rsidRPr="00E45FD6">
        <w:rPr>
          <w:rFonts w:ascii="Tahoma" w:eastAsia="Tahoma" w:hAnsi="Tahoma" w:cs="Tahoma"/>
          <w:spacing w:val="1"/>
        </w:rPr>
        <w:t>r</w:t>
      </w:r>
      <w:r w:rsidR="003A27A1" w:rsidRPr="00E45FD6">
        <w:rPr>
          <w:rFonts w:ascii="Tahoma" w:eastAsia="Tahoma" w:hAnsi="Tahoma" w:cs="Tahoma"/>
          <w:spacing w:val="-1"/>
        </w:rPr>
        <w:t>a</w:t>
      </w:r>
      <w:r w:rsidR="003A27A1" w:rsidRPr="00E45FD6">
        <w:rPr>
          <w:rFonts w:ascii="Tahoma" w:eastAsia="Tahoma" w:hAnsi="Tahoma" w:cs="Tahoma"/>
        </w:rPr>
        <w:t>c</w:t>
      </w:r>
      <w:r w:rsidR="003A27A1" w:rsidRPr="00E45FD6">
        <w:rPr>
          <w:rFonts w:ascii="Tahoma" w:eastAsia="Tahoma" w:hAnsi="Tahoma" w:cs="Tahoma"/>
          <w:spacing w:val="1"/>
        </w:rPr>
        <w:t>z</w:t>
      </w:r>
      <w:r w:rsidR="003A27A1" w:rsidRPr="00E45FD6">
        <w:rPr>
          <w:rFonts w:ascii="Tahoma" w:eastAsia="Tahoma" w:hAnsi="Tahoma" w:cs="Tahoma"/>
          <w:spacing w:val="-1"/>
        </w:rPr>
        <w:t>a</w:t>
      </w:r>
      <w:r w:rsidR="003A27A1" w:rsidRPr="00E45FD6">
        <w:rPr>
          <w:rFonts w:ascii="Tahoma" w:eastAsia="Tahoma" w:hAnsi="Tahoma" w:cs="Tahoma"/>
          <w:spacing w:val="1"/>
        </w:rPr>
        <w:t>j</w:t>
      </w:r>
      <w:r w:rsidR="003A27A1" w:rsidRPr="00E45FD6">
        <w:rPr>
          <w:rFonts w:ascii="Tahoma" w:eastAsia="Tahoma" w:hAnsi="Tahoma" w:cs="Tahoma"/>
          <w:spacing w:val="-1"/>
        </w:rPr>
        <w:t>ą</w:t>
      </w:r>
      <w:r w:rsidR="003A27A1" w:rsidRPr="00E45FD6">
        <w:rPr>
          <w:rFonts w:ascii="Tahoma" w:eastAsia="Tahoma" w:hAnsi="Tahoma" w:cs="Tahoma"/>
          <w:spacing w:val="1"/>
        </w:rPr>
        <w:t>cej</w:t>
      </w:r>
      <w:r w:rsidRPr="00E45FD6">
        <w:rPr>
          <w:rFonts w:ascii="Tahoma" w:eastAsia="Tahoma" w:hAnsi="Tahoma" w:cs="Tahoma"/>
          <w:spacing w:val="7"/>
        </w:rPr>
        <w:t xml:space="preserve"> </w:t>
      </w:r>
      <w:r w:rsidRPr="00E45FD6">
        <w:rPr>
          <w:rFonts w:ascii="Tahoma" w:eastAsia="Tahoma" w:hAnsi="Tahoma" w:cs="Tahoma"/>
          <w:spacing w:val="2"/>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spacing w:val="2"/>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 xml:space="preserve">. </w:t>
      </w:r>
      <w:r w:rsidRPr="00E45FD6">
        <w:rPr>
          <w:rFonts w:ascii="Tahoma" w:eastAsia="Tahoma" w:hAnsi="Tahoma" w:cs="Tahoma"/>
          <w:spacing w:val="3"/>
        </w:rPr>
        <w:t>P</w:t>
      </w:r>
      <w:r w:rsidRPr="00E45FD6">
        <w:rPr>
          <w:rFonts w:ascii="Tahoma" w:eastAsia="Tahoma" w:hAnsi="Tahoma" w:cs="Tahoma"/>
          <w:spacing w:val="-1"/>
        </w:rPr>
        <w:t>L</w:t>
      </w:r>
      <w:r w:rsidRPr="00E45FD6">
        <w:rPr>
          <w:rFonts w:ascii="Tahoma" w:eastAsia="Tahoma" w:hAnsi="Tahoma" w:cs="Tahoma"/>
        </w:rPr>
        <w:t>N (s</w:t>
      </w:r>
      <w:r w:rsidRPr="00E45FD6">
        <w:rPr>
          <w:rFonts w:ascii="Tahoma" w:eastAsia="Tahoma" w:hAnsi="Tahoma" w:cs="Tahoma"/>
          <w:spacing w:val="1"/>
        </w:rPr>
        <w:t>ł</w:t>
      </w:r>
      <w:r w:rsidRPr="00E45FD6">
        <w:rPr>
          <w:rFonts w:ascii="Tahoma" w:eastAsia="Tahoma" w:hAnsi="Tahoma" w:cs="Tahoma"/>
        </w:rPr>
        <w:t>o</w:t>
      </w:r>
      <w:r w:rsidRPr="00E45FD6">
        <w:rPr>
          <w:rFonts w:ascii="Tahoma" w:eastAsia="Tahoma" w:hAnsi="Tahoma" w:cs="Tahoma"/>
          <w:spacing w:val="1"/>
        </w:rPr>
        <w:t>w</w:t>
      </w:r>
      <w:r w:rsidRPr="00E45FD6">
        <w:rPr>
          <w:rFonts w:ascii="Tahoma" w:eastAsia="Tahoma" w:hAnsi="Tahoma" w:cs="Tahoma"/>
          <w:spacing w:val="-1"/>
        </w:rPr>
        <w:t>n</w:t>
      </w:r>
      <w:r w:rsidRPr="00E45FD6">
        <w:rPr>
          <w:rFonts w:ascii="Tahoma" w:eastAsia="Tahoma" w:hAnsi="Tahoma" w:cs="Tahoma"/>
        </w:rPr>
        <w:t>i</w:t>
      </w:r>
      <w:r w:rsidRPr="00E45FD6">
        <w:rPr>
          <w:rFonts w:ascii="Tahoma" w:eastAsia="Tahoma" w:hAnsi="Tahoma" w:cs="Tahoma"/>
          <w:spacing w:val="1"/>
        </w:rPr>
        <w:t>e</w:t>
      </w:r>
      <w:r w:rsidRPr="00E45FD6">
        <w:rPr>
          <w:rFonts w:ascii="Tahoma" w:eastAsia="Tahoma" w:hAnsi="Tahoma" w:cs="Tahoma"/>
        </w:rPr>
        <w:t xml:space="preserve">: </w:t>
      </w:r>
      <w:r w:rsidR="00E45FD6">
        <w:rPr>
          <w:rFonts w:ascii="Tahoma" w:eastAsia="Tahoma" w:hAnsi="Tahoma" w:cs="Tahoma"/>
        </w:rPr>
        <w:t>………………...…</w:t>
      </w:r>
      <w:r w:rsidRPr="00E45FD6">
        <w:rPr>
          <w:rFonts w:ascii="Tahoma" w:eastAsia="Tahoma" w:hAnsi="Tahoma" w:cs="Tahoma"/>
          <w:w w:val="99"/>
        </w:rPr>
        <w:t>)</w:t>
      </w:r>
      <w:r w:rsidR="003A27A1">
        <w:rPr>
          <w:rFonts w:ascii="Tahoma" w:eastAsia="Tahoma" w:hAnsi="Tahoma" w:cs="Tahoma"/>
          <w:w w:val="99"/>
        </w:rPr>
        <w:t xml:space="preserve"> </w:t>
      </w:r>
      <w:r w:rsidRPr="00E45FD6">
        <w:rPr>
          <w:rFonts w:ascii="Tahoma" w:eastAsia="Tahoma" w:hAnsi="Tahoma" w:cs="Tahoma"/>
        </w:rPr>
        <w:t>i st</w:t>
      </w:r>
      <w:r w:rsidRPr="00E45FD6">
        <w:rPr>
          <w:rFonts w:ascii="Tahoma" w:eastAsia="Tahoma" w:hAnsi="Tahoma" w:cs="Tahoma"/>
          <w:spacing w:val="1"/>
        </w:rPr>
        <w:t>a</w:t>
      </w:r>
      <w:r w:rsidRPr="00E45FD6">
        <w:rPr>
          <w:rFonts w:ascii="Tahoma" w:eastAsia="Tahoma" w:hAnsi="Tahoma" w:cs="Tahoma"/>
          <w:spacing w:val="-1"/>
        </w:rPr>
        <w:t>n</w:t>
      </w:r>
      <w:r w:rsidRPr="00E45FD6">
        <w:rPr>
          <w:rFonts w:ascii="Tahoma" w:eastAsia="Tahoma" w:hAnsi="Tahoma" w:cs="Tahoma"/>
        </w:rPr>
        <w:t>o</w:t>
      </w:r>
      <w:r w:rsidRPr="00E45FD6">
        <w:rPr>
          <w:rFonts w:ascii="Tahoma" w:eastAsia="Tahoma" w:hAnsi="Tahoma" w:cs="Tahoma"/>
          <w:spacing w:val="1"/>
        </w:rPr>
        <w:t>w</w:t>
      </w:r>
      <w:r w:rsidRPr="00E45FD6">
        <w:rPr>
          <w:rFonts w:ascii="Tahoma" w:eastAsia="Tahoma" w:hAnsi="Tahoma" w:cs="Tahoma"/>
        </w:rPr>
        <w:t>i</w:t>
      </w:r>
      <w:r w:rsidRPr="00E45FD6">
        <w:rPr>
          <w:rFonts w:ascii="Tahoma" w:eastAsia="Tahoma" w:hAnsi="Tahoma" w:cs="Tahoma"/>
          <w:spacing w:val="1"/>
        </w:rPr>
        <w:t>ą</w:t>
      </w:r>
      <w:r w:rsidRPr="00E45FD6">
        <w:rPr>
          <w:rFonts w:ascii="Tahoma" w:eastAsia="Tahoma" w:hAnsi="Tahoma" w:cs="Tahoma"/>
          <w:spacing w:val="-1"/>
        </w:rPr>
        <w:t>c</w:t>
      </w:r>
      <w:r w:rsidRPr="00E45FD6">
        <w:rPr>
          <w:rFonts w:ascii="Tahoma" w:eastAsia="Tahoma" w:hAnsi="Tahoma" w:cs="Tahoma"/>
          <w:spacing w:val="1"/>
        </w:rPr>
        <w:t>e</w:t>
      </w:r>
      <w:r w:rsidRPr="00E45FD6">
        <w:rPr>
          <w:rFonts w:ascii="Tahoma" w:eastAsia="Tahoma" w:hAnsi="Tahoma" w:cs="Tahoma"/>
        </w:rPr>
        <w:t>j</w:t>
      </w:r>
      <w:r w:rsidR="001F5E4D" w:rsidRPr="001F5E4D">
        <w:rPr>
          <w:rFonts w:ascii="Tahoma" w:eastAsia="Tahoma" w:hAnsi="Tahoma" w:cs="Tahoma"/>
        </w:rPr>
        <w:t xml:space="preserve"> </w:t>
      </w:r>
      <w:r w:rsidR="001F5E4D">
        <w:rPr>
          <w:rFonts w:ascii="Tahoma" w:eastAsia="Tahoma" w:hAnsi="Tahoma" w:cs="Tahoma"/>
        </w:rPr>
        <w:t>na dzień podpisania niniejszej Umowy</w:t>
      </w:r>
      <w:r w:rsidRPr="00E45FD6">
        <w:rPr>
          <w:rFonts w:ascii="Tahoma" w:eastAsia="Tahoma" w:hAnsi="Tahoma" w:cs="Tahoma"/>
          <w:spacing w:val="-9"/>
        </w:rPr>
        <w:t xml:space="preserve"> </w:t>
      </w:r>
      <w:r w:rsidRPr="00E45FD6">
        <w:rPr>
          <w:rFonts w:ascii="Tahoma" w:eastAsia="Tahoma" w:hAnsi="Tahoma" w:cs="Tahoma"/>
        </w:rPr>
        <w:t>……</w:t>
      </w:r>
      <w:r w:rsidRPr="00E45FD6">
        <w:rPr>
          <w:rFonts w:ascii="Tahoma" w:eastAsia="Tahoma" w:hAnsi="Tahoma" w:cs="Tahoma"/>
          <w:spacing w:val="-2"/>
        </w:rPr>
        <w:t xml:space="preserve"> </w:t>
      </w:r>
      <w:r w:rsidRPr="00E45FD6">
        <w:rPr>
          <w:rFonts w:ascii="Tahoma" w:eastAsia="Tahoma" w:hAnsi="Tahoma" w:cs="Tahoma"/>
        </w:rPr>
        <w:t>%</w:t>
      </w:r>
      <w:r w:rsidRPr="00E45FD6">
        <w:rPr>
          <w:rFonts w:ascii="Tahoma" w:eastAsia="Tahoma" w:hAnsi="Tahoma" w:cs="Tahoma"/>
          <w:spacing w:val="-2"/>
        </w:rPr>
        <w:t xml:space="preserve"> </w:t>
      </w:r>
      <w:r w:rsidR="001F5E4D">
        <w:rPr>
          <w:rFonts w:ascii="Tahoma" w:eastAsia="Tahoma" w:hAnsi="Tahoma" w:cs="Tahoma"/>
        </w:rPr>
        <w:t>określonych we wniosku</w:t>
      </w:r>
      <w:r w:rsidR="001F5E4D" w:rsidRPr="00E45FD6">
        <w:rPr>
          <w:rFonts w:ascii="Tahoma" w:eastAsia="Tahoma" w:hAnsi="Tahoma" w:cs="Tahoma"/>
          <w:spacing w:val="-2"/>
        </w:rPr>
        <w:t xml:space="preserve"> </w:t>
      </w:r>
      <w:r w:rsidRPr="00E45FD6">
        <w:rPr>
          <w:rFonts w:ascii="Tahoma" w:eastAsia="Tahoma" w:hAnsi="Tahoma" w:cs="Tahoma"/>
          <w:spacing w:val="-1"/>
        </w:rPr>
        <w:t>c</w:t>
      </w:r>
      <w:r w:rsidRPr="00E45FD6">
        <w:rPr>
          <w:rFonts w:ascii="Tahoma" w:eastAsia="Tahoma" w:hAnsi="Tahoma" w:cs="Tahoma"/>
          <w:spacing w:val="1"/>
        </w:rPr>
        <w:t>a</w:t>
      </w:r>
      <w:r w:rsidRPr="00E45FD6">
        <w:rPr>
          <w:rFonts w:ascii="Tahoma" w:eastAsia="Tahoma" w:hAnsi="Tahoma" w:cs="Tahoma"/>
          <w:spacing w:val="3"/>
        </w:rPr>
        <w:t>ł</w:t>
      </w:r>
      <w:r w:rsidRPr="00E45FD6">
        <w:rPr>
          <w:rFonts w:ascii="Tahoma" w:eastAsia="Tahoma" w:hAnsi="Tahoma" w:cs="Tahoma"/>
          <w:spacing w:val="-3"/>
        </w:rPr>
        <w:t>k</w:t>
      </w:r>
      <w:r w:rsidRPr="00E45FD6">
        <w:rPr>
          <w:rFonts w:ascii="Tahoma" w:eastAsia="Tahoma" w:hAnsi="Tahoma" w:cs="Tahoma"/>
        </w:rPr>
        <w:t>o</w:t>
      </w:r>
      <w:r w:rsidRPr="00E45FD6">
        <w:rPr>
          <w:rFonts w:ascii="Tahoma" w:eastAsia="Tahoma" w:hAnsi="Tahoma" w:cs="Tahoma"/>
          <w:spacing w:val="1"/>
        </w:rPr>
        <w:t>w</w:t>
      </w:r>
      <w:r w:rsidRPr="00E45FD6">
        <w:rPr>
          <w:rFonts w:ascii="Tahoma" w:eastAsia="Tahoma" w:hAnsi="Tahoma" w:cs="Tahoma"/>
          <w:spacing w:val="4"/>
        </w:rPr>
        <w:t>i</w:t>
      </w:r>
      <w:r w:rsidRPr="00E45FD6">
        <w:rPr>
          <w:rFonts w:ascii="Tahoma" w:eastAsia="Tahoma" w:hAnsi="Tahoma" w:cs="Tahoma"/>
        </w:rPr>
        <w:t>t</w:t>
      </w:r>
      <w:r w:rsidRPr="00E45FD6">
        <w:rPr>
          <w:rFonts w:ascii="Tahoma" w:eastAsia="Tahoma" w:hAnsi="Tahoma" w:cs="Tahoma"/>
          <w:spacing w:val="-3"/>
        </w:rPr>
        <w:t>y</w:t>
      </w:r>
      <w:r w:rsidRPr="00E45FD6">
        <w:rPr>
          <w:rFonts w:ascii="Tahoma" w:eastAsia="Tahoma" w:hAnsi="Tahoma" w:cs="Tahoma"/>
          <w:spacing w:val="2"/>
        </w:rPr>
        <w:t>c</w:t>
      </w:r>
      <w:r w:rsidRPr="00E45FD6">
        <w:rPr>
          <w:rFonts w:ascii="Tahoma" w:eastAsia="Tahoma" w:hAnsi="Tahoma" w:cs="Tahoma"/>
        </w:rPr>
        <w:t>h</w:t>
      </w:r>
      <w:r w:rsidRPr="00E45FD6">
        <w:rPr>
          <w:rFonts w:ascii="Tahoma" w:eastAsia="Tahoma" w:hAnsi="Tahoma" w:cs="Tahoma"/>
          <w:spacing w:val="-11"/>
        </w:rPr>
        <w:t xml:space="preserve"> </w:t>
      </w:r>
      <w:r w:rsidRPr="00E45FD6">
        <w:rPr>
          <w:rFonts w:ascii="Tahoma" w:eastAsia="Tahoma" w:hAnsi="Tahoma" w:cs="Tahoma"/>
          <w:spacing w:val="1"/>
        </w:rPr>
        <w:t>w</w:t>
      </w:r>
      <w:r w:rsidRPr="00E45FD6">
        <w:rPr>
          <w:rFonts w:ascii="Tahoma" w:eastAsia="Tahoma" w:hAnsi="Tahoma" w:cs="Tahoma"/>
          <w:spacing w:val="-1"/>
        </w:rPr>
        <w:t>y</w:t>
      </w:r>
      <w:r w:rsidRPr="00E45FD6">
        <w:rPr>
          <w:rFonts w:ascii="Tahoma" w:eastAsia="Tahoma" w:hAnsi="Tahoma" w:cs="Tahoma"/>
        </w:rPr>
        <w:t>d</w:t>
      </w:r>
      <w:r w:rsidRPr="00E45FD6">
        <w:rPr>
          <w:rFonts w:ascii="Tahoma" w:eastAsia="Tahoma" w:hAnsi="Tahoma" w:cs="Tahoma"/>
          <w:spacing w:val="1"/>
        </w:rPr>
        <w:t>a</w:t>
      </w:r>
      <w:r w:rsidRPr="00E45FD6">
        <w:rPr>
          <w:rFonts w:ascii="Tahoma" w:eastAsia="Tahoma" w:hAnsi="Tahoma" w:cs="Tahoma"/>
        </w:rPr>
        <w:t>t</w:t>
      </w:r>
      <w:r w:rsidRPr="00E45FD6">
        <w:rPr>
          <w:rFonts w:ascii="Tahoma" w:eastAsia="Tahoma" w:hAnsi="Tahoma" w:cs="Tahoma"/>
          <w:spacing w:val="1"/>
        </w:rPr>
        <w:t>k</w:t>
      </w:r>
      <w:r w:rsidRPr="00E45FD6">
        <w:rPr>
          <w:rFonts w:ascii="Tahoma" w:eastAsia="Tahoma" w:hAnsi="Tahoma" w:cs="Tahoma"/>
        </w:rPr>
        <w:t>ów</w:t>
      </w:r>
      <w:r w:rsidRPr="00E45FD6">
        <w:rPr>
          <w:rFonts w:ascii="Tahoma" w:eastAsia="Tahoma" w:hAnsi="Tahoma" w:cs="Tahoma"/>
          <w:spacing w:val="-9"/>
        </w:rPr>
        <w:t xml:space="preserve"> </w:t>
      </w:r>
      <w:r w:rsidRPr="00E45FD6">
        <w:rPr>
          <w:rFonts w:ascii="Tahoma" w:eastAsia="Tahoma" w:hAnsi="Tahoma" w:cs="Tahoma"/>
          <w:spacing w:val="-1"/>
        </w:rPr>
        <w:t>kw</w:t>
      </w:r>
      <w:r w:rsidRPr="00E45FD6">
        <w:rPr>
          <w:rFonts w:ascii="Tahoma" w:eastAsia="Tahoma" w:hAnsi="Tahoma" w:cs="Tahoma"/>
          <w:spacing w:val="1"/>
        </w:rPr>
        <w:t>a</w:t>
      </w:r>
      <w:r w:rsidRPr="00E45FD6">
        <w:rPr>
          <w:rFonts w:ascii="Tahoma" w:eastAsia="Tahoma" w:hAnsi="Tahoma" w:cs="Tahoma"/>
        </w:rPr>
        <w:t>li</w:t>
      </w:r>
      <w:r w:rsidRPr="00E45FD6">
        <w:rPr>
          <w:rFonts w:ascii="Tahoma" w:eastAsia="Tahoma" w:hAnsi="Tahoma" w:cs="Tahoma"/>
          <w:spacing w:val="-1"/>
        </w:rPr>
        <w:t>f</w:t>
      </w:r>
      <w:r w:rsidRPr="00E45FD6">
        <w:rPr>
          <w:rFonts w:ascii="Tahoma" w:eastAsia="Tahoma" w:hAnsi="Tahoma" w:cs="Tahoma"/>
          <w:spacing w:val="2"/>
        </w:rPr>
        <w:t>i</w:t>
      </w:r>
      <w:r w:rsidRPr="00E45FD6">
        <w:rPr>
          <w:rFonts w:ascii="Tahoma" w:eastAsia="Tahoma" w:hAnsi="Tahoma" w:cs="Tahoma"/>
          <w:spacing w:val="-3"/>
        </w:rPr>
        <w:t>k</w:t>
      </w:r>
      <w:r w:rsidRPr="00E45FD6">
        <w:rPr>
          <w:rFonts w:ascii="Tahoma" w:eastAsia="Tahoma" w:hAnsi="Tahoma" w:cs="Tahoma"/>
          <w:spacing w:val="2"/>
        </w:rPr>
        <w:t>o</w:t>
      </w:r>
      <w:r w:rsidRPr="00E45FD6">
        <w:rPr>
          <w:rFonts w:ascii="Tahoma" w:eastAsia="Tahoma" w:hAnsi="Tahoma" w:cs="Tahoma"/>
          <w:spacing w:val="-1"/>
        </w:rPr>
        <w:t>w</w:t>
      </w:r>
      <w:r w:rsidRPr="00E45FD6">
        <w:rPr>
          <w:rFonts w:ascii="Tahoma" w:eastAsia="Tahoma" w:hAnsi="Tahoma" w:cs="Tahoma"/>
          <w:spacing w:val="1"/>
        </w:rPr>
        <w:t>a</w:t>
      </w:r>
      <w:r w:rsidRPr="00E45FD6">
        <w:rPr>
          <w:rFonts w:ascii="Tahoma" w:eastAsia="Tahoma" w:hAnsi="Tahoma" w:cs="Tahoma"/>
        </w:rPr>
        <w:t>l</w:t>
      </w:r>
      <w:r w:rsidRPr="00E45FD6">
        <w:rPr>
          <w:rFonts w:ascii="Tahoma" w:eastAsia="Tahoma" w:hAnsi="Tahoma" w:cs="Tahoma"/>
          <w:spacing w:val="-1"/>
        </w:rPr>
        <w:t>n</w:t>
      </w:r>
      <w:r w:rsidRPr="00E45FD6">
        <w:rPr>
          <w:rFonts w:ascii="Tahoma" w:eastAsia="Tahoma" w:hAnsi="Tahoma" w:cs="Tahoma"/>
          <w:spacing w:val="-3"/>
        </w:rPr>
        <w:t>y</w:t>
      </w:r>
      <w:r w:rsidRPr="00E45FD6">
        <w:rPr>
          <w:rFonts w:ascii="Tahoma" w:eastAsia="Tahoma" w:hAnsi="Tahoma" w:cs="Tahoma"/>
          <w:spacing w:val="2"/>
        </w:rPr>
        <w:t>c</w:t>
      </w:r>
      <w:r w:rsidRPr="00E45FD6">
        <w:rPr>
          <w:rFonts w:ascii="Tahoma" w:eastAsia="Tahoma" w:hAnsi="Tahoma" w:cs="Tahoma"/>
        </w:rPr>
        <w:t>h</w:t>
      </w:r>
      <w:r w:rsidRPr="00E45FD6">
        <w:rPr>
          <w:rFonts w:ascii="Tahoma" w:eastAsia="Tahoma" w:hAnsi="Tahoma" w:cs="Tahoma"/>
          <w:spacing w:val="-15"/>
        </w:rPr>
        <w:t xml:space="preserve"> </w:t>
      </w:r>
      <w:r w:rsidRPr="00E45FD6">
        <w:rPr>
          <w:rFonts w:ascii="Tahoma" w:eastAsia="Tahoma" w:hAnsi="Tahoma" w:cs="Tahoma"/>
          <w:spacing w:val="4"/>
        </w:rPr>
        <w:t>p</w:t>
      </w:r>
      <w:r w:rsidRPr="00E45FD6">
        <w:rPr>
          <w:rFonts w:ascii="Tahoma" w:eastAsia="Tahoma" w:hAnsi="Tahoma" w:cs="Tahoma"/>
        </w:rPr>
        <w:t>ro</w:t>
      </w:r>
      <w:r w:rsidRPr="00E45FD6">
        <w:rPr>
          <w:rFonts w:ascii="Tahoma" w:eastAsia="Tahoma" w:hAnsi="Tahoma" w:cs="Tahoma"/>
          <w:spacing w:val="-1"/>
        </w:rPr>
        <w:t>j</w:t>
      </w:r>
      <w:r w:rsidRPr="00E45FD6">
        <w:rPr>
          <w:rFonts w:ascii="Tahoma" w:eastAsia="Tahoma" w:hAnsi="Tahoma" w:cs="Tahoma"/>
          <w:spacing w:val="3"/>
        </w:rPr>
        <w:t>e</w:t>
      </w:r>
      <w:r w:rsidRPr="00E45FD6">
        <w:rPr>
          <w:rFonts w:ascii="Tahoma" w:eastAsia="Tahoma" w:hAnsi="Tahoma" w:cs="Tahoma"/>
          <w:spacing w:val="1"/>
        </w:rPr>
        <w:t>k</w:t>
      </w:r>
      <w:r w:rsidRPr="00E45FD6">
        <w:rPr>
          <w:rFonts w:ascii="Tahoma" w:eastAsia="Tahoma" w:hAnsi="Tahoma" w:cs="Tahoma"/>
        </w:rPr>
        <w:t>t</w:t>
      </w:r>
      <w:r w:rsidRPr="00E45FD6">
        <w:rPr>
          <w:rFonts w:ascii="Tahoma" w:eastAsia="Tahoma" w:hAnsi="Tahoma" w:cs="Tahoma"/>
          <w:spacing w:val="-1"/>
        </w:rPr>
        <w:t>u</w:t>
      </w:r>
      <w:r w:rsidRPr="00E45FD6">
        <w:rPr>
          <w:rFonts w:ascii="Tahoma" w:eastAsia="Tahoma" w:hAnsi="Tahoma" w:cs="Tahoma"/>
        </w:rPr>
        <w:t>,</w:t>
      </w:r>
      <w:r w:rsidRPr="00E45FD6">
        <w:rPr>
          <w:rFonts w:ascii="Tahoma" w:eastAsia="Tahoma" w:hAnsi="Tahoma" w:cs="Tahoma"/>
          <w:spacing w:val="-8"/>
        </w:rPr>
        <w:t xml:space="preserve"> </w:t>
      </w:r>
      <w:r w:rsidRPr="00E45FD6">
        <w:rPr>
          <w:rFonts w:ascii="Tahoma" w:eastAsia="Tahoma" w:hAnsi="Tahoma" w:cs="Tahoma"/>
        </w:rPr>
        <w:t>w</w:t>
      </w:r>
      <w:r w:rsidRPr="00E45FD6">
        <w:rPr>
          <w:rFonts w:ascii="Tahoma" w:eastAsia="Tahoma" w:hAnsi="Tahoma" w:cs="Tahoma"/>
          <w:spacing w:val="-1"/>
        </w:rPr>
        <w:t xml:space="preserve"> </w:t>
      </w:r>
      <w:r w:rsidRPr="00E45FD6">
        <w:rPr>
          <w:rFonts w:ascii="Tahoma" w:eastAsia="Tahoma" w:hAnsi="Tahoma" w:cs="Tahoma"/>
          <w:spacing w:val="-2"/>
        </w:rPr>
        <w:t>t</w:t>
      </w:r>
      <w:r w:rsidRPr="00E45FD6">
        <w:rPr>
          <w:rFonts w:ascii="Tahoma" w:eastAsia="Tahoma" w:hAnsi="Tahoma" w:cs="Tahoma"/>
          <w:spacing w:val="-1"/>
        </w:rPr>
        <w:t>y</w:t>
      </w:r>
      <w:r w:rsidRPr="00E45FD6">
        <w:rPr>
          <w:rFonts w:ascii="Tahoma" w:eastAsia="Tahoma" w:hAnsi="Tahoma" w:cs="Tahoma"/>
          <w:spacing w:val="3"/>
        </w:rPr>
        <w:t>m</w:t>
      </w:r>
      <w:r w:rsidRPr="00E45FD6">
        <w:rPr>
          <w:rFonts w:ascii="Tahoma" w:eastAsia="Tahoma" w:hAnsi="Tahoma" w:cs="Tahoma"/>
        </w:rPr>
        <w:t>:</w:t>
      </w:r>
    </w:p>
    <w:p w14:paraId="12904B56" w14:textId="64439C88" w:rsidR="00156B74" w:rsidRPr="001C3C76" w:rsidRDefault="00156B74" w:rsidP="00C64D60">
      <w:pPr>
        <w:spacing w:line="276" w:lineRule="auto"/>
        <w:ind w:left="851" w:right="14" w:hanging="426"/>
        <w:jc w:val="both"/>
        <w:rPr>
          <w:rFonts w:ascii="Tahoma" w:eastAsia="Tahoma" w:hAnsi="Tahoma" w:cs="Tahoma"/>
        </w:rPr>
      </w:pPr>
      <w:r w:rsidRPr="001C3C76">
        <w:rPr>
          <w:rFonts w:ascii="Tahoma" w:eastAsia="Tahoma" w:hAnsi="Tahoma" w:cs="Tahoma"/>
          <w:spacing w:val="-1"/>
        </w:rPr>
        <w:t>1</w:t>
      </w:r>
      <w:r w:rsidRPr="001C3C76">
        <w:rPr>
          <w:rFonts w:ascii="Tahoma" w:eastAsia="Tahoma" w:hAnsi="Tahoma" w:cs="Tahoma"/>
        </w:rPr>
        <w:t>)</w:t>
      </w:r>
      <w:r w:rsidR="00B610C5">
        <w:rPr>
          <w:rFonts w:ascii="Tahoma" w:eastAsia="Tahoma" w:hAnsi="Tahoma" w:cs="Tahoma"/>
          <w:spacing w:val="35"/>
        </w:rPr>
        <w:tab/>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
        </w:rPr>
        <w:t xml:space="preserve"> </w:t>
      </w:r>
      <w:r w:rsidRPr="001C3C76">
        <w:rPr>
          <w:rFonts w:ascii="Tahoma" w:eastAsia="Tahoma" w:hAnsi="Tahoma" w:cs="Tahoma"/>
        </w:rPr>
        <w:t>ze</w:t>
      </w:r>
      <w:r w:rsidRPr="001C3C76">
        <w:rPr>
          <w:rFonts w:ascii="Tahoma" w:eastAsia="Tahoma" w:hAnsi="Tahoma" w:cs="Tahoma"/>
          <w:spacing w:val="11"/>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w:t>
      </w:r>
      <w:r w:rsidRPr="001C3C76">
        <w:rPr>
          <w:rFonts w:ascii="Tahoma" w:eastAsia="Tahoma" w:hAnsi="Tahoma" w:cs="Tahoma"/>
          <w:spacing w:val="3"/>
        </w:rPr>
        <w:t>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 w</w:t>
      </w:r>
      <w:r w:rsidRPr="001C3C76">
        <w:rPr>
          <w:rFonts w:ascii="Tahoma" w:eastAsia="Tahoma" w:hAnsi="Tahoma" w:cs="Tahoma"/>
          <w:spacing w:val="9"/>
        </w:rPr>
        <w:t xml:space="preserve"> </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6"/>
        </w:rPr>
        <w:t xml:space="preserve"> </w:t>
      </w:r>
      <w:r w:rsidR="00E45FD6">
        <w:rPr>
          <w:rFonts w:ascii="Tahoma" w:eastAsia="Tahoma" w:hAnsi="Tahoma" w:cs="Tahoma"/>
          <w:spacing w:val="6"/>
        </w:rPr>
        <w:t>…………..</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spacing w:val="-1"/>
        </w:rPr>
        <w:t>L</w:t>
      </w:r>
      <w:r w:rsidRPr="001C3C76">
        <w:rPr>
          <w:rFonts w:ascii="Tahoma" w:eastAsia="Tahoma" w:hAnsi="Tahoma" w:cs="Tahoma"/>
        </w:rPr>
        <w:t>N</w:t>
      </w:r>
      <w:r w:rsidRPr="001C3C76">
        <w:rPr>
          <w:rFonts w:ascii="Tahoma" w:eastAsia="Tahoma" w:hAnsi="Tahoma" w:cs="Tahoma"/>
          <w:spacing w:val="14"/>
        </w:rPr>
        <w:t xml:space="preserve"> </w:t>
      </w:r>
      <w:r w:rsidRPr="001C3C76">
        <w:rPr>
          <w:rFonts w:ascii="Tahoma" w:eastAsia="Tahoma" w:hAnsi="Tahoma" w:cs="Tahoma"/>
        </w:rPr>
        <w:t>(s</w:t>
      </w:r>
      <w:r w:rsidRPr="001C3C76">
        <w:rPr>
          <w:rFonts w:ascii="Tahoma" w:eastAsia="Tahoma" w:hAnsi="Tahoma" w:cs="Tahoma"/>
          <w:spacing w:val="3"/>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00E45FD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2"/>
        </w:rPr>
        <w:t>c</w:t>
      </w:r>
      <w:r w:rsidRPr="001C3C76">
        <w:rPr>
          <w:rFonts w:ascii="Tahoma" w:eastAsia="Tahoma" w:hAnsi="Tahoma" w:cs="Tahoma"/>
        </w:rPr>
        <w:t>o</w:t>
      </w:r>
      <w:r w:rsidRPr="001C3C76">
        <w:rPr>
          <w:rFonts w:ascii="Tahoma" w:eastAsia="Tahoma" w:hAnsi="Tahoma" w:cs="Tahoma"/>
          <w:spacing w:val="7"/>
        </w:rPr>
        <w:t xml:space="preserve"> </w:t>
      </w:r>
      <w:r w:rsidRPr="001C3C76">
        <w:rPr>
          <w:rFonts w:ascii="Tahoma" w:eastAsia="Tahoma" w:hAnsi="Tahoma" w:cs="Tahoma"/>
        </w:rPr>
        <w:t>st</w:t>
      </w:r>
      <w:r w:rsidRPr="001C3C76">
        <w:rPr>
          <w:rFonts w:ascii="Tahoma" w:eastAsia="Tahoma" w:hAnsi="Tahoma" w:cs="Tahoma"/>
          <w:spacing w:val="1"/>
        </w:rPr>
        <w:t>an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3"/>
        </w:rPr>
        <w:t>ł</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44A6CE9A" w14:textId="6E039859" w:rsidR="00156B74" w:rsidRDefault="00156B74" w:rsidP="00C64D60">
      <w:pPr>
        <w:spacing w:line="276" w:lineRule="auto"/>
        <w:ind w:left="851" w:right="14" w:hanging="426"/>
        <w:jc w:val="both"/>
        <w:rPr>
          <w:rFonts w:ascii="Tahoma" w:eastAsia="Tahoma" w:hAnsi="Tahoma" w:cs="Tahoma"/>
          <w:spacing w:val="3"/>
          <w:position w:val="-1"/>
        </w:rPr>
      </w:pPr>
      <w:r w:rsidRPr="001C3C76">
        <w:rPr>
          <w:rFonts w:ascii="Tahoma" w:eastAsia="Tahoma" w:hAnsi="Tahoma" w:cs="Tahoma"/>
          <w:spacing w:val="-1"/>
        </w:rPr>
        <w:t>2</w:t>
      </w:r>
      <w:r w:rsidRPr="001C3C76">
        <w:rPr>
          <w:rFonts w:ascii="Tahoma" w:eastAsia="Tahoma" w:hAnsi="Tahoma" w:cs="Tahoma"/>
        </w:rPr>
        <w:t>)</w:t>
      </w:r>
      <w:r w:rsidR="00B610C5">
        <w:rPr>
          <w:rFonts w:ascii="Tahoma" w:eastAsia="Tahoma" w:hAnsi="Tahoma" w:cs="Tahoma"/>
          <w:spacing w:val="35"/>
        </w:rPr>
        <w:tab/>
      </w:r>
      <w:r w:rsidRPr="001C3C76">
        <w:rPr>
          <w:rFonts w:ascii="Tahoma" w:eastAsia="Tahoma" w:hAnsi="Tahoma" w:cs="Tahoma"/>
        </w:rPr>
        <w:t>do</w:t>
      </w:r>
      <w:r w:rsidRPr="001C3C76">
        <w:rPr>
          <w:rFonts w:ascii="Tahoma" w:eastAsia="Tahoma" w:hAnsi="Tahoma" w:cs="Tahoma"/>
          <w:spacing w:val="1"/>
        </w:rPr>
        <w:t>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9"/>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lo</w:t>
      </w:r>
      <w:r w:rsidRPr="001C3C76">
        <w:rPr>
          <w:rFonts w:ascii="Tahoma" w:eastAsia="Tahoma" w:hAnsi="Tahoma" w:cs="Tahoma"/>
          <w:spacing w:val="1"/>
        </w:rPr>
        <w:t>w</w:t>
      </w:r>
      <w:r w:rsidRPr="001C3C76">
        <w:rPr>
          <w:rFonts w:ascii="Tahoma" w:eastAsia="Tahoma" w:hAnsi="Tahoma" w:cs="Tahoma"/>
        </w:rPr>
        <w:t xml:space="preserve">ą z </w:t>
      </w:r>
      <w:r w:rsidRPr="001C3C76">
        <w:rPr>
          <w:rFonts w:ascii="Tahoma" w:eastAsia="Tahoma" w:hAnsi="Tahoma" w:cs="Tahoma"/>
          <w:spacing w:val="2"/>
        </w:rPr>
        <w:t>b</w:t>
      </w:r>
      <w:r w:rsidRPr="001C3C76">
        <w:rPr>
          <w:rFonts w:ascii="Tahoma" w:eastAsia="Tahoma" w:hAnsi="Tahoma" w:cs="Tahoma"/>
          <w:spacing w:val="-1"/>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 xml:space="preserve">ie </w:t>
      </w:r>
      <w:r w:rsidR="00E45FD6">
        <w:rPr>
          <w:rFonts w:ascii="Tahoma" w:eastAsia="Tahoma" w:hAnsi="Tahoma" w:cs="Tahoma"/>
          <w:spacing w:val="11"/>
        </w:rPr>
        <w:t>…………….</w:t>
      </w:r>
      <w:r w:rsidRPr="001C3C76">
        <w:rPr>
          <w:rFonts w:ascii="Tahoma" w:eastAsia="Tahoma" w:hAnsi="Tahoma" w:cs="Tahoma"/>
        </w:rPr>
        <w:t xml:space="preserve">… </w:t>
      </w:r>
      <w:r w:rsidRPr="001C3C76">
        <w:rPr>
          <w:rFonts w:ascii="Tahoma" w:eastAsia="Tahoma" w:hAnsi="Tahoma" w:cs="Tahoma"/>
          <w:spacing w:val="15"/>
        </w:rPr>
        <w:t xml:space="preserve"> </w:t>
      </w:r>
      <w:r w:rsidRPr="001C3C76">
        <w:rPr>
          <w:rFonts w:ascii="Tahoma" w:eastAsia="Tahoma" w:hAnsi="Tahoma" w:cs="Tahoma"/>
        </w:rPr>
        <w:t>P</w:t>
      </w:r>
      <w:r w:rsidRPr="001C3C76">
        <w:rPr>
          <w:rFonts w:ascii="Tahoma" w:eastAsia="Tahoma" w:hAnsi="Tahoma" w:cs="Tahoma"/>
          <w:spacing w:val="1"/>
        </w:rPr>
        <w:t>L</w:t>
      </w:r>
      <w:r w:rsidRPr="001C3C76">
        <w:rPr>
          <w:rFonts w:ascii="Tahoma" w:eastAsia="Tahoma" w:hAnsi="Tahoma" w:cs="Tahoma"/>
        </w:rPr>
        <w:t xml:space="preserve">N </w:t>
      </w:r>
      <w:r w:rsidRPr="001C3C76">
        <w:rPr>
          <w:rFonts w:ascii="Tahoma" w:eastAsia="Tahoma" w:hAnsi="Tahoma" w:cs="Tahoma"/>
          <w:spacing w:val="8"/>
        </w:rPr>
        <w:t xml:space="preserve"> </w:t>
      </w:r>
      <w:r w:rsidRPr="001C3C76">
        <w:rPr>
          <w:rFonts w:ascii="Tahoma" w:eastAsia="Tahoma" w:hAnsi="Tahoma" w:cs="Tahoma"/>
        </w:rPr>
        <w:t>(s</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7"/>
        </w:rPr>
        <w:t xml:space="preserve"> </w:t>
      </w:r>
      <w:r w:rsidR="00E45FD6">
        <w:rPr>
          <w:rFonts w:ascii="Tahoma" w:eastAsia="Tahoma" w:hAnsi="Tahoma" w:cs="Tahoma"/>
          <w:spacing w:val="7"/>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 xml:space="preserve">, </w:t>
      </w:r>
      <w:r w:rsidRPr="001C3C76">
        <w:rPr>
          <w:rFonts w:ascii="Tahoma" w:eastAsia="Tahoma" w:hAnsi="Tahoma" w:cs="Tahoma"/>
          <w:spacing w:val="-1"/>
        </w:rPr>
        <w:t>c</w:t>
      </w:r>
      <w:r w:rsidRPr="001C3C76">
        <w:rPr>
          <w:rFonts w:ascii="Tahoma" w:eastAsia="Tahoma" w:hAnsi="Tahoma" w:cs="Tahoma"/>
        </w:rPr>
        <w:t>o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 xml:space="preserve">i </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008A3E15">
        <w:rPr>
          <w:rFonts w:ascii="Tahoma" w:eastAsia="Tahoma" w:hAnsi="Tahoma" w:cs="Tahoma"/>
          <w:spacing w:val="-1"/>
          <w:position w:val="-1"/>
        </w:rPr>
        <w:t xml:space="preserve"> </w:t>
      </w:r>
      <w:r w:rsidRPr="001C3C76">
        <w:rPr>
          <w:rFonts w:ascii="Tahoma" w:eastAsia="Tahoma" w:hAnsi="Tahoma" w:cs="Tahoma"/>
          <w:spacing w:val="-1"/>
          <w:position w:val="-1"/>
        </w:rPr>
        <w:t>c</w:t>
      </w:r>
      <w:r w:rsidRPr="001C3C76">
        <w:rPr>
          <w:rFonts w:ascii="Tahoma" w:eastAsia="Tahoma" w:hAnsi="Tahoma" w:cs="Tahoma"/>
          <w:spacing w:val="1"/>
          <w:position w:val="-1"/>
        </w:rPr>
        <w:t>a</w:t>
      </w:r>
      <w:r w:rsidRPr="001C3C76">
        <w:rPr>
          <w:rFonts w:ascii="Tahoma" w:eastAsia="Tahoma" w:hAnsi="Tahoma" w:cs="Tahoma"/>
          <w:position w:val="-1"/>
        </w:rPr>
        <w:t>ł</w:t>
      </w:r>
      <w:r w:rsidRPr="001C3C76">
        <w:rPr>
          <w:rFonts w:ascii="Tahoma" w:eastAsia="Tahoma" w:hAnsi="Tahoma" w:cs="Tahoma"/>
          <w:spacing w:val="-3"/>
          <w:position w:val="-1"/>
        </w:rPr>
        <w:t>k</w:t>
      </w:r>
      <w:r w:rsidRPr="001C3C76">
        <w:rPr>
          <w:rFonts w:ascii="Tahoma" w:eastAsia="Tahoma" w:hAnsi="Tahoma" w:cs="Tahoma"/>
          <w:position w:val="-1"/>
        </w:rPr>
        <w:t>o</w:t>
      </w:r>
      <w:r w:rsidRPr="001C3C76">
        <w:rPr>
          <w:rFonts w:ascii="Tahoma" w:eastAsia="Tahoma" w:hAnsi="Tahoma" w:cs="Tahoma"/>
          <w:spacing w:val="1"/>
          <w:position w:val="-1"/>
        </w:rPr>
        <w:t>w</w:t>
      </w:r>
      <w:r w:rsidRPr="001C3C76">
        <w:rPr>
          <w:rFonts w:ascii="Tahoma" w:eastAsia="Tahoma" w:hAnsi="Tahoma" w:cs="Tahoma"/>
          <w:position w:val="-1"/>
        </w:rPr>
        <w:t>it</w:t>
      </w:r>
      <w:r w:rsidRPr="001C3C76">
        <w:rPr>
          <w:rFonts w:ascii="Tahoma" w:eastAsia="Tahoma" w:hAnsi="Tahoma" w:cs="Tahoma"/>
          <w:spacing w:val="-1"/>
          <w:position w:val="-1"/>
        </w:rPr>
        <w:t>yc</w:t>
      </w:r>
      <w:r w:rsidRPr="001C3C76">
        <w:rPr>
          <w:rFonts w:ascii="Tahoma" w:eastAsia="Tahoma" w:hAnsi="Tahoma" w:cs="Tahoma"/>
          <w:position w:val="-1"/>
        </w:rPr>
        <w:t>h</w:t>
      </w:r>
      <w:r w:rsidRPr="001C3C76">
        <w:rPr>
          <w:rFonts w:ascii="Tahoma" w:eastAsia="Tahoma" w:hAnsi="Tahoma" w:cs="Tahoma"/>
          <w:spacing w:val="-10"/>
          <w:position w:val="-1"/>
        </w:rPr>
        <w:t xml:space="preserve"> </w:t>
      </w:r>
      <w:r w:rsidRPr="001C3C76">
        <w:rPr>
          <w:rFonts w:ascii="Tahoma" w:eastAsia="Tahoma" w:hAnsi="Tahoma" w:cs="Tahoma"/>
          <w:spacing w:val="1"/>
          <w:position w:val="-1"/>
        </w:rPr>
        <w:t>w</w:t>
      </w:r>
      <w:r w:rsidRPr="001C3C76">
        <w:rPr>
          <w:rFonts w:ascii="Tahoma" w:eastAsia="Tahoma" w:hAnsi="Tahoma" w:cs="Tahoma"/>
          <w:spacing w:val="-1"/>
          <w:position w:val="-1"/>
        </w:rPr>
        <w:t>y</w:t>
      </w:r>
      <w:r w:rsidRPr="001C3C76">
        <w:rPr>
          <w:rFonts w:ascii="Tahoma" w:eastAsia="Tahoma" w:hAnsi="Tahoma" w:cs="Tahoma"/>
          <w:position w:val="-1"/>
        </w:rPr>
        <w:t>d</w:t>
      </w:r>
      <w:r w:rsidRPr="001C3C76">
        <w:rPr>
          <w:rFonts w:ascii="Tahoma" w:eastAsia="Tahoma" w:hAnsi="Tahoma" w:cs="Tahoma"/>
          <w:spacing w:val="1"/>
          <w:position w:val="-1"/>
        </w:rPr>
        <w:t>a</w:t>
      </w:r>
      <w:r w:rsidRPr="001C3C76">
        <w:rPr>
          <w:rFonts w:ascii="Tahoma" w:eastAsia="Tahoma" w:hAnsi="Tahoma" w:cs="Tahoma"/>
          <w:position w:val="-1"/>
        </w:rPr>
        <w:t>t</w:t>
      </w:r>
      <w:r w:rsidRPr="001C3C76">
        <w:rPr>
          <w:rFonts w:ascii="Tahoma" w:eastAsia="Tahoma" w:hAnsi="Tahoma" w:cs="Tahoma"/>
          <w:spacing w:val="-1"/>
          <w:position w:val="-1"/>
        </w:rPr>
        <w:t>k</w:t>
      </w:r>
      <w:r w:rsidRPr="001C3C76">
        <w:rPr>
          <w:rFonts w:ascii="Tahoma" w:eastAsia="Tahoma" w:hAnsi="Tahoma" w:cs="Tahoma"/>
          <w:position w:val="-1"/>
        </w:rPr>
        <w:t>ów</w:t>
      </w:r>
      <w:r w:rsidRPr="001C3C76">
        <w:rPr>
          <w:rFonts w:ascii="Tahoma" w:eastAsia="Tahoma" w:hAnsi="Tahoma" w:cs="Tahoma"/>
          <w:spacing w:val="-6"/>
          <w:position w:val="-1"/>
        </w:rPr>
        <w:t xml:space="preserve"> </w:t>
      </w:r>
      <w:r w:rsidRPr="001C3C76">
        <w:rPr>
          <w:rFonts w:ascii="Tahoma" w:eastAsia="Tahoma" w:hAnsi="Tahoma" w:cs="Tahoma"/>
          <w:spacing w:val="-1"/>
          <w:position w:val="-1"/>
        </w:rPr>
        <w:t>kw</w:t>
      </w:r>
      <w:r w:rsidRPr="001C3C76">
        <w:rPr>
          <w:rFonts w:ascii="Tahoma" w:eastAsia="Tahoma" w:hAnsi="Tahoma" w:cs="Tahoma"/>
          <w:spacing w:val="1"/>
          <w:position w:val="-1"/>
        </w:rPr>
        <w:t>a</w:t>
      </w:r>
      <w:r w:rsidRPr="001C3C76">
        <w:rPr>
          <w:rFonts w:ascii="Tahoma" w:eastAsia="Tahoma" w:hAnsi="Tahoma" w:cs="Tahoma"/>
          <w:spacing w:val="2"/>
          <w:position w:val="-1"/>
        </w:rPr>
        <w:t>l</w:t>
      </w:r>
      <w:r w:rsidRPr="001C3C76">
        <w:rPr>
          <w:rFonts w:ascii="Tahoma" w:eastAsia="Tahoma" w:hAnsi="Tahoma" w:cs="Tahoma"/>
          <w:position w:val="-1"/>
        </w:rPr>
        <w:t>i</w:t>
      </w:r>
      <w:r w:rsidRPr="001C3C76">
        <w:rPr>
          <w:rFonts w:ascii="Tahoma" w:eastAsia="Tahoma" w:hAnsi="Tahoma" w:cs="Tahoma"/>
          <w:spacing w:val="-1"/>
          <w:position w:val="-1"/>
        </w:rPr>
        <w:t>f</w:t>
      </w:r>
      <w:r w:rsidRPr="001C3C76">
        <w:rPr>
          <w:rFonts w:ascii="Tahoma" w:eastAsia="Tahoma" w:hAnsi="Tahoma" w:cs="Tahoma"/>
          <w:spacing w:val="2"/>
          <w:position w:val="-1"/>
        </w:rPr>
        <w:t>i</w:t>
      </w:r>
      <w:r w:rsidRPr="001C3C76">
        <w:rPr>
          <w:rFonts w:ascii="Tahoma" w:eastAsia="Tahoma" w:hAnsi="Tahoma" w:cs="Tahoma"/>
          <w:spacing w:val="-3"/>
          <w:position w:val="-1"/>
        </w:rPr>
        <w:t>k</w:t>
      </w:r>
      <w:r w:rsidRPr="001C3C76">
        <w:rPr>
          <w:rFonts w:ascii="Tahoma" w:eastAsia="Tahoma" w:hAnsi="Tahoma" w:cs="Tahoma"/>
          <w:position w:val="-1"/>
        </w:rPr>
        <w:t>o</w:t>
      </w:r>
      <w:r w:rsidRPr="001C3C76">
        <w:rPr>
          <w:rFonts w:ascii="Tahoma" w:eastAsia="Tahoma" w:hAnsi="Tahoma" w:cs="Tahoma"/>
          <w:spacing w:val="-2"/>
          <w:position w:val="-1"/>
        </w:rPr>
        <w:t>w</w:t>
      </w:r>
      <w:r w:rsidRPr="001C3C76">
        <w:rPr>
          <w:rFonts w:ascii="Tahoma" w:eastAsia="Tahoma" w:hAnsi="Tahoma" w:cs="Tahoma"/>
          <w:spacing w:val="1"/>
          <w:position w:val="-1"/>
        </w:rPr>
        <w:t>a</w:t>
      </w:r>
      <w:r w:rsidRPr="001C3C76">
        <w:rPr>
          <w:rFonts w:ascii="Tahoma" w:eastAsia="Tahoma" w:hAnsi="Tahoma" w:cs="Tahoma"/>
          <w:position w:val="-1"/>
        </w:rPr>
        <w:t>l</w:t>
      </w:r>
      <w:r w:rsidRPr="001C3C76">
        <w:rPr>
          <w:rFonts w:ascii="Tahoma" w:eastAsia="Tahoma" w:hAnsi="Tahoma" w:cs="Tahoma"/>
          <w:spacing w:val="-1"/>
          <w:position w:val="-1"/>
        </w:rPr>
        <w:t>nyc</w:t>
      </w:r>
      <w:r w:rsidRPr="001C3C76">
        <w:rPr>
          <w:rFonts w:ascii="Tahoma" w:eastAsia="Tahoma" w:hAnsi="Tahoma" w:cs="Tahoma"/>
          <w:position w:val="-1"/>
        </w:rPr>
        <w:t>h</w:t>
      </w:r>
      <w:r w:rsidRPr="001C3C76">
        <w:rPr>
          <w:rFonts w:ascii="Tahoma" w:eastAsia="Tahoma" w:hAnsi="Tahoma" w:cs="Tahoma"/>
          <w:spacing w:val="-15"/>
          <w:position w:val="-1"/>
        </w:rPr>
        <w:t xml:space="preserve"> </w:t>
      </w:r>
      <w:r w:rsidRPr="001C3C76">
        <w:rPr>
          <w:rFonts w:ascii="Tahoma" w:eastAsia="Tahoma" w:hAnsi="Tahoma" w:cs="Tahoma"/>
          <w:spacing w:val="3"/>
          <w:position w:val="-1"/>
        </w:rPr>
        <w:t>p</w:t>
      </w:r>
      <w:r w:rsidRPr="001C3C76">
        <w:rPr>
          <w:rFonts w:ascii="Tahoma" w:eastAsia="Tahoma" w:hAnsi="Tahoma" w:cs="Tahoma"/>
          <w:position w:val="-1"/>
        </w:rPr>
        <w:t>r</w:t>
      </w:r>
      <w:r w:rsidRPr="001C3C76">
        <w:rPr>
          <w:rFonts w:ascii="Tahoma" w:eastAsia="Tahoma" w:hAnsi="Tahoma" w:cs="Tahoma"/>
          <w:spacing w:val="2"/>
          <w:position w:val="-1"/>
        </w:rPr>
        <w:t>o</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k</w:t>
      </w:r>
      <w:r w:rsidRPr="001C3C76">
        <w:rPr>
          <w:rFonts w:ascii="Tahoma" w:eastAsia="Tahoma" w:hAnsi="Tahoma" w:cs="Tahoma"/>
          <w:position w:val="-1"/>
        </w:rPr>
        <w:t>t</w:t>
      </w:r>
      <w:r w:rsidRPr="001C3C76">
        <w:rPr>
          <w:rFonts w:ascii="Tahoma" w:eastAsia="Tahoma" w:hAnsi="Tahoma" w:cs="Tahoma"/>
          <w:spacing w:val="1"/>
          <w:position w:val="-1"/>
        </w:rPr>
        <w:t>u</w:t>
      </w:r>
      <w:r w:rsidRPr="001C3C76">
        <w:rPr>
          <w:rFonts w:ascii="Tahoma" w:eastAsia="Tahoma" w:hAnsi="Tahoma" w:cs="Tahoma"/>
          <w:spacing w:val="3"/>
          <w:position w:val="-1"/>
        </w:rPr>
        <w:t>.</w:t>
      </w:r>
      <w:r w:rsidR="00FE041E" w:rsidRPr="00FC2DB2">
        <w:rPr>
          <w:rStyle w:val="Odwoanieprzypisudolnego"/>
          <w:rFonts w:ascii="Tahoma" w:eastAsia="Tahoma" w:hAnsi="Tahoma" w:cs="Tahoma"/>
          <w:spacing w:val="3"/>
          <w:position w:val="-1"/>
        </w:rPr>
        <w:footnoteReference w:id="5"/>
      </w:r>
    </w:p>
    <w:p w14:paraId="1BEC3FD6" w14:textId="77777777" w:rsidR="00C35D54" w:rsidRDefault="00C35D54" w:rsidP="00C64D60">
      <w:pPr>
        <w:spacing w:line="276" w:lineRule="auto"/>
        <w:ind w:right="14"/>
        <w:jc w:val="center"/>
        <w:rPr>
          <w:rFonts w:ascii="Tahoma" w:eastAsia="Tahoma" w:hAnsi="Tahoma" w:cs="Tahoma"/>
        </w:rPr>
      </w:pPr>
    </w:p>
    <w:p w14:paraId="08C1E6BC" w14:textId="77777777" w:rsidR="00942F4E" w:rsidRPr="001C3C76" w:rsidRDefault="00280ADA" w:rsidP="00C64D60">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F3144E" w:rsidRPr="00BD725D">
        <w:rPr>
          <w:rFonts w:ascii="Tahoma" w:eastAsia="Tahoma" w:hAnsi="Tahoma" w:cs="Tahoma"/>
        </w:rPr>
        <w:t>4</w:t>
      </w:r>
      <w:r w:rsidRPr="001C3C76">
        <w:rPr>
          <w:rFonts w:ascii="Tahoma" w:eastAsia="Tahoma" w:hAnsi="Tahoma" w:cs="Tahoma"/>
          <w:w w:val="99"/>
        </w:rPr>
        <w:t>.</w:t>
      </w:r>
    </w:p>
    <w:p w14:paraId="11BD64EF" w14:textId="4BD6BDDF" w:rsidR="007172E9" w:rsidRPr="001C3C76" w:rsidRDefault="007172E9" w:rsidP="00E43CDE">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00BE1422" w:rsidRPr="001C3C76">
        <w:rPr>
          <w:rFonts w:ascii="Tahoma" w:eastAsia="Tahoma" w:hAnsi="Tahoma" w:cs="Tahoma"/>
          <w:spacing w:val="3"/>
        </w:rPr>
        <w:t xml:space="preserve">w imieniu swoim oraz </w:t>
      </w:r>
      <w:r w:rsidR="00352173" w:rsidRPr="001C3C76">
        <w:rPr>
          <w:rFonts w:ascii="Tahoma" w:eastAsia="Tahoma" w:hAnsi="Tahoma" w:cs="Tahoma"/>
          <w:spacing w:val="3"/>
        </w:rPr>
        <w:t>P</w:t>
      </w:r>
      <w:r w:rsidR="00BE1422" w:rsidRPr="001C3C76">
        <w:rPr>
          <w:rFonts w:ascii="Tahoma" w:eastAsia="Tahoma" w:hAnsi="Tahoma" w:cs="Tahoma"/>
          <w:spacing w:val="3"/>
        </w:rPr>
        <w:t>artnerów</w:t>
      </w:r>
      <w:r w:rsidR="00BF79AA" w:rsidRPr="001C3C76">
        <w:rPr>
          <w:rStyle w:val="Odwoanieprzypisudolnego"/>
          <w:rFonts w:ascii="Tahoma" w:eastAsia="Tahoma" w:hAnsi="Tahoma" w:cs="Tahoma"/>
          <w:spacing w:val="3"/>
        </w:rPr>
        <w:footnoteReference w:id="6"/>
      </w:r>
      <w:r w:rsidR="00BE1422" w:rsidRPr="001C3C76">
        <w:rPr>
          <w:rFonts w:ascii="Tahoma" w:eastAsia="Tahoma" w:hAnsi="Tahoma" w:cs="Tahoma"/>
          <w:spacing w:val="3"/>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że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pozn</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ią</w:t>
      </w:r>
      <w:r w:rsidR="00BE1422" w:rsidRPr="001C3C76">
        <w:rPr>
          <w:rFonts w:ascii="Tahoma" w:eastAsia="Tahoma" w:hAnsi="Tahoma" w:cs="Tahoma"/>
          <w:spacing w:val="7"/>
        </w:rPr>
        <w:t xml:space="preserve"> </w:t>
      </w:r>
      <w:r w:rsidRPr="00C35D54">
        <w:rPr>
          <w:rFonts w:ascii="Tahoma" w:eastAsia="Tahoma" w:hAnsi="Tahoma" w:cs="Tahoma"/>
          <w:i/>
          <w:spacing w:val="-2"/>
        </w:rPr>
        <w:t>W</w:t>
      </w:r>
      <w:r w:rsidRPr="00C35D54">
        <w:rPr>
          <w:rFonts w:ascii="Tahoma" w:eastAsia="Tahoma" w:hAnsi="Tahoma" w:cs="Tahoma"/>
          <w:i/>
          <w:spacing w:val="-1"/>
        </w:rPr>
        <w:t>y</w:t>
      </w:r>
      <w:r w:rsidRPr="00C35D54">
        <w:rPr>
          <w:rFonts w:ascii="Tahoma" w:eastAsia="Tahoma" w:hAnsi="Tahoma" w:cs="Tahoma"/>
          <w:i/>
          <w:spacing w:val="-4"/>
        </w:rPr>
        <w:t>t</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spacing w:val="3"/>
        </w:rPr>
        <w:t>z</w:t>
      </w:r>
      <w:r w:rsidRPr="00C35D54">
        <w:rPr>
          <w:rFonts w:ascii="Tahoma" w:eastAsia="Tahoma" w:hAnsi="Tahoma" w:cs="Tahoma"/>
          <w:i/>
          <w:spacing w:val="-1"/>
        </w:rPr>
        <w:t>n</w:t>
      </w:r>
      <w:r w:rsidRPr="00C35D54">
        <w:rPr>
          <w:rFonts w:ascii="Tahoma" w:eastAsia="Tahoma" w:hAnsi="Tahoma" w:cs="Tahoma"/>
          <w:i/>
          <w:spacing w:val="-3"/>
        </w:rPr>
        <w:t>y</w:t>
      </w:r>
      <w:r w:rsidRPr="00C35D54">
        <w:rPr>
          <w:rFonts w:ascii="Tahoma" w:eastAsia="Tahoma" w:hAnsi="Tahoma" w:cs="Tahoma"/>
          <w:i/>
          <w:spacing w:val="2"/>
        </w:rPr>
        <w:t>c</w:t>
      </w:r>
      <w:r w:rsidRPr="00C35D54">
        <w:rPr>
          <w:rFonts w:ascii="Tahoma" w:eastAsia="Tahoma" w:hAnsi="Tahoma" w:cs="Tahoma"/>
          <w:i/>
          <w:spacing w:val="-1"/>
        </w:rPr>
        <w:t>h</w:t>
      </w:r>
      <w:r w:rsidR="001D6373" w:rsidRPr="001C3C76">
        <w:rPr>
          <w:rFonts w:ascii="Tahoma" w:eastAsia="Tahoma" w:hAnsi="Tahoma" w:cs="Tahoma"/>
          <w:spacing w:val="-1"/>
        </w:rPr>
        <w:t xml:space="preserve">, </w:t>
      </w:r>
      <w:r w:rsidR="001D6373" w:rsidRPr="001C3C76">
        <w:rPr>
          <w:rFonts w:ascii="Tahoma" w:eastAsia="Tahoma" w:hAnsi="Tahoma" w:cs="Tahoma"/>
          <w:spacing w:val="-1"/>
        </w:rPr>
        <w:br/>
        <w:t xml:space="preserve">o których mowa w </w:t>
      </w:r>
      <w:r w:rsidR="001D6373" w:rsidRPr="001C3C76">
        <w:rPr>
          <w:rFonts w:ascii="Tahoma" w:eastAsia="Tahoma" w:hAnsi="Tahoma" w:cs="Tahoma"/>
        </w:rPr>
        <w:t>§</w:t>
      </w:r>
      <w:r w:rsidR="001D6373" w:rsidRPr="001C3C76">
        <w:rPr>
          <w:rFonts w:ascii="Tahoma" w:eastAsia="Tahoma" w:hAnsi="Tahoma" w:cs="Tahoma"/>
          <w:spacing w:val="1"/>
        </w:rPr>
        <w:t xml:space="preserve"> </w:t>
      </w:r>
      <w:r w:rsidR="001D6373" w:rsidRPr="001C3C76">
        <w:rPr>
          <w:rFonts w:ascii="Tahoma" w:eastAsia="Tahoma" w:hAnsi="Tahoma" w:cs="Tahoma"/>
        </w:rPr>
        <w:t>1</w:t>
      </w:r>
      <w:r w:rsidR="001D6373" w:rsidRPr="001C3C76">
        <w:rPr>
          <w:rFonts w:ascii="Tahoma" w:eastAsia="Tahoma" w:hAnsi="Tahoma" w:cs="Tahoma"/>
          <w:spacing w:val="-2"/>
        </w:rPr>
        <w:t xml:space="preserve"> ust.</w:t>
      </w:r>
      <w:r w:rsidR="001D6373" w:rsidRPr="001C3C76">
        <w:rPr>
          <w:rFonts w:ascii="Tahoma" w:eastAsia="Tahoma" w:hAnsi="Tahoma" w:cs="Tahoma"/>
          <w:spacing w:val="2"/>
        </w:rPr>
        <w:t xml:space="preserve"> </w:t>
      </w:r>
      <w:r w:rsidR="001D6373" w:rsidRPr="001C3C76">
        <w:rPr>
          <w:rFonts w:ascii="Tahoma" w:eastAsia="Tahoma" w:hAnsi="Tahoma" w:cs="Tahoma"/>
          <w:spacing w:val="-1"/>
        </w:rPr>
        <w:t>2</w:t>
      </w:r>
      <w:r w:rsidR="008C4C22">
        <w:rPr>
          <w:rFonts w:ascii="Tahoma" w:eastAsia="Tahoma" w:hAnsi="Tahoma" w:cs="Tahoma"/>
          <w:spacing w:val="-1"/>
        </w:rPr>
        <w:t>8</w:t>
      </w:r>
      <w:r w:rsidRPr="001C3C76">
        <w:rPr>
          <w:rFonts w:ascii="Tahoma" w:eastAsia="Tahoma" w:hAnsi="Tahoma" w:cs="Tahoma"/>
        </w:rPr>
        <w:t>,</w:t>
      </w:r>
      <w:r w:rsidR="00BE1422"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7"/>
        </w:rPr>
        <w:t xml:space="preserve"> </w:t>
      </w:r>
      <w:r w:rsidRPr="001C3C76">
        <w:rPr>
          <w:rFonts w:ascii="Tahoma" w:eastAsia="Tahoma" w:hAnsi="Tahoma" w:cs="Tahoma"/>
        </w:rPr>
        <w:t>SzO</w:t>
      </w:r>
      <w:r w:rsidRPr="001C3C76">
        <w:rPr>
          <w:rFonts w:ascii="Tahoma" w:eastAsia="Tahoma" w:hAnsi="Tahoma" w:cs="Tahoma"/>
          <w:spacing w:val="1"/>
        </w:rPr>
        <w:t>O</w:t>
      </w:r>
      <w:r w:rsidRPr="001C3C76">
        <w:rPr>
          <w:rFonts w:ascii="Tahoma" w:eastAsia="Tahoma" w:hAnsi="Tahoma" w:cs="Tahoma"/>
        </w:rPr>
        <w:t>P</w:t>
      </w:r>
      <w:r w:rsidRPr="001C3C76">
        <w:rPr>
          <w:rFonts w:ascii="Tahoma" w:eastAsia="Tahoma" w:hAnsi="Tahoma" w:cs="Tahoma"/>
          <w:spacing w:val="-5"/>
        </w:rPr>
        <w:t xml:space="preserve"> </w:t>
      </w:r>
      <w:r w:rsidRPr="001C3C76">
        <w:rPr>
          <w:rFonts w:ascii="Tahoma" w:eastAsia="Tahoma" w:hAnsi="Tahoma" w:cs="Tahoma"/>
        </w:rPr>
        <w:t>i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się</w:t>
      </w:r>
      <w:r w:rsidRPr="001C3C76">
        <w:rPr>
          <w:rFonts w:ascii="Tahoma" w:eastAsia="Tahoma" w:hAnsi="Tahoma" w:cs="Tahoma"/>
          <w:spacing w:val="-2"/>
        </w:rPr>
        <w:t xml:space="preserve"> </w:t>
      </w:r>
      <w:r w:rsidR="00BF79AA"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zgodnie</w:t>
      </w:r>
      <w:r w:rsidR="00B2364A"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p>
    <w:p w14:paraId="29D5E5DD" w14:textId="083F0130" w:rsidR="007172E9" w:rsidRPr="001C3C76" w:rsidRDefault="007172E9" w:rsidP="00E43CDE">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2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8"/>
        </w:rPr>
        <w:t xml:space="preserve"> </w:t>
      </w:r>
      <w:r w:rsidRPr="001C3C76">
        <w:rPr>
          <w:rFonts w:ascii="Tahoma" w:eastAsia="Tahoma" w:hAnsi="Tahoma" w:cs="Tahoma"/>
        </w:rPr>
        <w:t>się</w:t>
      </w:r>
      <w:r w:rsidRPr="001C3C76">
        <w:rPr>
          <w:rFonts w:ascii="Tahoma" w:eastAsia="Tahoma" w:hAnsi="Tahoma" w:cs="Tahoma"/>
          <w:spacing w:val="29"/>
        </w:rPr>
        <w:t xml:space="preserve"> </w:t>
      </w:r>
      <w:r w:rsidR="0076352D">
        <w:rPr>
          <w:rFonts w:ascii="Tahoma" w:eastAsia="Tahoma" w:hAnsi="Tahoma" w:cs="Tahoma"/>
        </w:rPr>
        <w:t>informować</w:t>
      </w:r>
      <w:r w:rsidR="0076352D" w:rsidRPr="001C3C76">
        <w:rPr>
          <w:rFonts w:ascii="Tahoma" w:eastAsia="Tahoma" w:hAnsi="Tahoma" w:cs="Tahoma"/>
          <w:spacing w:val="2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0"/>
        </w:rPr>
        <w:t xml:space="preserve"> </w:t>
      </w:r>
      <w:r w:rsidRPr="00C35D54">
        <w:rPr>
          <w:rFonts w:ascii="Tahoma" w:eastAsia="Tahoma" w:hAnsi="Tahoma" w:cs="Tahoma"/>
          <w:i/>
          <w:spacing w:val="2"/>
        </w:rPr>
        <w:t>W</w:t>
      </w:r>
      <w:r w:rsidRPr="00C35D54">
        <w:rPr>
          <w:rFonts w:ascii="Tahoma" w:eastAsia="Tahoma" w:hAnsi="Tahoma" w:cs="Tahoma"/>
          <w:i/>
          <w:spacing w:val="-1"/>
        </w:rPr>
        <w:t>y</w:t>
      </w:r>
      <w:r w:rsidRPr="00C35D54">
        <w:rPr>
          <w:rFonts w:ascii="Tahoma" w:eastAsia="Tahoma" w:hAnsi="Tahoma" w:cs="Tahoma"/>
          <w:i/>
        </w:rPr>
        <w:t>t</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spacing w:val="3"/>
        </w:rPr>
        <w:t>z</w:t>
      </w:r>
      <w:r w:rsidRPr="00C35D54">
        <w:rPr>
          <w:rFonts w:ascii="Tahoma" w:eastAsia="Tahoma" w:hAnsi="Tahoma" w:cs="Tahoma"/>
          <w:i/>
          <w:spacing w:val="-1"/>
        </w:rPr>
        <w:t>n</w:t>
      </w:r>
      <w:r w:rsidRPr="00C35D54">
        <w:rPr>
          <w:rFonts w:ascii="Tahoma" w:eastAsia="Tahoma" w:hAnsi="Tahoma" w:cs="Tahoma"/>
          <w:i/>
          <w:spacing w:val="-3"/>
        </w:rPr>
        <w:t>y</w:t>
      </w:r>
      <w:r w:rsidRPr="00C35D54">
        <w:rPr>
          <w:rFonts w:ascii="Tahoma" w:eastAsia="Tahoma" w:hAnsi="Tahoma" w:cs="Tahoma"/>
          <w:i/>
          <w:spacing w:val="2"/>
        </w:rPr>
        <w:t>c</w:t>
      </w:r>
      <w:r w:rsidRPr="00C35D54">
        <w:rPr>
          <w:rFonts w:ascii="Tahoma" w:eastAsia="Tahoma" w:hAnsi="Tahoma" w:cs="Tahoma"/>
          <w:i/>
          <w:spacing w:val="-1"/>
        </w:rPr>
        <w:t>h</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2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015697" w:rsidRPr="001C3C76">
        <w:rPr>
          <w:rFonts w:ascii="Tahoma" w:eastAsia="Tahoma" w:hAnsi="Tahoma" w:cs="Tahoma"/>
        </w:rPr>
        <w:t xml:space="preserve"> </w:t>
      </w:r>
      <w:r w:rsidRPr="001C3C76">
        <w:rPr>
          <w:rFonts w:ascii="Tahoma" w:eastAsia="Tahoma" w:hAnsi="Tahoma" w:cs="Tahoma"/>
        </w:rPr>
        <w:t>w §</w:t>
      </w:r>
      <w:r w:rsidRPr="001C3C76">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2"/>
        </w:rPr>
        <w:t xml:space="preserve"> </w:t>
      </w:r>
      <w:r w:rsidR="0076352D">
        <w:rPr>
          <w:rFonts w:ascii="Tahoma" w:eastAsia="Tahoma" w:hAnsi="Tahoma" w:cs="Tahoma"/>
          <w:spacing w:val="-2"/>
        </w:rPr>
        <w:br/>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8C4C22">
        <w:rPr>
          <w:rFonts w:ascii="Tahoma" w:eastAsia="Tahoma" w:hAnsi="Tahoma" w:cs="Tahoma"/>
          <w:spacing w:val="-1"/>
        </w:rPr>
        <w:t>8</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2"/>
        </w:rPr>
        <w:t xml:space="preserve"> </w:t>
      </w:r>
      <w:r w:rsidR="00AC520B" w:rsidRPr="001C3C76">
        <w:rPr>
          <w:rFonts w:ascii="Tahoma" w:eastAsia="Tahoma" w:hAnsi="Tahoma" w:cs="Tahoma"/>
        </w:rPr>
        <w:t>IZ</w:t>
      </w:r>
      <w:r w:rsidR="00AC520B" w:rsidRPr="001C3C76">
        <w:rPr>
          <w:rFonts w:ascii="Tahoma" w:eastAsia="Tahoma" w:hAnsi="Tahoma" w:cs="Tahoma"/>
          <w:spacing w:val="-1"/>
        </w:rPr>
        <w:t xml:space="preserve"> (www.rpo-swietokrzyskie.pl)</w:t>
      </w:r>
      <w:r w:rsidRPr="001C3C76">
        <w:rPr>
          <w:rFonts w:ascii="Tahoma" w:eastAsia="Tahoma" w:hAnsi="Tahoma" w:cs="Tahoma"/>
        </w:rPr>
        <w:t>.</w:t>
      </w:r>
      <w:r w:rsidR="00AD1CEA" w:rsidRPr="001C3C76">
        <w:rPr>
          <w:rFonts w:ascii="Tahoma" w:eastAsia="Tahoma" w:hAnsi="Tahoma" w:cs="Tahoma"/>
        </w:rPr>
        <w:t xml:space="preserve"> </w:t>
      </w:r>
    </w:p>
    <w:p w14:paraId="0DE01C3D" w14:textId="741D3480" w:rsidR="007172E9" w:rsidRPr="001C3C76" w:rsidRDefault="007172E9" w:rsidP="00E43CDE">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Przy</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4"/>
        </w:rPr>
        <w:t xml:space="preserve"> </w:t>
      </w:r>
      <w:r w:rsidRPr="001C3C76">
        <w:rPr>
          <w:rFonts w:ascii="Tahoma" w:eastAsia="Tahoma" w:hAnsi="Tahoma" w:cs="Tahoma"/>
        </w:rPr>
        <w:t>środk</w:t>
      </w:r>
      <w:r w:rsidRPr="001C3C76">
        <w:rPr>
          <w:rFonts w:ascii="Tahoma" w:eastAsia="Tahoma" w:hAnsi="Tahoma" w:cs="Tahoma"/>
          <w:spacing w:val="2"/>
        </w:rPr>
        <w:t>ó</w:t>
      </w:r>
      <w:r w:rsidRPr="001C3C76">
        <w:rPr>
          <w:rFonts w:ascii="Tahoma" w:eastAsia="Tahoma" w:hAnsi="Tahoma" w:cs="Tahoma"/>
        </w:rPr>
        <w:t>w</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2"/>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spacing w:val="5"/>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się</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2"/>
        </w:rPr>
        <w:t>a</w:t>
      </w:r>
      <w:r w:rsidRPr="001C3C76">
        <w:rPr>
          <w:rFonts w:ascii="Tahoma" w:eastAsia="Tahoma" w:hAnsi="Tahoma" w:cs="Tahoma"/>
        </w:rPr>
        <w:t>ć tr</w:t>
      </w:r>
      <w:r w:rsidRPr="001C3C76">
        <w:rPr>
          <w:rFonts w:ascii="Tahoma" w:eastAsia="Tahoma" w:hAnsi="Tahoma" w:cs="Tahoma"/>
          <w:spacing w:val="1"/>
        </w:rPr>
        <w:t>e</w:t>
      </w:r>
      <w:r w:rsidRPr="001C3C76">
        <w:rPr>
          <w:rFonts w:ascii="Tahoma" w:eastAsia="Tahoma" w:hAnsi="Tahoma" w:cs="Tahoma"/>
        </w:rPr>
        <w:t>ść</w:t>
      </w:r>
      <w:r w:rsidRPr="001C3C76">
        <w:rPr>
          <w:rFonts w:ascii="Tahoma" w:eastAsia="Tahoma" w:hAnsi="Tahoma" w:cs="Tahoma"/>
          <w:spacing w:val="-5"/>
        </w:rPr>
        <w:t xml:space="preserve"> </w:t>
      </w:r>
      <w:r w:rsidRPr="00C35D54">
        <w:rPr>
          <w:rFonts w:ascii="Tahoma" w:eastAsia="Tahoma" w:hAnsi="Tahoma" w:cs="Tahoma"/>
          <w:i/>
          <w:spacing w:val="-4"/>
        </w:rPr>
        <w:t>W</w:t>
      </w:r>
      <w:r w:rsidRPr="00C35D54">
        <w:rPr>
          <w:rFonts w:ascii="Tahoma" w:eastAsia="Tahoma" w:hAnsi="Tahoma" w:cs="Tahoma"/>
          <w:i/>
          <w:spacing w:val="-1"/>
        </w:rPr>
        <w:t>y</w:t>
      </w:r>
      <w:r w:rsidRPr="00C35D54">
        <w:rPr>
          <w:rFonts w:ascii="Tahoma" w:eastAsia="Tahoma" w:hAnsi="Tahoma" w:cs="Tahoma"/>
          <w:i/>
          <w:spacing w:val="-2"/>
        </w:rPr>
        <w:t>t</w:t>
      </w:r>
      <w:r w:rsidRPr="00C35D54">
        <w:rPr>
          <w:rFonts w:ascii="Tahoma" w:eastAsia="Tahoma" w:hAnsi="Tahoma" w:cs="Tahoma"/>
          <w:i/>
          <w:spacing w:val="-1"/>
        </w:rPr>
        <w:t>yc</w:t>
      </w:r>
      <w:r w:rsidRPr="00C35D54">
        <w:rPr>
          <w:rFonts w:ascii="Tahoma" w:eastAsia="Tahoma" w:hAnsi="Tahoma" w:cs="Tahoma"/>
          <w:i/>
          <w:spacing w:val="3"/>
        </w:rPr>
        <w:t>z</w:t>
      </w:r>
      <w:r w:rsidRPr="00C35D54">
        <w:rPr>
          <w:rFonts w:ascii="Tahoma" w:eastAsia="Tahoma" w:hAnsi="Tahoma" w:cs="Tahoma"/>
          <w:i/>
        </w:rPr>
        <w:t>n</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spacing w:val="1"/>
        </w:rPr>
        <w:t>h</w:t>
      </w:r>
      <w:r w:rsidR="0076352D" w:rsidRPr="00C35D54">
        <w:rPr>
          <w:rFonts w:ascii="Tahoma" w:eastAsia="Tahoma" w:hAnsi="Tahoma" w:cs="Tahoma"/>
          <w:i/>
          <w:spacing w:val="1"/>
        </w:rPr>
        <w:t xml:space="preserve"> w zakresie kwalifikowalności</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62"/>
        </w:rPr>
        <w:t xml:space="preserve"> </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1</w:t>
      </w:r>
      <w:r w:rsidRPr="001C3C76">
        <w:rPr>
          <w:rFonts w:ascii="Tahoma" w:eastAsia="Tahoma" w:hAnsi="Tahoma" w:cs="Tahoma"/>
          <w:spacing w:val="-2"/>
        </w:rPr>
        <w:t xml:space="preserve"> </w:t>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8C4C22">
        <w:rPr>
          <w:rFonts w:ascii="Tahoma" w:eastAsia="Tahoma" w:hAnsi="Tahoma" w:cs="Tahoma"/>
          <w:spacing w:val="-1"/>
        </w:rPr>
        <w:t>8</w:t>
      </w:r>
      <w:r w:rsidR="00E20FE9" w:rsidRPr="001C3C76">
        <w:rPr>
          <w:rFonts w:ascii="Tahoma" w:eastAsia="Tahoma" w:hAnsi="Tahoma" w:cs="Tahoma"/>
        </w:rPr>
        <w:t>.</w:t>
      </w:r>
    </w:p>
    <w:p w14:paraId="69A8188A" w14:textId="1F73F6D5" w:rsidR="007172E9" w:rsidRPr="001C3C76" w:rsidRDefault="007172E9" w:rsidP="00E43CDE">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po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ów 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n</w:t>
      </w:r>
      <w:r w:rsidRPr="001C3C76">
        <w:rPr>
          <w:rFonts w:ascii="Tahoma" w:eastAsia="Tahoma" w:hAnsi="Tahoma" w:cs="Tahoma"/>
        </w:rPr>
        <w:t>a pods</w:t>
      </w:r>
      <w:r w:rsidRPr="001C3C76">
        <w:rPr>
          <w:rFonts w:ascii="Tahoma" w:eastAsia="Tahoma" w:hAnsi="Tahoma" w:cs="Tahoma"/>
          <w:spacing w:val="3"/>
        </w:rPr>
        <w:t>t</w:t>
      </w:r>
      <w:r w:rsidRPr="001C3C76">
        <w:rPr>
          <w:rFonts w:ascii="Tahoma" w:eastAsia="Tahoma" w:hAnsi="Tahoma" w:cs="Tahoma"/>
          <w:spacing w:val="1"/>
        </w:rPr>
        <w:t>aw</w:t>
      </w:r>
      <w:r w:rsidRPr="001C3C76">
        <w:rPr>
          <w:rFonts w:ascii="Tahoma" w:eastAsia="Tahoma" w:hAnsi="Tahoma" w:cs="Tahoma"/>
        </w:rPr>
        <w:t xml:space="preserve">ie </w:t>
      </w:r>
      <w:r w:rsidRPr="00C35D54">
        <w:rPr>
          <w:rFonts w:ascii="Tahoma" w:eastAsia="Tahoma" w:hAnsi="Tahoma" w:cs="Tahoma"/>
          <w:i/>
          <w:spacing w:val="-4"/>
        </w:rPr>
        <w:t>W</w:t>
      </w:r>
      <w:r w:rsidRPr="00C35D54">
        <w:rPr>
          <w:rFonts w:ascii="Tahoma" w:eastAsia="Tahoma" w:hAnsi="Tahoma" w:cs="Tahoma"/>
          <w:i/>
          <w:spacing w:val="-1"/>
        </w:rPr>
        <w:t>y</w:t>
      </w:r>
      <w:r w:rsidRPr="00C35D54">
        <w:rPr>
          <w:rFonts w:ascii="Tahoma" w:eastAsia="Tahoma" w:hAnsi="Tahoma" w:cs="Tahoma"/>
          <w:i/>
          <w:spacing w:val="-2"/>
        </w:rPr>
        <w:t>t</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rPr>
        <w:t>zn</w:t>
      </w:r>
      <w:r w:rsidRPr="00C35D54">
        <w:rPr>
          <w:rFonts w:ascii="Tahoma" w:eastAsia="Tahoma" w:hAnsi="Tahoma" w:cs="Tahoma"/>
          <w:i/>
          <w:spacing w:val="-1"/>
        </w:rPr>
        <w:t>yc</w:t>
      </w:r>
      <w:r w:rsidRPr="00C35D54">
        <w:rPr>
          <w:rFonts w:ascii="Tahoma" w:eastAsia="Tahoma" w:hAnsi="Tahoma" w:cs="Tahoma"/>
          <w:i/>
        </w:rPr>
        <w:t>h</w:t>
      </w:r>
      <w:r w:rsidR="0076352D" w:rsidRPr="00C35D54">
        <w:rPr>
          <w:rFonts w:ascii="Tahoma" w:eastAsia="Tahoma" w:hAnsi="Tahoma" w:cs="Tahoma"/>
          <w:i/>
        </w:rPr>
        <w:t xml:space="preserve"> </w:t>
      </w:r>
      <w:r w:rsidR="0076352D" w:rsidRPr="00C35D54">
        <w:rPr>
          <w:rFonts w:ascii="Tahoma" w:eastAsia="Tahoma" w:hAnsi="Tahoma" w:cs="Tahoma"/>
          <w:i/>
        </w:rPr>
        <w:br/>
        <w:t>w zakresie kwalifikowalności</w:t>
      </w:r>
      <w:r w:rsidR="00C35D54">
        <w:rPr>
          <w:rFonts w:ascii="Tahoma" w:eastAsia="Tahoma" w:hAnsi="Tahoma" w:cs="Tahoma"/>
          <w:i/>
        </w:rPr>
        <w:t>,</w:t>
      </w:r>
      <w:r w:rsidRPr="001C3C76">
        <w:rPr>
          <w:rFonts w:ascii="Tahoma" w:eastAsia="Tahoma" w:hAnsi="Tahoma" w:cs="Tahoma"/>
        </w:rPr>
        <w:t xml:space="preserve"> 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1"/>
        </w:rPr>
        <w:t xml:space="preserve"> </w:t>
      </w:r>
      <w:r w:rsidR="00505E38" w:rsidRPr="001C3C76">
        <w:rPr>
          <w:rFonts w:ascii="Tahoma" w:eastAsia="Tahoma" w:hAnsi="Tahoma" w:cs="Tahoma"/>
          <w:spacing w:val="11"/>
        </w:rPr>
        <w:t>ust.</w:t>
      </w:r>
      <w:r w:rsidRPr="001C3C76">
        <w:rPr>
          <w:rFonts w:ascii="Tahoma" w:eastAsia="Tahoma" w:hAnsi="Tahoma" w:cs="Tahoma"/>
          <w:spacing w:val="14"/>
        </w:rPr>
        <w:t xml:space="preserve"> </w:t>
      </w:r>
      <w:r w:rsidRPr="001C3C76">
        <w:rPr>
          <w:rFonts w:ascii="Tahoma" w:eastAsia="Tahoma" w:hAnsi="Tahoma" w:cs="Tahoma"/>
          <w:spacing w:val="-1"/>
        </w:rPr>
        <w:t>2</w:t>
      </w:r>
      <w:r w:rsidR="008C4C22">
        <w:rPr>
          <w:rFonts w:ascii="Tahoma" w:eastAsia="Tahoma" w:hAnsi="Tahoma" w:cs="Tahoma"/>
          <w:spacing w:val="-1"/>
        </w:rPr>
        <w:t>8</w:t>
      </w:r>
      <w:r w:rsidR="0076352D">
        <w:rPr>
          <w:rFonts w:ascii="Tahoma" w:eastAsia="Tahoma" w:hAnsi="Tahoma" w:cs="Tahoma"/>
          <w:spacing w:val="-1"/>
        </w:rPr>
        <w:t xml:space="preserve"> obowiązujących w dniu poniesienia wydatku</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mów 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pos</w:t>
      </w:r>
      <w:r w:rsidRPr="001C3C76">
        <w:rPr>
          <w:rFonts w:ascii="Tahoma" w:eastAsia="Tahoma" w:hAnsi="Tahoma" w:cs="Tahoma"/>
          <w:spacing w:val="1"/>
        </w:rPr>
        <w:t>tę</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00521B86" w:rsidRPr="001C3C76">
        <w:rPr>
          <w:rFonts w:ascii="Tahoma" w:eastAsia="Tahoma" w:hAnsi="Tahoma" w:cs="Tahoma"/>
          <w:spacing w:val="6"/>
        </w:rPr>
        <w:t>ń</w:t>
      </w:r>
      <w:r w:rsidR="00521B86" w:rsidRPr="001C3C76">
        <w:rPr>
          <w:rStyle w:val="Odwoanieprzypisudolnego"/>
          <w:rFonts w:ascii="Tahoma" w:eastAsia="Tahoma" w:hAnsi="Tahoma" w:cs="Tahoma"/>
          <w:spacing w:val="6"/>
        </w:rPr>
        <w:footnoteReference w:id="7"/>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2"/>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 xml:space="preserve">ę </w:t>
      </w:r>
      <w:r w:rsidRPr="001C3C76">
        <w:rPr>
          <w:rFonts w:ascii="Tahoma" w:eastAsia="Tahoma" w:hAnsi="Tahoma" w:cs="Tahoma"/>
          <w:spacing w:val="1"/>
        </w:rPr>
        <w:t>we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 xml:space="preserve">ę </w:t>
      </w:r>
      <w:r w:rsidR="0076352D">
        <w:rPr>
          <w:rFonts w:ascii="Tahoma" w:eastAsia="Tahoma" w:hAnsi="Tahoma" w:cs="Tahoma"/>
        </w:rPr>
        <w:t xml:space="preserve">w/w </w:t>
      </w:r>
      <w:r w:rsidR="0076352D" w:rsidRPr="00C35D54">
        <w:rPr>
          <w:rFonts w:ascii="Tahoma" w:eastAsia="Tahoma" w:hAnsi="Tahoma" w:cs="Tahoma"/>
          <w:i/>
          <w:spacing w:val="1"/>
        </w:rPr>
        <w:t>W</w:t>
      </w:r>
      <w:r w:rsidRPr="00C35D54">
        <w:rPr>
          <w:rFonts w:ascii="Tahoma" w:eastAsia="Tahoma" w:hAnsi="Tahoma" w:cs="Tahoma"/>
          <w:i/>
          <w:spacing w:val="-1"/>
        </w:rPr>
        <w:t>y</w:t>
      </w:r>
      <w:r w:rsidRPr="00C35D54">
        <w:rPr>
          <w:rFonts w:ascii="Tahoma" w:eastAsia="Tahoma" w:hAnsi="Tahoma" w:cs="Tahoma"/>
          <w:i/>
        </w:rPr>
        <w:t>t</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spacing w:val="3"/>
        </w:rPr>
        <w:t>z</w:t>
      </w:r>
      <w:r w:rsidRPr="00C35D54">
        <w:rPr>
          <w:rFonts w:ascii="Tahoma" w:eastAsia="Tahoma" w:hAnsi="Tahoma" w:cs="Tahoma"/>
          <w:i/>
          <w:spacing w:val="-1"/>
        </w:rPr>
        <w:t>nyc</w:t>
      </w:r>
      <w:r w:rsidRPr="00C35D54">
        <w:rPr>
          <w:rFonts w:ascii="Tahoma" w:eastAsia="Tahoma" w:hAnsi="Tahoma" w:cs="Tahoma"/>
          <w:i/>
        </w:rPr>
        <w:t>h</w:t>
      </w:r>
      <w:r w:rsidRPr="001C3C76">
        <w:rPr>
          <w:rFonts w:ascii="Tahoma" w:eastAsia="Tahoma" w:hAnsi="Tahoma" w:cs="Tahoma"/>
        </w:rPr>
        <w:t xml:space="preserve"> obo</w:t>
      </w:r>
      <w:r w:rsidRPr="001C3C76">
        <w:rPr>
          <w:rFonts w:ascii="Tahoma" w:eastAsia="Tahoma" w:hAnsi="Tahoma" w:cs="Tahoma"/>
          <w:spacing w:val="3"/>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ą w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rPr>
        <w:t>szcz</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 pos</w:t>
      </w:r>
      <w:r w:rsidRPr="001C3C76">
        <w:rPr>
          <w:rFonts w:ascii="Tahoma" w:eastAsia="Tahoma" w:hAnsi="Tahoma" w:cs="Tahoma"/>
          <w:spacing w:val="1"/>
        </w:rPr>
        <w:t>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óre 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ło się podpis</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00E20FE9" w:rsidRPr="001C3C76">
        <w:rPr>
          <w:rFonts w:ascii="Tahoma" w:eastAsia="Tahoma" w:hAnsi="Tahoma" w:cs="Tahoma"/>
        </w:rPr>
        <w:t>.</w:t>
      </w:r>
    </w:p>
    <w:p w14:paraId="69C92659" w14:textId="3ED1053F" w:rsidR="007172E9" w:rsidRPr="00A33438" w:rsidRDefault="007172E9" w:rsidP="00A33438">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8"/>
        </w:rPr>
        <w:t xml:space="preserve"> </w:t>
      </w:r>
      <w:r w:rsidR="0076352D">
        <w:rPr>
          <w:rFonts w:ascii="Tahoma" w:eastAsia="Tahoma" w:hAnsi="Tahoma" w:cs="Tahoma"/>
        </w:rPr>
        <w:t>ogłoszona</w:t>
      </w:r>
      <w:r w:rsidR="00A85E96">
        <w:rPr>
          <w:rFonts w:ascii="Tahoma" w:eastAsia="Tahoma" w:hAnsi="Tahoma" w:cs="Tahoma"/>
        </w:rPr>
        <w:t xml:space="preserve"> w trakcie realizacji projektu </w:t>
      </w:r>
      <w:r w:rsidR="0076352D">
        <w:rPr>
          <w:rFonts w:ascii="Tahoma" w:eastAsia="Tahoma" w:hAnsi="Tahoma" w:cs="Tahoma"/>
        </w:rPr>
        <w:t xml:space="preserve">po podpisaniu umowy </w:t>
      </w:r>
      <w:r w:rsidR="00A85E96">
        <w:rPr>
          <w:rFonts w:ascii="Tahoma" w:eastAsia="Tahoma" w:hAnsi="Tahoma" w:cs="Tahoma"/>
        </w:rPr>
        <w:br/>
      </w:r>
      <w:r w:rsidR="0076352D">
        <w:rPr>
          <w:rFonts w:ascii="Tahoma" w:eastAsia="Tahoma" w:hAnsi="Tahoma" w:cs="Tahoma"/>
        </w:rPr>
        <w:t xml:space="preserve">o dofinansowanie) wersja </w:t>
      </w:r>
      <w:r w:rsidR="0076352D" w:rsidRPr="00C35D54">
        <w:rPr>
          <w:rFonts w:ascii="Tahoma" w:eastAsia="Tahoma" w:hAnsi="Tahoma" w:cs="Tahoma"/>
          <w:i/>
        </w:rPr>
        <w:t>Wytycznych w zakresie kwalifikowalności</w:t>
      </w:r>
      <w:r w:rsidR="0076352D">
        <w:rPr>
          <w:rFonts w:ascii="Tahoma" w:eastAsia="Tahoma" w:hAnsi="Tahoma" w:cs="Tahoma"/>
        </w:rPr>
        <w:t xml:space="preserve"> wprowadza rozwiązania korzystniejsze dla Beneficjenta, warunkiem ewentualnego ich zastosowania w odniesieniu do wydatków poniesionych przed dniem obowiązywania nowej wersji tych </w:t>
      </w:r>
      <w:r w:rsidR="0076352D" w:rsidRPr="00C35D54">
        <w:rPr>
          <w:rFonts w:ascii="Tahoma" w:eastAsia="Tahoma" w:hAnsi="Tahoma" w:cs="Tahoma"/>
          <w:i/>
        </w:rPr>
        <w:t>Wytycznych</w:t>
      </w:r>
      <w:r w:rsidR="0076352D">
        <w:rPr>
          <w:rFonts w:ascii="Tahoma" w:eastAsia="Tahoma" w:hAnsi="Tahoma" w:cs="Tahoma"/>
        </w:rPr>
        <w:t>, jest pisemna akceptacja IZ</w:t>
      </w:r>
      <w:r w:rsidRPr="001C3C76">
        <w:rPr>
          <w:rFonts w:ascii="Tahoma" w:eastAsia="Tahoma" w:hAnsi="Tahoma" w:cs="Tahoma"/>
        </w:rPr>
        <w:t>.</w:t>
      </w:r>
    </w:p>
    <w:p w14:paraId="2B79AAB8" w14:textId="77777777" w:rsidR="009246E3" w:rsidRDefault="009246E3" w:rsidP="00C35D54">
      <w:pPr>
        <w:spacing w:line="276" w:lineRule="auto"/>
        <w:ind w:right="14"/>
        <w:jc w:val="center"/>
        <w:rPr>
          <w:rFonts w:ascii="Tahoma" w:eastAsia="Tahoma" w:hAnsi="Tahoma" w:cs="Tahoma"/>
        </w:rPr>
      </w:pPr>
    </w:p>
    <w:p w14:paraId="46B7A9A0" w14:textId="77777777" w:rsidR="008C4C22" w:rsidRDefault="008C4C22" w:rsidP="00C35D54">
      <w:pPr>
        <w:spacing w:line="276" w:lineRule="auto"/>
        <w:ind w:right="14"/>
        <w:jc w:val="center"/>
        <w:rPr>
          <w:rFonts w:ascii="Tahoma" w:eastAsia="Tahoma" w:hAnsi="Tahoma" w:cs="Tahoma"/>
        </w:rPr>
      </w:pPr>
    </w:p>
    <w:p w14:paraId="0EF333A6" w14:textId="77777777" w:rsidR="008C4C22" w:rsidRDefault="008C4C22" w:rsidP="00C35D54">
      <w:pPr>
        <w:spacing w:line="276" w:lineRule="auto"/>
        <w:ind w:right="14"/>
        <w:jc w:val="center"/>
        <w:rPr>
          <w:rFonts w:ascii="Tahoma" w:eastAsia="Tahoma" w:hAnsi="Tahoma" w:cs="Tahoma"/>
        </w:rPr>
      </w:pPr>
    </w:p>
    <w:p w14:paraId="23111696" w14:textId="77777777" w:rsidR="008C4C22" w:rsidRDefault="008C4C22" w:rsidP="00C35D54">
      <w:pPr>
        <w:spacing w:line="276" w:lineRule="auto"/>
        <w:ind w:right="14"/>
        <w:jc w:val="center"/>
        <w:rPr>
          <w:rFonts w:ascii="Tahoma" w:eastAsia="Tahoma" w:hAnsi="Tahoma" w:cs="Tahoma"/>
        </w:rPr>
      </w:pPr>
    </w:p>
    <w:p w14:paraId="64D10E5B" w14:textId="4B2FC5C1" w:rsidR="00942F4E" w:rsidRPr="001C3C76" w:rsidRDefault="00280ADA" w:rsidP="00C35D54">
      <w:pPr>
        <w:spacing w:line="276" w:lineRule="auto"/>
        <w:ind w:right="14"/>
        <w:jc w:val="center"/>
        <w:rPr>
          <w:rFonts w:ascii="Tahoma" w:eastAsia="Tahoma" w:hAnsi="Tahoma" w:cs="Tahoma"/>
          <w:w w:val="99"/>
        </w:rPr>
      </w:pPr>
      <w:r w:rsidRPr="001C3C76">
        <w:rPr>
          <w:rFonts w:ascii="Tahoma" w:eastAsia="Tahoma" w:hAnsi="Tahoma" w:cs="Tahoma"/>
        </w:rPr>
        <w:t>§</w:t>
      </w:r>
      <w:r w:rsidR="00C64D60">
        <w:rPr>
          <w:rFonts w:ascii="Tahoma" w:eastAsia="Tahoma" w:hAnsi="Tahoma" w:cs="Tahoma"/>
        </w:rPr>
        <w:t xml:space="preserve"> </w:t>
      </w:r>
      <w:r w:rsidR="00F3144E" w:rsidRPr="00BD725D">
        <w:rPr>
          <w:rFonts w:ascii="Tahoma" w:eastAsia="Tahoma" w:hAnsi="Tahoma" w:cs="Tahoma"/>
        </w:rPr>
        <w:t>5</w:t>
      </w:r>
      <w:r w:rsidRPr="001C3C76">
        <w:rPr>
          <w:rFonts w:ascii="Tahoma" w:eastAsia="Tahoma" w:hAnsi="Tahoma" w:cs="Tahoma"/>
          <w:w w:val="99"/>
        </w:rPr>
        <w:t>.</w:t>
      </w:r>
    </w:p>
    <w:p w14:paraId="6B7C3E41" w14:textId="7CA1ED3F" w:rsidR="00521B86" w:rsidRPr="003E6FA1" w:rsidRDefault="007172E9" w:rsidP="003E6FA1">
      <w:pPr>
        <w:pStyle w:val="Akapitzlist"/>
        <w:numPr>
          <w:ilvl w:val="0"/>
          <w:numId w:val="7"/>
        </w:numPr>
        <w:tabs>
          <w:tab w:val="left" w:pos="8789"/>
          <w:tab w:val="left" w:pos="9072"/>
        </w:tabs>
        <w:spacing w:line="276" w:lineRule="auto"/>
        <w:ind w:left="426" w:right="14" w:hanging="426"/>
        <w:jc w:val="both"/>
        <w:rPr>
          <w:sz w:val="16"/>
          <w:szCs w:val="16"/>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3"/>
        </w:rPr>
        <w:t xml:space="preserve"> </w:t>
      </w:r>
      <w:r w:rsidRPr="001C3C76">
        <w:rPr>
          <w:rFonts w:ascii="Tahoma" w:eastAsia="Tahoma" w:hAnsi="Tahoma" w:cs="Tahoma"/>
        </w:rPr>
        <w:t>się</w:t>
      </w:r>
      <w:r w:rsidRPr="001C3C76">
        <w:rPr>
          <w:rFonts w:ascii="Tahoma" w:eastAsia="Tahoma" w:hAnsi="Tahoma" w:cs="Tahoma"/>
          <w:spacing w:val="51"/>
        </w:rPr>
        <w:t xml:space="preserve"> </w:t>
      </w:r>
      <w:r w:rsidRPr="001C3C76">
        <w:rPr>
          <w:rFonts w:ascii="Tahoma" w:eastAsia="Tahoma" w:hAnsi="Tahoma" w:cs="Tahoma"/>
        </w:rPr>
        <w:t>do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6"/>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2"/>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żnego</w:t>
      </w:r>
      <w:r w:rsidR="009844E3">
        <w:rPr>
          <w:rFonts w:ascii="Tahoma" w:eastAsia="Tahoma" w:hAnsi="Tahoma" w:cs="Tahoma"/>
        </w:rPr>
        <w:t xml:space="preserve"> w postaci bezpośrednich wydatków projektu, sfinansowanych ze środków PFRON w ramach programu „Partnerstwo dla osób z niepełnosprawnościami”,</w:t>
      </w:r>
      <w:r w:rsidRPr="001C3C76">
        <w:rPr>
          <w:rFonts w:ascii="Tahoma" w:eastAsia="Tahoma" w:hAnsi="Tahoma" w:cs="Tahoma"/>
          <w:spacing w:val="42"/>
        </w:rPr>
        <w:t xml:space="preserve"> </w:t>
      </w:r>
      <w:r w:rsidR="00C83136">
        <w:rPr>
          <w:rFonts w:ascii="Tahoma" w:eastAsia="Tahoma" w:hAnsi="Tahoma" w:cs="Tahoma"/>
          <w:spacing w:val="57"/>
        </w:rPr>
        <w:t xml:space="preserve"> </w:t>
      </w:r>
      <w:r w:rsidR="00A65682">
        <w:rPr>
          <w:rFonts w:ascii="Tahoma" w:eastAsia="Tahoma" w:hAnsi="Tahoma" w:cs="Tahoma"/>
          <w:spacing w:val="57"/>
        </w:rPr>
        <w:t>w</w:t>
      </w:r>
      <w:r w:rsidR="00A65682" w:rsidRPr="00A65682">
        <w:rPr>
          <w:rFonts w:ascii="Tahoma" w:eastAsia="Tahoma" w:hAnsi="Tahoma" w:cs="Tahoma"/>
          <w:spacing w:val="-1"/>
        </w:rPr>
        <w:t xml:space="preserve"> </w:t>
      </w:r>
      <w:r w:rsidR="00A65682" w:rsidRPr="00A65682">
        <w:rPr>
          <w:rFonts w:ascii="Tahoma" w:eastAsia="Tahoma" w:hAnsi="Tahoma" w:cs="Tahoma"/>
          <w:spacing w:val="1"/>
        </w:rPr>
        <w:t>k</w:t>
      </w:r>
      <w:r w:rsidR="00A65682" w:rsidRPr="00A65682">
        <w:rPr>
          <w:rFonts w:ascii="Tahoma" w:eastAsia="Tahoma" w:hAnsi="Tahoma" w:cs="Tahoma"/>
        </w:rPr>
        <w:t>w</w:t>
      </w:r>
      <w:r w:rsidR="00A65682" w:rsidRPr="00A65682">
        <w:rPr>
          <w:rFonts w:ascii="Tahoma" w:eastAsia="Tahoma" w:hAnsi="Tahoma" w:cs="Tahoma"/>
          <w:spacing w:val="-1"/>
        </w:rPr>
        <w:t>o</w:t>
      </w:r>
      <w:r w:rsidR="00A65682" w:rsidRPr="00A65682">
        <w:rPr>
          <w:rFonts w:ascii="Tahoma" w:eastAsia="Tahoma" w:hAnsi="Tahoma" w:cs="Tahoma"/>
        </w:rPr>
        <w:t>cie</w:t>
      </w:r>
      <w:r w:rsidR="009E0A19" w:rsidRPr="00A65682">
        <w:rPr>
          <w:rFonts w:ascii="Tahoma" w:eastAsia="Tahoma" w:hAnsi="Tahoma" w:cs="Tahoma"/>
        </w:rPr>
        <w:t>/</w:t>
      </w:r>
      <w:r w:rsidRPr="00A65682">
        <w:rPr>
          <w:rFonts w:ascii="Tahoma" w:eastAsia="Tahoma" w:hAnsi="Tahoma" w:cs="Tahoma"/>
          <w:spacing w:val="52"/>
        </w:rPr>
        <w:t xml:space="preserve"> </w:t>
      </w:r>
      <w:r w:rsidRPr="00A65682">
        <w:rPr>
          <w:rFonts w:ascii="Tahoma" w:eastAsia="Tahoma" w:hAnsi="Tahoma" w:cs="Tahoma"/>
        </w:rPr>
        <w:t>…</w:t>
      </w:r>
      <w:r w:rsidRPr="00A65682">
        <w:rPr>
          <w:rFonts w:ascii="Tahoma" w:eastAsia="Tahoma" w:hAnsi="Tahoma" w:cs="Tahoma"/>
          <w:spacing w:val="1"/>
        </w:rPr>
        <w:t>…</w:t>
      </w:r>
      <w:r w:rsidRPr="00A65682">
        <w:rPr>
          <w:rFonts w:ascii="Tahoma" w:eastAsia="Tahoma" w:hAnsi="Tahoma" w:cs="Tahoma"/>
        </w:rPr>
        <w:t>……</w:t>
      </w:r>
      <w:r w:rsidRPr="00A65682">
        <w:rPr>
          <w:rFonts w:ascii="Tahoma" w:eastAsia="Tahoma" w:hAnsi="Tahoma" w:cs="Tahoma"/>
          <w:spacing w:val="52"/>
        </w:rPr>
        <w:t xml:space="preserve"> </w:t>
      </w:r>
      <w:r w:rsidRPr="00A65682">
        <w:rPr>
          <w:rFonts w:ascii="Tahoma" w:eastAsia="Tahoma" w:hAnsi="Tahoma" w:cs="Tahoma"/>
        </w:rPr>
        <w:t>P</w:t>
      </w:r>
      <w:r w:rsidRPr="00A65682">
        <w:rPr>
          <w:rFonts w:ascii="Tahoma" w:eastAsia="Tahoma" w:hAnsi="Tahoma" w:cs="Tahoma"/>
          <w:spacing w:val="-1"/>
        </w:rPr>
        <w:t>L</w:t>
      </w:r>
      <w:r w:rsidRPr="00A65682">
        <w:rPr>
          <w:rFonts w:ascii="Tahoma" w:eastAsia="Tahoma" w:hAnsi="Tahoma" w:cs="Tahoma"/>
        </w:rPr>
        <w:t>N</w:t>
      </w:r>
      <w:r w:rsidRPr="00A65682">
        <w:rPr>
          <w:rFonts w:ascii="Tahoma" w:eastAsia="Tahoma" w:hAnsi="Tahoma" w:cs="Tahoma"/>
          <w:spacing w:val="53"/>
        </w:rPr>
        <w:t xml:space="preserve"> </w:t>
      </w:r>
      <w:r w:rsidRPr="00A65682">
        <w:rPr>
          <w:rFonts w:ascii="Tahoma" w:eastAsia="Tahoma" w:hAnsi="Tahoma" w:cs="Tahoma"/>
        </w:rPr>
        <w:t>(s</w:t>
      </w:r>
      <w:r w:rsidRPr="00A65682">
        <w:rPr>
          <w:rFonts w:ascii="Tahoma" w:eastAsia="Tahoma" w:hAnsi="Tahoma" w:cs="Tahoma"/>
          <w:spacing w:val="3"/>
        </w:rPr>
        <w:t>ł</w:t>
      </w:r>
      <w:r w:rsidRPr="00A65682">
        <w:rPr>
          <w:rFonts w:ascii="Tahoma" w:eastAsia="Tahoma" w:hAnsi="Tahoma" w:cs="Tahoma"/>
        </w:rPr>
        <w:t>o</w:t>
      </w:r>
      <w:r w:rsidRPr="00A65682">
        <w:rPr>
          <w:rFonts w:ascii="Tahoma" w:eastAsia="Tahoma" w:hAnsi="Tahoma" w:cs="Tahoma"/>
          <w:spacing w:val="1"/>
        </w:rPr>
        <w:t>w</w:t>
      </w:r>
      <w:r w:rsidRPr="00A65682">
        <w:rPr>
          <w:rFonts w:ascii="Tahoma" w:eastAsia="Tahoma" w:hAnsi="Tahoma" w:cs="Tahoma"/>
          <w:spacing w:val="-1"/>
        </w:rPr>
        <w:t>n</w:t>
      </w:r>
      <w:r w:rsidRPr="00A65682">
        <w:rPr>
          <w:rFonts w:ascii="Tahoma" w:eastAsia="Tahoma" w:hAnsi="Tahoma" w:cs="Tahoma"/>
        </w:rPr>
        <w:t>i</w:t>
      </w:r>
      <w:r w:rsidRPr="00A65682">
        <w:rPr>
          <w:rFonts w:ascii="Tahoma" w:eastAsia="Tahoma" w:hAnsi="Tahoma" w:cs="Tahoma"/>
          <w:spacing w:val="1"/>
        </w:rPr>
        <w:t>e</w:t>
      </w:r>
      <w:r w:rsidRPr="00A65682">
        <w:rPr>
          <w:rFonts w:ascii="Tahoma" w:eastAsia="Tahoma" w:hAnsi="Tahoma" w:cs="Tahoma"/>
        </w:rPr>
        <w:t>:</w:t>
      </w:r>
      <w:r w:rsidRPr="00A65682">
        <w:rPr>
          <w:rFonts w:ascii="Tahoma" w:eastAsia="Tahoma" w:hAnsi="Tahoma" w:cs="Tahoma"/>
          <w:spacing w:val="48"/>
        </w:rPr>
        <w:t xml:space="preserve"> </w:t>
      </w:r>
      <w:r w:rsidR="008A3E15">
        <w:rPr>
          <w:rFonts w:ascii="Tahoma" w:eastAsia="Tahoma" w:hAnsi="Tahoma" w:cs="Tahoma"/>
          <w:spacing w:val="48"/>
        </w:rPr>
        <w:t>……………</w:t>
      </w:r>
      <w:r w:rsidRPr="00A65682">
        <w:rPr>
          <w:rFonts w:ascii="Tahoma" w:eastAsia="Tahoma" w:hAnsi="Tahoma" w:cs="Tahoma"/>
        </w:rPr>
        <w:t>…</w:t>
      </w:r>
      <w:r w:rsidRPr="00A65682">
        <w:rPr>
          <w:rFonts w:ascii="Tahoma" w:eastAsia="Tahoma" w:hAnsi="Tahoma" w:cs="Tahoma"/>
          <w:spacing w:val="57"/>
        </w:rPr>
        <w:t xml:space="preserve"> </w:t>
      </w:r>
      <w:r w:rsidRPr="00A65682">
        <w:rPr>
          <w:rFonts w:ascii="Tahoma" w:eastAsia="Tahoma" w:hAnsi="Tahoma" w:cs="Tahoma"/>
        </w:rPr>
        <w:t>),</w:t>
      </w:r>
      <w:r w:rsidRPr="00A65682">
        <w:rPr>
          <w:rFonts w:ascii="Tahoma" w:eastAsia="Tahoma" w:hAnsi="Tahoma" w:cs="Tahoma"/>
          <w:spacing w:val="56"/>
        </w:rPr>
        <w:t xml:space="preserve"> </w:t>
      </w:r>
      <w:r w:rsidRPr="00A65682">
        <w:rPr>
          <w:rFonts w:ascii="Tahoma" w:eastAsia="Tahoma" w:hAnsi="Tahoma" w:cs="Tahoma"/>
          <w:spacing w:val="-1"/>
        </w:rPr>
        <w:t>c</w:t>
      </w:r>
      <w:r w:rsidRPr="00A65682">
        <w:rPr>
          <w:rFonts w:ascii="Tahoma" w:eastAsia="Tahoma" w:hAnsi="Tahoma" w:cs="Tahoma"/>
        </w:rPr>
        <w:t>o</w:t>
      </w:r>
      <w:r w:rsidRPr="00A65682">
        <w:rPr>
          <w:rFonts w:ascii="Tahoma" w:eastAsia="Tahoma" w:hAnsi="Tahoma" w:cs="Tahoma"/>
          <w:spacing w:val="55"/>
        </w:rPr>
        <w:t xml:space="preserve"> </w:t>
      </w:r>
      <w:r w:rsidR="001F5E4D">
        <w:rPr>
          <w:rFonts w:ascii="Tahoma" w:eastAsia="Tahoma" w:hAnsi="Tahoma" w:cs="Tahoma"/>
        </w:rPr>
        <w:t>na dzień podpisania niniejszej Umowy</w:t>
      </w:r>
      <w:r w:rsidR="001F5E4D" w:rsidRPr="00A65682">
        <w:rPr>
          <w:rFonts w:ascii="Tahoma" w:eastAsia="Tahoma" w:hAnsi="Tahoma" w:cs="Tahoma"/>
        </w:rPr>
        <w:t xml:space="preserve"> </w:t>
      </w:r>
      <w:r w:rsidRPr="00A65682">
        <w:rPr>
          <w:rFonts w:ascii="Tahoma" w:eastAsia="Tahoma" w:hAnsi="Tahoma" w:cs="Tahoma"/>
        </w:rPr>
        <w:t>st</w:t>
      </w:r>
      <w:r w:rsidRPr="00A65682">
        <w:rPr>
          <w:rFonts w:ascii="Tahoma" w:eastAsia="Tahoma" w:hAnsi="Tahoma" w:cs="Tahoma"/>
          <w:spacing w:val="1"/>
        </w:rPr>
        <w:t>a</w:t>
      </w:r>
      <w:r w:rsidRPr="00A65682">
        <w:rPr>
          <w:rFonts w:ascii="Tahoma" w:eastAsia="Tahoma" w:hAnsi="Tahoma" w:cs="Tahoma"/>
          <w:spacing w:val="-1"/>
        </w:rPr>
        <w:t>n</w:t>
      </w:r>
      <w:r w:rsidRPr="00A65682">
        <w:rPr>
          <w:rFonts w:ascii="Tahoma" w:eastAsia="Tahoma" w:hAnsi="Tahoma" w:cs="Tahoma"/>
        </w:rPr>
        <w:t>o</w:t>
      </w:r>
      <w:r w:rsidRPr="00A65682">
        <w:rPr>
          <w:rFonts w:ascii="Tahoma" w:eastAsia="Tahoma" w:hAnsi="Tahoma" w:cs="Tahoma"/>
          <w:spacing w:val="1"/>
        </w:rPr>
        <w:t>w</w:t>
      </w:r>
      <w:r w:rsidRPr="00A65682">
        <w:rPr>
          <w:rFonts w:ascii="Tahoma" w:eastAsia="Tahoma" w:hAnsi="Tahoma" w:cs="Tahoma"/>
        </w:rPr>
        <w:t>i</w:t>
      </w:r>
      <w:r w:rsidRPr="00A65682">
        <w:rPr>
          <w:rFonts w:ascii="Tahoma" w:eastAsia="Tahoma" w:hAnsi="Tahoma" w:cs="Tahoma"/>
          <w:spacing w:val="59"/>
        </w:rPr>
        <w:t xml:space="preserve"> </w:t>
      </w:r>
      <w:r w:rsidRPr="00A65682">
        <w:rPr>
          <w:rFonts w:ascii="Tahoma" w:eastAsia="Tahoma" w:hAnsi="Tahoma" w:cs="Tahoma"/>
        </w:rPr>
        <w:t>…</w:t>
      </w:r>
      <w:r w:rsidRPr="00A65682">
        <w:rPr>
          <w:rFonts w:ascii="Tahoma" w:eastAsia="Tahoma" w:hAnsi="Tahoma" w:cs="Tahoma"/>
          <w:spacing w:val="57"/>
        </w:rPr>
        <w:t xml:space="preserve"> </w:t>
      </w:r>
      <w:r w:rsidRPr="00A65682">
        <w:rPr>
          <w:rFonts w:ascii="Tahoma" w:eastAsia="Tahoma" w:hAnsi="Tahoma" w:cs="Tahoma"/>
        </w:rPr>
        <w:t>%</w:t>
      </w:r>
      <w:r w:rsidRPr="00A65682">
        <w:rPr>
          <w:rFonts w:ascii="Tahoma" w:eastAsia="Tahoma" w:hAnsi="Tahoma" w:cs="Tahoma"/>
          <w:spacing w:val="55"/>
        </w:rPr>
        <w:t xml:space="preserve"> </w:t>
      </w:r>
      <w:r w:rsidRPr="00A65682">
        <w:rPr>
          <w:rFonts w:ascii="Tahoma" w:eastAsia="Tahoma" w:hAnsi="Tahoma" w:cs="Tahoma"/>
          <w:spacing w:val="1"/>
        </w:rPr>
        <w:t>w</w:t>
      </w:r>
      <w:r w:rsidRPr="00A65682">
        <w:rPr>
          <w:rFonts w:ascii="Tahoma" w:eastAsia="Tahoma" w:hAnsi="Tahoma" w:cs="Tahoma"/>
          <w:spacing w:val="-1"/>
        </w:rPr>
        <w:t>y</w:t>
      </w:r>
      <w:r w:rsidRPr="00A65682">
        <w:rPr>
          <w:rFonts w:ascii="Tahoma" w:eastAsia="Tahoma" w:hAnsi="Tahoma" w:cs="Tahoma"/>
        </w:rPr>
        <w:t>d</w:t>
      </w:r>
      <w:r w:rsidRPr="00A65682">
        <w:rPr>
          <w:rFonts w:ascii="Tahoma" w:eastAsia="Tahoma" w:hAnsi="Tahoma" w:cs="Tahoma"/>
          <w:spacing w:val="1"/>
        </w:rPr>
        <w:t>a</w:t>
      </w:r>
      <w:r w:rsidRPr="00A65682">
        <w:rPr>
          <w:rFonts w:ascii="Tahoma" w:eastAsia="Tahoma" w:hAnsi="Tahoma" w:cs="Tahoma"/>
        </w:rPr>
        <w:t>t</w:t>
      </w:r>
      <w:r w:rsidRPr="00A65682">
        <w:rPr>
          <w:rFonts w:ascii="Tahoma" w:eastAsia="Tahoma" w:hAnsi="Tahoma" w:cs="Tahoma"/>
          <w:spacing w:val="-1"/>
        </w:rPr>
        <w:t>k</w:t>
      </w:r>
      <w:r w:rsidRPr="00A65682">
        <w:rPr>
          <w:rFonts w:ascii="Tahoma" w:eastAsia="Tahoma" w:hAnsi="Tahoma" w:cs="Tahoma"/>
        </w:rPr>
        <w:t>ów</w:t>
      </w:r>
      <w:r w:rsidRPr="00A65682">
        <w:rPr>
          <w:rFonts w:ascii="Tahoma" w:eastAsia="Tahoma" w:hAnsi="Tahoma" w:cs="Tahoma"/>
          <w:spacing w:val="50"/>
        </w:rPr>
        <w:t xml:space="preserve"> </w:t>
      </w:r>
      <w:r w:rsidRPr="00A65682">
        <w:rPr>
          <w:rFonts w:ascii="Tahoma" w:eastAsia="Tahoma" w:hAnsi="Tahoma" w:cs="Tahoma"/>
          <w:spacing w:val="-1"/>
        </w:rPr>
        <w:t>kw</w:t>
      </w:r>
      <w:r w:rsidRPr="00A65682">
        <w:rPr>
          <w:rFonts w:ascii="Tahoma" w:eastAsia="Tahoma" w:hAnsi="Tahoma" w:cs="Tahoma"/>
          <w:spacing w:val="1"/>
        </w:rPr>
        <w:t>a</w:t>
      </w:r>
      <w:r w:rsidRPr="00A65682">
        <w:rPr>
          <w:rFonts w:ascii="Tahoma" w:eastAsia="Tahoma" w:hAnsi="Tahoma" w:cs="Tahoma"/>
        </w:rPr>
        <w:t>li</w:t>
      </w:r>
      <w:r w:rsidRPr="00A65682">
        <w:rPr>
          <w:rFonts w:ascii="Tahoma" w:eastAsia="Tahoma" w:hAnsi="Tahoma" w:cs="Tahoma"/>
          <w:spacing w:val="-1"/>
        </w:rPr>
        <w:t>f</w:t>
      </w:r>
      <w:r w:rsidRPr="00A65682">
        <w:rPr>
          <w:rFonts w:ascii="Tahoma" w:eastAsia="Tahoma" w:hAnsi="Tahoma" w:cs="Tahoma"/>
          <w:spacing w:val="2"/>
        </w:rPr>
        <w:t>i</w:t>
      </w:r>
      <w:r w:rsidRPr="00A65682">
        <w:rPr>
          <w:rFonts w:ascii="Tahoma" w:eastAsia="Tahoma" w:hAnsi="Tahoma" w:cs="Tahoma"/>
          <w:spacing w:val="-3"/>
        </w:rPr>
        <w:t>k</w:t>
      </w:r>
      <w:r w:rsidRPr="00A65682">
        <w:rPr>
          <w:rFonts w:ascii="Tahoma" w:eastAsia="Tahoma" w:hAnsi="Tahoma" w:cs="Tahoma"/>
          <w:spacing w:val="2"/>
        </w:rPr>
        <w:t>o</w:t>
      </w:r>
      <w:r w:rsidRPr="00A65682">
        <w:rPr>
          <w:rFonts w:ascii="Tahoma" w:eastAsia="Tahoma" w:hAnsi="Tahoma" w:cs="Tahoma"/>
          <w:spacing w:val="-1"/>
        </w:rPr>
        <w:t>w</w:t>
      </w:r>
      <w:r w:rsidRPr="00A65682">
        <w:rPr>
          <w:rFonts w:ascii="Tahoma" w:eastAsia="Tahoma" w:hAnsi="Tahoma" w:cs="Tahoma"/>
          <w:spacing w:val="1"/>
        </w:rPr>
        <w:t>a</w:t>
      </w:r>
      <w:r w:rsidRPr="00A65682">
        <w:rPr>
          <w:rFonts w:ascii="Tahoma" w:eastAsia="Tahoma" w:hAnsi="Tahoma" w:cs="Tahoma"/>
        </w:rPr>
        <w:t>l</w:t>
      </w:r>
      <w:r w:rsidRPr="00A65682">
        <w:rPr>
          <w:rFonts w:ascii="Tahoma" w:eastAsia="Tahoma" w:hAnsi="Tahoma" w:cs="Tahoma"/>
          <w:spacing w:val="-1"/>
        </w:rPr>
        <w:t>n</w:t>
      </w:r>
      <w:r w:rsidRPr="00A65682">
        <w:rPr>
          <w:rFonts w:ascii="Tahoma" w:eastAsia="Tahoma" w:hAnsi="Tahoma" w:cs="Tahoma"/>
          <w:spacing w:val="-3"/>
        </w:rPr>
        <w:t>y</w:t>
      </w:r>
      <w:r w:rsidRPr="00A65682">
        <w:rPr>
          <w:rFonts w:ascii="Tahoma" w:eastAsia="Tahoma" w:hAnsi="Tahoma" w:cs="Tahoma"/>
          <w:spacing w:val="-1"/>
        </w:rPr>
        <w:t>c</w:t>
      </w:r>
      <w:r w:rsidRPr="00A65682">
        <w:rPr>
          <w:rFonts w:ascii="Tahoma" w:eastAsia="Tahoma" w:hAnsi="Tahoma" w:cs="Tahoma"/>
        </w:rPr>
        <w:t>h</w:t>
      </w:r>
      <w:r w:rsidR="008A3E15">
        <w:rPr>
          <w:rFonts w:ascii="Tahoma" w:eastAsia="Tahoma" w:hAnsi="Tahoma" w:cs="Tahoma"/>
        </w:rPr>
        <w:t xml:space="preserve"> </w:t>
      </w:r>
      <w:r w:rsidRPr="00A65682">
        <w:rPr>
          <w:rFonts w:ascii="Tahoma" w:eastAsia="Tahoma" w:hAnsi="Tahoma" w:cs="Tahoma"/>
          <w:spacing w:val="4"/>
        </w:rPr>
        <w:t>p</w:t>
      </w:r>
      <w:r w:rsidRPr="00A65682">
        <w:rPr>
          <w:rFonts w:ascii="Tahoma" w:eastAsia="Tahoma" w:hAnsi="Tahoma" w:cs="Tahoma"/>
        </w:rPr>
        <w:t>r</w:t>
      </w:r>
      <w:r w:rsidRPr="00A65682">
        <w:rPr>
          <w:rFonts w:ascii="Tahoma" w:eastAsia="Tahoma" w:hAnsi="Tahoma" w:cs="Tahoma"/>
          <w:spacing w:val="2"/>
        </w:rPr>
        <w:t>o</w:t>
      </w:r>
      <w:r w:rsidRPr="00A65682">
        <w:rPr>
          <w:rFonts w:ascii="Tahoma" w:eastAsia="Tahoma" w:hAnsi="Tahoma" w:cs="Tahoma"/>
          <w:spacing w:val="-1"/>
        </w:rPr>
        <w:t>j</w:t>
      </w:r>
      <w:r w:rsidRPr="00A65682">
        <w:rPr>
          <w:rFonts w:ascii="Tahoma" w:eastAsia="Tahoma" w:hAnsi="Tahoma" w:cs="Tahoma"/>
          <w:spacing w:val="1"/>
        </w:rPr>
        <w:t>e</w:t>
      </w:r>
      <w:r w:rsidRPr="00A65682">
        <w:rPr>
          <w:rFonts w:ascii="Tahoma" w:eastAsia="Tahoma" w:hAnsi="Tahoma" w:cs="Tahoma"/>
          <w:spacing w:val="-1"/>
        </w:rPr>
        <w:t>k</w:t>
      </w:r>
      <w:r w:rsidRPr="00A65682">
        <w:rPr>
          <w:rFonts w:ascii="Tahoma" w:eastAsia="Tahoma" w:hAnsi="Tahoma" w:cs="Tahoma"/>
        </w:rPr>
        <w:t>t</w:t>
      </w:r>
      <w:r w:rsidRPr="00A65682">
        <w:rPr>
          <w:rFonts w:ascii="Tahoma" w:eastAsia="Tahoma" w:hAnsi="Tahoma" w:cs="Tahoma"/>
          <w:spacing w:val="-1"/>
        </w:rPr>
        <w:t>u</w:t>
      </w:r>
      <w:r w:rsidR="008E76DB">
        <w:rPr>
          <w:rStyle w:val="Odwoanieprzypisudolnego"/>
          <w:rFonts w:ascii="Tahoma" w:eastAsia="Tahoma" w:hAnsi="Tahoma" w:cs="Tahoma"/>
          <w:spacing w:val="-1"/>
        </w:rPr>
        <w:footnoteReference w:id="8"/>
      </w:r>
      <w:r w:rsidRPr="00A65682">
        <w:rPr>
          <w:rFonts w:ascii="Tahoma" w:eastAsia="Tahoma" w:hAnsi="Tahoma" w:cs="Tahoma"/>
        </w:rPr>
        <w:t>,</w:t>
      </w:r>
      <w:r w:rsidR="00AF77A6" w:rsidRPr="001C3C76">
        <w:rPr>
          <w:rFonts w:eastAsia="Tahoma"/>
        </w:rPr>
        <w:t xml:space="preserve"> </w:t>
      </w:r>
      <w:r w:rsidR="008915D1" w:rsidRPr="001C3C76">
        <w:rPr>
          <w:rFonts w:eastAsia="Tahoma"/>
          <w:spacing w:val="2"/>
        </w:rPr>
        <w:t>:</w:t>
      </w:r>
    </w:p>
    <w:p w14:paraId="186D3C53" w14:textId="3B30AA04" w:rsidR="00521B86" w:rsidRDefault="00521B86" w:rsidP="00C64D60">
      <w:pPr>
        <w:spacing w:line="276" w:lineRule="auto"/>
        <w:ind w:left="426" w:right="14"/>
        <w:jc w:val="both"/>
        <w:rPr>
          <w:rFonts w:ascii="Tahoma" w:eastAsia="Tahoma" w:hAnsi="Tahoma" w:cs="Tahoma"/>
          <w:spacing w:val="4"/>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a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009844E3">
        <w:rPr>
          <w:rFonts w:ascii="Tahoma" w:eastAsia="Tahoma" w:hAnsi="Tahoma" w:cs="Tahoma"/>
        </w:rPr>
        <w:t xml:space="preserve"> udziale procentowym w stosunku do rozliczonych wydatków kwalifikowalnych</w:t>
      </w:r>
      <w:r w:rsidRPr="001C3C76">
        <w:rPr>
          <w:rFonts w:ascii="Tahoma" w:eastAsia="Tahoma" w:hAnsi="Tahoma" w:cs="Tahoma"/>
          <w:spacing w:val="13"/>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8"/>
        </w:rPr>
        <w:t xml:space="preserve"> </w:t>
      </w:r>
      <w:r w:rsidRPr="001C3C76">
        <w:rPr>
          <w:rFonts w:ascii="Tahoma" w:eastAsia="Tahoma" w:hAnsi="Tahoma" w:cs="Tahoma"/>
          <w:spacing w:val="7"/>
        </w:rPr>
        <w:t xml:space="preserve"> </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rPr>
        <w:t>otę</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 xml:space="preserve">a w § </w:t>
      </w:r>
      <w:r w:rsidR="00223B58" w:rsidRPr="001C3C76">
        <w:rPr>
          <w:rFonts w:ascii="Tahoma" w:eastAsia="Tahoma" w:hAnsi="Tahoma" w:cs="Tahoma"/>
        </w:rPr>
        <w:t>3</w:t>
      </w:r>
      <w:r w:rsidRPr="001C3C76">
        <w:rPr>
          <w:rFonts w:ascii="Tahoma" w:eastAsia="Tahoma" w:hAnsi="Tahoma" w:cs="Tahoma"/>
        </w:rPr>
        <w:t xml:space="preserve"> 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y</w:t>
      </w:r>
      <w:r w:rsidRPr="001C3C76">
        <w:rPr>
          <w:rFonts w:ascii="Tahoma" w:eastAsia="Tahoma" w:hAnsi="Tahoma" w:cs="Tahoma"/>
          <w:spacing w:val="-1"/>
        </w:rPr>
        <w:t>ć</w:t>
      </w:r>
      <w:r w:rsidRPr="001C3C76">
        <w:rPr>
          <w:rFonts w:ascii="Tahoma" w:eastAsia="Tahoma" w:hAnsi="Tahoma" w:cs="Tahoma"/>
        </w:rPr>
        <w:t>, z 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łu procento</w:t>
      </w:r>
      <w:r w:rsidRPr="001C3C76">
        <w:rPr>
          <w:rFonts w:ascii="Tahoma" w:eastAsia="Tahoma" w:hAnsi="Tahoma" w:cs="Tahoma"/>
          <w:spacing w:val="1"/>
        </w:rPr>
        <w:t>we</w:t>
      </w:r>
      <w:r w:rsidRPr="001C3C76">
        <w:rPr>
          <w:rFonts w:ascii="Tahoma" w:eastAsia="Tahoma" w:hAnsi="Tahoma" w:cs="Tahoma"/>
        </w:rPr>
        <w:t xml:space="preserve">go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w:t>
      </w:r>
      <w:r w:rsidRPr="001C3C76">
        <w:rPr>
          <w:rFonts w:ascii="Tahoma" w:eastAsia="Tahoma" w:hAnsi="Tahoma" w:cs="Tahoma"/>
          <w:spacing w:val="10"/>
        </w:rPr>
        <w:t xml:space="preserve"> </w:t>
      </w:r>
      <w:r w:rsidR="00223B58"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3"/>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4"/>
        </w:rPr>
        <w:t>n</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3"/>
        </w:rPr>
        <w:t xml:space="preserve"> </w:t>
      </w:r>
      <w:r w:rsidR="00BF28B4" w:rsidRPr="00BF28B4">
        <w:rPr>
          <w:rFonts w:ascii="Tahoma" w:eastAsia="Tahoma" w:hAnsi="Tahoma" w:cs="Tahoma"/>
          <w:spacing w:val="3"/>
        </w:rPr>
        <w:t xml:space="preserve">ponad ww. </w:t>
      </w:r>
      <w:r w:rsidR="009844E3">
        <w:rPr>
          <w:rFonts w:ascii="Tahoma" w:eastAsia="Tahoma" w:hAnsi="Tahoma" w:cs="Tahoma"/>
          <w:spacing w:val="3"/>
        </w:rPr>
        <w:t xml:space="preserve"> udział procentowy</w:t>
      </w:r>
      <w:r w:rsidR="00BF28B4" w:rsidRPr="00BF28B4">
        <w:rPr>
          <w:rFonts w:ascii="Tahoma" w:eastAsia="Tahoma" w:hAnsi="Tahoma" w:cs="Tahoma"/>
          <w:spacing w:val="3"/>
        </w:rPr>
        <w:t xml:space="preserve">  zosta</w:t>
      </w:r>
      <w:r w:rsidR="009844E3">
        <w:rPr>
          <w:rFonts w:ascii="Tahoma" w:eastAsia="Tahoma" w:hAnsi="Tahoma" w:cs="Tahoma"/>
          <w:spacing w:val="3"/>
        </w:rPr>
        <w:t>nie</w:t>
      </w:r>
      <w:r w:rsidR="00BF28B4" w:rsidRPr="00BF28B4">
        <w:rPr>
          <w:rFonts w:ascii="Tahoma" w:eastAsia="Tahoma" w:hAnsi="Tahoma" w:cs="Tahoma"/>
          <w:spacing w:val="3"/>
        </w:rPr>
        <w:t xml:space="preserve"> uznany za niekwalifikowalny</w:t>
      </w:r>
      <w:r w:rsidR="004307E6" w:rsidRPr="001C3C76">
        <w:rPr>
          <w:rFonts w:ascii="Tahoma" w:eastAsia="Tahoma" w:hAnsi="Tahoma" w:cs="Tahoma"/>
          <w:spacing w:val="4"/>
        </w:rPr>
        <w:t>.</w:t>
      </w:r>
    </w:p>
    <w:p w14:paraId="75972A42" w14:textId="4716B06F" w:rsidR="009246E3" w:rsidRPr="009246E3" w:rsidRDefault="009246E3" w:rsidP="009246E3">
      <w:pPr>
        <w:pStyle w:val="Akapitzlist"/>
        <w:numPr>
          <w:ilvl w:val="0"/>
          <w:numId w:val="7"/>
        </w:numPr>
        <w:ind w:left="426" w:hanging="426"/>
        <w:jc w:val="both"/>
        <w:rPr>
          <w:rFonts w:ascii="Tahoma" w:eastAsia="Tahoma" w:hAnsi="Tahoma" w:cs="Tahoma"/>
        </w:rPr>
      </w:pPr>
      <w:r w:rsidRPr="009246E3">
        <w:rPr>
          <w:rFonts w:ascii="Tahoma" w:eastAsia="Tahoma" w:hAnsi="Tahoma" w:cs="Tahoma"/>
        </w:rPr>
        <w:t>Ogólne zasady przyznawania, wydatkowania oraz ewentualnego zwrotu wkładu własnego  sfinansowanego ze środków PFRON zostały określone w załączniku nr 15 do niniejszej umowy.</w:t>
      </w:r>
    </w:p>
    <w:p w14:paraId="49209BC7" w14:textId="3F324185" w:rsidR="00521B86" w:rsidRPr="001C3C76" w:rsidRDefault="00AF77A6" w:rsidP="00E43CDE">
      <w:pPr>
        <w:pStyle w:val="Akapitzlist"/>
        <w:numPr>
          <w:ilvl w:val="0"/>
          <w:numId w:val="7"/>
        </w:numPr>
        <w:spacing w:line="276" w:lineRule="auto"/>
        <w:ind w:left="426" w:right="14" w:hanging="426"/>
        <w:jc w:val="both"/>
        <w:rPr>
          <w:rFonts w:ascii="Tahoma" w:eastAsia="Tahoma" w:hAnsi="Tahoma" w:cs="Tahoma"/>
        </w:rPr>
      </w:pPr>
      <w:r w:rsidRPr="001C3C76">
        <w:rPr>
          <w:rFonts w:ascii="Tahoma" w:eastAsia="Tahoma" w:hAnsi="Tahoma" w:cs="Tahoma"/>
        </w:rPr>
        <w:t>K</w:t>
      </w:r>
      <w:r w:rsidR="00521B86" w:rsidRPr="001C3C76">
        <w:rPr>
          <w:rFonts w:ascii="Tahoma" w:eastAsia="Tahoma" w:hAnsi="Tahoma" w:cs="Tahoma"/>
        </w:rPr>
        <w:t>osz</w:t>
      </w:r>
      <w:r w:rsidR="00521B86" w:rsidRPr="001C3C76">
        <w:rPr>
          <w:rFonts w:ascii="Tahoma" w:eastAsia="Tahoma" w:hAnsi="Tahoma" w:cs="Tahoma"/>
          <w:spacing w:val="-2"/>
        </w:rPr>
        <w:t>t</w:t>
      </w:r>
      <w:r w:rsidR="00521B86" w:rsidRPr="001C3C76">
        <w:rPr>
          <w:rFonts w:ascii="Tahoma" w:eastAsia="Tahoma" w:hAnsi="Tahoma" w:cs="Tahoma"/>
        </w:rPr>
        <w:t>y 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 xml:space="preserve">dnie </w:t>
      </w:r>
      <w:r w:rsidR="00521B86" w:rsidRPr="001C3C76">
        <w:rPr>
          <w:rFonts w:ascii="Tahoma" w:eastAsia="Tahoma" w:hAnsi="Tahoma" w:cs="Tahoma"/>
          <w:spacing w:val="2"/>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1"/>
        </w:rPr>
        <w:t>e</w:t>
      </w:r>
      <w:r w:rsidR="00521B86" w:rsidRPr="001C3C76">
        <w:rPr>
          <w:rFonts w:ascii="Tahoma" w:eastAsia="Tahoma" w:hAnsi="Tahoma" w:cs="Tahoma"/>
          <w:spacing w:val="-1"/>
        </w:rPr>
        <w:t>k</w:t>
      </w:r>
      <w:r w:rsidR="00521B86" w:rsidRPr="001C3C76">
        <w:rPr>
          <w:rFonts w:ascii="Tahoma" w:eastAsia="Tahoma" w:hAnsi="Tahoma" w:cs="Tahoma"/>
        </w:rPr>
        <w:t xml:space="preserve">tu </w:t>
      </w:r>
      <w:r w:rsidR="001C6973" w:rsidRPr="001C3C76">
        <w:rPr>
          <w:rFonts w:ascii="Tahoma" w:eastAsia="Tahoma" w:hAnsi="Tahoma" w:cs="Tahoma"/>
        </w:rPr>
        <w:t>r</w:t>
      </w:r>
      <w:r w:rsidR="00521B86" w:rsidRPr="001C3C76">
        <w:rPr>
          <w:rFonts w:ascii="Tahoma" w:eastAsia="Tahoma" w:hAnsi="Tahoma" w:cs="Tahoma"/>
        </w:rPr>
        <w:t>oz</w:t>
      </w:r>
      <w:r w:rsidR="00521B86" w:rsidRPr="001C3C76">
        <w:rPr>
          <w:rFonts w:ascii="Tahoma" w:eastAsia="Tahoma" w:hAnsi="Tahoma" w:cs="Tahoma"/>
          <w:spacing w:val="3"/>
        </w:rPr>
        <w:t>l</w:t>
      </w:r>
      <w:r w:rsidR="00521B86" w:rsidRPr="001C3C76">
        <w:rPr>
          <w:rFonts w:ascii="Tahoma" w:eastAsia="Tahoma" w:hAnsi="Tahoma" w:cs="Tahoma"/>
        </w:rPr>
        <w:t>i</w:t>
      </w:r>
      <w:r w:rsidR="00521B86" w:rsidRPr="001C3C76">
        <w:rPr>
          <w:rFonts w:ascii="Tahoma" w:eastAsia="Tahoma" w:hAnsi="Tahoma" w:cs="Tahoma"/>
          <w:spacing w:val="-1"/>
        </w:rPr>
        <w:t>c</w:t>
      </w:r>
      <w:r w:rsidR="00521B86" w:rsidRPr="001C3C76">
        <w:rPr>
          <w:rFonts w:ascii="Tahoma" w:eastAsia="Tahoma" w:hAnsi="Tahoma" w:cs="Tahoma"/>
        </w:rPr>
        <w:t>z</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 xml:space="preserve">e </w:t>
      </w:r>
      <w:r w:rsidR="001C6973" w:rsidRPr="001C3C76">
        <w:rPr>
          <w:rFonts w:ascii="Tahoma" w:eastAsia="Tahoma" w:hAnsi="Tahoma" w:cs="Tahoma"/>
        </w:rPr>
        <w:t>ryczałtem</w:t>
      </w:r>
      <w:r w:rsidR="00521B86" w:rsidRPr="001C3C76">
        <w:rPr>
          <w:rFonts w:ascii="Tahoma" w:eastAsia="Tahoma" w:hAnsi="Tahoma" w:cs="Tahoma"/>
        </w:rPr>
        <w:t xml:space="preserve"> zd</w:t>
      </w:r>
      <w:r w:rsidR="00521B86" w:rsidRPr="001C3C76">
        <w:rPr>
          <w:rFonts w:ascii="Tahoma" w:eastAsia="Tahoma" w:hAnsi="Tahoma" w:cs="Tahoma"/>
          <w:spacing w:val="1"/>
        </w:rPr>
        <w:t>e</w:t>
      </w:r>
      <w:r w:rsidR="00521B86" w:rsidRPr="001C3C76">
        <w:rPr>
          <w:rFonts w:ascii="Tahoma" w:eastAsia="Tahoma" w:hAnsi="Tahoma" w:cs="Tahoma"/>
          <w:spacing w:val="-1"/>
        </w:rPr>
        <w:t>f</w:t>
      </w:r>
      <w:r w:rsidR="00521B86" w:rsidRPr="001C3C76">
        <w:rPr>
          <w:rFonts w:ascii="Tahoma" w:eastAsia="Tahoma" w:hAnsi="Tahoma" w:cs="Tahoma"/>
        </w:rPr>
        <w:t>i</w:t>
      </w:r>
      <w:r w:rsidR="00521B86" w:rsidRPr="001C3C76">
        <w:rPr>
          <w:rFonts w:ascii="Tahoma" w:eastAsia="Tahoma" w:hAnsi="Tahoma" w:cs="Tahoma"/>
          <w:spacing w:val="-1"/>
        </w:rPr>
        <w:t>n</w:t>
      </w:r>
      <w:r w:rsidR="00521B86" w:rsidRPr="001C3C76">
        <w:rPr>
          <w:rFonts w:ascii="Tahoma" w:eastAsia="Tahoma" w:hAnsi="Tahoma" w:cs="Tahoma"/>
        </w:rPr>
        <w:t>io</w:t>
      </w:r>
      <w:r w:rsidR="00521B86" w:rsidRPr="001C3C76">
        <w:rPr>
          <w:rFonts w:ascii="Tahoma" w:eastAsia="Tahoma" w:hAnsi="Tahoma" w:cs="Tahoma"/>
          <w:spacing w:val="-2"/>
        </w:rPr>
        <w:t>w</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e w</w:t>
      </w:r>
      <w:r w:rsidR="001C6973" w:rsidRPr="001C3C76">
        <w:rPr>
          <w:rFonts w:ascii="Tahoma" w:eastAsia="Tahoma" w:hAnsi="Tahoma" w:cs="Tahoma"/>
        </w:rPr>
        <w:t xml:space="preserve"> </w:t>
      </w:r>
      <w:r w:rsidR="00521B86" w:rsidRPr="00C35D54">
        <w:rPr>
          <w:rFonts w:ascii="Tahoma" w:eastAsia="Tahoma" w:hAnsi="Tahoma" w:cs="Tahoma"/>
          <w:i/>
          <w:spacing w:val="-4"/>
        </w:rPr>
        <w:t>W</w:t>
      </w:r>
      <w:r w:rsidR="00521B86" w:rsidRPr="00C35D54">
        <w:rPr>
          <w:rFonts w:ascii="Tahoma" w:eastAsia="Tahoma" w:hAnsi="Tahoma" w:cs="Tahoma"/>
          <w:i/>
          <w:spacing w:val="-1"/>
        </w:rPr>
        <w:t>y</w:t>
      </w:r>
      <w:r w:rsidR="00521B86" w:rsidRPr="00C35D54">
        <w:rPr>
          <w:rFonts w:ascii="Tahoma" w:eastAsia="Tahoma" w:hAnsi="Tahoma" w:cs="Tahoma"/>
          <w:i/>
          <w:spacing w:val="-2"/>
        </w:rPr>
        <w:t>t</w:t>
      </w:r>
      <w:r w:rsidR="00521B86" w:rsidRPr="00C35D54">
        <w:rPr>
          <w:rFonts w:ascii="Tahoma" w:eastAsia="Tahoma" w:hAnsi="Tahoma" w:cs="Tahoma"/>
          <w:i/>
          <w:spacing w:val="-1"/>
        </w:rPr>
        <w:t>yc</w:t>
      </w:r>
      <w:r w:rsidR="00521B86" w:rsidRPr="00C35D54">
        <w:rPr>
          <w:rFonts w:ascii="Tahoma" w:eastAsia="Tahoma" w:hAnsi="Tahoma" w:cs="Tahoma"/>
          <w:i/>
        </w:rPr>
        <w:t>z</w:t>
      </w:r>
      <w:r w:rsidR="00521B86" w:rsidRPr="00C35D54">
        <w:rPr>
          <w:rFonts w:ascii="Tahoma" w:eastAsia="Tahoma" w:hAnsi="Tahoma" w:cs="Tahoma"/>
          <w:i/>
          <w:spacing w:val="-1"/>
        </w:rPr>
        <w:t>nych</w:t>
      </w:r>
      <w:r w:rsidR="001C6973" w:rsidRPr="00C35D54">
        <w:rPr>
          <w:rFonts w:ascii="Tahoma" w:eastAsia="Tahoma" w:hAnsi="Tahoma" w:cs="Tahoma"/>
          <w:i/>
        </w:rPr>
        <w:t xml:space="preserve"> w zakresie kwalifikowalności</w:t>
      </w:r>
      <w:r w:rsidR="00521B86" w:rsidRPr="001C3C76">
        <w:rPr>
          <w:rFonts w:ascii="Tahoma" w:eastAsia="Tahoma" w:hAnsi="Tahoma" w:cs="Tahoma"/>
        </w:rPr>
        <w:t>,</w:t>
      </w:r>
      <w:r w:rsidR="00521B86" w:rsidRPr="001C3C76">
        <w:rPr>
          <w:rFonts w:ascii="Tahoma" w:eastAsia="Tahoma" w:hAnsi="Tahoma" w:cs="Tahoma"/>
          <w:spacing w:val="6"/>
        </w:rPr>
        <w:t xml:space="preserve"> </w:t>
      </w:r>
      <w:r w:rsidR="00521B86" w:rsidRPr="001C3C76">
        <w:rPr>
          <w:rFonts w:ascii="Tahoma" w:eastAsia="Tahoma" w:hAnsi="Tahoma" w:cs="Tahoma"/>
        </w:rPr>
        <w:t>st</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o</w:t>
      </w:r>
      <w:r w:rsidR="00521B86" w:rsidRPr="001C3C76">
        <w:rPr>
          <w:rFonts w:ascii="Tahoma" w:eastAsia="Tahoma" w:hAnsi="Tahoma" w:cs="Tahoma"/>
          <w:spacing w:val="1"/>
        </w:rPr>
        <w:t>w</w:t>
      </w:r>
      <w:r w:rsidR="00521B86" w:rsidRPr="001C3C76">
        <w:rPr>
          <w:rFonts w:ascii="Tahoma" w:eastAsia="Tahoma" w:hAnsi="Tahoma" w:cs="Tahoma"/>
        </w:rPr>
        <w:t>ią</w:t>
      </w:r>
      <w:r w:rsidR="00521B86" w:rsidRPr="001C3C76">
        <w:rPr>
          <w:rFonts w:ascii="Tahoma" w:eastAsia="Tahoma" w:hAnsi="Tahoma" w:cs="Tahoma"/>
          <w:spacing w:val="1"/>
        </w:rPr>
        <w:t xml:space="preserve"> </w:t>
      </w:r>
      <w:r w:rsidR="00521B86" w:rsidRPr="001C3C76">
        <w:rPr>
          <w:rFonts w:ascii="Tahoma" w:eastAsia="Tahoma" w:hAnsi="Tahoma" w:cs="Tahoma"/>
        </w:rPr>
        <w:t>…</w:t>
      </w:r>
      <w:r w:rsidR="00521B86" w:rsidRPr="001C3C76">
        <w:rPr>
          <w:rFonts w:ascii="Tahoma" w:eastAsia="Tahoma" w:hAnsi="Tahoma" w:cs="Tahoma"/>
          <w:spacing w:val="1"/>
        </w:rPr>
        <w:t>…</w:t>
      </w:r>
      <w:r w:rsidR="00521B86" w:rsidRPr="001C3C76">
        <w:rPr>
          <w:rFonts w:ascii="Tahoma" w:eastAsia="Tahoma" w:hAnsi="Tahoma" w:cs="Tahoma"/>
          <w:spacing w:val="3"/>
        </w:rPr>
        <w:t>…</w:t>
      </w:r>
      <w:r w:rsidR="00521B86" w:rsidRPr="001C3C76">
        <w:rPr>
          <w:rFonts w:ascii="Tahoma" w:eastAsia="Tahoma" w:hAnsi="Tahoma" w:cs="Tahoma"/>
        </w:rPr>
        <w:t>%</w:t>
      </w:r>
      <w:r w:rsidR="00521B86" w:rsidRPr="001C3C76">
        <w:rPr>
          <w:rFonts w:ascii="Tahoma" w:eastAsia="Tahoma" w:hAnsi="Tahoma" w:cs="Tahoma"/>
          <w:spacing w:val="1"/>
        </w:rPr>
        <w:t xml:space="preserve"> </w:t>
      </w:r>
      <w:r w:rsidR="00521B86" w:rsidRPr="001C3C76">
        <w:rPr>
          <w:rFonts w:ascii="Tahoma" w:eastAsia="Tahoma" w:hAnsi="Tahoma" w:cs="Tahoma"/>
        </w:rPr>
        <w:t>po</w:t>
      </w:r>
      <w:r w:rsidR="00521B86" w:rsidRPr="001C3C76">
        <w:rPr>
          <w:rFonts w:ascii="Tahoma" w:eastAsia="Tahoma" w:hAnsi="Tahoma" w:cs="Tahoma"/>
          <w:spacing w:val="-1"/>
        </w:rPr>
        <w:t>n</w:t>
      </w:r>
      <w:r w:rsidR="00521B86" w:rsidRPr="001C3C76">
        <w:rPr>
          <w:rFonts w:ascii="Tahoma" w:eastAsia="Tahoma" w:hAnsi="Tahoma" w:cs="Tahoma"/>
        </w:rPr>
        <w:t>i</w:t>
      </w:r>
      <w:r w:rsidR="00521B86" w:rsidRPr="001C3C76">
        <w:rPr>
          <w:rFonts w:ascii="Tahoma" w:eastAsia="Tahoma" w:hAnsi="Tahoma" w:cs="Tahoma"/>
          <w:spacing w:val="1"/>
        </w:rPr>
        <w:t>e</w:t>
      </w:r>
      <w:r w:rsidR="00521B86" w:rsidRPr="001C3C76">
        <w:rPr>
          <w:rFonts w:ascii="Tahoma" w:eastAsia="Tahoma" w:hAnsi="Tahoma" w:cs="Tahoma"/>
        </w:rPr>
        <w:t>s</w:t>
      </w:r>
      <w:r w:rsidR="00521B86" w:rsidRPr="001C3C76">
        <w:rPr>
          <w:rFonts w:ascii="Tahoma" w:eastAsia="Tahoma" w:hAnsi="Tahoma" w:cs="Tahoma"/>
          <w:spacing w:val="2"/>
        </w:rPr>
        <w:t>i</w:t>
      </w:r>
      <w:r w:rsidR="00521B86" w:rsidRPr="001C3C76">
        <w:rPr>
          <w:rFonts w:ascii="Tahoma" w:eastAsia="Tahoma" w:hAnsi="Tahoma" w:cs="Tahoma"/>
        </w:rPr>
        <w:t>o</w:t>
      </w:r>
      <w:r w:rsidR="00521B86" w:rsidRPr="001C3C76">
        <w:rPr>
          <w:rFonts w:ascii="Tahoma" w:eastAsia="Tahoma" w:hAnsi="Tahoma" w:cs="Tahoma"/>
          <w:spacing w:val="-1"/>
        </w:rPr>
        <w:t>nych</w:t>
      </w:r>
      <w:r w:rsidR="00521B86" w:rsidRPr="001C3C76">
        <w:rPr>
          <w:rFonts w:ascii="Tahoma" w:eastAsia="Tahoma" w:hAnsi="Tahoma" w:cs="Tahoma"/>
        </w:rPr>
        <w:t xml:space="preserve">, </w:t>
      </w:r>
      <w:r w:rsidR="00521B86" w:rsidRPr="001C3C76">
        <w:rPr>
          <w:rFonts w:ascii="Tahoma" w:eastAsia="Tahoma" w:hAnsi="Tahoma" w:cs="Tahoma"/>
          <w:spacing w:val="-1"/>
        </w:rPr>
        <w:t>u</w:t>
      </w:r>
      <w:r w:rsidR="00521B86" w:rsidRPr="001C3C76">
        <w:rPr>
          <w:rFonts w:ascii="Tahoma" w:eastAsia="Tahoma" w:hAnsi="Tahoma" w:cs="Tahoma"/>
        </w:rPr>
        <w:t>do</w:t>
      </w:r>
      <w:r w:rsidR="00521B86" w:rsidRPr="001C3C76">
        <w:rPr>
          <w:rFonts w:ascii="Tahoma" w:eastAsia="Tahoma" w:hAnsi="Tahoma" w:cs="Tahoma"/>
          <w:spacing w:val="1"/>
        </w:rPr>
        <w:t>k</w:t>
      </w:r>
      <w:r w:rsidR="00521B86" w:rsidRPr="001C3C76">
        <w:rPr>
          <w:rFonts w:ascii="Tahoma" w:eastAsia="Tahoma" w:hAnsi="Tahoma" w:cs="Tahoma"/>
          <w:spacing w:val="-1"/>
        </w:rPr>
        <w:t>u</w:t>
      </w:r>
      <w:r w:rsidR="00521B86" w:rsidRPr="001C3C76">
        <w:rPr>
          <w:rFonts w:ascii="Tahoma" w:eastAsia="Tahoma" w:hAnsi="Tahoma" w:cs="Tahoma"/>
        </w:rPr>
        <w:t>m</w:t>
      </w:r>
      <w:r w:rsidR="00521B86" w:rsidRPr="001C3C76">
        <w:rPr>
          <w:rFonts w:ascii="Tahoma" w:eastAsia="Tahoma" w:hAnsi="Tahoma" w:cs="Tahoma"/>
          <w:spacing w:val="1"/>
        </w:rPr>
        <w:t>e</w:t>
      </w:r>
      <w:r w:rsidR="00521B86" w:rsidRPr="001C3C76">
        <w:rPr>
          <w:rFonts w:ascii="Tahoma" w:eastAsia="Tahoma" w:hAnsi="Tahoma" w:cs="Tahoma"/>
          <w:spacing w:val="-1"/>
        </w:rPr>
        <w:t>n</w:t>
      </w:r>
      <w:r w:rsidR="00521B86" w:rsidRPr="001C3C76">
        <w:rPr>
          <w:rFonts w:ascii="Tahoma" w:eastAsia="Tahoma" w:hAnsi="Tahoma" w:cs="Tahoma"/>
        </w:rPr>
        <w:t>to</w:t>
      </w:r>
      <w:r w:rsidR="00521B86" w:rsidRPr="001C3C76">
        <w:rPr>
          <w:rFonts w:ascii="Tahoma" w:eastAsia="Tahoma" w:hAnsi="Tahoma" w:cs="Tahoma"/>
          <w:spacing w:val="-2"/>
        </w:rPr>
        <w:t>w</w:t>
      </w:r>
      <w:r w:rsidR="00521B86" w:rsidRPr="001C3C76">
        <w:rPr>
          <w:rFonts w:ascii="Tahoma" w:eastAsia="Tahoma" w:hAnsi="Tahoma" w:cs="Tahoma"/>
          <w:spacing w:val="5"/>
        </w:rPr>
        <w:t>a</w:t>
      </w:r>
      <w:r w:rsidR="00521B86" w:rsidRPr="001C3C76">
        <w:rPr>
          <w:rFonts w:ascii="Tahoma" w:eastAsia="Tahoma" w:hAnsi="Tahoma" w:cs="Tahoma"/>
          <w:spacing w:val="-1"/>
        </w:rPr>
        <w:t>n</w:t>
      </w:r>
      <w:r w:rsidR="00521B86" w:rsidRPr="001C3C76">
        <w:rPr>
          <w:rFonts w:ascii="Tahoma" w:eastAsia="Tahoma" w:hAnsi="Tahoma" w:cs="Tahoma"/>
          <w:spacing w:val="-3"/>
        </w:rPr>
        <w:t>y</w:t>
      </w:r>
      <w:r w:rsidR="00521B86" w:rsidRPr="001C3C76">
        <w:rPr>
          <w:rFonts w:ascii="Tahoma" w:eastAsia="Tahoma" w:hAnsi="Tahoma" w:cs="Tahoma"/>
          <w:spacing w:val="2"/>
        </w:rPr>
        <w:t>c</w:t>
      </w:r>
      <w:r w:rsidR="00521B86" w:rsidRPr="001C3C76">
        <w:rPr>
          <w:rFonts w:ascii="Tahoma" w:eastAsia="Tahoma" w:hAnsi="Tahoma" w:cs="Tahoma"/>
        </w:rPr>
        <w:t>h</w:t>
      </w:r>
      <w:r w:rsidR="00521B86" w:rsidRPr="001C3C76">
        <w:rPr>
          <w:rFonts w:ascii="Tahoma" w:eastAsia="Tahoma" w:hAnsi="Tahoma" w:cs="Tahoma"/>
          <w:spacing w:val="-19"/>
        </w:rPr>
        <w:t xml:space="preserve"> </w:t>
      </w:r>
      <w:r w:rsidR="00521B86" w:rsidRPr="001C3C76">
        <w:rPr>
          <w:rFonts w:ascii="Tahoma" w:eastAsia="Tahoma" w:hAnsi="Tahoma" w:cs="Tahoma"/>
        </w:rPr>
        <w:t>i z</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w</w:t>
      </w:r>
      <w:r w:rsidR="00521B86" w:rsidRPr="001C3C76">
        <w:rPr>
          <w:rFonts w:ascii="Tahoma" w:eastAsia="Tahoma" w:hAnsi="Tahoma" w:cs="Tahoma"/>
        </w:rPr>
        <w:t>i</w:t>
      </w:r>
      <w:r w:rsidR="00521B86" w:rsidRPr="001C3C76">
        <w:rPr>
          <w:rFonts w:ascii="Tahoma" w:eastAsia="Tahoma" w:hAnsi="Tahoma" w:cs="Tahoma"/>
          <w:spacing w:val="1"/>
        </w:rPr>
        <w:t>e</w:t>
      </w:r>
      <w:r w:rsidR="00521B86" w:rsidRPr="001C3C76">
        <w:rPr>
          <w:rFonts w:ascii="Tahoma" w:eastAsia="Tahoma" w:hAnsi="Tahoma" w:cs="Tahoma"/>
        </w:rPr>
        <w:t>rd</w:t>
      </w:r>
      <w:r w:rsidR="00521B86" w:rsidRPr="001C3C76">
        <w:rPr>
          <w:rFonts w:ascii="Tahoma" w:eastAsia="Tahoma" w:hAnsi="Tahoma" w:cs="Tahoma"/>
          <w:spacing w:val="1"/>
        </w:rPr>
        <w:t>z</w:t>
      </w:r>
      <w:r w:rsidR="00521B86" w:rsidRPr="001C3C76">
        <w:rPr>
          <w:rFonts w:ascii="Tahoma" w:eastAsia="Tahoma" w:hAnsi="Tahoma" w:cs="Tahoma"/>
        </w:rPr>
        <w:t>o</w:t>
      </w:r>
      <w:r w:rsidR="00521B86" w:rsidRPr="001C3C76">
        <w:rPr>
          <w:rFonts w:ascii="Tahoma" w:eastAsia="Tahoma" w:hAnsi="Tahoma" w:cs="Tahoma"/>
          <w:spacing w:val="-3"/>
        </w:rPr>
        <w:t>ny</w:t>
      </w:r>
      <w:r w:rsidR="00521B86" w:rsidRPr="001C3C76">
        <w:rPr>
          <w:rFonts w:ascii="Tahoma" w:eastAsia="Tahoma" w:hAnsi="Tahoma" w:cs="Tahoma"/>
          <w:spacing w:val="2"/>
        </w:rPr>
        <w:t>c</w:t>
      </w:r>
      <w:r w:rsidR="00521B86" w:rsidRPr="001C3C76">
        <w:rPr>
          <w:rFonts w:ascii="Tahoma" w:eastAsia="Tahoma" w:hAnsi="Tahoma" w:cs="Tahoma"/>
        </w:rPr>
        <w:t>h</w:t>
      </w:r>
      <w:r w:rsidR="00521B86" w:rsidRPr="001C3C76">
        <w:rPr>
          <w:rFonts w:ascii="Tahoma" w:eastAsia="Tahoma" w:hAnsi="Tahoma" w:cs="Tahoma"/>
          <w:spacing w:val="-15"/>
        </w:rPr>
        <w:t xml:space="preserve"> </w:t>
      </w:r>
      <w:r w:rsidR="00A85E96">
        <w:rPr>
          <w:rFonts w:ascii="Tahoma" w:eastAsia="Tahoma" w:hAnsi="Tahoma" w:cs="Tahoma"/>
          <w:spacing w:val="-15"/>
        </w:rPr>
        <w:br/>
      </w:r>
      <w:r w:rsidR="00521B86" w:rsidRPr="001C3C76">
        <w:rPr>
          <w:rFonts w:ascii="Tahoma" w:eastAsia="Tahoma" w:hAnsi="Tahoma" w:cs="Tahoma"/>
        </w:rPr>
        <w:t xml:space="preserve">w </w:t>
      </w:r>
      <w:r w:rsidR="00521B86" w:rsidRPr="001C3C76">
        <w:rPr>
          <w:rFonts w:ascii="Tahoma" w:eastAsia="Tahoma" w:hAnsi="Tahoma" w:cs="Tahoma"/>
          <w:spacing w:val="-2"/>
        </w:rPr>
        <w:t>r</w:t>
      </w:r>
      <w:r w:rsidR="00521B86" w:rsidRPr="001C3C76">
        <w:rPr>
          <w:rFonts w:ascii="Tahoma" w:eastAsia="Tahoma" w:hAnsi="Tahoma" w:cs="Tahoma"/>
          <w:spacing w:val="1"/>
        </w:rPr>
        <w:t>a</w:t>
      </w:r>
      <w:r w:rsidR="00521B86" w:rsidRPr="001C3C76">
        <w:rPr>
          <w:rFonts w:ascii="Tahoma" w:eastAsia="Tahoma" w:hAnsi="Tahoma" w:cs="Tahoma"/>
        </w:rPr>
        <w:t>m</w:t>
      </w:r>
      <w:r w:rsidR="00521B86" w:rsidRPr="001C3C76">
        <w:rPr>
          <w:rFonts w:ascii="Tahoma" w:eastAsia="Tahoma" w:hAnsi="Tahoma" w:cs="Tahoma"/>
          <w:spacing w:val="1"/>
        </w:rPr>
        <w:t>a</w:t>
      </w:r>
      <w:r w:rsidR="00521B86" w:rsidRPr="001C3C76">
        <w:rPr>
          <w:rFonts w:ascii="Tahoma" w:eastAsia="Tahoma" w:hAnsi="Tahoma" w:cs="Tahoma"/>
          <w:spacing w:val="-1"/>
        </w:rPr>
        <w:t>c</w:t>
      </w:r>
      <w:r w:rsidR="00521B86" w:rsidRPr="001C3C76">
        <w:rPr>
          <w:rFonts w:ascii="Tahoma" w:eastAsia="Tahoma" w:hAnsi="Tahoma" w:cs="Tahoma"/>
        </w:rPr>
        <w:t>h</w:t>
      </w:r>
      <w:r w:rsidR="00521B86" w:rsidRPr="001C3C76">
        <w:rPr>
          <w:rFonts w:ascii="Tahoma" w:eastAsia="Tahoma" w:hAnsi="Tahoma" w:cs="Tahoma"/>
          <w:spacing w:val="-8"/>
        </w:rPr>
        <w:t xml:space="preserve"> </w:t>
      </w:r>
      <w:r w:rsidR="00521B86" w:rsidRPr="001C3C76">
        <w:rPr>
          <w:rFonts w:ascii="Tahoma" w:eastAsia="Tahoma" w:hAnsi="Tahoma" w:cs="Tahoma"/>
          <w:spacing w:val="4"/>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3"/>
        </w:rPr>
        <w:t>e</w:t>
      </w:r>
      <w:r w:rsidR="00521B86" w:rsidRPr="001C3C76">
        <w:rPr>
          <w:rFonts w:ascii="Tahoma" w:eastAsia="Tahoma" w:hAnsi="Tahoma" w:cs="Tahoma"/>
          <w:spacing w:val="1"/>
        </w:rPr>
        <w:t>k</w:t>
      </w:r>
      <w:r w:rsidR="00521B86" w:rsidRPr="001C3C76">
        <w:rPr>
          <w:rFonts w:ascii="Tahoma" w:eastAsia="Tahoma" w:hAnsi="Tahoma" w:cs="Tahoma"/>
        </w:rPr>
        <w:t>tu</w:t>
      </w:r>
      <w:r w:rsidR="00521B86" w:rsidRPr="001C3C76">
        <w:rPr>
          <w:rFonts w:ascii="Tahoma" w:eastAsia="Tahoma" w:hAnsi="Tahoma" w:cs="Tahoma"/>
          <w:spacing w:val="-8"/>
        </w:rPr>
        <w:t xml:space="preserve"> </w:t>
      </w:r>
      <w:r w:rsidR="00521B86" w:rsidRPr="001C3C76">
        <w:rPr>
          <w:rFonts w:ascii="Tahoma" w:eastAsia="Tahoma" w:hAnsi="Tahoma" w:cs="Tahoma"/>
          <w:spacing w:val="1"/>
        </w:rPr>
        <w:t>w</w:t>
      </w:r>
      <w:r w:rsidR="00521B86" w:rsidRPr="001C3C76">
        <w:rPr>
          <w:rFonts w:ascii="Tahoma" w:eastAsia="Tahoma" w:hAnsi="Tahoma" w:cs="Tahoma"/>
          <w:spacing w:val="-1"/>
        </w:rPr>
        <w:t>y</w:t>
      </w:r>
      <w:r w:rsidR="00521B86" w:rsidRPr="001C3C76">
        <w:rPr>
          <w:rFonts w:ascii="Tahoma" w:eastAsia="Tahoma" w:hAnsi="Tahoma" w:cs="Tahoma"/>
        </w:rPr>
        <w:t>d</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k</w:t>
      </w:r>
      <w:r w:rsidR="00521B86" w:rsidRPr="001C3C76">
        <w:rPr>
          <w:rFonts w:ascii="Tahoma" w:eastAsia="Tahoma" w:hAnsi="Tahoma" w:cs="Tahoma"/>
        </w:rPr>
        <w:t>ów</w:t>
      </w:r>
      <w:r w:rsidR="00521B86" w:rsidRPr="001C3C76">
        <w:rPr>
          <w:rFonts w:ascii="Tahoma" w:eastAsia="Tahoma" w:hAnsi="Tahoma" w:cs="Tahoma"/>
          <w:spacing w:val="-9"/>
        </w:rPr>
        <w:t xml:space="preserve"> </w:t>
      </w:r>
      <w:r w:rsidR="00521B86" w:rsidRPr="001C3C76">
        <w:rPr>
          <w:rFonts w:ascii="Tahoma" w:eastAsia="Tahoma" w:hAnsi="Tahoma" w:cs="Tahoma"/>
        </w:rPr>
        <w:t>b</w:t>
      </w:r>
      <w:r w:rsidR="00521B86" w:rsidRPr="001C3C76">
        <w:rPr>
          <w:rFonts w:ascii="Tahoma" w:eastAsia="Tahoma" w:hAnsi="Tahoma" w:cs="Tahoma"/>
          <w:spacing w:val="1"/>
        </w:rPr>
        <w:t>e</w:t>
      </w:r>
      <w:r w:rsidR="00521B86" w:rsidRPr="001C3C76">
        <w:rPr>
          <w:rFonts w:ascii="Tahoma" w:eastAsia="Tahoma" w:hAnsi="Tahoma" w:cs="Tahoma"/>
        </w:rPr>
        <w:t>zp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dn</w:t>
      </w:r>
      <w:r w:rsidR="00521B86" w:rsidRPr="001C3C76">
        <w:rPr>
          <w:rFonts w:ascii="Tahoma" w:eastAsia="Tahoma" w:hAnsi="Tahoma" w:cs="Tahoma"/>
          <w:spacing w:val="2"/>
        </w:rPr>
        <w:t>i</w:t>
      </w:r>
      <w:r w:rsidR="00521B86" w:rsidRPr="001C3C76">
        <w:rPr>
          <w:rFonts w:ascii="Tahoma" w:eastAsia="Tahoma" w:hAnsi="Tahoma" w:cs="Tahoma"/>
          <w:spacing w:val="-1"/>
        </w:rPr>
        <w:t>c</w:t>
      </w:r>
      <w:r w:rsidR="00521B86" w:rsidRPr="001C3C76">
        <w:rPr>
          <w:rFonts w:ascii="Tahoma" w:eastAsia="Tahoma" w:hAnsi="Tahoma" w:cs="Tahoma"/>
          <w:spacing w:val="3"/>
        </w:rPr>
        <w:t>h</w:t>
      </w:r>
      <w:r w:rsidR="00521B86" w:rsidRPr="001C3C76">
        <w:rPr>
          <w:rFonts w:ascii="Tahoma" w:eastAsia="Tahoma" w:hAnsi="Tahoma" w:cs="Tahoma"/>
        </w:rPr>
        <w:t>.</w:t>
      </w:r>
      <w:r w:rsidR="001C6973" w:rsidRPr="001C3C76">
        <w:rPr>
          <w:rFonts w:ascii="Tahoma" w:eastAsia="Tahoma" w:hAnsi="Tahoma" w:cs="Tahoma"/>
        </w:rPr>
        <w:t xml:space="preserve"> </w:t>
      </w:r>
    </w:p>
    <w:p w14:paraId="2716AB4C" w14:textId="0C3174CB" w:rsidR="00F6564E" w:rsidRPr="00F6564E" w:rsidRDefault="00521B86" w:rsidP="00E43CDE">
      <w:pPr>
        <w:pStyle w:val="Akapitzlist"/>
        <w:numPr>
          <w:ilvl w:val="0"/>
          <w:numId w:val="7"/>
        </w:numPr>
        <w:spacing w:line="276" w:lineRule="auto"/>
        <w:ind w:left="426" w:right="14" w:hanging="426"/>
        <w:jc w:val="both"/>
        <w:rPr>
          <w:rFonts w:ascii="Tahoma" w:eastAsia="Tahoma" w:hAnsi="Tahoma" w:cs="Tahoma"/>
          <w:spacing w:val="-1"/>
        </w:rPr>
      </w:pPr>
      <w:r w:rsidRPr="008A3E15">
        <w:rPr>
          <w:rFonts w:ascii="Tahoma" w:eastAsia="Tahoma" w:hAnsi="Tahoma" w:cs="Tahoma"/>
        </w:rPr>
        <w:t>IZ</w:t>
      </w:r>
      <w:r w:rsidRPr="008A3E15">
        <w:rPr>
          <w:rFonts w:ascii="Tahoma" w:eastAsia="Tahoma" w:hAnsi="Tahoma" w:cs="Tahoma"/>
          <w:spacing w:val="7"/>
        </w:rPr>
        <w:t xml:space="preserve"> </w:t>
      </w:r>
      <w:r w:rsidRPr="008A3E15">
        <w:rPr>
          <w:rFonts w:ascii="Tahoma" w:eastAsia="Tahoma" w:hAnsi="Tahoma" w:cs="Tahoma"/>
        </w:rPr>
        <w:t>może</w:t>
      </w:r>
      <w:r w:rsidRPr="008A3E15">
        <w:rPr>
          <w:rFonts w:ascii="Tahoma" w:eastAsia="Tahoma" w:hAnsi="Tahoma" w:cs="Tahoma"/>
          <w:spacing w:val="7"/>
        </w:rPr>
        <w:t xml:space="preserve"> </w:t>
      </w:r>
      <w:r w:rsidRPr="008A3E15">
        <w:rPr>
          <w:rFonts w:ascii="Tahoma" w:eastAsia="Tahoma" w:hAnsi="Tahoma" w:cs="Tahoma"/>
        </w:rPr>
        <w:t>o</w:t>
      </w:r>
      <w:r w:rsidRPr="008A3E15">
        <w:rPr>
          <w:rFonts w:ascii="Tahoma" w:eastAsia="Tahoma" w:hAnsi="Tahoma" w:cs="Tahoma"/>
          <w:spacing w:val="2"/>
        </w:rPr>
        <w:t>b</w:t>
      </w:r>
      <w:r w:rsidRPr="008A3E15">
        <w:rPr>
          <w:rFonts w:ascii="Tahoma" w:eastAsia="Tahoma" w:hAnsi="Tahoma" w:cs="Tahoma"/>
          <w:spacing w:val="-1"/>
        </w:rPr>
        <w:t>n</w:t>
      </w:r>
      <w:r w:rsidRPr="008A3E15">
        <w:rPr>
          <w:rFonts w:ascii="Tahoma" w:eastAsia="Tahoma" w:hAnsi="Tahoma" w:cs="Tahoma"/>
        </w:rPr>
        <w:t>iż</w:t>
      </w:r>
      <w:r w:rsidRPr="008A3E15">
        <w:rPr>
          <w:rFonts w:ascii="Tahoma" w:eastAsia="Tahoma" w:hAnsi="Tahoma" w:cs="Tahoma"/>
          <w:spacing w:val="2"/>
        </w:rPr>
        <w:t>y</w:t>
      </w:r>
      <w:r w:rsidRPr="008A3E15">
        <w:rPr>
          <w:rFonts w:ascii="Tahoma" w:eastAsia="Tahoma" w:hAnsi="Tahoma" w:cs="Tahoma"/>
        </w:rPr>
        <w:t>ć</w:t>
      </w:r>
      <w:r w:rsidRPr="008A3E15">
        <w:rPr>
          <w:rFonts w:ascii="Tahoma" w:eastAsia="Tahoma" w:hAnsi="Tahoma" w:cs="Tahoma"/>
          <w:spacing w:val="2"/>
        </w:rPr>
        <w:t xml:space="preserve"> </w:t>
      </w:r>
      <w:r w:rsidRPr="008A3E15">
        <w:rPr>
          <w:rFonts w:ascii="Tahoma" w:eastAsia="Tahoma" w:hAnsi="Tahoma" w:cs="Tahoma"/>
        </w:rPr>
        <w:t>st</w:t>
      </w:r>
      <w:r w:rsidRPr="008A3E15">
        <w:rPr>
          <w:rFonts w:ascii="Tahoma" w:eastAsia="Tahoma" w:hAnsi="Tahoma" w:cs="Tahoma"/>
          <w:spacing w:val="1"/>
        </w:rPr>
        <w:t>aw</w:t>
      </w:r>
      <w:r w:rsidRPr="008A3E15">
        <w:rPr>
          <w:rFonts w:ascii="Tahoma" w:eastAsia="Tahoma" w:hAnsi="Tahoma" w:cs="Tahoma"/>
          <w:spacing w:val="-1"/>
        </w:rPr>
        <w:t>k</w:t>
      </w:r>
      <w:r w:rsidRPr="008A3E15">
        <w:rPr>
          <w:rFonts w:ascii="Tahoma" w:eastAsia="Tahoma" w:hAnsi="Tahoma" w:cs="Tahoma"/>
        </w:rPr>
        <w:t>ę</w:t>
      </w:r>
      <w:r w:rsidRPr="008A3E15">
        <w:rPr>
          <w:rFonts w:ascii="Tahoma" w:eastAsia="Tahoma" w:hAnsi="Tahoma" w:cs="Tahoma"/>
          <w:spacing w:val="4"/>
        </w:rPr>
        <w:t xml:space="preserve"> </w:t>
      </w:r>
      <w:r w:rsidRPr="008A3E15">
        <w:rPr>
          <w:rFonts w:ascii="Tahoma" w:eastAsia="Tahoma" w:hAnsi="Tahoma" w:cs="Tahoma"/>
          <w:spacing w:val="2"/>
        </w:rPr>
        <w:t>r</w:t>
      </w:r>
      <w:r w:rsidRPr="008A3E15">
        <w:rPr>
          <w:rFonts w:ascii="Tahoma" w:eastAsia="Tahoma" w:hAnsi="Tahoma" w:cs="Tahoma"/>
          <w:spacing w:val="-1"/>
        </w:rPr>
        <w:t>yc</w:t>
      </w:r>
      <w:r w:rsidRPr="008A3E15">
        <w:rPr>
          <w:rFonts w:ascii="Tahoma" w:eastAsia="Tahoma" w:hAnsi="Tahoma" w:cs="Tahoma"/>
        </w:rPr>
        <w:t>z</w:t>
      </w:r>
      <w:r w:rsidRPr="008A3E15">
        <w:rPr>
          <w:rFonts w:ascii="Tahoma" w:eastAsia="Tahoma" w:hAnsi="Tahoma" w:cs="Tahoma"/>
          <w:spacing w:val="1"/>
        </w:rPr>
        <w:t>a</w:t>
      </w:r>
      <w:r w:rsidRPr="008A3E15">
        <w:rPr>
          <w:rFonts w:ascii="Tahoma" w:eastAsia="Tahoma" w:hAnsi="Tahoma" w:cs="Tahoma"/>
        </w:rPr>
        <w:t>łto</w:t>
      </w:r>
      <w:r w:rsidRPr="008A3E15">
        <w:rPr>
          <w:rFonts w:ascii="Tahoma" w:eastAsia="Tahoma" w:hAnsi="Tahoma" w:cs="Tahoma"/>
          <w:spacing w:val="1"/>
        </w:rPr>
        <w:t>w</w:t>
      </w:r>
      <w:r w:rsidRPr="008A3E15">
        <w:rPr>
          <w:rFonts w:ascii="Tahoma" w:eastAsia="Tahoma" w:hAnsi="Tahoma" w:cs="Tahoma"/>
        </w:rPr>
        <w:t>ą</w:t>
      </w:r>
      <w:r w:rsidRPr="008A3E15">
        <w:rPr>
          <w:rFonts w:ascii="Tahoma" w:eastAsia="Tahoma" w:hAnsi="Tahoma" w:cs="Tahoma"/>
          <w:spacing w:val="1"/>
        </w:rPr>
        <w:t xml:space="preserve"> </w:t>
      </w:r>
      <w:r w:rsidRPr="008A3E15">
        <w:rPr>
          <w:rFonts w:ascii="Tahoma" w:eastAsia="Tahoma" w:hAnsi="Tahoma" w:cs="Tahoma"/>
          <w:spacing w:val="-3"/>
        </w:rPr>
        <w:t>k</w:t>
      </w:r>
      <w:r w:rsidRPr="008A3E15">
        <w:rPr>
          <w:rFonts w:ascii="Tahoma" w:eastAsia="Tahoma" w:hAnsi="Tahoma" w:cs="Tahoma"/>
          <w:spacing w:val="2"/>
        </w:rPr>
        <w:t>o</w:t>
      </w:r>
      <w:r w:rsidRPr="008A3E15">
        <w:rPr>
          <w:rFonts w:ascii="Tahoma" w:eastAsia="Tahoma" w:hAnsi="Tahoma" w:cs="Tahoma"/>
        </w:rPr>
        <w:t>sz</w:t>
      </w:r>
      <w:r w:rsidRPr="008A3E15">
        <w:rPr>
          <w:rFonts w:ascii="Tahoma" w:eastAsia="Tahoma" w:hAnsi="Tahoma" w:cs="Tahoma"/>
          <w:spacing w:val="1"/>
        </w:rPr>
        <w:t>t</w:t>
      </w:r>
      <w:r w:rsidRPr="008A3E15">
        <w:rPr>
          <w:rFonts w:ascii="Tahoma" w:eastAsia="Tahoma" w:hAnsi="Tahoma" w:cs="Tahoma"/>
        </w:rPr>
        <w:t>ów</w:t>
      </w:r>
      <w:r w:rsidRPr="008A3E15">
        <w:rPr>
          <w:rFonts w:ascii="Tahoma" w:eastAsia="Tahoma" w:hAnsi="Tahoma" w:cs="Tahoma"/>
          <w:spacing w:val="3"/>
        </w:rPr>
        <w:t xml:space="preserve"> </w:t>
      </w:r>
      <w:r w:rsidRPr="008A3E15">
        <w:rPr>
          <w:rFonts w:ascii="Tahoma" w:eastAsia="Tahoma" w:hAnsi="Tahoma" w:cs="Tahoma"/>
        </w:rPr>
        <w:t>p</w:t>
      </w:r>
      <w:r w:rsidRPr="008A3E15">
        <w:rPr>
          <w:rFonts w:ascii="Tahoma" w:eastAsia="Tahoma" w:hAnsi="Tahoma" w:cs="Tahoma"/>
          <w:spacing w:val="2"/>
        </w:rPr>
        <w:t>o</w:t>
      </w:r>
      <w:r w:rsidRPr="008A3E15">
        <w:rPr>
          <w:rFonts w:ascii="Tahoma" w:eastAsia="Tahoma" w:hAnsi="Tahoma" w:cs="Tahoma"/>
        </w:rPr>
        <w:t>śr</w:t>
      </w:r>
      <w:r w:rsidRPr="008A3E15">
        <w:rPr>
          <w:rFonts w:ascii="Tahoma" w:eastAsia="Tahoma" w:hAnsi="Tahoma" w:cs="Tahoma"/>
          <w:spacing w:val="1"/>
        </w:rPr>
        <w:t>e</w:t>
      </w:r>
      <w:r w:rsidRPr="008A3E15">
        <w:rPr>
          <w:rFonts w:ascii="Tahoma" w:eastAsia="Tahoma" w:hAnsi="Tahoma" w:cs="Tahoma"/>
        </w:rPr>
        <w:t>dn</w:t>
      </w:r>
      <w:r w:rsidRPr="008A3E15">
        <w:rPr>
          <w:rFonts w:ascii="Tahoma" w:eastAsia="Tahoma" w:hAnsi="Tahoma" w:cs="Tahoma"/>
          <w:spacing w:val="2"/>
        </w:rPr>
        <w:t>i</w:t>
      </w:r>
      <w:r w:rsidRPr="008A3E15">
        <w:rPr>
          <w:rFonts w:ascii="Tahoma" w:eastAsia="Tahoma" w:hAnsi="Tahoma" w:cs="Tahoma"/>
          <w:spacing w:val="-1"/>
        </w:rPr>
        <w:t>c</w:t>
      </w:r>
      <w:r w:rsidRPr="008A3E15">
        <w:rPr>
          <w:rFonts w:ascii="Tahoma" w:eastAsia="Tahoma" w:hAnsi="Tahoma" w:cs="Tahoma"/>
        </w:rPr>
        <w:t>h</w:t>
      </w:r>
      <w:r w:rsidRPr="008A3E15">
        <w:rPr>
          <w:rFonts w:ascii="Tahoma" w:eastAsia="Tahoma" w:hAnsi="Tahoma" w:cs="Tahoma"/>
          <w:spacing w:val="-1"/>
        </w:rPr>
        <w:t xml:space="preserve"> </w:t>
      </w:r>
      <w:r w:rsidR="00F6564E" w:rsidRPr="00F6564E">
        <w:rPr>
          <w:rFonts w:ascii="Tahoma" w:eastAsia="Tahoma" w:hAnsi="Tahoma" w:cs="Tahoma"/>
          <w:spacing w:val="-1"/>
        </w:rPr>
        <w:t xml:space="preserve">podczas zatwierdzania wniosku </w:t>
      </w:r>
      <w:r w:rsidR="00A85E96">
        <w:rPr>
          <w:rFonts w:ascii="Tahoma" w:eastAsia="Tahoma" w:hAnsi="Tahoma" w:cs="Tahoma"/>
          <w:spacing w:val="-1"/>
        </w:rPr>
        <w:br/>
      </w:r>
      <w:r w:rsidR="00F6564E" w:rsidRPr="00F6564E">
        <w:rPr>
          <w:rFonts w:ascii="Tahoma" w:eastAsia="Tahoma" w:hAnsi="Tahoma" w:cs="Tahoma"/>
          <w:spacing w:val="-1"/>
        </w:rPr>
        <w:t xml:space="preserve">o płatność,  w przypadkach rażącego naruszenia przez Beneficjenta postanowień umowy </w:t>
      </w:r>
      <w:r w:rsidR="00A85E96">
        <w:rPr>
          <w:rFonts w:ascii="Tahoma" w:eastAsia="Tahoma" w:hAnsi="Tahoma" w:cs="Tahoma"/>
          <w:spacing w:val="-1"/>
        </w:rPr>
        <w:br/>
      </w:r>
      <w:r w:rsidR="00F6564E" w:rsidRPr="00F6564E">
        <w:rPr>
          <w:rFonts w:ascii="Tahoma" w:eastAsia="Tahoma" w:hAnsi="Tahoma" w:cs="Tahoma"/>
          <w:spacing w:val="-1"/>
        </w:rPr>
        <w:t>w zakresie zarządzania projektem, w szczególności gdy:</w:t>
      </w:r>
    </w:p>
    <w:p w14:paraId="2BB63E2E" w14:textId="364B15F1" w:rsidR="00F6564E"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C052A5">
        <w:rPr>
          <w:rFonts w:ascii="Tahoma" w:eastAsia="Tahoma" w:hAnsi="Tahoma" w:cs="Tahoma"/>
          <w:spacing w:val="-1"/>
        </w:rPr>
        <w:t>wystąpiły znaczne opóźnienia w realizacji Projektu względem harmonogramu realizacji projektu</w:t>
      </w:r>
      <w:r w:rsidR="007B02F4">
        <w:rPr>
          <w:rFonts w:ascii="Tahoma" w:eastAsia="Tahoma" w:hAnsi="Tahoma" w:cs="Tahoma"/>
          <w:spacing w:val="-1"/>
        </w:rPr>
        <w:t xml:space="preserve"> </w:t>
      </w:r>
      <w:r w:rsidRPr="00C052A5">
        <w:rPr>
          <w:rFonts w:ascii="Tahoma" w:eastAsia="Tahoma" w:hAnsi="Tahoma" w:cs="Tahoma"/>
          <w:spacing w:val="-1"/>
        </w:rPr>
        <w:t xml:space="preserve">określonego we Wniosku lub Projekt jest realizowany nieprawidłowo wskutek rażącego </w:t>
      </w:r>
      <w:r w:rsidR="005401C0">
        <w:rPr>
          <w:rFonts w:ascii="Tahoma" w:eastAsia="Tahoma" w:hAnsi="Tahoma" w:cs="Tahoma"/>
          <w:spacing w:val="-1"/>
        </w:rPr>
        <w:br/>
      </w:r>
      <w:r w:rsidRPr="00C052A5">
        <w:rPr>
          <w:rFonts w:ascii="Tahoma" w:eastAsia="Tahoma" w:hAnsi="Tahoma" w:cs="Tahoma"/>
          <w:spacing w:val="-1"/>
        </w:rPr>
        <w:t>i powtarzającego się zaniedbania lub zaniechania działań przez Beneficjenta;</w:t>
      </w:r>
    </w:p>
    <w:p w14:paraId="097C3934" w14:textId="3B6024A3" w:rsidR="00F6564E"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 xml:space="preserve">Beneficjent nie przedkłada wniosków o płatność lub dokumentów </w:t>
      </w:r>
      <w:r w:rsidR="00995F01" w:rsidRPr="007B02F4">
        <w:rPr>
          <w:rFonts w:ascii="Tahoma" w:eastAsia="Tahoma" w:hAnsi="Tahoma" w:cs="Tahoma"/>
          <w:spacing w:val="-1"/>
        </w:rPr>
        <w:t>źródłowych</w:t>
      </w:r>
      <w:r w:rsidRPr="007B02F4">
        <w:rPr>
          <w:rFonts w:ascii="Tahoma" w:eastAsia="Tahoma" w:hAnsi="Tahoma" w:cs="Tahoma"/>
          <w:spacing w:val="-1"/>
        </w:rPr>
        <w:t xml:space="preserve"> w terminie zgodnym z umową lub w terminie wyznaczonym przez </w:t>
      </w:r>
      <w:r w:rsidR="00D729EA">
        <w:rPr>
          <w:rFonts w:ascii="Tahoma" w:eastAsia="Tahoma" w:hAnsi="Tahoma" w:cs="Tahoma"/>
          <w:spacing w:val="-1"/>
        </w:rPr>
        <w:t>IZ</w:t>
      </w:r>
      <w:r w:rsidRPr="007B02F4">
        <w:rPr>
          <w:rFonts w:ascii="Tahoma" w:eastAsia="Tahoma" w:hAnsi="Tahoma" w:cs="Tahoma"/>
          <w:spacing w:val="-1"/>
        </w:rPr>
        <w:t xml:space="preserve"> lub przedkłada wielokrotnie wniosek o płatność niskiej jakości (niekompletny, z tymi samymi błędami);</w:t>
      </w:r>
    </w:p>
    <w:p w14:paraId="5251423C" w14:textId="733730A5"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odmówił poddania się kontroli lub odmówił przekaz</w:t>
      </w:r>
      <w:r w:rsidR="00995F01" w:rsidRPr="007B02F4">
        <w:rPr>
          <w:rFonts w:ascii="Tahoma" w:eastAsia="Tahoma" w:hAnsi="Tahoma" w:cs="Tahoma"/>
          <w:spacing w:val="-1"/>
        </w:rPr>
        <w:t>ania dokumentów</w:t>
      </w:r>
      <w:r w:rsidRPr="007B02F4">
        <w:rPr>
          <w:rFonts w:ascii="Tahoma" w:eastAsia="Tahoma" w:hAnsi="Tahoma" w:cs="Tahoma"/>
          <w:spacing w:val="-1"/>
        </w:rPr>
        <w:t xml:space="preserve"> i informacji na wezwanie </w:t>
      </w:r>
      <w:r w:rsidR="00D729EA">
        <w:rPr>
          <w:rFonts w:ascii="Tahoma" w:eastAsia="Tahoma" w:hAnsi="Tahoma" w:cs="Tahoma"/>
          <w:spacing w:val="-1"/>
        </w:rPr>
        <w:t>IZ</w:t>
      </w:r>
      <w:r w:rsidRPr="007B02F4">
        <w:rPr>
          <w:rFonts w:ascii="Tahoma" w:eastAsia="Tahoma" w:hAnsi="Tahoma" w:cs="Tahoma"/>
          <w:spacing w:val="-1"/>
        </w:rPr>
        <w:t xml:space="preserve"> bez przedstawienia racjonalnego wyjaśnienia;</w:t>
      </w:r>
    </w:p>
    <w:p w14:paraId="17C1D6C7"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rażąco naruszył zasadę równości szans kobiet i mężczyzn lub zasadę  równości szans i niedyskryminacji, w tym do</w:t>
      </w:r>
      <w:r w:rsidR="00995F01" w:rsidRPr="007B02F4">
        <w:rPr>
          <w:rFonts w:ascii="Tahoma" w:eastAsia="Tahoma" w:hAnsi="Tahoma" w:cs="Tahoma"/>
          <w:spacing w:val="-1"/>
        </w:rPr>
        <w:t>stępności dla osób</w:t>
      </w:r>
      <w:r w:rsidRPr="007B02F4">
        <w:rPr>
          <w:rFonts w:ascii="Tahoma" w:eastAsia="Tahoma" w:hAnsi="Tahoma" w:cs="Tahoma"/>
          <w:spacing w:val="-1"/>
        </w:rPr>
        <w:t xml:space="preserve"> z niepełnosprawnościami; </w:t>
      </w:r>
    </w:p>
    <w:p w14:paraId="09F1F4D3"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nie usunął nieprawidłowości stwierdzonych w trakcie kontroli, które nie  dotyczą zwrotu wydatków niekwalifikowalnych;</w:t>
      </w:r>
    </w:p>
    <w:p w14:paraId="63C733F0"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nie dopełnił obowiązków informacyjno-promocyjnych oraz związanych z ochroną danych osobowych i ochroną praw autorskich produktów wyt</w:t>
      </w:r>
      <w:r w:rsidR="00995F01" w:rsidRPr="007B02F4">
        <w:rPr>
          <w:rFonts w:ascii="Tahoma" w:eastAsia="Tahoma" w:hAnsi="Tahoma" w:cs="Tahoma"/>
          <w:spacing w:val="-1"/>
        </w:rPr>
        <w:t xml:space="preserve">worzonych  </w:t>
      </w:r>
      <w:r w:rsidRPr="007B02F4">
        <w:rPr>
          <w:rFonts w:ascii="Tahoma" w:eastAsia="Tahoma" w:hAnsi="Tahoma" w:cs="Tahoma"/>
          <w:spacing w:val="-1"/>
        </w:rPr>
        <w:t>w ramach Projektu lub wypełnia je niezgodnie z przepisami prawa;</w:t>
      </w:r>
    </w:p>
    <w:p w14:paraId="7C8EEF59"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nie wprowadza danych do systemu teleinformatycznego SL2014 lub  wprowadza te dane z błędami lub ze znacznym opóźnieniem;</w:t>
      </w:r>
    </w:p>
    <w:p w14:paraId="2FA10CBE"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zarządza Projektem niezgodnie z ustaloną we Wniosku strukturą zarządzania;</w:t>
      </w:r>
    </w:p>
    <w:p w14:paraId="2D52FCD0" w14:textId="73C320BE" w:rsidR="00F6564E" w:rsidRP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nie dopełnia obowiązku zamieszczania na stronie internetowej projektu,  o ile taka istnieje, lub nie przekazuje do IZ szczegółowego harmonogramu udzielania wsparcia.</w:t>
      </w:r>
    </w:p>
    <w:p w14:paraId="75DC89F8" w14:textId="605A36C8" w:rsidR="007B02F4" w:rsidRPr="007B02F4" w:rsidRDefault="00BF28B4" w:rsidP="00E43CDE">
      <w:pPr>
        <w:pStyle w:val="Akapitzlist"/>
        <w:numPr>
          <w:ilvl w:val="0"/>
          <w:numId w:val="7"/>
        </w:numPr>
        <w:spacing w:line="276" w:lineRule="auto"/>
        <w:ind w:left="426" w:right="14" w:hanging="426"/>
        <w:jc w:val="both"/>
        <w:rPr>
          <w:rFonts w:ascii="Tahoma" w:eastAsia="Tahoma" w:hAnsi="Tahoma" w:cs="Tahoma"/>
        </w:rPr>
      </w:pPr>
      <w:r w:rsidRPr="00BF28B4">
        <w:rPr>
          <w:rFonts w:ascii="Tahoma" w:eastAsia="Tahoma" w:hAnsi="Tahoma" w:cs="Tahoma"/>
          <w:spacing w:val="-4"/>
        </w:rPr>
        <w:t>Wydatki w ramach Projektu na zakup środków trwałych oraz wydatki w ramach cross-financingu,</w:t>
      </w:r>
      <w:r>
        <w:rPr>
          <w:rFonts w:ascii="Tahoma" w:eastAsia="Tahoma" w:hAnsi="Tahoma" w:cs="Tahoma"/>
          <w:spacing w:val="-4"/>
        </w:rPr>
        <w:t xml:space="preserve"> </w:t>
      </w:r>
      <w:r>
        <w:rPr>
          <w:rFonts w:ascii="Tahoma" w:eastAsia="Tahoma" w:hAnsi="Tahoma" w:cs="Tahoma"/>
          <w:spacing w:val="-4"/>
        </w:rPr>
        <w:br/>
      </w:r>
      <w:r w:rsidRPr="00BF28B4">
        <w:rPr>
          <w:rFonts w:ascii="Tahoma" w:eastAsia="Tahoma" w:hAnsi="Tahoma" w:cs="Tahoma"/>
          <w:spacing w:val="-4"/>
        </w:rPr>
        <w:t xml:space="preserve">o których mowa w </w:t>
      </w:r>
      <w:r w:rsidRPr="00C35D54">
        <w:rPr>
          <w:rFonts w:ascii="Tahoma" w:eastAsia="Tahoma" w:hAnsi="Tahoma" w:cs="Tahoma"/>
          <w:i/>
          <w:spacing w:val="-4"/>
        </w:rPr>
        <w:t>Wytycznych w zakresie kwalifikowalności</w:t>
      </w:r>
      <w:r w:rsidRPr="00BF28B4">
        <w:rPr>
          <w:rFonts w:ascii="Tahoma" w:eastAsia="Tahoma" w:hAnsi="Tahoma" w:cs="Tahoma"/>
          <w:spacing w:val="-4"/>
        </w:rPr>
        <w:t xml:space="preserve">, na dzień podpisania niniejszej </w:t>
      </w:r>
      <w:r w:rsidR="00374D43">
        <w:rPr>
          <w:rFonts w:ascii="Tahoma" w:eastAsia="Tahoma" w:hAnsi="Tahoma" w:cs="Tahoma"/>
          <w:spacing w:val="-4"/>
        </w:rPr>
        <w:t>Umowy</w:t>
      </w:r>
      <w:r w:rsidRPr="00BF28B4">
        <w:rPr>
          <w:rFonts w:ascii="Tahoma" w:eastAsia="Tahoma" w:hAnsi="Tahoma" w:cs="Tahoma"/>
          <w:spacing w:val="-4"/>
        </w:rPr>
        <w:t xml:space="preserve">, stanowią łącznie … % wydatków projektu i nie mogą przekroczyć … % poniesionych wydatków kwalifikowalnych Projektu. </w:t>
      </w:r>
      <w:r w:rsidR="00572BDE" w:rsidRPr="00572BDE">
        <w:rPr>
          <w:rFonts w:ascii="Tahoma" w:eastAsia="Tahoma" w:hAnsi="Tahoma" w:cs="Tahoma"/>
          <w:spacing w:val="-4"/>
        </w:rPr>
        <w:t xml:space="preserve">Wydatki poniesione na zakup środków trwałych oraz cross-financing powyżej dopuszczalnych limitów (kwot) tych kategorii, określonych w zatwierdzonym wniosku </w:t>
      </w:r>
      <w:r w:rsidR="00A85E96">
        <w:rPr>
          <w:rFonts w:ascii="Tahoma" w:eastAsia="Tahoma" w:hAnsi="Tahoma" w:cs="Tahoma"/>
          <w:spacing w:val="-4"/>
        </w:rPr>
        <w:br/>
      </w:r>
      <w:r w:rsidR="00572BDE" w:rsidRPr="00572BDE">
        <w:rPr>
          <w:rFonts w:ascii="Tahoma" w:eastAsia="Tahoma" w:hAnsi="Tahoma" w:cs="Tahoma"/>
          <w:spacing w:val="-4"/>
        </w:rPr>
        <w:t>o dofinasowanie, są niekwalifikowalne.</w:t>
      </w:r>
    </w:p>
    <w:p w14:paraId="200DEE39" w14:textId="28A5F36B" w:rsidR="00942F4E" w:rsidRPr="007B02F4" w:rsidRDefault="00521B86" w:rsidP="00E43CDE">
      <w:pPr>
        <w:pStyle w:val="Akapitzlist"/>
        <w:numPr>
          <w:ilvl w:val="0"/>
          <w:numId w:val="7"/>
        </w:numPr>
        <w:spacing w:line="276" w:lineRule="auto"/>
        <w:ind w:left="426" w:right="14" w:hanging="426"/>
        <w:jc w:val="both"/>
        <w:rPr>
          <w:rFonts w:ascii="Tahoma" w:eastAsia="Tahoma" w:hAnsi="Tahoma" w:cs="Tahoma"/>
        </w:rPr>
      </w:pPr>
      <w:r w:rsidRPr="007B02F4">
        <w:rPr>
          <w:rFonts w:ascii="Tahoma" w:eastAsia="Tahoma" w:hAnsi="Tahoma" w:cs="Tahoma"/>
          <w:spacing w:val="-4"/>
        </w:rPr>
        <w:lastRenderedPageBreak/>
        <w:t>W</w:t>
      </w:r>
      <w:r w:rsidRPr="007B02F4">
        <w:rPr>
          <w:rFonts w:ascii="Tahoma" w:eastAsia="Tahoma" w:hAnsi="Tahoma" w:cs="Tahoma"/>
          <w:spacing w:val="-1"/>
        </w:rPr>
        <w:t>y</w:t>
      </w:r>
      <w:r w:rsidRPr="007B02F4">
        <w:rPr>
          <w:rFonts w:ascii="Tahoma" w:eastAsia="Tahoma" w:hAnsi="Tahoma" w:cs="Tahoma"/>
        </w:rPr>
        <w:t>d</w:t>
      </w:r>
      <w:r w:rsidRPr="007B02F4">
        <w:rPr>
          <w:rFonts w:ascii="Tahoma" w:eastAsia="Tahoma" w:hAnsi="Tahoma" w:cs="Tahoma"/>
          <w:spacing w:val="1"/>
        </w:rPr>
        <w:t>a</w:t>
      </w:r>
      <w:r w:rsidRPr="007B02F4">
        <w:rPr>
          <w:rFonts w:ascii="Tahoma" w:eastAsia="Tahoma" w:hAnsi="Tahoma" w:cs="Tahoma"/>
        </w:rPr>
        <w:t>t</w:t>
      </w:r>
      <w:r w:rsidRPr="007B02F4">
        <w:rPr>
          <w:rFonts w:ascii="Tahoma" w:eastAsia="Tahoma" w:hAnsi="Tahoma" w:cs="Tahoma"/>
          <w:spacing w:val="-1"/>
        </w:rPr>
        <w:t>k</w:t>
      </w:r>
      <w:r w:rsidRPr="007B02F4">
        <w:rPr>
          <w:rFonts w:ascii="Tahoma" w:eastAsia="Tahoma" w:hAnsi="Tahoma" w:cs="Tahoma"/>
        </w:rPr>
        <w:t>i</w:t>
      </w:r>
      <w:r w:rsidRPr="007B02F4">
        <w:rPr>
          <w:rFonts w:ascii="Tahoma" w:eastAsia="Tahoma" w:hAnsi="Tahoma" w:cs="Tahoma"/>
          <w:spacing w:val="43"/>
        </w:rPr>
        <w:t xml:space="preserve"> </w:t>
      </w:r>
      <w:r w:rsidRPr="007B02F4">
        <w:rPr>
          <w:rFonts w:ascii="Tahoma" w:eastAsia="Tahoma" w:hAnsi="Tahoma" w:cs="Tahoma"/>
        </w:rPr>
        <w:t>w</w:t>
      </w:r>
      <w:r w:rsidRPr="007B02F4">
        <w:rPr>
          <w:rFonts w:ascii="Tahoma" w:eastAsia="Tahoma" w:hAnsi="Tahoma" w:cs="Tahoma"/>
          <w:spacing w:val="50"/>
        </w:rPr>
        <w:t xml:space="preserve"> </w:t>
      </w:r>
      <w:r w:rsidRPr="007B02F4">
        <w:rPr>
          <w:rFonts w:ascii="Tahoma" w:eastAsia="Tahoma" w:hAnsi="Tahoma" w:cs="Tahoma"/>
          <w:spacing w:val="-2"/>
        </w:rPr>
        <w:t>r</w:t>
      </w:r>
      <w:r w:rsidRPr="007B02F4">
        <w:rPr>
          <w:rFonts w:ascii="Tahoma" w:eastAsia="Tahoma" w:hAnsi="Tahoma" w:cs="Tahoma"/>
          <w:spacing w:val="1"/>
        </w:rPr>
        <w:t>a</w:t>
      </w:r>
      <w:r w:rsidRPr="007B02F4">
        <w:rPr>
          <w:rFonts w:ascii="Tahoma" w:eastAsia="Tahoma" w:hAnsi="Tahoma" w:cs="Tahoma"/>
        </w:rPr>
        <w:t>m</w:t>
      </w:r>
      <w:r w:rsidRPr="007B02F4">
        <w:rPr>
          <w:rFonts w:ascii="Tahoma" w:eastAsia="Tahoma" w:hAnsi="Tahoma" w:cs="Tahoma"/>
          <w:spacing w:val="1"/>
        </w:rPr>
        <w:t>a</w:t>
      </w:r>
      <w:r w:rsidRPr="007B02F4">
        <w:rPr>
          <w:rFonts w:ascii="Tahoma" w:eastAsia="Tahoma" w:hAnsi="Tahoma" w:cs="Tahoma"/>
          <w:spacing w:val="-1"/>
        </w:rPr>
        <w:t>c</w:t>
      </w:r>
      <w:r w:rsidRPr="007B02F4">
        <w:rPr>
          <w:rFonts w:ascii="Tahoma" w:eastAsia="Tahoma" w:hAnsi="Tahoma" w:cs="Tahoma"/>
        </w:rPr>
        <w:t>h</w:t>
      </w:r>
      <w:r w:rsidRPr="007B02F4">
        <w:rPr>
          <w:rFonts w:ascii="Tahoma" w:eastAsia="Tahoma" w:hAnsi="Tahoma" w:cs="Tahoma"/>
          <w:spacing w:val="43"/>
        </w:rPr>
        <w:t xml:space="preserve"> </w:t>
      </w:r>
      <w:r w:rsidRPr="007B02F4">
        <w:rPr>
          <w:rFonts w:ascii="Tahoma" w:eastAsia="Tahoma" w:hAnsi="Tahoma" w:cs="Tahoma"/>
          <w:spacing w:val="2"/>
        </w:rPr>
        <w:t>p</w:t>
      </w:r>
      <w:r w:rsidRPr="007B02F4">
        <w:rPr>
          <w:rFonts w:ascii="Tahoma" w:eastAsia="Tahoma" w:hAnsi="Tahoma" w:cs="Tahoma"/>
        </w:rPr>
        <w:t>ro</w:t>
      </w:r>
      <w:r w:rsidRPr="007B02F4">
        <w:rPr>
          <w:rFonts w:ascii="Tahoma" w:eastAsia="Tahoma" w:hAnsi="Tahoma" w:cs="Tahoma"/>
          <w:spacing w:val="-1"/>
        </w:rPr>
        <w:t>j</w:t>
      </w:r>
      <w:r w:rsidRPr="007B02F4">
        <w:rPr>
          <w:rFonts w:ascii="Tahoma" w:eastAsia="Tahoma" w:hAnsi="Tahoma" w:cs="Tahoma"/>
          <w:spacing w:val="1"/>
        </w:rPr>
        <w:t>ek</w:t>
      </w:r>
      <w:r w:rsidRPr="007B02F4">
        <w:rPr>
          <w:rFonts w:ascii="Tahoma" w:eastAsia="Tahoma" w:hAnsi="Tahoma" w:cs="Tahoma"/>
        </w:rPr>
        <w:t>tu</w:t>
      </w:r>
      <w:r w:rsidRPr="007B02F4">
        <w:rPr>
          <w:rFonts w:ascii="Tahoma" w:eastAsia="Tahoma" w:hAnsi="Tahoma" w:cs="Tahoma"/>
          <w:spacing w:val="42"/>
        </w:rPr>
        <w:t xml:space="preserve"> </w:t>
      </w:r>
      <w:r w:rsidRPr="007B02F4">
        <w:rPr>
          <w:rFonts w:ascii="Tahoma" w:eastAsia="Tahoma" w:hAnsi="Tahoma" w:cs="Tahoma"/>
        </w:rPr>
        <w:t>mogą</w:t>
      </w:r>
      <w:r w:rsidRPr="007B02F4">
        <w:rPr>
          <w:rFonts w:ascii="Tahoma" w:eastAsia="Tahoma" w:hAnsi="Tahoma" w:cs="Tahoma"/>
          <w:spacing w:val="46"/>
        </w:rPr>
        <w:t xml:space="preserve"> </w:t>
      </w:r>
      <w:r w:rsidRPr="007B02F4">
        <w:rPr>
          <w:rFonts w:ascii="Tahoma" w:eastAsia="Tahoma" w:hAnsi="Tahoma" w:cs="Tahoma"/>
        </w:rPr>
        <w:t>ob</w:t>
      </w:r>
      <w:r w:rsidRPr="007B02F4">
        <w:rPr>
          <w:rFonts w:ascii="Tahoma" w:eastAsia="Tahoma" w:hAnsi="Tahoma" w:cs="Tahoma"/>
          <w:spacing w:val="1"/>
        </w:rPr>
        <w:t>e</w:t>
      </w:r>
      <w:r w:rsidRPr="007B02F4">
        <w:rPr>
          <w:rFonts w:ascii="Tahoma" w:eastAsia="Tahoma" w:hAnsi="Tahoma" w:cs="Tahoma"/>
          <w:spacing w:val="-1"/>
        </w:rPr>
        <w:t>j</w:t>
      </w:r>
      <w:r w:rsidRPr="007B02F4">
        <w:rPr>
          <w:rFonts w:ascii="Tahoma" w:eastAsia="Tahoma" w:hAnsi="Tahoma" w:cs="Tahoma"/>
        </w:rPr>
        <w:t>mo</w:t>
      </w:r>
      <w:r w:rsidRPr="007B02F4">
        <w:rPr>
          <w:rFonts w:ascii="Tahoma" w:eastAsia="Tahoma" w:hAnsi="Tahoma" w:cs="Tahoma"/>
          <w:spacing w:val="-2"/>
        </w:rPr>
        <w:t>w</w:t>
      </w:r>
      <w:r w:rsidRPr="007B02F4">
        <w:rPr>
          <w:rFonts w:ascii="Tahoma" w:eastAsia="Tahoma" w:hAnsi="Tahoma" w:cs="Tahoma"/>
          <w:spacing w:val="3"/>
        </w:rPr>
        <w:t>a</w:t>
      </w:r>
      <w:r w:rsidRPr="007B02F4">
        <w:rPr>
          <w:rFonts w:ascii="Tahoma" w:eastAsia="Tahoma" w:hAnsi="Tahoma" w:cs="Tahoma"/>
        </w:rPr>
        <w:t>ć</w:t>
      </w:r>
      <w:r w:rsidRPr="007B02F4">
        <w:rPr>
          <w:rFonts w:ascii="Tahoma" w:eastAsia="Tahoma" w:hAnsi="Tahoma" w:cs="Tahoma"/>
          <w:spacing w:val="39"/>
        </w:rPr>
        <w:t xml:space="preserve"> </w:t>
      </w:r>
      <w:r w:rsidRPr="007B02F4">
        <w:rPr>
          <w:rFonts w:ascii="Tahoma" w:eastAsia="Tahoma" w:hAnsi="Tahoma" w:cs="Tahoma"/>
          <w:spacing w:val="-1"/>
        </w:rPr>
        <w:t>k</w:t>
      </w:r>
      <w:r w:rsidRPr="007B02F4">
        <w:rPr>
          <w:rFonts w:ascii="Tahoma" w:eastAsia="Tahoma" w:hAnsi="Tahoma" w:cs="Tahoma"/>
        </w:rPr>
        <w:t>os</w:t>
      </w:r>
      <w:r w:rsidRPr="007B02F4">
        <w:rPr>
          <w:rFonts w:ascii="Tahoma" w:eastAsia="Tahoma" w:hAnsi="Tahoma" w:cs="Tahoma"/>
          <w:spacing w:val="2"/>
        </w:rPr>
        <w:t>z</w:t>
      </w:r>
      <w:r w:rsidRPr="007B02F4">
        <w:rPr>
          <w:rFonts w:ascii="Tahoma" w:eastAsia="Tahoma" w:hAnsi="Tahoma" w:cs="Tahoma"/>
        </w:rPr>
        <w:t>t</w:t>
      </w:r>
      <w:r w:rsidRPr="007B02F4">
        <w:rPr>
          <w:rFonts w:ascii="Tahoma" w:eastAsia="Tahoma" w:hAnsi="Tahoma" w:cs="Tahoma"/>
          <w:spacing w:val="46"/>
        </w:rPr>
        <w:t xml:space="preserve"> </w:t>
      </w:r>
      <w:r w:rsidRPr="007B02F4">
        <w:rPr>
          <w:rFonts w:ascii="Tahoma" w:eastAsia="Tahoma" w:hAnsi="Tahoma" w:cs="Tahoma"/>
        </w:rPr>
        <w:t>pod</w:t>
      </w:r>
      <w:r w:rsidRPr="007B02F4">
        <w:rPr>
          <w:rFonts w:ascii="Tahoma" w:eastAsia="Tahoma" w:hAnsi="Tahoma" w:cs="Tahoma"/>
          <w:spacing w:val="1"/>
        </w:rPr>
        <w:t>a</w:t>
      </w:r>
      <w:r w:rsidRPr="007B02F4">
        <w:rPr>
          <w:rFonts w:ascii="Tahoma" w:eastAsia="Tahoma" w:hAnsi="Tahoma" w:cs="Tahoma"/>
          <w:spacing w:val="5"/>
        </w:rPr>
        <w:t>t</w:t>
      </w:r>
      <w:r w:rsidRPr="007B02F4">
        <w:rPr>
          <w:rFonts w:ascii="Tahoma" w:eastAsia="Tahoma" w:hAnsi="Tahoma" w:cs="Tahoma"/>
          <w:spacing w:val="-1"/>
        </w:rPr>
        <w:t>k</w:t>
      </w:r>
      <w:r w:rsidRPr="007B02F4">
        <w:rPr>
          <w:rFonts w:ascii="Tahoma" w:eastAsia="Tahoma" w:hAnsi="Tahoma" w:cs="Tahoma"/>
        </w:rPr>
        <w:t>u</w:t>
      </w:r>
      <w:r w:rsidRPr="007B02F4">
        <w:rPr>
          <w:rFonts w:ascii="Tahoma" w:eastAsia="Tahoma" w:hAnsi="Tahoma" w:cs="Tahoma"/>
          <w:spacing w:val="42"/>
        </w:rPr>
        <w:t xml:space="preserve"> </w:t>
      </w:r>
      <w:r w:rsidRPr="007B02F4">
        <w:rPr>
          <w:rFonts w:ascii="Tahoma" w:eastAsia="Tahoma" w:hAnsi="Tahoma" w:cs="Tahoma"/>
        </w:rPr>
        <w:t>od</w:t>
      </w:r>
      <w:r w:rsidRPr="007B02F4">
        <w:rPr>
          <w:rFonts w:ascii="Tahoma" w:eastAsia="Tahoma" w:hAnsi="Tahoma" w:cs="Tahoma"/>
          <w:spacing w:val="48"/>
        </w:rPr>
        <w:t xml:space="preserve"> </w:t>
      </w:r>
      <w:r w:rsidRPr="007B02F4">
        <w:rPr>
          <w:rFonts w:ascii="Tahoma" w:eastAsia="Tahoma" w:hAnsi="Tahoma" w:cs="Tahoma"/>
        </w:rPr>
        <w:t>to</w:t>
      </w:r>
      <w:r w:rsidRPr="007B02F4">
        <w:rPr>
          <w:rFonts w:ascii="Tahoma" w:eastAsia="Tahoma" w:hAnsi="Tahoma" w:cs="Tahoma"/>
          <w:spacing w:val="-2"/>
        </w:rPr>
        <w:t>w</w:t>
      </w:r>
      <w:r w:rsidRPr="007B02F4">
        <w:rPr>
          <w:rFonts w:ascii="Tahoma" w:eastAsia="Tahoma" w:hAnsi="Tahoma" w:cs="Tahoma"/>
          <w:spacing w:val="1"/>
        </w:rPr>
        <w:t>a</w:t>
      </w:r>
      <w:r w:rsidRPr="007B02F4">
        <w:rPr>
          <w:rFonts w:ascii="Tahoma" w:eastAsia="Tahoma" w:hAnsi="Tahoma" w:cs="Tahoma"/>
        </w:rPr>
        <w:t>rów</w:t>
      </w:r>
      <w:r w:rsidRPr="007B02F4">
        <w:rPr>
          <w:rFonts w:ascii="Tahoma" w:eastAsia="Tahoma" w:hAnsi="Tahoma" w:cs="Tahoma"/>
          <w:spacing w:val="45"/>
        </w:rPr>
        <w:t xml:space="preserve"> </w:t>
      </w:r>
      <w:r w:rsidRPr="007B02F4">
        <w:rPr>
          <w:rFonts w:ascii="Tahoma" w:eastAsia="Tahoma" w:hAnsi="Tahoma" w:cs="Tahoma"/>
        </w:rPr>
        <w:t>i</w:t>
      </w:r>
      <w:r w:rsidRPr="007B02F4">
        <w:rPr>
          <w:rFonts w:ascii="Tahoma" w:eastAsia="Tahoma" w:hAnsi="Tahoma" w:cs="Tahoma"/>
          <w:spacing w:val="52"/>
        </w:rPr>
        <w:t xml:space="preserve"> </w:t>
      </w:r>
      <w:r w:rsidRPr="007B02F4">
        <w:rPr>
          <w:rFonts w:ascii="Tahoma" w:eastAsia="Tahoma" w:hAnsi="Tahoma" w:cs="Tahoma"/>
          <w:spacing w:val="-1"/>
        </w:rPr>
        <w:t>u</w:t>
      </w:r>
      <w:r w:rsidRPr="007B02F4">
        <w:rPr>
          <w:rFonts w:ascii="Tahoma" w:eastAsia="Tahoma" w:hAnsi="Tahoma" w:cs="Tahoma"/>
        </w:rPr>
        <w:t>sług,</w:t>
      </w:r>
      <w:r w:rsidRPr="007B02F4">
        <w:rPr>
          <w:rFonts w:ascii="Tahoma" w:eastAsia="Tahoma" w:hAnsi="Tahoma" w:cs="Tahoma"/>
          <w:spacing w:val="46"/>
        </w:rPr>
        <w:t xml:space="preserve"> </w:t>
      </w:r>
      <w:r w:rsidRPr="007B02F4">
        <w:rPr>
          <w:rFonts w:ascii="Tahoma" w:eastAsia="Tahoma" w:hAnsi="Tahoma" w:cs="Tahoma"/>
        </w:rPr>
        <w:t>zgo</w:t>
      </w:r>
      <w:r w:rsidRPr="007B02F4">
        <w:rPr>
          <w:rFonts w:ascii="Tahoma" w:eastAsia="Tahoma" w:hAnsi="Tahoma" w:cs="Tahoma"/>
          <w:spacing w:val="2"/>
        </w:rPr>
        <w:t>d</w:t>
      </w:r>
      <w:r w:rsidRPr="007B02F4">
        <w:rPr>
          <w:rFonts w:ascii="Tahoma" w:eastAsia="Tahoma" w:hAnsi="Tahoma" w:cs="Tahoma"/>
          <w:spacing w:val="-1"/>
        </w:rPr>
        <w:t>n</w:t>
      </w:r>
      <w:r w:rsidRPr="007B02F4">
        <w:rPr>
          <w:rFonts w:ascii="Tahoma" w:eastAsia="Tahoma" w:hAnsi="Tahoma" w:cs="Tahoma"/>
        </w:rPr>
        <w:t>ie</w:t>
      </w:r>
      <w:r w:rsidRPr="007B02F4">
        <w:rPr>
          <w:rFonts w:ascii="Tahoma" w:eastAsia="Tahoma" w:hAnsi="Tahoma" w:cs="Tahoma"/>
          <w:spacing w:val="44"/>
        </w:rPr>
        <w:t xml:space="preserve"> </w:t>
      </w:r>
      <w:r w:rsidRPr="007B02F4">
        <w:rPr>
          <w:rFonts w:ascii="Tahoma" w:eastAsia="Tahoma" w:hAnsi="Tahoma" w:cs="Tahoma"/>
        </w:rPr>
        <w:t>ze</w:t>
      </w:r>
      <w:r w:rsidR="00610491" w:rsidRPr="007B02F4">
        <w:rPr>
          <w:rFonts w:ascii="Tahoma" w:eastAsia="Tahoma" w:hAnsi="Tahoma" w:cs="Tahoma"/>
          <w:w w:val="99"/>
        </w:rPr>
        <w:t xml:space="preserve"> </w:t>
      </w:r>
      <w:r w:rsidRPr="007B02F4">
        <w:rPr>
          <w:rFonts w:ascii="Tahoma" w:eastAsia="Tahoma" w:hAnsi="Tahoma" w:cs="Tahoma"/>
        </w:rPr>
        <w:t>z</w:t>
      </w:r>
      <w:r w:rsidRPr="007B02F4">
        <w:rPr>
          <w:rFonts w:ascii="Tahoma" w:eastAsia="Tahoma" w:hAnsi="Tahoma" w:cs="Tahoma"/>
          <w:spacing w:val="1"/>
        </w:rPr>
        <w:t>ł</w:t>
      </w:r>
      <w:r w:rsidRPr="007B02F4">
        <w:rPr>
          <w:rFonts w:ascii="Tahoma" w:eastAsia="Tahoma" w:hAnsi="Tahoma" w:cs="Tahoma"/>
        </w:rPr>
        <w:t>ożo</w:t>
      </w:r>
      <w:r w:rsidRPr="007B02F4">
        <w:rPr>
          <w:rFonts w:ascii="Tahoma" w:eastAsia="Tahoma" w:hAnsi="Tahoma" w:cs="Tahoma"/>
          <w:spacing w:val="-1"/>
        </w:rPr>
        <w:t>ny</w:t>
      </w:r>
      <w:r w:rsidRPr="007B02F4">
        <w:rPr>
          <w:rFonts w:ascii="Tahoma" w:eastAsia="Tahoma" w:hAnsi="Tahoma" w:cs="Tahoma"/>
        </w:rPr>
        <w:t>m</w:t>
      </w:r>
      <w:r w:rsidRPr="007B02F4">
        <w:rPr>
          <w:rFonts w:ascii="Tahoma" w:eastAsia="Tahoma" w:hAnsi="Tahoma" w:cs="Tahoma"/>
          <w:spacing w:val="-8"/>
        </w:rPr>
        <w:t xml:space="preserve"> </w:t>
      </w:r>
      <w:r w:rsidRPr="007B02F4">
        <w:rPr>
          <w:rFonts w:ascii="Tahoma" w:eastAsia="Tahoma" w:hAnsi="Tahoma" w:cs="Tahoma"/>
        </w:rPr>
        <w:t>pr</w:t>
      </w:r>
      <w:r w:rsidRPr="007B02F4">
        <w:rPr>
          <w:rFonts w:ascii="Tahoma" w:eastAsia="Tahoma" w:hAnsi="Tahoma" w:cs="Tahoma"/>
          <w:spacing w:val="1"/>
        </w:rPr>
        <w:t>ze</w:t>
      </w:r>
      <w:r w:rsidRPr="007B02F4">
        <w:rPr>
          <w:rFonts w:ascii="Tahoma" w:eastAsia="Tahoma" w:hAnsi="Tahoma" w:cs="Tahoma"/>
        </w:rPr>
        <w:t>z</w:t>
      </w:r>
      <w:r w:rsidRPr="007B02F4">
        <w:rPr>
          <w:rFonts w:ascii="Tahoma" w:eastAsia="Tahoma" w:hAnsi="Tahoma" w:cs="Tahoma"/>
          <w:spacing w:val="-5"/>
        </w:rPr>
        <w:t xml:space="preserve"> </w:t>
      </w:r>
      <w:r w:rsidRPr="007B02F4">
        <w:rPr>
          <w:rFonts w:ascii="Tahoma" w:eastAsia="Tahoma" w:hAnsi="Tahoma" w:cs="Tahoma"/>
        </w:rPr>
        <w:t>B</w:t>
      </w:r>
      <w:r w:rsidRPr="007B02F4">
        <w:rPr>
          <w:rFonts w:ascii="Tahoma" w:eastAsia="Tahoma" w:hAnsi="Tahoma" w:cs="Tahoma"/>
          <w:spacing w:val="1"/>
        </w:rPr>
        <w:t>e</w:t>
      </w:r>
      <w:r w:rsidRPr="007B02F4">
        <w:rPr>
          <w:rFonts w:ascii="Tahoma" w:eastAsia="Tahoma" w:hAnsi="Tahoma" w:cs="Tahoma"/>
          <w:spacing w:val="-1"/>
        </w:rPr>
        <w:t>n</w:t>
      </w:r>
      <w:r w:rsidRPr="007B02F4">
        <w:rPr>
          <w:rFonts w:ascii="Tahoma" w:eastAsia="Tahoma" w:hAnsi="Tahoma" w:cs="Tahoma"/>
          <w:spacing w:val="3"/>
        </w:rPr>
        <w:t>e</w:t>
      </w:r>
      <w:r w:rsidRPr="007B02F4">
        <w:rPr>
          <w:rFonts w:ascii="Tahoma" w:eastAsia="Tahoma" w:hAnsi="Tahoma" w:cs="Tahoma"/>
          <w:spacing w:val="-1"/>
        </w:rPr>
        <w:t>f</w:t>
      </w:r>
      <w:r w:rsidRPr="007B02F4">
        <w:rPr>
          <w:rFonts w:ascii="Tahoma" w:eastAsia="Tahoma" w:hAnsi="Tahoma" w:cs="Tahoma"/>
        </w:rPr>
        <w:t>i</w:t>
      </w:r>
      <w:r w:rsidRPr="007B02F4">
        <w:rPr>
          <w:rFonts w:ascii="Tahoma" w:eastAsia="Tahoma" w:hAnsi="Tahoma" w:cs="Tahoma"/>
          <w:spacing w:val="2"/>
        </w:rPr>
        <w:t>c</w:t>
      </w:r>
      <w:r w:rsidRPr="007B02F4">
        <w:rPr>
          <w:rFonts w:ascii="Tahoma" w:eastAsia="Tahoma" w:hAnsi="Tahoma" w:cs="Tahoma"/>
          <w:spacing w:val="-1"/>
        </w:rPr>
        <w:t>j</w:t>
      </w:r>
      <w:r w:rsidRPr="007B02F4">
        <w:rPr>
          <w:rFonts w:ascii="Tahoma" w:eastAsia="Tahoma" w:hAnsi="Tahoma" w:cs="Tahoma"/>
          <w:spacing w:val="1"/>
        </w:rPr>
        <w:t>e</w:t>
      </w:r>
      <w:r w:rsidRPr="007B02F4">
        <w:rPr>
          <w:rFonts w:ascii="Tahoma" w:eastAsia="Tahoma" w:hAnsi="Tahoma" w:cs="Tahoma"/>
          <w:spacing w:val="-1"/>
        </w:rPr>
        <w:t>n</w:t>
      </w:r>
      <w:r w:rsidRPr="007B02F4">
        <w:rPr>
          <w:rFonts w:ascii="Tahoma" w:eastAsia="Tahoma" w:hAnsi="Tahoma" w:cs="Tahoma"/>
          <w:spacing w:val="3"/>
        </w:rPr>
        <w:t>t</w:t>
      </w:r>
      <w:r w:rsidRPr="007B02F4">
        <w:rPr>
          <w:rFonts w:ascii="Tahoma" w:eastAsia="Tahoma" w:hAnsi="Tahoma" w:cs="Tahoma"/>
          <w:spacing w:val="4"/>
        </w:rPr>
        <w:t>a</w:t>
      </w:r>
      <w:r w:rsidRPr="007B02F4">
        <w:rPr>
          <w:rFonts w:ascii="Tahoma" w:eastAsia="Tahoma" w:hAnsi="Tahoma" w:cs="Tahoma"/>
          <w:spacing w:val="1"/>
        </w:rPr>
        <w:t>/</w:t>
      </w:r>
      <w:r w:rsidRPr="007B02F4">
        <w:rPr>
          <w:rFonts w:ascii="Tahoma" w:eastAsia="Tahoma" w:hAnsi="Tahoma" w:cs="Tahoma"/>
          <w:spacing w:val="-4"/>
        </w:rPr>
        <w:t>P</w:t>
      </w:r>
      <w:r w:rsidRPr="007B02F4">
        <w:rPr>
          <w:rFonts w:ascii="Tahoma" w:eastAsia="Tahoma" w:hAnsi="Tahoma" w:cs="Tahoma"/>
          <w:spacing w:val="1"/>
        </w:rPr>
        <w:t>a</w:t>
      </w:r>
      <w:r w:rsidRPr="007B02F4">
        <w:rPr>
          <w:rFonts w:ascii="Tahoma" w:eastAsia="Tahoma" w:hAnsi="Tahoma" w:cs="Tahoma"/>
        </w:rPr>
        <w:t>r</w:t>
      </w:r>
      <w:r w:rsidRPr="007B02F4">
        <w:rPr>
          <w:rFonts w:ascii="Tahoma" w:eastAsia="Tahoma" w:hAnsi="Tahoma" w:cs="Tahoma"/>
          <w:spacing w:val="1"/>
        </w:rPr>
        <w:t>t</w:t>
      </w:r>
      <w:r w:rsidRPr="007B02F4">
        <w:rPr>
          <w:rFonts w:ascii="Tahoma" w:eastAsia="Tahoma" w:hAnsi="Tahoma" w:cs="Tahoma"/>
          <w:spacing w:val="-1"/>
        </w:rPr>
        <w:t>n</w:t>
      </w:r>
      <w:r w:rsidRPr="007B02F4">
        <w:rPr>
          <w:rFonts w:ascii="Tahoma" w:eastAsia="Tahoma" w:hAnsi="Tahoma" w:cs="Tahoma"/>
          <w:spacing w:val="1"/>
        </w:rPr>
        <w:t>e</w:t>
      </w:r>
      <w:r w:rsidRPr="007B02F4">
        <w:rPr>
          <w:rFonts w:ascii="Tahoma" w:eastAsia="Tahoma" w:hAnsi="Tahoma" w:cs="Tahoma"/>
        </w:rPr>
        <w:t>rów</w:t>
      </w:r>
      <w:r w:rsidR="00C76745">
        <w:rPr>
          <w:rStyle w:val="Odwoanieprzypisudolnego"/>
          <w:rFonts w:ascii="Tahoma" w:eastAsia="Tahoma" w:hAnsi="Tahoma" w:cs="Tahoma"/>
        </w:rPr>
        <w:footnoteReference w:id="9"/>
      </w:r>
      <w:r w:rsidRPr="007B02F4">
        <w:rPr>
          <w:rFonts w:ascii="Tahoma" w:eastAsia="Tahoma" w:hAnsi="Tahoma" w:cs="Tahoma"/>
          <w:spacing w:val="-20"/>
        </w:rPr>
        <w:t xml:space="preserve"> </w:t>
      </w:r>
      <w:r w:rsidRPr="007B02F4">
        <w:rPr>
          <w:rFonts w:ascii="Tahoma" w:eastAsia="Tahoma" w:hAnsi="Tahoma" w:cs="Tahoma"/>
        </w:rPr>
        <w:t>oś</w:t>
      </w:r>
      <w:r w:rsidRPr="007B02F4">
        <w:rPr>
          <w:rFonts w:ascii="Tahoma" w:eastAsia="Tahoma" w:hAnsi="Tahoma" w:cs="Tahoma"/>
          <w:spacing w:val="1"/>
        </w:rPr>
        <w:t>w</w:t>
      </w:r>
      <w:r w:rsidRPr="007B02F4">
        <w:rPr>
          <w:rFonts w:ascii="Tahoma" w:eastAsia="Tahoma" w:hAnsi="Tahoma" w:cs="Tahoma"/>
        </w:rPr>
        <w:t>i</w:t>
      </w:r>
      <w:r w:rsidRPr="007B02F4">
        <w:rPr>
          <w:rFonts w:ascii="Tahoma" w:eastAsia="Tahoma" w:hAnsi="Tahoma" w:cs="Tahoma"/>
          <w:spacing w:val="1"/>
        </w:rPr>
        <w:t>a</w:t>
      </w:r>
      <w:r w:rsidRPr="007B02F4">
        <w:rPr>
          <w:rFonts w:ascii="Tahoma" w:eastAsia="Tahoma" w:hAnsi="Tahoma" w:cs="Tahoma"/>
        </w:rPr>
        <w:t>dcz</w:t>
      </w:r>
      <w:r w:rsidRPr="007B02F4">
        <w:rPr>
          <w:rFonts w:ascii="Tahoma" w:eastAsia="Tahoma" w:hAnsi="Tahoma" w:cs="Tahoma"/>
          <w:spacing w:val="2"/>
        </w:rPr>
        <w:t>e</w:t>
      </w:r>
      <w:r w:rsidRPr="007B02F4">
        <w:rPr>
          <w:rFonts w:ascii="Tahoma" w:eastAsia="Tahoma" w:hAnsi="Tahoma" w:cs="Tahoma"/>
          <w:spacing w:val="-1"/>
        </w:rPr>
        <w:t>n</w:t>
      </w:r>
      <w:r w:rsidRPr="007B02F4">
        <w:rPr>
          <w:rFonts w:ascii="Tahoma" w:eastAsia="Tahoma" w:hAnsi="Tahoma" w:cs="Tahoma"/>
        </w:rPr>
        <w:t>i</w:t>
      </w:r>
      <w:r w:rsidRPr="007B02F4">
        <w:rPr>
          <w:rFonts w:ascii="Tahoma" w:eastAsia="Tahoma" w:hAnsi="Tahoma" w:cs="Tahoma"/>
          <w:spacing w:val="1"/>
        </w:rPr>
        <w:t>e</w:t>
      </w:r>
      <w:r w:rsidRPr="007B02F4">
        <w:rPr>
          <w:rFonts w:ascii="Tahoma" w:eastAsia="Tahoma" w:hAnsi="Tahoma" w:cs="Tahoma"/>
        </w:rPr>
        <w:t>m</w:t>
      </w:r>
      <w:r w:rsidRPr="007B02F4">
        <w:rPr>
          <w:rFonts w:ascii="Tahoma" w:eastAsia="Tahoma" w:hAnsi="Tahoma" w:cs="Tahoma"/>
          <w:spacing w:val="-13"/>
        </w:rPr>
        <w:t xml:space="preserve"> </w:t>
      </w:r>
      <w:r w:rsidRPr="007B02F4">
        <w:rPr>
          <w:rFonts w:ascii="Tahoma" w:eastAsia="Tahoma" w:hAnsi="Tahoma" w:cs="Tahoma"/>
        </w:rPr>
        <w:t>st</w:t>
      </w:r>
      <w:r w:rsidRPr="007B02F4">
        <w:rPr>
          <w:rFonts w:ascii="Tahoma" w:eastAsia="Tahoma" w:hAnsi="Tahoma" w:cs="Tahoma"/>
          <w:spacing w:val="1"/>
        </w:rPr>
        <w:t>a</w:t>
      </w:r>
      <w:r w:rsidRPr="007B02F4">
        <w:rPr>
          <w:rFonts w:ascii="Tahoma" w:eastAsia="Tahoma" w:hAnsi="Tahoma" w:cs="Tahoma"/>
          <w:spacing w:val="-1"/>
        </w:rPr>
        <w:t>n</w:t>
      </w:r>
      <w:r w:rsidRPr="007B02F4">
        <w:rPr>
          <w:rFonts w:ascii="Tahoma" w:eastAsia="Tahoma" w:hAnsi="Tahoma" w:cs="Tahoma"/>
        </w:rPr>
        <w:t>o</w:t>
      </w:r>
      <w:r w:rsidRPr="007B02F4">
        <w:rPr>
          <w:rFonts w:ascii="Tahoma" w:eastAsia="Tahoma" w:hAnsi="Tahoma" w:cs="Tahoma"/>
          <w:spacing w:val="1"/>
        </w:rPr>
        <w:t>w</w:t>
      </w:r>
      <w:r w:rsidRPr="007B02F4">
        <w:rPr>
          <w:rFonts w:ascii="Tahoma" w:eastAsia="Tahoma" w:hAnsi="Tahoma" w:cs="Tahoma"/>
        </w:rPr>
        <w:t>i</w:t>
      </w:r>
      <w:r w:rsidRPr="007B02F4">
        <w:rPr>
          <w:rFonts w:ascii="Tahoma" w:eastAsia="Tahoma" w:hAnsi="Tahoma" w:cs="Tahoma"/>
          <w:spacing w:val="1"/>
        </w:rPr>
        <w:t>ą</w:t>
      </w:r>
      <w:r w:rsidRPr="007B02F4">
        <w:rPr>
          <w:rFonts w:ascii="Tahoma" w:eastAsia="Tahoma" w:hAnsi="Tahoma" w:cs="Tahoma"/>
          <w:spacing w:val="-1"/>
        </w:rPr>
        <w:t>cy</w:t>
      </w:r>
      <w:r w:rsidRPr="007B02F4">
        <w:rPr>
          <w:rFonts w:ascii="Tahoma" w:eastAsia="Tahoma" w:hAnsi="Tahoma" w:cs="Tahoma"/>
        </w:rPr>
        <w:t>m</w:t>
      </w:r>
      <w:r w:rsidRPr="007B02F4">
        <w:rPr>
          <w:rFonts w:ascii="Tahoma" w:eastAsia="Tahoma" w:hAnsi="Tahoma" w:cs="Tahoma"/>
          <w:spacing w:val="-11"/>
        </w:rPr>
        <w:t xml:space="preserve"> </w:t>
      </w:r>
      <w:r w:rsidRPr="007B02F4">
        <w:rPr>
          <w:rFonts w:ascii="Tahoma" w:eastAsia="Tahoma" w:hAnsi="Tahoma" w:cs="Tahoma"/>
        </w:rPr>
        <w:t>z</w:t>
      </w:r>
      <w:r w:rsidRPr="007B02F4">
        <w:rPr>
          <w:rFonts w:ascii="Tahoma" w:eastAsia="Tahoma" w:hAnsi="Tahoma" w:cs="Tahoma"/>
          <w:spacing w:val="1"/>
        </w:rPr>
        <w:t>a</w:t>
      </w:r>
      <w:r w:rsidRPr="007B02F4">
        <w:rPr>
          <w:rFonts w:ascii="Tahoma" w:eastAsia="Tahoma" w:hAnsi="Tahoma" w:cs="Tahoma"/>
        </w:rPr>
        <w:t>ł</w:t>
      </w:r>
      <w:r w:rsidRPr="007B02F4">
        <w:rPr>
          <w:rFonts w:ascii="Tahoma" w:eastAsia="Tahoma" w:hAnsi="Tahoma" w:cs="Tahoma"/>
          <w:spacing w:val="1"/>
        </w:rPr>
        <w:t>ą</w:t>
      </w:r>
      <w:r w:rsidRPr="007B02F4">
        <w:rPr>
          <w:rFonts w:ascii="Tahoma" w:eastAsia="Tahoma" w:hAnsi="Tahoma" w:cs="Tahoma"/>
          <w:spacing w:val="-1"/>
        </w:rPr>
        <w:t>c</w:t>
      </w:r>
      <w:r w:rsidRPr="007B02F4">
        <w:rPr>
          <w:rFonts w:ascii="Tahoma" w:eastAsia="Tahoma" w:hAnsi="Tahoma" w:cs="Tahoma"/>
          <w:spacing w:val="3"/>
        </w:rPr>
        <w:t>z</w:t>
      </w:r>
      <w:r w:rsidRPr="007B02F4">
        <w:rPr>
          <w:rFonts w:ascii="Tahoma" w:eastAsia="Tahoma" w:hAnsi="Tahoma" w:cs="Tahoma"/>
          <w:spacing w:val="-1"/>
        </w:rPr>
        <w:t>n</w:t>
      </w:r>
      <w:r w:rsidRPr="007B02F4">
        <w:rPr>
          <w:rFonts w:ascii="Tahoma" w:eastAsia="Tahoma" w:hAnsi="Tahoma" w:cs="Tahoma"/>
        </w:rPr>
        <w:t>ik</w:t>
      </w:r>
      <w:r w:rsidRPr="007B02F4">
        <w:rPr>
          <w:rFonts w:ascii="Tahoma" w:eastAsia="Tahoma" w:hAnsi="Tahoma" w:cs="Tahoma"/>
          <w:spacing w:val="-7"/>
        </w:rPr>
        <w:t xml:space="preserve"> </w:t>
      </w:r>
      <w:r w:rsidRPr="007B02F4">
        <w:rPr>
          <w:rFonts w:ascii="Tahoma" w:eastAsia="Tahoma" w:hAnsi="Tahoma" w:cs="Tahoma"/>
          <w:spacing w:val="1"/>
        </w:rPr>
        <w:t>n</w:t>
      </w:r>
      <w:r w:rsidRPr="007B02F4">
        <w:rPr>
          <w:rFonts w:ascii="Tahoma" w:eastAsia="Tahoma" w:hAnsi="Tahoma" w:cs="Tahoma"/>
        </w:rPr>
        <w:t>r</w:t>
      </w:r>
      <w:r w:rsidRPr="007B02F4">
        <w:rPr>
          <w:rFonts w:ascii="Tahoma" w:eastAsia="Tahoma" w:hAnsi="Tahoma" w:cs="Tahoma"/>
          <w:spacing w:val="-2"/>
        </w:rPr>
        <w:t xml:space="preserve"> </w:t>
      </w:r>
      <w:r w:rsidRPr="007B02F4">
        <w:rPr>
          <w:rFonts w:ascii="Tahoma" w:eastAsia="Tahoma" w:hAnsi="Tahoma" w:cs="Tahoma"/>
        </w:rPr>
        <w:t>3</w:t>
      </w:r>
      <w:r w:rsidRPr="007B02F4">
        <w:rPr>
          <w:rFonts w:ascii="Tahoma" w:eastAsia="Tahoma" w:hAnsi="Tahoma" w:cs="Tahoma"/>
          <w:spacing w:val="3"/>
        </w:rPr>
        <w:t xml:space="preserve"> </w:t>
      </w:r>
      <w:r w:rsidRPr="007B02F4">
        <w:rPr>
          <w:rFonts w:ascii="Tahoma" w:eastAsia="Tahoma" w:hAnsi="Tahoma" w:cs="Tahoma"/>
        </w:rPr>
        <w:t>do</w:t>
      </w:r>
      <w:r w:rsidRPr="007B02F4">
        <w:rPr>
          <w:rFonts w:ascii="Tahoma" w:eastAsia="Tahoma" w:hAnsi="Tahoma" w:cs="Tahoma"/>
          <w:spacing w:val="-2"/>
        </w:rPr>
        <w:t xml:space="preserve"> </w:t>
      </w:r>
      <w:r w:rsidRPr="007B02F4">
        <w:rPr>
          <w:rFonts w:ascii="Tahoma" w:eastAsia="Tahoma" w:hAnsi="Tahoma" w:cs="Tahoma"/>
          <w:spacing w:val="-1"/>
        </w:rPr>
        <w:t>u</w:t>
      </w:r>
      <w:r w:rsidRPr="007B02F4">
        <w:rPr>
          <w:rFonts w:ascii="Tahoma" w:eastAsia="Tahoma" w:hAnsi="Tahoma" w:cs="Tahoma"/>
          <w:spacing w:val="3"/>
        </w:rPr>
        <w:t>m</w:t>
      </w:r>
      <w:r w:rsidRPr="007B02F4">
        <w:rPr>
          <w:rFonts w:ascii="Tahoma" w:eastAsia="Tahoma" w:hAnsi="Tahoma" w:cs="Tahoma"/>
        </w:rPr>
        <w:t>o</w:t>
      </w:r>
      <w:r w:rsidRPr="007B02F4">
        <w:rPr>
          <w:rFonts w:ascii="Tahoma" w:eastAsia="Tahoma" w:hAnsi="Tahoma" w:cs="Tahoma"/>
          <w:spacing w:val="1"/>
        </w:rPr>
        <w:t>w</w:t>
      </w:r>
      <w:r w:rsidRPr="007B02F4">
        <w:rPr>
          <w:rFonts w:ascii="Tahoma" w:eastAsia="Tahoma" w:hAnsi="Tahoma" w:cs="Tahoma"/>
          <w:spacing w:val="-17"/>
        </w:rPr>
        <w:t>y</w:t>
      </w:r>
      <w:r w:rsidRPr="007B02F4">
        <w:rPr>
          <w:rFonts w:ascii="Tahoma" w:eastAsia="Tahoma" w:hAnsi="Tahoma" w:cs="Tahoma"/>
        </w:rPr>
        <w:t>.</w:t>
      </w:r>
      <w:r w:rsidR="00C52A75">
        <w:rPr>
          <w:rStyle w:val="Odwoanieprzypisudolnego"/>
          <w:rFonts w:ascii="Tahoma" w:eastAsia="Tahoma" w:hAnsi="Tahoma" w:cs="Tahoma"/>
        </w:rPr>
        <w:footnoteReference w:id="10"/>
      </w:r>
    </w:p>
    <w:p w14:paraId="14EC8233" w14:textId="77777777" w:rsidR="007713A7" w:rsidRDefault="007713A7" w:rsidP="00C64D60">
      <w:pPr>
        <w:spacing w:line="276" w:lineRule="auto"/>
        <w:ind w:right="14"/>
        <w:jc w:val="center"/>
        <w:rPr>
          <w:rFonts w:ascii="Tahoma" w:eastAsia="Tahoma" w:hAnsi="Tahoma" w:cs="Tahoma"/>
        </w:rPr>
      </w:pPr>
    </w:p>
    <w:p w14:paraId="20BBE8B2" w14:textId="77777777" w:rsidR="00942F4E" w:rsidRDefault="00280ADA" w:rsidP="00C64D60">
      <w:pPr>
        <w:spacing w:line="276" w:lineRule="auto"/>
        <w:ind w:right="14"/>
        <w:jc w:val="center"/>
        <w:rPr>
          <w:rFonts w:ascii="Tahoma" w:eastAsia="Tahoma" w:hAnsi="Tahoma" w:cs="Tahoma"/>
          <w:spacing w:val="2"/>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6</w:t>
      </w:r>
      <w:r w:rsidR="007172E9" w:rsidRPr="001C3C76">
        <w:rPr>
          <w:rFonts w:ascii="Tahoma" w:eastAsia="Tahoma" w:hAnsi="Tahoma" w:cs="Tahoma"/>
          <w:spacing w:val="2"/>
          <w:w w:val="99"/>
        </w:rPr>
        <w:t>.</w:t>
      </w:r>
    </w:p>
    <w:p w14:paraId="0EE0AB76" w14:textId="4934601C" w:rsidR="00B63B20" w:rsidRPr="001C3C76" w:rsidRDefault="00B63B20" w:rsidP="00E43CDE">
      <w:pPr>
        <w:pStyle w:val="Akapitzlist"/>
        <w:numPr>
          <w:ilvl w:val="0"/>
          <w:numId w:val="18"/>
        </w:numPr>
        <w:spacing w:line="276" w:lineRule="auto"/>
        <w:ind w:left="426" w:right="14" w:hanging="441"/>
        <w:jc w:val="both"/>
        <w:rPr>
          <w:rFonts w:ascii="Tahoma" w:eastAsia="Tahoma" w:hAnsi="Tahoma" w:cs="Tahoma"/>
        </w:rPr>
      </w:pPr>
      <w:r w:rsidRPr="00D60F4D">
        <w:rPr>
          <w:rFonts w:ascii="Tahoma" w:eastAsia="Tahoma" w:hAnsi="Tahoma" w:cs="Tahoma"/>
        </w:rPr>
        <w:t xml:space="preserve">Beneficjent zobowiązuje się do monitorowania i osiągnięcia wskaźników zgodnie z </w:t>
      </w:r>
      <w:r w:rsidRPr="00D60F4D">
        <w:rPr>
          <w:rFonts w:ascii="Tahoma" w:eastAsia="Tahoma" w:hAnsi="Tahoma" w:cs="Tahoma"/>
          <w:i/>
        </w:rPr>
        <w:t xml:space="preserve">Wytycznymi </w:t>
      </w:r>
      <w:r w:rsidR="007C12CD">
        <w:rPr>
          <w:rFonts w:ascii="Tahoma" w:eastAsia="Tahoma" w:hAnsi="Tahoma" w:cs="Tahoma"/>
          <w:i/>
        </w:rPr>
        <w:br/>
      </w:r>
      <w:r w:rsidRPr="00D60F4D">
        <w:rPr>
          <w:rFonts w:ascii="Tahoma" w:eastAsia="Tahoma" w:hAnsi="Tahoma" w:cs="Tahoma"/>
          <w:i/>
        </w:rPr>
        <w:t xml:space="preserve">w zakresie monitorowania postępu rzeczowego realizacji programów operacyjnych na lata </w:t>
      </w:r>
      <w:r w:rsidR="007C12CD">
        <w:rPr>
          <w:rFonts w:ascii="Tahoma" w:eastAsia="Tahoma" w:hAnsi="Tahoma" w:cs="Tahoma"/>
          <w:i/>
        </w:rPr>
        <w:br/>
      </w:r>
      <w:r w:rsidRPr="00D60F4D">
        <w:rPr>
          <w:rFonts w:ascii="Tahoma" w:eastAsia="Tahoma" w:hAnsi="Tahoma" w:cs="Tahoma"/>
          <w:i/>
        </w:rPr>
        <w:t>2014-2020</w:t>
      </w:r>
      <w:r w:rsidRPr="00D60F4D">
        <w:rPr>
          <w:rFonts w:ascii="Tahoma" w:eastAsia="Tahoma" w:hAnsi="Tahoma" w:cs="Tahoma"/>
        </w:rPr>
        <w:t xml:space="preserve"> oraz </w:t>
      </w:r>
      <w:r w:rsidRPr="00D60F4D">
        <w:rPr>
          <w:rFonts w:ascii="Tahoma" w:eastAsia="Tahoma" w:hAnsi="Tahoma" w:cs="Tahoma"/>
          <w:i/>
        </w:rPr>
        <w:t xml:space="preserve">Wytycznymi w zakresie warunków gromadzenia i przekazywania danych w postaci </w:t>
      </w:r>
      <w:r w:rsidRPr="000A5692">
        <w:rPr>
          <w:rFonts w:ascii="Tahoma" w:eastAsia="Tahoma" w:hAnsi="Tahoma" w:cs="Tahoma"/>
          <w:spacing w:val="-4"/>
        </w:rPr>
        <w:t>elektronicznej na lata 2014-2020.</w:t>
      </w:r>
    </w:p>
    <w:p w14:paraId="5C1E74C1" w14:textId="68413223" w:rsidR="00AC520B" w:rsidRDefault="00B63B20" w:rsidP="00E43CDE">
      <w:pPr>
        <w:pStyle w:val="Akapitzlist"/>
        <w:numPr>
          <w:ilvl w:val="0"/>
          <w:numId w:val="18"/>
        </w:numPr>
        <w:spacing w:line="276" w:lineRule="auto"/>
        <w:ind w:left="426" w:right="14" w:hanging="426"/>
        <w:jc w:val="both"/>
        <w:rPr>
          <w:rFonts w:ascii="Tahoma" w:eastAsia="Tahoma" w:hAnsi="Tahoma" w:cs="Tahoma"/>
        </w:rPr>
      </w:pPr>
      <w:r w:rsidRPr="0057699C">
        <w:rPr>
          <w:rFonts w:ascii="Tahoma" w:eastAsia="Tahoma" w:hAnsi="Tahoma" w:cs="Tahoma"/>
        </w:rPr>
        <w:t>Postęp realizacji ws</w:t>
      </w:r>
      <w:r w:rsidR="00463725">
        <w:rPr>
          <w:rFonts w:ascii="Tahoma" w:eastAsia="Tahoma" w:hAnsi="Tahoma" w:cs="Tahoma"/>
        </w:rPr>
        <w:t>kaźników monitorowany jest w SL</w:t>
      </w:r>
      <w:r w:rsidRPr="0057699C">
        <w:rPr>
          <w:rFonts w:ascii="Tahoma" w:eastAsia="Tahoma" w:hAnsi="Tahoma" w:cs="Tahoma"/>
        </w:rPr>
        <w:t xml:space="preserve">2014 na każdym etapie realizacji projektu. </w:t>
      </w:r>
      <w:r w:rsidR="00161A8E" w:rsidRPr="00161A8E">
        <w:rPr>
          <w:rFonts w:ascii="Tahoma" w:eastAsia="Tahoma" w:hAnsi="Tahoma" w:cs="Tahoma"/>
        </w:rPr>
        <w:t>B</w:t>
      </w:r>
      <w:r w:rsidRPr="0057699C">
        <w:rPr>
          <w:rFonts w:ascii="Tahoma" w:eastAsia="Tahoma" w:hAnsi="Tahoma" w:cs="Tahoma"/>
        </w:rPr>
        <w:t xml:space="preserve">eneficjent jest zobowiązany każdorazowo udostępnić dokumentację potwierdzającą </w:t>
      </w:r>
      <w:r w:rsidR="00C12DEA">
        <w:rPr>
          <w:rFonts w:ascii="Tahoma" w:eastAsia="Tahoma" w:hAnsi="Tahoma" w:cs="Tahoma"/>
        </w:rPr>
        <w:t xml:space="preserve">stopień osiągnięcia </w:t>
      </w:r>
      <w:r w:rsidRPr="0057699C">
        <w:rPr>
          <w:rFonts w:ascii="Tahoma" w:eastAsia="Tahoma" w:hAnsi="Tahoma" w:cs="Tahoma"/>
        </w:rPr>
        <w:t>wskaźników, w szczególności podczas kontroli prowadzonych w ramach projektu</w:t>
      </w:r>
      <w:r w:rsidR="00AC520B" w:rsidRPr="0057699C">
        <w:rPr>
          <w:rFonts w:ascii="Tahoma" w:eastAsia="Tahoma" w:hAnsi="Tahoma" w:cs="Tahoma"/>
        </w:rPr>
        <w:t>.</w:t>
      </w:r>
    </w:p>
    <w:p w14:paraId="4ACF5B0D" w14:textId="5071C7D8" w:rsidR="00125513" w:rsidRDefault="00125513" w:rsidP="00E43CDE">
      <w:pPr>
        <w:pStyle w:val="Akapitzlist"/>
        <w:numPr>
          <w:ilvl w:val="0"/>
          <w:numId w:val="18"/>
        </w:numPr>
        <w:spacing w:line="276" w:lineRule="auto"/>
        <w:ind w:left="426" w:right="14" w:hanging="426"/>
        <w:jc w:val="both"/>
        <w:rPr>
          <w:rFonts w:ascii="Tahoma" w:eastAsia="Tahoma" w:hAnsi="Tahoma" w:cs="Tahoma"/>
        </w:rPr>
      </w:pPr>
      <w:r>
        <w:rPr>
          <w:rFonts w:ascii="Tahoma" w:eastAsia="Tahoma" w:hAnsi="Tahoma" w:cs="Tahoma"/>
        </w:rPr>
        <w:t>Beneficjent zobowiąże uczestników Projektu do dostarczenia w momencie przystąpienia do projektu, oświadczeń o niekorzystaniu z tego samego typu wsparcia w innych projektach współfinansowanych przez Unię Europejską w ramach Europejskiego Funduszu Społecznego.</w:t>
      </w:r>
    </w:p>
    <w:p w14:paraId="71148A8A" w14:textId="00650AFB" w:rsidR="000949DF" w:rsidRPr="0021419C" w:rsidRDefault="000949DF" w:rsidP="00E43CDE">
      <w:pPr>
        <w:pStyle w:val="Akapitzlist"/>
        <w:numPr>
          <w:ilvl w:val="0"/>
          <w:numId w:val="18"/>
        </w:numPr>
        <w:spacing w:line="276" w:lineRule="auto"/>
        <w:ind w:left="426" w:right="14" w:hanging="426"/>
        <w:jc w:val="both"/>
        <w:rPr>
          <w:rFonts w:ascii="Tahoma" w:eastAsia="Tahoma" w:hAnsi="Tahoma" w:cs="Tahoma"/>
        </w:rPr>
      </w:pPr>
      <w:r w:rsidRPr="00D12F93">
        <w:rPr>
          <w:rFonts w:ascii="Tahoma" w:eastAsia="Tahoma" w:hAnsi="Tahoma" w:cs="Tahoma"/>
        </w:rPr>
        <w:t>Beneficjent zobowiązuje się do pomiaru efektywności społeczn</w:t>
      </w:r>
      <w:r w:rsidR="00125513">
        <w:rPr>
          <w:rFonts w:ascii="Tahoma" w:eastAsia="Tahoma" w:hAnsi="Tahoma" w:cs="Tahoma"/>
        </w:rPr>
        <w:t xml:space="preserve">ej i efektywności zatrudnieniowej </w:t>
      </w:r>
      <w:r w:rsidRPr="0021419C">
        <w:rPr>
          <w:rFonts w:ascii="Tahoma" w:eastAsia="Tahoma" w:hAnsi="Tahoma" w:cs="Tahoma"/>
        </w:rPr>
        <w:t>oraz do przedstawienia w trakcie rozliczania proje</w:t>
      </w:r>
      <w:r w:rsidRPr="00D12F93">
        <w:rPr>
          <w:rFonts w:ascii="Tahoma" w:eastAsia="Tahoma" w:hAnsi="Tahoma" w:cs="Tahoma"/>
        </w:rPr>
        <w:t xml:space="preserve">ktu </w:t>
      </w:r>
      <w:r w:rsidR="00987F02">
        <w:rPr>
          <w:rFonts w:ascii="Tahoma" w:eastAsia="Tahoma" w:hAnsi="Tahoma" w:cs="Tahoma"/>
        </w:rPr>
        <w:t>a także w</w:t>
      </w:r>
      <w:r w:rsidR="00987F02" w:rsidRPr="00D12F93">
        <w:rPr>
          <w:rFonts w:ascii="Tahoma" w:eastAsia="Tahoma" w:hAnsi="Tahoma" w:cs="Tahoma"/>
        </w:rPr>
        <w:t xml:space="preserve"> </w:t>
      </w:r>
      <w:r w:rsidRPr="00D12F93">
        <w:rPr>
          <w:rFonts w:ascii="Tahoma" w:eastAsia="Tahoma" w:hAnsi="Tahoma" w:cs="Tahoma"/>
        </w:rPr>
        <w:t>okresie jego trwałości</w:t>
      </w:r>
      <w:r w:rsidRPr="0021419C">
        <w:rPr>
          <w:rFonts w:ascii="Tahoma" w:eastAsia="Tahoma" w:hAnsi="Tahoma" w:cs="Tahoma"/>
        </w:rPr>
        <w:t xml:space="preserve"> informacji</w:t>
      </w:r>
      <w:r w:rsidR="004D73B8">
        <w:rPr>
          <w:rFonts w:ascii="Tahoma" w:eastAsia="Tahoma" w:hAnsi="Tahoma" w:cs="Tahoma"/>
        </w:rPr>
        <w:t xml:space="preserve"> </w:t>
      </w:r>
      <w:r w:rsidRPr="0021419C">
        <w:rPr>
          <w:rFonts w:ascii="Tahoma" w:eastAsia="Tahoma" w:hAnsi="Tahoma" w:cs="Tahoma"/>
        </w:rPr>
        <w:t>niezbędnych do weryfikacji tego kryterium na zasadach określonych regulamin</w:t>
      </w:r>
      <w:r w:rsidR="00987F02">
        <w:rPr>
          <w:rFonts w:ascii="Tahoma" w:eastAsia="Tahoma" w:hAnsi="Tahoma" w:cs="Tahoma"/>
        </w:rPr>
        <w:t>ie</w:t>
      </w:r>
      <w:r w:rsidRPr="0021419C">
        <w:rPr>
          <w:rFonts w:ascii="Tahoma" w:eastAsia="Tahoma" w:hAnsi="Tahoma" w:cs="Tahoma"/>
        </w:rPr>
        <w:t xml:space="preserve"> konkursu</w:t>
      </w:r>
      <w:r>
        <w:rPr>
          <w:rStyle w:val="Odwoanieprzypisudolnego"/>
          <w:rFonts w:ascii="Tahoma" w:eastAsia="Tahoma" w:hAnsi="Tahoma" w:cs="Tahoma"/>
        </w:rPr>
        <w:footnoteReference w:id="11"/>
      </w:r>
      <w:r>
        <w:rPr>
          <w:rFonts w:ascii="Tahoma" w:eastAsia="Tahoma" w:hAnsi="Tahoma" w:cs="Tahoma"/>
        </w:rPr>
        <w:t>.</w:t>
      </w:r>
      <w:r w:rsidRPr="0021419C">
        <w:rPr>
          <w:rFonts w:ascii="Tahoma" w:eastAsia="Tahoma" w:hAnsi="Tahoma" w:cs="Tahoma"/>
        </w:rPr>
        <w:t xml:space="preserve"> </w:t>
      </w:r>
    </w:p>
    <w:p w14:paraId="3C13C46C" w14:textId="77777777" w:rsidR="000949DF" w:rsidRPr="00D12F93" w:rsidRDefault="000949DF" w:rsidP="00E43CDE">
      <w:pPr>
        <w:pStyle w:val="Akapitzlist"/>
        <w:numPr>
          <w:ilvl w:val="0"/>
          <w:numId w:val="18"/>
        </w:numPr>
        <w:spacing w:line="276" w:lineRule="auto"/>
        <w:ind w:left="426" w:right="14" w:hanging="426"/>
        <w:jc w:val="both"/>
        <w:rPr>
          <w:rFonts w:ascii="Tahoma" w:eastAsia="Tahoma" w:hAnsi="Tahoma" w:cs="Tahoma"/>
        </w:rPr>
      </w:pPr>
      <w:r w:rsidRPr="00D12F93">
        <w:rPr>
          <w:rFonts w:ascii="Tahoma" w:eastAsia="Tahoma" w:hAnsi="Tahoma" w:cs="Tahoma"/>
        </w:rPr>
        <w:t xml:space="preserve">Beneficjent zobowiąże uczestników Projektu, na etapie ich rekrutacji do Projektu, do przekazania informacji dotyczących ich sytuacji po zakończeniu udziału w Projekcie zgodnie z zakresem danych określonych w </w:t>
      </w:r>
      <w:r w:rsidRPr="00C35D54">
        <w:rPr>
          <w:rFonts w:ascii="Tahoma" w:eastAsia="Tahoma" w:hAnsi="Tahoma" w:cs="Tahoma"/>
          <w:i/>
        </w:rPr>
        <w:t>Wytycznych w zakresie monitorowania postępu rzeczowego i realizacji programów operacyjnych na lata 2014-2020</w:t>
      </w:r>
      <w:r w:rsidRPr="00D12F93">
        <w:rPr>
          <w:rFonts w:ascii="Tahoma" w:eastAsia="Tahoma" w:hAnsi="Tahoma" w:cs="Tahoma"/>
        </w:rPr>
        <w:t xml:space="preserve"> (dotyczy wskaźników rezultatu bezpośredniego - do 4 tygodni od zakończenia udziału oraz rezultatu długoterminowego – po upływie co najmniej 4 tygodni po opuszczeniu przez uczestnika projektu do 6 m-cy lub w okresie dłuższym w zależności od specyfiki wsparcia i oczekiwanej zmiany)</w:t>
      </w:r>
      <w:r>
        <w:rPr>
          <w:rStyle w:val="Odwoanieprzypisudolnego"/>
          <w:rFonts w:ascii="Tahoma" w:eastAsia="Tahoma" w:hAnsi="Tahoma" w:cs="Tahoma"/>
        </w:rPr>
        <w:footnoteReference w:id="12"/>
      </w:r>
      <w:r w:rsidRPr="00D12F93">
        <w:rPr>
          <w:rFonts w:ascii="Tahoma" w:eastAsia="Tahoma" w:hAnsi="Tahoma" w:cs="Tahoma"/>
        </w:rPr>
        <w:t>.</w:t>
      </w:r>
    </w:p>
    <w:p w14:paraId="0ED574A3" w14:textId="7FF488D8" w:rsidR="000949DF" w:rsidRDefault="000949DF" w:rsidP="00E43CDE">
      <w:pPr>
        <w:pStyle w:val="Akapitzlist"/>
        <w:numPr>
          <w:ilvl w:val="0"/>
          <w:numId w:val="18"/>
        </w:numPr>
        <w:spacing w:line="276" w:lineRule="auto"/>
        <w:ind w:left="426" w:right="14" w:hanging="426"/>
        <w:jc w:val="both"/>
        <w:rPr>
          <w:rFonts w:ascii="Tahoma" w:eastAsia="Tahoma" w:hAnsi="Tahoma" w:cs="Tahoma"/>
        </w:rPr>
      </w:pPr>
      <w:r w:rsidRPr="00D12F93">
        <w:rPr>
          <w:rFonts w:ascii="Tahoma" w:eastAsia="Tahoma" w:hAnsi="Tahoma" w:cs="Tahoma"/>
        </w:rPr>
        <w:t xml:space="preserve">Beneficjent zobowiąże uczestników Projektu na etapie ich rekrutacji do Projektu, do dostarczenia dokumentów potwierdzających osiągnięcie efektywności zatrudnieniowej </w:t>
      </w:r>
      <w:r w:rsidR="00125513">
        <w:rPr>
          <w:rFonts w:ascii="Tahoma" w:eastAsia="Tahoma" w:hAnsi="Tahoma" w:cs="Tahoma"/>
        </w:rPr>
        <w:t>i efektywności społecznej</w:t>
      </w:r>
      <w:r w:rsidRPr="00D12F93">
        <w:rPr>
          <w:rFonts w:ascii="Tahoma" w:eastAsia="Tahoma" w:hAnsi="Tahoma" w:cs="Tahoma"/>
        </w:rPr>
        <w:t xml:space="preserve"> po zakończeniu udziału w Projekcie (do 3 miesięcy od zakończenia udziału </w:t>
      </w:r>
      <w:r w:rsidR="00A85E96">
        <w:rPr>
          <w:rFonts w:ascii="Tahoma" w:eastAsia="Tahoma" w:hAnsi="Tahoma" w:cs="Tahoma"/>
        </w:rPr>
        <w:br/>
      </w:r>
      <w:r>
        <w:rPr>
          <w:rFonts w:ascii="Tahoma" w:eastAsia="Tahoma" w:hAnsi="Tahoma" w:cs="Tahoma"/>
        </w:rPr>
        <w:t>w projekcie</w:t>
      </w:r>
      <w:r>
        <w:rPr>
          <w:rStyle w:val="Odwoanieprzypisudolnego"/>
          <w:rFonts w:ascii="Tahoma" w:eastAsia="Tahoma" w:hAnsi="Tahoma" w:cs="Tahoma"/>
        </w:rPr>
        <w:footnoteReference w:id="13"/>
      </w:r>
      <w:r>
        <w:rPr>
          <w:rFonts w:ascii="Tahoma" w:eastAsia="Tahoma" w:hAnsi="Tahoma" w:cs="Tahoma"/>
        </w:rPr>
        <w:t>)</w:t>
      </w:r>
      <w:r>
        <w:rPr>
          <w:rStyle w:val="Odwoanieprzypisudolnego"/>
          <w:rFonts w:ascii="Tahoma" w:eastAsia="Tahoma" w:hAnsi="Tahoma" w:cs="Tahoma"/>
        </w:rPr>
        <w:footnoteReference w:id="14"/>
      </w:r>
      <w:r w:rsidRPr="00D12F93">
        <w:rPr>
          <w:rFonts w:ascii="Tahoma" w:eastAsia="Tahoma" w:hAnsi="Tahoma" w:cs="Tahoma"/>
        </w:rPr>
        <w:t>.</w:t>
      </w:r>
    </w:p>
    <w:p w14:paraId="50829695" w14:textId="7A89F728" w:rsidR="00125513" w:rsidRPr="00637D5F" w:rsidRDefault="00125513" w:rsidP="00E43CDE">
      <w:pPr>
        <w:pStyle w:val="Akapitzlist"/>
        <w:numPr>
          <w:ilvl w:val="0"/>
          <w:numId w:val="18"/>
        </w:numPr>
        <w:spacing w:line="276" w:lineRule="auto"/>
        <w:ind w:right="12" w:hanging="441"/>
        <w:jc w:val="both"/>
        <w:rPr>
          <w:rFonts w:ascii="Tahoma" w:eastAsia="Tahoma" w:hAnsi="Tahoma" w:cs="Tahoma"/>
        </w:rPr>
      </w:pPr>
      <w:r w:rsidRPr="003C3EA9">
        <w:rPr>
          <w:rFonts w:ascii="Tahoma" w:eastAsia="Tahoma" w:hAnsi="Tahoma" w:cs="Tahoma"/>
        </w:rPr>
        <w:t>Beneficjent zobowiązuje się do monitorowania i osiągnięcia wskaźników</w:t>
      </w:r>
      <w:r w:rsidR="00902CD2">
        <w:rPr>
          <w:rFonts w:ascii="Tahoma" w:eastAsia="Tahoma" w:hAnsi="Tahoma" w:cs="Tahoma"/>
        </w:rPr>
        <w:t xml:space="preserve"> efektywnościowych OWES</w:t>
      </w:r>
      <w:r w:rsidRPr="003C3EA9">
        <w:rPr>
          <w:rFonts w:ascii="Tahoma" w:eastAsia="Tahoma" w:hAnsi="Tahoma" w:cs="Tahoma"/>
        </w:rPr>
        <w:t xml:space="preserve"> zgodnie z </w:t>
      </w:r>
      <w:r w:rsidRPr="00637D5F">
        <w:rPr>
          <w:rFonts w:ascii="Tahoma" w:eastAsia="Tahoma" w:hAnsi="Tahoma" w:cs="Tahoma"/>
          <w:i/>
        </w:rPr>
        <w:t xml:space="preserve">Wytycznymi w zakresie realizacji przedsięwzięć w obszarze włączenia społecznego </w:t>
      </w:r>
      <w:r w:rsidR="005401C0">
        <w:rPr>
          <w:rFonts w:ascii="Tahoma" w:eastAsia="Tahoma" w:hAnsi="Tahoma" w:cs="Tahoma"/>
          <w:i/>
        </w:rPr>
        <w:br/>
      </w:r>
      <w:r w:rsidRPr="00637D5F">
        <w:rPr>
          <w:rFonts w:ascii="Tahoma" w:eastAsia="Tahoma" w:hAnsi="Tahoma" w:cs="Tahoma"/>
          <w:i/>
        </w:rPr>
        <w:t xml:space="preserve">i zwalczania ubóstwa z wykorzystaniem środków Europejskiego Funduszu Społecznego </w:t>
      </w:r>
      <w:r w:rsidR="005401C0">
        <w:rPr>
          <w:rFonts w:ascii="Tahoma" w:eastAsia="Tahoma" w:hAnsi="Tahoma" w:cs="Tahoma"/>
          <w:i/>
        </w:rPr>
        <w:br/>
      </w:r>
      <w:r w:rsidRPr="00637D5F">
        <w:rPr>
          <w:rFonts w:ascii="Tahoma" w:eastAsia="Tahoma" w:hAnsi="Tahoma" w:cs="Tahoma"/>
          <w:i/>
        </w:rPr>
        <w:t>i Europejskiego Funduszu Rozwoju Regionalnego na lata 2014-2020</w:t>
      </w:r>
      <w:r w:rsidR="00D27EDB">
        <w:rPr>
          <w:rFonts w:ascii="Tahoma" w:eastAsia="Tahoma" w:hAnsi="Tahoma" w:cs="Tahoma"/>
          <w:i/>
        </w:rPr>
        <w:t xml:space="preserve"> </w:t>
      </w:r>
      <w:r w:rsidR="00D27EDB">
        <w:rPr>
          <w:rFonts w:ascii="Tahoma" w:eastAsia="Tahoma" w:hAnsi="Tahoma" w:cs="Tahoma"/>
        </w:rPr>
        <w:t>oraz kryteriami wyboru projektów</w:t>
      </w:r>
      <w:r w:rsidRPr="00637D5F">
        <w:rPr>
          <w:rFonts w:ascii="Tahoma" w:eastAsia="Tahoma" w:hAnsi="Tahoma" w:cs="Tahoma"/>
          <w:i/>
        </w:rPr>
        <w:t>.</w:t>
      </w:r>
      <w:r>
        <w:rPr>
          <w:rStyle w:val="Odwoanieprzypisudolnego"/>
          <w:rFonts w:ascii="Tahoma" w:eastAsia="Tahoma" w:hAnsi="Tahoma" w:cs="Tahoma"/>
          <w:i/>
        </w:rPr>
        <w:footnoteReference w:id="15"/>
      </w:r>
    </w:p>
    <w:p w14:paraId="582F123A" w14:textId="77777777" w:rsidR="007B02F4" w:rsidRDefault="00125513" w:rsidP="00E43CDE">
      <w:pPr>
        <w:pStyle w:val="Akapitzlist"/>
        <w:numPr>
          <w:ilvl w:val="0"/>
          <w:numId w:val="51"/>
        </w:numPr>
        <w:spacing w:line="276" w:lineRule="auto"/>
        <w:ind w:left="851" w:right="12" w:hanging="425"/>
        <w:jc w:val="both"/>
        <w:rPr>
          <w:rFonts w:ascii="Tahoma" w:eastAsia="Tahoma" w:hAnsi="Tahoma" w:cs="Tahoma"/>
        </w:rPr>
      </w:pPr>
      <w:r>
        <w:rPr>
          <w:rFonts w:ascii="Tahoma" w:eastAsia="Tahoma" w:hAnsi="Tahoma" w:cs="Tahoma"/>
        </w:rPr>
        <w:t>nazwa wskaźnika……………………..</w:t>
      </w:r>
    </w:p>
    <w:p w14:paraId="3CB8AF0E" w14:textId="20DB0DA5" w:rsidR="00125513" w:rsidRPr="007B02F4" w:rsidRDefault="00125513" w:rsidP="007B02F4">
      <w:pPr>
        <w:pStyle w:val="Akapitzlist"/>
        <w:spacing w:line="276" w:lineRule="auto"/>
        <w:ind w:left="851" w:right="12"/>
        <w:jc w:val="both"/>
        <w:rPr>
          <w:rFonts w:ascii="Tahoma" w:eastAsia="Tahoma" w:hAnsi="Tahoma" w:cs="Tahoma"/>
        </w:rPr>
      </w:pPr>
      <w:r w:rsidRPr="007B02F4">
        <w:rPr>
          <w:rFonts w:ascii="Tahoma" w:eastAsia="Tahoma" w:hAnsi="Tahoma" w:cs="Tahoma"/>
        </w:rPr>
        <w:t>wartość docelowa……………………….</w:t>
      </w:r>
    </w:p>
    <w:p w14:paraId="3E5EE102" w14:textId="77777777" w:rsidR="007B02F4" w:rsidRDefault="00125513" w:rsidP="00E43CDE">
      <w:pPr>
        <w:pStyle w:val="Akapitzlist"/>
        <w:numPr>
          <w:ilvl w:val="0"/>
          <w:numId w:val="51"/>
        </w:numPr>
        <w:spacing w:line="276" w:lineRule="auto"/>
        <w:ind w:left="851" w:right="12" w:hanging="425"/>
        <w:jc w:val="both"/>
        <w:rPr>
          <w:rFonts w:ascii="Tahoma" w:eastAsia="Tahoma" w:hAnsi="Tahoma" w:cs="Tahoma"/>
        </w:rPr>
      </w:pPr>
      <w:r>
        <w:rPr>
          <w:rFonts w:ascii="Tahoma" w:eastAsia="Tahoma" w:hAnsi="Tahoma" w:cs="Tahoma"/>
        </w:rPr>
        <w:t>nazwa wskaźnika………………………….</w:t>
      </w:r>
    </w:p>
    <w:p w14:paraId="2CB89FB2" w14:textId="58EAD315" w:rsidR="00125513" w:rsidRPr="007B02F4" w:rsidRDefault="00125513" w:rsidP="007B02F4">
      <w:pPr>
        <w:pStyle w:val="Akapitzlist"/>
        <w:spacing w:line="276" w:lineRule="auto"/>
        <w:ind w:left="851" w:right="12"/>
        <w:jc w:val="both"/>
        <w:rPr>
          <w:rFonts w:ascii="Tahoma" w:eastAsia="Tahoma" w:hAnsi="Tahoma" w:cs="Tahoma"/>
        </w:rPr>
      </w:pPr>
      <w:r w:rsidRPr="007B02F4">
        <w:rPr>
          <w:rFonts w:ascii="Tahoma" w:eastAsia="Tahoma" w:hAnsi="Tahoma" w:cs="Tahoma"/>
        </w:rPr>
        <w:t>wartość docelowa………………………….</w:t>
      </w:r>
    </w:p>
    <w:p w14:paraId="113B1AB2" w14:textId="6B6B6B7D" w:rsidR="001F5E4D" w:rsidRPr="006B7600" w:rsidRDefault="001F5E4D" w:rsidP="006B7600">
      <w:pPr>
        <w:pStyle w:val="Akapitzlist"/>
        <w:numPr>
          <w:ilvl w:val="0"/>
          <w:numId w:val="18"/>
        </w:numPr>
        <w:tabs>
          <w:tab w:val="left" w:pos="426"/>
        </w:tabs>
        <w:spacing w:line="276" w:lineRule="auto"/>
        <w:ind w:right="12"/>
        <w:jc w:val="both"/>
        <w:rPr>
          <w:rFonts w:ascii="Tahoma" w:eastAsia="Tahoma" w:hAnsi="Tahoma" w:cs="Tahoma"/>
        </w:rPr>
      </w:pPr>
      <w:r>
        <w:rPr>
          <w:rFonts w:ascii="Tahoma" w:eastAsia="Tahoma" w:hAnsi="Tahoma" w:cs="Tahoma"/>
        </w:rPr>
        <w:t>Beneficjent zobowiązuje się do okresowego, nie rzadziej niż raz na kwartał przedstawiania IZ postępów w osiąganiu wskaźników efektywnościowych OWES, o których mowa w ust. 7</w:t>
      </w:r>
      <w:r>
        <w:rPr>
          <w:rStyle w:val="Odwoanieprzypisudolnego"/>
          <w:rFonts w:ascii="Tahoma" w:eastAsia="Tahoma" w:hAnsi="Tahoma" w:cs="Tahoma"/>
        </w:rPr>
        <w:footnoteReference w:id="16"/>
      </w:r>
    </w:p>
    <w:p w14:paraId="68659614" w14:textId="1EC201D5" w:rsidR="00125513" w:rsidRDefault="00125513" w:rsidP="00E43CDE">
      <w:pPr>
        <w:pStyle w:val="Akapitzlist"/>
        <w:numPr>
          <w:ilvl w:val="0"/>
          <w:numId w:val="18"/>
        </w:numPr>
        <w:spacing w:line="276" w:lineRule="auto"/>
        <w:ind w:right="12" w:hanging="441"/>
        <w:jc w:val="both"/>
        <w:rPr>
          <w:rFonts w:ascii="Tahoma" w:eastAsia="Tahoma" w:hAnsi="Tahoma" w:cs="Tahoma"/>
        </w:rPr>
      </w:pPr>
      <w:r w:rsidRPr="003C3EA9">
        <w:rPr>
          <w:rFonts w:ascii="Tahoma" w:eastAsia="Tahoma" w:hAnsi="Tahoma" w:cs="Tahoma"/>
        </w:rPr>
        <w:t xml:space="preserve">Beneficjent zobowiązuje się do monitorowania </w:t>
      </w:r>
      <w:r>
        <w:rPr>
          <w:rFonts w:ascii="Tahoma" w:eastAsia="Tahoma" w:hAnsi="Tahoma" w:cs="Tahoma"/>
        </w:rPr>
        <w:t>jakości staży i praktyk</w:t>
      </w:r>
      <w:r w:rsidRPr="003C3EA9">
        <w:rPr>
          <w:rFonts w:ascii="Tahoma" w:eastAsia="Tahoma" w:hAnsi="Tahoma" w:cs="Tahoma"/>
        </w:rPr>
        <w:t xml:space="preserve"> zgodnie z </w:t>
      </w:r>
      <w:r w:rsidRPr="00637D5F">
        <w:rPr>
          <w:rFonts w:ascii="Tahoma" w:eastAsia="Tahoma" w:hAnsi="Tahoma" w:cs="Tahoma"/>
          <w:i/>
        </w:rPr>
        <w:t xml:space="preserve">Wytycznymi </w:t>
      </w:r>
      <w:r>
        <w:rPr>
          <w:rFonts w:ascii="Tahoma" w:eastAsia="Tahoma" w:hAnsi="Tahoma" w:cs="Tahoma"/>
          <w:i/>
        </w:rPr>
        <w:br/>
      </w:r>
      <w:r w:rsidRPr="00637D5F">
        <w:rPr>
          <w:rFonts w:ascii="Tahoma" w:eastAsia="Tahoma" w:hAnsi="Tahoma" w:cs="Tahoma"/>
          <w:i/>
        </w:rPr>
        <w:t xml:space="preserve">w zakresie realizacji przedsięwzięć z udziałem środków Europejskiego Funduszu Społecznego </w:t>
      </w:r>
      <w:r>
        <w:rPr>
          <w:rFonts w:ascii="Tahoma" w:eastAsia="Tahoma" w:hAnsi="Tahoma" w:cs="Tahoma"/>
          <w:i/>
        </w:rPr>
        <w:br/>
      </w:r>
      <w:r w:rsidRPr="00637D5F">
        <w:rPr>
          <w:rFonts w:ascii="Tahoma" w:eastAsia="Tahoma" w:hAnsi="Tahoma" w:cs="Tahoma"/>
          <w:i/>
        </w:rPr>
        <w:lastRenderedPageBreak/>
        <w:t>w obszarze edukacji na lata 2014-2020</w:t>
      </w:r>
      <w:r>
        <w:rPr>
          <w:rFonts w:ascii="Tahoma" w:eastAsia="Tahoma" w:hAnsi="Tahoma" w:cs="Tahoma"/>
        </w:rPr>
        <w:t>.</w:t>
      </w:r>
      <w:r w:rsidR="002B56A5" w:rsidRPr="002B56A5">
        <w:t xml:space="preserve"> </w:t>
      </w:r>
      <w:r w:rsidR="002B56A5" w:rsidRPr="002B56A5">
        <w:rPr>
          <w:rFonts w:ascii="Tahoma" w:eastAsia="Tahoma" w:hAnsi="Tahoma" w:cs="Tahoma"/>
        </w:rPr>
        <w:t xml:space="preserve">Wymagana jakość staży i praktyk sprawdzana będzie </w:t>
      </w:r>
      <w:r w:rsidR="002B56A5">
        <w:rPr>
          <w:rFonts w:ascii="Tahoma" w:eastAsia="Tahoma" w:hAnsi="Tahoma" w:cs="Tahoma"/>
        </w:rPr>
        <w:br/>
      </w:r>
      <w:r w:rsidR="002B56A5" w:rsidRPr="002B56A5">
        <w:rPr>
          <w:rFonts w:ascii="Tahoma" w:eastAsia="Tahoma" w:hAnsi="Tahoma" w:cs="Tahoma"/>
        </w:rPr>
        <w:t>w trakcie kontroli na miejscu u Beneficjenta</w:t>
      </w:r>
      <w:r w:rsidR="002B56A5">
        <w:rPr>
          <w:rStyle w:val="Odwoanieprzypisudolnego"/>
          <w:rFonts w:ascii="Tahoma" w:eastAsia="Tahoma" w:hAnsi="Tahoma" w:cs="Tahoma"/>
          <w:vertAlign w:val="baseline"/>
        </w:rPr>
        <w:t>.</w:t>
      </w:r>
      <w:r>
        <w:rPr>
          <w:rStyle w:val="Odwoanieprzypisudolnego"/>
          <w:rFonts w:ascii="Tahoma" w:eastAsia="Tahoma" w:hAnsi="Tahoma" w:cs="Tahoma"/>
        </w:rPr>
        <w:footnoteReference w:id="17"/>
      </w:r>
    </w:p>
    <w:p w14:paraId="6059BDFE" w14:textId="6CC5D4AF" w:rsidR="00271A03" w:rsidRDefault="00271A03" w:rsidP="00E43CDE">
      <w:pPr>
        <w:pStyle w:val="Akapitzlist"/>
        <w:numPr>
          <w:ilvl w:val="0"/>
          <w:numId w:val="18"/>
        </w:numPr>
        <w:spacing w:line="276" w:lineRule="auto"/>
        <w:ind w:right="12" w:hanging="441"/>
        <w:jc w:val="both"/>
        <w:rPr>
          <w:rFonts w:ascii="Tahoma" w:eastAsia="Tahoma" w:hAnsi="Tahoma" w:cs="Tahoma"/>
        </w:rPr>
      </w:pPr>
      <w:r>
        <w:rPr>
          <w:rFonts w:ascii="Tahoma" w:eastAsia="Tahoma" w:hAnsi="Tahoma" w:cs="Tahoma"/>
        </w:rPr>
        <w:t xml:space="preserve">Beneficjent zobowiązuje się do utrwalenia i przechowywania wyników walidacji przeprowadzonej w ramach projektu na potrzeby kontroli i późniejszej ewaluacji przez okres przechowywania dokumentacji projektowej, o której mowa w </w:t>
      </w:r>
      <w:r w:rsidRPr="00271A03">
        <w:rPr>
          <w:rFonts w:ascii="Tahoma" w:eastAsia="Tahoma" w:hAnsi="Tahoma" w:cs="Tahoma"/>
        </w:rPr>
        <w:t>§</w:t>
      </w:r>
      <w:r>
        <w:rPr>
          <w:rFonts w:ascii="Tahoma" w:eastAsia="Tahoma" w:hAnsi="Tahoma" w:cs="Tahoma"/>
        </w:rPr>
        <w:t xml:space="preserve"> 23 niniejszej umowy.</w:t>
      </w:r>
    </w:p>
    <w:p w14:paraId="5A0ECAE5" w14:textId="5B3FF47E" w:rsidR="008A78F1" w:rsidRPr="00C052A5" w:rsidRDefault="008A78F1" w:rsidP="00E43CDE">
      <w:pPr>
        <w:pStyle w:val="Akapitzlist"/>
        <w:numPr>
          <w:ilvl w:val="0"/>
          <w:numId w:val="18"/>
        </w:numPr>
        <w:spacing w:line="276" w:lineRule="auto"/>
        <w:ind w:right="12" w:hanging="441"/>
        <w:jc w:val="both"/>
        <w:rPr>
          <w:rFonts w:ascii="Tahoma" w:eastAsia="Tahoma" w:hAnsi="Tahoma" w:cs="Tahoma"/>
        </w:rPr>
      </w:pPr>
      <w:r w:rsidRPr="008A78F1">
        <w:rPr>
          <w:rFonts w:ascii="Tahoma" w:eastAsia="Tahoma" w:hAnsi="Tahoma" w:cs="Tahoma"/>
        </w:rPr>
        <w:t xml:space="preserve">Beneficjent realizujący projekt jest zobowiązany do przestrzegania wymogów wynikających </w:t>
      </w:r>
      <w:r>
        <w:rPr>
          <w:rFonts w:ascii="Tahoma" w:eastAsia="Tahoma" w:hAnsi="Tahoma" w:cs="Tahoma"/>
        </w:rPr>
        <w:br/>
      </w:r>
      <w:r w:rsidRPr="00C052A5">
        <w:rPr>
          <w:rFonts w:ascii="Tahoma" w:eastAsia="Tahoma" w:hAnsi="Tahoma" w:cs="Tahoma"/>
        </w:rPr>
        <w:t xml:space="preserve">z Wytycznych w zakresie realizacji przedsięwzięć z udziałem środków Europejskiego Funduszu Społecznego w obszarze zdrowia na lata 2014-2020 </w:t>
      </w:r>
      <w:r>
        <w:rPr>
          <w:rStyle w:val="Odwoanieprzypisudolnego"/>
          <w:rFonts w:ascii="Tahoma" w:eastAsia="Tahoma" w:hAnsi="Tahoma" w:cs="Tahoma"/>
        </w:rPr>
        <w:footnoteReference w:id="18"/>
      </w:r>
      <w:r w:rsidRPr="00C052A5">
        <w:rPr>
          <w:rFonts w:ascii="Tahoma" w:eastAsia="Tahoma" w:hAnsi="Tahoma" w:cs="Tahoma"/>
        </w:rPr>
        <w:t>.</w:t>
      </w:r>
    </w:p>
    <w:p w14:paraId="7C8D914C" w14:textId="6332BFC7" w:rsidR="008A78F1" w:rsidRPr="00C052A5" w:rsidRDefault="008A78F1" w:rsidP="00E43CDE">
      <w:pPr>
        <w:pStyle w:val="Akapitzlist"/>
        <w:numPr>
          <w:ilvl w:val="0"/>
          <w:numId w:val="18"/>
        </w:numPr>
        <w:spacing w:line="276" w:lineRule="auto"/>
        <w:ind w:right="12" w:hanging="441"/>
        <w:jc w:val="both"/>
        <w:rPr>
          <w:rFonts w:ascii="Tahoma" w:eastAsia="Tahoma" w:hAnsi="Tahoma" w:cs="Tahoma"/>
        </w:rPr>
      </w:pPr>
      <w:r w:rsidRPr="008A78F1">
        <w:rPr>
          <w:rFonts w:ascii="Tahoma" w:eastAsia="Tahoma" w:hAnsi="Tahoma" w:cs="Tahoma"/>
        </w:rPr>
        <w:t xml:space="preserve">Beneficjent realizujący projekt z udziałem środków Europejskiego Funduszu Społecznego </w:t>
      </w:r>
      <w:r>
        <w:rPr>
          <w:rFonts w:ascii="Tahoma" w:eastAsia="Tahoma" w:hAnsi="Tahoma" w:cs="Tahoma"/>
        </w:rPr>
        <w:br/>
      </w:r>
      <w:r w:rsidRPr="00C052A5">
        <w:rPr>
          <w:rFonts w:ascii="Tahoma" w:eastAsia="Tahoma" w:hAnsi="Tahoma" w:cs="Tahoma"/>
        </w:rPr>
        <w:t xml:space="preserve">w obszarze zdrowia, zobowiązany jest w terminie do dwóch miesięcy od zakończenia realizacji projektu do sporządzenia i przekazania do IZ „Raportu końcowego z realizacji programu polityki zdrowotnej” według wzoru określonego w Załączniku Nr 2 do rozporządzenia Ministra Zdrowia </w:t>
      </w:r>
      <w:r w:rsidR="00A85E96">
        <w:rPr>
          <w:rFonts w:ascii="Tahoma" w:eastAsia="Tahoma" w:hAnsi="Tahoma" w:cs="Tahoma"/>
        </w:rPr>
        <w:br/>
      </w:r>
      <w:r w:rsidRPr="00C052A5">
        <w:rPr>
          <w:rFonts w:ascii="Tahoma" w:eastAsia="Tahoma" w:hAnsi="Tahoma" w:cs="Tahoma"/>
        </w:rPr>
        <w:t xml:space="preserve">z dnia 22 grudnia 2017 roku w sprawie wzoru programu polityki zdrowotnej oraz sposobu sporządzenia projektu programu polityki zdrowotnej i raportu końcowego z realizacji programu polityki zdrowotnej (Dz. U. 2017 poz. 2476) </w:t>
      </w:r>
      <w:r>
        <w:rPr>
          <w:rStyle w:val="Odwoanieprzypisudolnego"/>
          <w:rFonts w:ascii="Tahoma" w:eastAsia="Tahoma" w:hAnsi="Tahoma" w:cs="Tahoma"/>
        </w:rPr>
        <w:footnoteReference w:id="19"/>
      </w:r>
      <w:r w:rsidRPr="00C052A5">
        <w:rPr>
          <w:rFonts w:ascii="Tahoma" w:eastAsia="Tahoma" w:hAnsi="Tahoma" w:cs="Tahoma"/>
        </w:rPr>
        <w:t>.</w:t>
      </w:r>
    </w:p>
    <w:p w14:paraId="4E78DB50" w14:textId="77777777" w:rsidR="00FC2EC3" w:rsidRPr="00637D5F" w:rsidRDefault="00FC2EC3" w:rsidP="00FC2EC3">
      <w:pPr>
        <w:pStyle w:val="Akapitzlist"/>
        <w:spacing w:line="276" w:lineRule="auto"/>
        <w:ind w:left="441" w:right="12"/>
        <w:jc w:val="both"/>
        <w:rPr>
          <w:rFonts w:ascii="Tahoma" w:eastAsia="Tahoma" w:hAnsi="Tahoma" w:cs="Tahoma"/>
        </w:rPr>
      </w:pPr>
    </w:p>
    <w:p w14:paraId="52C5E590" w14:textId="0A626291" w:rsidR="00A67B62" w:rsidRDefault="00A67B62" w:rsidP="00C64D60">
      <w:pPr>
        <w:spacing w:line="276" w:lineRule="auto"/>
        <w:ind w:left="426" w:right="14" w:hanging="426"/>
        <w:jc w:val="center"/>
        <w:rPr>
          <w:rFonts w:ascii="Tahoma" w:eastAsia="Tahoma" w:hAnsi="Tahoma" w:cs="Tahoma"/>
        </w:rPr>
      </w:pPr>
      <w:r w:rsidRPr="00BD725D">
        <w:rPr>
          <w:rFonts w:ascii="Tahoma" w:eastAsia="Tahoma" w:hAnsi="Tahoma" w:cs="Tahoma"/>
        </w:rPr>
        <w:t>§ 7</w:t>
      </w:r>
    </w:p>
    <w:p w14:paraId="356B96A1" w14:textId="77777777" w:rsidR="00902CD2" w:rsidRPr="002E1898" w:rsidRDefault="00902CD2" w:rsidP="00902CD2">
      <w:pPr>
        <w:pStyle w:val="Akapitzlist"/>
        <w:numPr>
          <w:ilvl w:val="6"/>
          <w:numId w:val="69"/>
        </w:numPr>
        <w:tabs>
          <w:tab w:val="clear" w:pos="4680"/>
        </w:tabs>
        <w:spacing w:line="276" w:lineRule="auto"/>
        <w:ind w:left="426" w:right="14" w:hanging="426"/>
        <w:jc w:val="both"/>
        <w:rPr>
          <w:rFonts w:ascii="Tahoma" w:eastAsia="Tahoma" w:hAnsi="Tahoma" w:cs="Tahoma"/>
          <w:spacing w:val="1"/>
        </w:rPr>
      </w:pPr>
      <w:r w:rsidRPr="002E1898">
        <w:rPr>
          <w:rFonts w:ascii="Tahoma" w:eastAsia="Tahoma" w:hAnsi="Tahoma" w:cs="Tahoma"/>
          <w:spacing w:val="1"/>
        </w:rPr>
        <w:t>Beneficjent rozlicza wydatki w ramach projektu w oparciu o stawki jednostkowe:</w:t>
      </w:r>
    </w:p>
    <w:p w14:paraId="7B7E6897" w14:textId="77777777" w:rsidR="00902CD2" w:rsidRDefault="00902CD2" w:rsidP="00902CD2">
      <w:pPr>
        <w:pStyle w:val="Akapitzlist"/>
        <w:numPr>
          <w:ilvl w:val="0"/>
          <w:numId w:val="68"/>
        </w:numPr>
        <w:spacing w:line="276" w:lineRule="auto"/>
        <w:ind w:left="851" w:right="14" w:hanging="425"/>
        <w:jc w:val="both"/>
        <w:rPr>
          <w:rFonts w:ascii="Tahoma" w:eastAsia="Tahoma" w:hAnsi="Tahoma" w:cs="Tahoma"/>
          <w:spacing w:val="1"/>
        </w:rPr>
      </w:pPr>
      <w:r>
        <w:rPr>
          <w:rFonts w:ascii="Tahoma" w:eastAsia="Tahoma" w:hAnsi="Tahoma" w:cs="Tahoma"/>
          <w:spacing w:val="1"/>
        </w:rPr>
        <w:t>Za wykonanie usługi/dobra ….. przyznaje się kwotę objętą stawkami jednostkowymi………</w:t>
      </w:r>
    </w:p>
    <w:p w14:paraId="3B7F5B59" w14:textId="77777777" w:rsidR="00902CD2" w:rsidRPr="00333F15" w:rsidRDefault="00902CD2" w:rsidP="00C00E4A">
      <w:pPr>
        <w:pStyle w:val="Akapitzlist"/>
        <w:numPr>
          <w:ilvl w:val="0"/>
          <w:numId w:val="69"/>
        </w:numPr>
        <w:tabs>
          <w:tab w:val="clear" w:pos="360"/>
        </w:tabs>
        <w:spacing w:line="276" w:lineRule="auto"/>
        <w:ind w:left="426" w:right="14" w:hanging="426"/>
        <w:jc w:val="both"/>
        <w:rPr>
          <w:rFonts w:ascii="Tahoma" w:eastAsia="Tahoma" w:hAnsi="Tahoma" w:cs="Tahoma"/>
          <w:spacing w:val="1"/>
        </w:rPr>
      </w:pPr>
      <w:r w:rsidRPr="00333F15">
        <w:rPr>
          <w:rFonts w:ascii="Tahoma" w:eastAsia="Tahoma" w:hAnsi="Tahoma" w:cs="Tahoma"/>
          <w:spacing w:val="1"/>
        </w:rPr>
        <w:t xml:space="preserve">W związku </w:t>
      </w:r>
      <w:r>
        <w:rPr>
          <w:rFonts w:ascii="Tahoma" w:eastAsia="Tahoma" w:hAnsi="Tahoma" w:cs="Tahoma"/>
          <w:spacing w:val="1"/>
        </w:rPr>
        <w:t>ze stawkami jednostkowymi</w:t>
      </w:r>
      <w:r w:rsidRPr="00333F15">
        <w:rPr>
          <w:rFonts w:ascii="Tahoma" w:eastAsia="Tahoma" w:hAnsi="Tahoma" w:cs="Tahoma"/>
          <w:spacing w:val="1"/>
        </w:rPr>
        <w:t xml:space="preserve"> o których mowa w ust. 1 Beneficjent zobowiązuje się osiągnąć co najmniej następujące wskaźniki rezultatu i produktów:</w:t>
      </w:r>
    </w:p>
    <w:p w14:paraId="1FE02DCA" w14:textId="77777777" w:rsidR="00902CD2" w:rsidRDefault="00902CD2" w:rsidP="00C00E4A">
      <w:pPr>
        <w:pStyle w:val="Akapitzlist"/>
        <w:numPr>
          <w:ilvl w:val="0"/>
          <w:numId w:val="70"/>
        </w:numPr>
        <w:spacing w:line="276" w:lineRule="auto"/>
        <w:ind w:left="851" w:right="14" w:hanging="425"/>
        <w:jc w:val="both"/>
        <w:rPr>
          <w:rFonts w:ascii="Tahoma" w:eastAsia="Tahoma" w:hAnsi="Tahoma" w:cs="Tahoma"/>
          <w:spacing w:val="1"/>
        </w:rPr>
      </w:pPr>
      <w:r w:rsidRPr="00333F15">
        <w:rPr>
          <w:rFonts w:ascii="Tahoma" w:eastAsia="Tahoma" w:hAnsi="Tahoma" w:cs="Tahoma"/>
          <w:spacing w:val="1"/>
        </w:rPr>
        <w:t xml:space="preserve">w ramach </w:t>
      </w:r>
      <w:r>
        <w:rPr>
          <w:rFonts w:ascii="Tahoma" w:eastAsia="Tahoma" w:hAnsi="Tahoma" w:cs="Tahoma"/>
          <w:spacing w:val="1"/>
        </w:rPr>
        <w:t>stawki jednostkowej</w:t>
      </w:r>
      <w:r w:rsidRPr="00333F15">
        <w:rPr>
          <w:rFonts w:ascii="Tahoma" w:eastAsia="Tahoma" w:hAnsi="Tahoma" w:cs="Tahoma"/>
          <w:spacing w:val="1"/>
        </w:rPr>
        <w:t>, o której mowa w ust. 1 pkt 1 (nazwa wskaźnika</w:t>
      </w:r>
      <w:r>
        <w:rPr>
          <w:rFonts w:ascii="Tahoma" w:eastAsia="Tahoma" w:hAnsi="Tahoma" w:cs="Tahoma"/>
          <w:spacing w:val="1"/>
        </w:rPr>
        <w:br/>
      </w:r>
      <w:r w:rsidRPr="00333F15">
        <w:rPr>
          <w:rFonts w:ascii="Tahoma" w:eastAsia="Tahoma" w:hAnsi="Tahoma" w:cs="Tahoma"/>
          <w:spacing w:val="1"/>
        </w:rPr>
        <w:t xml:space="preserve"> i jego wartość docelowa),</w:t>
      </w:r>
    </w:p>
    <w:p w14:paraId="76496AA8" w14:textId="77777777" w:rsidR="00902CD2" w:rsidRDefault="00902CD2" w:rsidP="00C00E4A">
      <w:pPr>
        <w:pStyle w:val="Akapitzlist"/>
        <w:numPr>
          <w:ilvl w:val="0"/>
          <w:numId w:val="70"/>
        </w:numPr>
        <w:spacing w:line="276" w:lineRule="auto"/>
        <w:ind w:left="851" w:right="14" w:hanging="425"/>
        <w:jc w:val="both"/>
        <w:rPr>
          <w:rFonts w:ascii="Tahoma" w:eastAsia="Tahoma" w:hAnsi="Tahoma" w:cs="Tahoma"/>
          <w:spacing w:val="1"/>
        </w:rPr>
      </w:pPr>
      <w:r w:rsidRPr="009258C7">
        <w:rPr>
          <w:rFonts w:ascii="Tahoma" w:eastAsia="Tahoma" w:hAnsi="Tahoma" w:cs="Tahoma"/>
          <w:spacing w:val="1"/>
        </w:rPr>
        <w:t xml:space="preserve">w ramach </w:t>
      </w:r>
      <w:r>
        <w:rPr>
          <w:rFonts w:ascii="Tahoma" w:eastAsia="Tahoma" w:hAnsi="Tahoma" w:cs="Tahoma"/>
          <w:spacing w:val="1"/>
        </w:rPr>
        <w:t>stawki jednostkowej</w:t>
      </w:r>
      <w:r w:rsidRPr="009258C7">
        <w:rPr>
          <w:rFonts w:ascii="Tahoma" w:eastAsia="Tahoma" w:hAnsi="Tahoma" w:cs="Tahoma"/>
          <w:spacing w:val="1"/>
        </w:rPr>
        <w:t xml:space="preserve">, o której mowa w ust. 1 pkt 2 (nazwa wskaźnika </w:t>
      </w:r>
      <w:r>
        <w:rPr>
          <w:rFonts w:ascii="Tahoma" w:eastAsia="Tahoma" w:hAnsi="Tahoma" w:cs="Tahoma"/>
          <w:spacing w:val="1"/>
        </w:rPr>
        <w:br/>
      </w:r>
      <w:r w:rsidRPr="009258C7">
        <w:rPr>
          <w:rFonts w:ascii="Tahoma" w:eastAsia="Tahoma" w:hAnsi="Tahoma" w:cs="Tahoma"/>
          <w:spacing w:val="1"/>
        </w:rPr>
        <w:t>i jego wartość docelowa).</w:t>
      </w:r>
    </w:p>
    <w:p w14:paraId="53024C43" w14:textId="5992188A" w:rsidR="00902CD2" w:rsidRPr="007D0F83" w:rsidRDefault="00902CD2" w:rsidP="007D0F83">
      <w:pPr>
        <w:pStyle w:val="Akapitzlist"/>
        <w:numPr>
          <w:ilvl w:val="0"/>
          <w:numId w:val="69"/>
        </w:numPr>
        <w:tabs>
          <w:tab w:val="clear" w:pos="360"/>
        </w:tabs>
        <w:spacing w:line="276" w:lineRule="auto"/>
        <w:ind w:left="426" w:right="14" w:hanging="426"/>
        <w:jc w:val="both"/>
        <w:rPr>
          <w:rFonts w:ascii="Tahoma" w:eastAsia="Tahoma" w:hAnsi="Tahoma" w:cs="Tahoma"/>
          <w:spacing w:val="-1"/>
        </w:rPr>
      </w:pPr>
      <w:r w:rsidRPr="009258C7">
        <w:rPr>
          <w:rFonts w:ascii="Tahoma" w:eastAsia="Tahoma" w:hAnsi="Tahoma" w:cs="Tahoma"/>
          <w:spacing w:val="-1"/>
        </w:rPr>
        <w:t xml:space="preserve">Wydatki, które Beneficjent poniósł na </w:t>
      </w:r>
      <w:r>
        <w:rPr>
          <w:rFonts w:ascii="Tahoma" w:eastAsia="Tahoma" w:hAnsi="Tahoma" w:cs="Tahoma"/>
          <w:spacing w:val="-1"/>
        </w:rPr>
        <w:t>usługi/dobra</w:t>
      </w:r>
      <w:r w:rsidRPr="009258C7">
        <w:rPr>
          <w:rFonts w:ascii="Tahoma" w:eastAsia="Tahoma" w:hAnsi="Tahoma" w:cs="Tahoma"/>
          <w:spacing w:val="-1"/>
        </w:rPr>
        <w:t xml:space="preserve"> objęte </w:t>
      </w:r>
      <w:r>
        <w:rPr>
          <w:rFonts w:ascii="Tahoma" w:eastAsia="Tahoma" w:hAnsi="Tahoma" w:cs="Tahoma"/>
          <w:spacing w:val="-1"/>
        </w:rPr>
        <w:t>stawkami jednostkowymi</w:t>
      </w:r>
      <w:r w:rsidRPr="005B4D8C">
        <w:rPr>
          <w:rFonts w:ascii="Tahoma" w:eastAsia="Tahoma" w:hAnsi="Tahoma" w:cs="Tahoma"/>
          <w:spacing w:val="-1"/>
        </w:rPr>
        <w:t>, które nie zostały uznane</w:t>
      </w:r>
      <w:r w:rsidRPr="009258C7">
        <w:rPr>
          <w:rFonts w:ascii="Tahoma" w:eastAsia="Tahoma" w:hAnsi="Tahoma" w:cs="Tahoma"/>
          <w:spacing w:val="-1"/>
        </w:rPr>
        <w:t xml:space="preserve"> za </w:t>
      </w:r>
      <w:r w:rsidRPr="005B4D8C">
        <w:rPr>
          <w:rFonts w:ascii="Tahoma" w:eastAsia="Tahoma" w:hAnsi="Tahoma" w:cs="Tahoma"/>
          <w:spacing w:val="-1"/>
        </w:rPr>
        <w:t>rozliczone</w:t>
      </w:r>
      <w:r w:rsidRPr="009258C7">
        <w:rPr>
          <w:rFonts w:ascii="Tahoma" w:eastAsia="Tahoma" w:hAnsi="Tahoma" w:cs="Tahoma"/>
          <w:spacing w:val="-1"/>
        </w:rPr>
        <w:t xml:space="preserve">, uznaje się za niekwalifikowalne i podlegają one zwrotowi </w:t>
      </w:r>
      <w:r w:rsidR="009A3083">
        <w:rPr>
          <w:rFonts w:ascii="Tahoma" w:eastAsia="Tahoma" w:hAnsi="Tahoma" w:cs="Tahoma"/>
          <w:spacing w:val="-1"/>
        </w:rPr>
        <w:br/>
      </w:r>
      <w:r w:rsidRPr="009258C7">
        <w:rPr>
          <w:rFonts w:ascii="Tahoma" w:eastAsia="Tahoma" w:hAnsi="Tahoma" w:cs="Tahoma"/>
          <w:spacing w:val="-1"/>
        </w:rPr>
        <w:t>na rachunek IZ.</w:t>
      </w:r>
    </w:p>
    <w:p w14:paraId="07A4D276" w14:textId="77777777" w:rsidR="00A67B62" w:rsidRPr="007D0F83" w:rsidRDefault="00A67B62" w:rsidP="007D0F83">
      <w:pPr>
        <w:pStyle w:val="Akapitzlist"/>
        <w:numPr>
          <w:ilvl w:val="0"/>
          <w:numId w:val="69"/>
        </w:numPr>
        <w:tabs>
          <w:tab w:val="clear" w:pos="360"/>
        </w:tabs>
        <w:spacing w:line="276" w:lineRule="auto"/>
        <w:ind w:left="426" w:right="14" w:hanging="426"/>
        <w:jc w:val="both"/>
        <w:rPr>
          <w:rFonts w:ascii="Tahoma" w:eastAsia="Tahoma" w:hAnsi="Tahoma" w:cs="Tahoma"/>
        </w:rPr>
      </w:pPr>
      <w:r w:rsidRPr="007D0F83">
        <w:rPr>
          <w:rFonts w:ascii="Tahoma" w:eastAsia="Tahoma" w:hAnsi="Tahoma" w:cs="Tahoma"/>
        </w:rPr>
        <w:t>Dokumentami potwierdzającymi wykonanie stawki jednostkowej, o której mowa w ust. 1 są:</w:t>
      </w:r>
    </w:p>
    <w:p w14:paraId="133603EA" w14:textId="13317B04" w:rsidR="00B51955" w:rsidRDefault="00B51955" w:rsidP="00E43CDE">
      <w:pPr>
        <w:pStyle w:val="Akapitzlist"/>
        <w:numPr>
          <w:ilvl w:val="0"/>
          <w:numId w:val="50"/>
        </w:numPr>
        <w:spacing w:line="276" w:lineRule="auto"/>
        <w:ind w:left="851" w:right="14" w:hanging="426"/>
        <w:jc w:val="both"/>
        <w:rPr>
          <w:rFonts w:ascii="Tahoma" w:eastAsia="Tahoma" w:hAnsi="Tahoma" w:cs="Tahoma"/>
        </w:rPr>
      </w:pPr>
      <w:r>
        <w:rPr>
          <w:rFonts w:ascii="Tahoma" w:eastAsia="Tahoma" w:hAnsi="Tahoma" w:cs="Tahoma"/>
        </w:rPr>
        <w:t>Załączone do wniosku o płatność……………………………………</w:t>
      </w:r>
      <w:r w:rsidRPr="00D07DAA">
        <w:rPr>
          <w:rFonts w:ascii="Tahoma" w:eastAsia="Tahoma" w:hAnsi="Tahoma" w:cs="Tahoma"/>
        </w:rPr>
        <w:t xml:space="preserve"> </w:t>
      </w:r>
    </w:p>
    <w:p w14:paraId="1E82991B" w14:textId="77777777" w:rsidR="007B02F4" w:rsidRDefault="00A67B62" w:rsidP="00E43CDE">
      <w:pPr>
        <w:pStyle w:val="Akapitzlist"/>
        <w:numPr>
          <w:ilvl w:val="0"/>
          <w:numId w:val="50"/>
        </w:numPr>
        <w:spacing w:line="276" w:lineRule="auto"/>
        <w:ind w:left="851" w:right="14" w:hanging="426"/>
        <w:jc w:val="both"/>
        <w:rPr>
          <w:rFonts w:ascii="Tahoma" w:eastAsia="Tahoma" w:hAnsi="Tahoma" w:cs="Tahoma"/>
        </w:rPr>
      </w:pPr>
      <w:r w:rsidRPr="00D07DAA">
        <w:rPr>
          <w:rFonts w:ascii="Tahoma" w:eastAsia="Tahoma" w:hAnsi="Tahoma" w:cs="Tahoma"/>
        </w:rPr>
        <w:t>Dostępne podczas kontroli na miejscu</w:t>
      </w:r>
      <w:r w:rsidR="00B51955">
        <w:rPr>
          <w:rFonts w:ascii="Tahoma" w:eastAsia="Tahoma" w:hAnsi="Tahoma" w:cs="Tahoma"/>
        </w:rPr>
        <w:t>…………………………….</w:t>
      </w:r>
    </w:p>
    <w:p w14:paraId="50DE0E03" w14:textId="19DBC221" w:rsidR="004A509B" w:rsidRPr="007D0F83" w:rsidRDefault="00A67B62" w:rsidP="007D0F83">
      <w:pPr>
        <w:pStyle w:val="Akapitzlist"/>
        <w:numPr>
          <w:ilvl w:val="0"/>
          <w:numId w:val="69"/>
        </w:numPr>
        <w:tabs>
          <w:tab w:val="clear" w:pos="360"/>
        </w:tabs>
        <w:spacing w:line="276" w:lineRule="auto"/>
        <w:ind w:left="426" w:right="14" w:hanging="426"/>
        <w:jc w:val="both"/>
        <w:rPr>
          <w:rFonts w:ascii="Tahoma" w:eastAsia="Tahoma" w:hAnsi="Tahoma" w:cs="Tahoma"/>
        </w:rPr>
      </w:pPr>
      <w:r w:rsidRPr="007D0F83">
        <w:rPr>
          <w:rFonts w:ascii="Tahoma" w:eastAsia="Tahoma" w:hAnsi="Tahoma" w:cs="Tahoma"/>
        </w:rPr>
        <w:t>Kwota wydatków kwalifikowalnych w projekcie ustalana jest na podstawie przemnożenia ustalonej stawki jednostkowej dla danego typu usługi przez liczbę usług</w:t>
      </w:r>
      <w:r w:rsidR="00902CD2" w:rsidRPr="007D0F83">
        <w:rPr>
          <w:rFonts w:ascii="Tahoma" w:eastAsia="Tahoma" w:hAnsi="Tahoma" w:cs="Tahoma"/>
        </w:rPr>
        <w:t>/dóbr</w:t>
      </w:r>
      <w:r w:rsidRPr="007D0F83">
        <w:rPr>
          <w:rFonts w:ascii="Tahoma" w:eastAsia="Tahoma" w:hAnsi="Tahoma" w:cs="Tahoma"/>
        </w:rPr>
        <w:t xml:space="preserve"> faktycznie zrealizowanych </w:t>
      </w:r>
      <w:r w:rsidR="005401C0">
        <w:rPr>
          <w:rFonts w:ascii="Tahoma" w:eastAsia="Tahoma" w:hAnsi="Tahoma" w:cs="Tahoma"/>
        </w:rPr>
        <w:br/>
      </w:r>
      <w:r w:rsidRPr="007D0F83">
        <w:rPr>
          <w:rFonts w:ascii="Tahoma" w:eastAsia="Tahoma" w:hAnsi="Tahoma" w:cs="Tahoma"/>
        </w:rPr>
        <w:t>w ramach realizowanego projekt</w:t>
      </w:r>
      <w:r w:rsidR="00A27AD6">
        <w:rPr>
          <w:rFonts w:ascii="Tahoma" w:eastAsia="Tahoma" w:hAnsi="Tahoma" w:cs="Tahoma"/>
        </w:rPr>
        <w:t>.</w:t>
      </w:r>
    </w:p>
    <w:p w14:paraId="71CC6D6B" w14:textId="77777777" w:rsidR="004A509B" w:rsidRDefault="004A509B" w:rsidP="002074ED">
      <w:pPr>
        <w:spacing w:line="276" w:lineRule="auto"/>
        <w:ind w:right="14"/>
        <w:jc w:val="center"/>
        <w:rPr>
          <w:rFonts w:ascii="Tahoma" w:eastAsia="Tahoma" w:hAnsi="Tahoma" w:cs="Tahoma"/>
        </w:rPr>
      </w:pPr>
    </w:p>
    <w:p w14:paraId="09B89557" w14:textId="3FAF3C07" w:rsidR="00942F4E" w:rsidRPr="001C3C76" w:rsidRDefault="00280ADA" w:rsidP="002074ED">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A67B62" w:rsidRPr="00BD725D">
        <w:rPr>
          <w:rFonts w:ascii="Tahoma" w:eastAsia="Tahoma" w:hAnsi="Tahoma" w:cs="Tahoma"/>
        </w:rPr>
        <w:t>8</w:t>
      </w:r>
      <w:r w:rsidRPr="001C3C76">
        <w:rPr>
          <w:rFonts w:ascii="Tahoma" w:eastAsia="Tahoma" w:hAnsi="Tahoma" w:cs="Tahoma"/>
          <w:w w:val="99"/>
        </w:rPr>
        <w:t>.</w:t>
      </w:r>
    </w:p>
    <w:p w14:paraId="0945E042" w14:textId="4B63F860" w:rsidR="00960DC6" w:rsidRPr="001C3C76" w:rsidRDefault="0003135B" w:rsidP="00E43CDE">
      <w:pPr>
        <w:pStyle w:val="Akapitzlist"/>
        <w:numPr>
          <w:ilvl w:val="0"/>
          <w:numId w:val="17"/>
        </w:numPr>
        <w:tabs>
          <w:tab w:val="clear" w:pos="360"/>
        </w:tabs>
        <w:autoSpaceDE w:val="0"/>
        <w:autoSpaceDN w:val="0"/>
        <w:spacing w:line="276" w:lineRule="auto"/>
        <w:ind w:left="426" w:right="14" w:hanging="426"/>
        <w:jc w:val="both"/>
        <w:rPr>
          <w:rFonts w:ascii="Tahoma" w:hAnsi="Tahoma" w:cs="Tahoma"/>
          <w:lang w:eastAsia="pl-PL"/>
        </w:rPr>
      </w:pPr>
      <w:r w:rsidRPr="001C3C76">
        <w:rPr>
          <w:rFonts w:ascii="Tahoma" w:eastAsia="Tahoma" w:hAnsi="Tahoma" w:cs="Tahoma"/>
          <w:spacing w:val="-1"/>
        </w:rPr>
        <w:t>Beneficjent zobowiązuje się do realizacji projektu w sposób, który zapewni osiągnięcie i utrzymanie celów, w tym wskaźników produktu i rezultatu zakładanych we wniosku w trakcie realizacji oraz</w:t>
      </w:r>
      <w:r w:rsidR="000C176A">
        <w:rPr>
          <w:rFonts w:ascii="Tahoma" w:eastAsia="Tahoma" w:hAnsi="Tahoma" w:cs="Tahoma"/>
          <w:spacing w:val="-1"/>
        </w:rPr>
        <w:br/>
      </w:r>
      <w:r w:rsidR="00960DC6" w:rsidRPr="001C3C76">
        <w:rPr>
          <w:rFonts w:ascii="Tahoma" w:eastAsia="Tahoma" w:hAnsi="Tahoma" w:cs="Tahoma"/>
          <w:spacing w:val="-1"/>
        </w:rPr>
        <w:t xml:space="preserve">w okresie trwałości projektu. </w:t>
      </w:r>
      <w:r w:rsidR="00AC520B" w:rsidRPr="001C3C76">
        <w:rPr>
          <w:rFonts w:ascii="Tahoma" w:eastAsia="Tahoma" w:hAnsi="Tahoma" w:cs="Tahoma"/>
          <w:spacing w:val="-1"/>
        </w:rPr>
        <w:t>Zobowiązuje się</w:t>
      </w:r>
      <w:r w:rsidR="00960DC6" w:rsidRPr="001C3C76">
        <w:rPr>
          <w:rFonts w:ascii="Tahoma" w:hAnsi="Tahoma" w:cs="Tahoma"/>
          <w:lang w:eastAsia="pl-PL"/>
        </w:rPr>
        <w:t xml:space="preserve"> również </w:t>
      </w:r>
      <w:r w:rsidR="00AC520B" w:rsidRPr="001C3C76">
        <w:rPr>
          <w:rFonts w:ascii="Tahoma" w:hAnsi="Tahoma" w:cs="Tahoma"/>
          <w:lang w:eastAsia="pl-PL"/>
        </w:rPr>
        <w:t>do</w:t>
      </w:r>
      <w:r w:rsidR="00960DC6" w:rsidRPr="001C3C76">
        <w:rPr>
          <w:rFonts w:ascii="Tahoma" w:hAnsi="Tahoma" w:cs="Tahoma"/>
          <w:b/>
          <w:lang w:eastAsia="pl-PL"/>
        </w:rPr>
        <w:t xml:space="preserve"> </w:t>
      </w:r>
      <w:r w:rsidR="00963EE0" w:rsidRPr="001C3C76">
        <w:rPr>
          <w:rFonts w:ascii="Tahoma" w:hAnsi="Tahoma" w:cs="Tahoma"/>
          <w:lang w:eastAsia="pl-PL"/>
        </w:rPr>
        <w:t>realizacj</w:t>
      </w:r>
      <w:r w:rsidR="00AC520B" w:rsidRPr="001C3C76">
        <w:rPr>
          <w:rFonts w:ascii="Tahoma" w:hAnsi="Tahoma" w:cs="Tahoma"/>
          <w:lang w:eastAsia="pl-PL"/>
        </w:rPr>
        <w:t>i</w:t>
      </w:r>
      <w:r w:rsidR="00963EE0" w:rsidRPr="001C3C76">
        <w:rPr>
          <w:rFonts w:ascii="Tahoma" w:hAnsi="Tahoma" w:cs="Tahoma"/>
          <w:lang w:eastAsia="pl-PL"/>
        </w:rPr>
        <w:t xml:space="preserve"> projektu zgodnie z w</w:t>
      </w:r>
      <w:r w:rsidR="00960DC6" w:rsidRPr="001C3C76">
        <w:rPr>
          <w:rFonts w:ascii="Tahoma" w:hAnsi="Tahoma" w:cs="Tahoma"/>
          <w:lang w:eastAsia="pl-PL"/>
        </w:rPr>
        <w:t xml:space="preserve">nioskiem, </w:t>
      </w:r>
      <w:r w:rsidR="008E1A68">
        <w:rPr>
          <w:rFonts w:ascii="Tahoma" w:hAnsi="Tahoma" w:cs="Tahoma"/>
          <w:lang w:eastAsia="pl-PL"/>
        </w:rPr>
        <w:br/>
      </w:r>
      <w:r w:rsidR="00960DC6" w:rsidRPr="001C3C76">
        <w:rPr>
          <w:rFonts w:ascii="Tahoma" w:hAnsi="Tahoma" w:cs="Tahoma"/>
          <w:lang w:eastAsia="pl-PL"/>
        </w:rPr>
        <w:t>w</w:t>
      </w:r>
      <w:r w:rsidR="00AB220F">
        <w:rPr>
          <w:rFonts w:ascii="Tahoma" w:hAnsi="Tahoma" w:cs="Tahoma"/>
          <w:lang w:eastAsia="pl-PL"/>
        </w:rPr>
        <w:t xml:space="preserve"> tym:</w:t>
      </w:r>
    </w:p>
    <w:p w14:paraId="58B8F98D" w14:textId="77777777" w:rsidR="00960DC6" w:rsidRPr="001C3C76" w:rsidRDefault="00963EE0" w:rsidP="00E43CDE">
      <w:pPr>
        <w:numPr>
          <w:ilvl w:val="1"/>
          <w:numId w:val="16"/>
        </w:numPr>
        <w:tabs>
          <w:tab w:val="clear" w:pos="680"/>
        </w:tabs>
        <w:spacing w:line="276" w:lineRule="auto"/>
        <w:ind w:left="851" w:right="14" w:hanging="426"/>
        <w:jc w:val="both"/>
        <w:rPr>
          <w:rFonts w:ascii="Tahoma" w:eastAsia="Calibri" w:hAnsi="Tahoma" w:cs="Tahoma"/>
        </w:rPr>
      </w:pPr>
      <w:r w:rsidRPr="001C3C76">
        <w:rPr>
          <w:rFonts w:ascii="Tahoma" w:eastAsia="Calibri" w:hAnsi="Tahoma" w:cs="Tahoma"/>
        </w:rPr>
        <w:t>realizacj</w:t>
      </w:r>
      <w:r w:rsidR="00AC520B" w:rsidRPr="001C3C76">
        <w:rPr>
          <w:rFonts w:ascii="Tahoma" w:eastAsia="Calibri" w:hAnsi="Tahoma" w:cs="Tahoma"/>
        </w:rPr>
        <w:t>i</w:t>
      </w:r>
      <w:r w:rsidRPr="001C3C76">
        <w:rPr>
          <w:rFonts w:ascii="Tahoma" w:eastAsia="Calibri" w:hAnsi="Tahoma" w:cs="Tahoma"/>
        </w:rPr>
        <w:t xml:space="preserve"> p</w:t>
      </w:r>
      <w:r w:rsidR="00960DC6" w:rsidRPr="001C3C76">
        <w:rPr>
          <w:rFonts w:ascii="Tahoma" w:eastAsia="Calibri" w:hAnsi="Tahoma" w:cs="Tahoma"/>
        </w:rPr>
        <w:t xml:space="preserve">rojektu w oparciu o harmonogram realizacji projektu określony we </w:t>
      </w:r>
      <w:r w:rsidRPr="001C3C76">
        <w:rPr>
          <w:rFonts w:ascii="Tahoma" w:eastAsia="Calibri" w:hAnsi="Tahoma" w:cs="Tahoma"/>
        </w:rPr>
        <w:t>w</w:t>
      </w:r>
      <w:r w:rsidR="00960DC6" w:rsidRPr="001C3C76">
        <w:rPr>
          <w:rFonts w:ascii="Tahoma" w:eastAsia="Calibri" w:hAnsi="Tahoma" w:cs="Tahoma"/>
        </w:rPr>
        <w:t>niosku;</w:t>
      </w:r>
    </w:p>
    <w:p w14:paraId="00FF0FE5" w14:textId="5B44BA17" w:rsidR="00960DC6" w:rsidRPr="00413EA6" w:rsidRDefault="00963EE0"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413EA6">
        <w:rPr>
          <w:rFonts w:ascii="Tahoma" w:eastAsia="Calibri" w:hAnsi="Tahoma" w:cs="Tahoma"/>
        </w:rPr>
        <w:t>zapewnieni</w:t>
      </w:r>
      <w:r w:rsidR="00AC520B" w:rsidRPr="00413EA6">
        <w:rPr>
          <w:rFonts w:ascii="Tahoma" w:eastAsia="Calibri" w:hAnsi="Tahoma" w:cs="Tahoma"/>
        </w:rPr>
        <w:t>a</w:t>
      </w:r>
      <w:r w:rsidRPr="00413EA6">
        <w:rPr>
          <w:rFonts w:ascii="Tahoma" w:eastAsia="Calibri" w:hAnsi="Tahoma" w:cs="Tahoma"/>
        </w:rPr>
        <w:t xml:space="preserve"> realizacji p</w:t>
      </w:r>
      <w:r w:rsidR="00960DC6" w:rsidRPr="00413EA6">
        <w:rPr>
          <w:rFonts w:ascii="Tahoma" w:eastAsia="Calibri" w:hAnsi="Tahoma" w:cs="Tahoma"/>
        </w:rPr>
        <w:t>rojektu przez personel projektu posiada</w:t>
      </w:r>
      <w:r w:rsidRPr="00413EA6">
        <w:rPr>
          <w:rFonts w:ascii="Tahoma" w:eastAsia="Calibri" w:hAnsi="Tahoma" w:cs="Tahoma"/>
        </w:rPr>
        <w:t>jący kwalifikacje określone we w</w:t>
      </w:r>
      <w:r w:rsidR="00960DC6" w:rsidRPr="00413EA6">
        <w:rPr>
          <w:rFonts w:ascii="Tahoma" w:eastAsia="Calibri" w:hAnsi="Tahoma" w:cs="Tahoma"/>
        </w:rPr>
        <w:t>niosku;</w:t>
      </w:r>
    </w:p>
    <w:p w14:paraId="5411768B" w14:textId="77777777" w:rsidR="00960DC6" w:rsidRPr="001C3C76" w:rsidRDefault="00963EE0"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1C3C76">
        <w:rPr>
          <w:rFonts w:ascii="Tahoma" w:eastAsia="Calibri" w:hAnsi="Tahoma" w:cs="Tahoma"/>
        </w:rPr>
        <w:t>zachowani</w:t>
      </w:r>
      <w:r w:rsidR="00AC520B" w:rsidRPr="001C3C76">
        <w:rPr>
          <w:rFonts w:ascii="Tahoma" w:eastAsia="Calibri" w:hAnsi="Tahoma" w:cs="Tahoma"/>
        </w:rPr>
        <w:t>a</w:t>
      </w:r>
      <w:r w:rsidRPr="001C3C76">
        <w:rPr>
          <w:rFonts w:ascii="Tahoma" w:eastAsia="Calibri" w:hAnsi="Tahoma" w:cs="Tahoma"/>
        </w:rPr>
        <w:t xml:space="preserve"> trwałości p</w:t>
      </w:r>
      <w:r w:rsidR="00960DC6" w:rsidRPr="001C3C76">
        <w:rPr>
          <w:rFonts w:ascii="Tahoma" w:eastAsia="Calibri" w:hAnsi="Tahoma" w:cs="Tahoma"/>
        </w:rPr>
        <w:t xml:space="preserve">rojektu lub </w:t>
      </w:r>
      <w:r w:rsidR="00B96815" w:rsidRPr="001C3C76">
        <w:rPr>
          <w:rFonts w:ascii="Tahoma" w:eastAsia="Calibri" w:hAnsi="Tahoma" w:cs="Tahoma"/>
        </w:rPr>
        <w:t>wskaźników,</w:t>
      </w:r>
      <w:r w:rsidR="00960DC6" w:rsidRPr="001C3C76">
        <w:rPr>
          <w:rFonts w:ascii="Tahoma" w:eastAsia="Calibri" w:hAnsi="Tahoma" w:cs="Tahoma"/>
        </w:rPr>
        <w:t xml:space="preserve"> o ile tak przewiduje </w:t>
      </w:r>
      <w:r w:rsidR="00B96815" w:rsidRPr="001C3C76">
        <w:rPr>
          <w:rFonts w:ascii="Tahoma" w:eastAsia="Calibri" w:hAnsi="Tahoma" w:cs="Tahoma"/>
        </w:rPr>
        <w:t xml:space="preserve">właściwy Regulamin </w:t>
      </w:r>
      <w:r w:rsidR="00BB5A67" w:rsidRPr="001C3C76">
        <w:rPr>
          <w:rFonts w:ascii="Tahoma" w:eastAsia="Calibri" w:hAnsi="Tahoma" w:cs="Tahoma"/>
        </w:rPr>
        <w:t>K</w:t>
      </w:r>
      <w:r w:rsidR="00B96815" w:rsidRPr="001C3C76">
        <w:rPr>
          <w:rFonts w:ascii="Tahoma" w:eastAsia="Calibri" w:hAnsi="Tahoma" w:cs="Tahoma"/>
        </w:rPr>
        <w:t>onkursu</w:t>
      </w:r>
      <w:r w:rsidR="00960DC6" w:rsidRPr="001C3C76">
        <w:rPr>
          <w:rFonts w:ascii="Tahoma" w:eastAsia="Calibri" w:hAnsi="Tahoma" w:cs="Tahoma"/>
        </w:rPr>
        <w:t>;</w:t>
      </w:r>
    </w:p>
    <w:p w14:paraId="3CFD8EBC" w14:textId="525A011F" w:rsidR="00960DC6" w:rsidRPr="00D60F4D" w:rsidRDefault="00161A8E"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D60F4D">
        <w:rPr>
          <w:rFonts w:ascii="Tahoma" w:eastAsia="Calibri" w:hAnsi="Tahoma" w:cs="Tahoma"/>
        </w:rPr>
        <w:lastRenderedPageBreak/>
        <w:t>zbierania danych osobowych nt. uczestników pro</w:t>
      </w:r>
      <w:r w:rsidR="00463725">
        <w:rPr>
          <w:rFonts w:ascii="Tahoma" w:eastAsia="Calibri" w:hAnsi="Tahoma" w:cs="Tahoma"/>
        </w:rPr>
        <w:t>jektu (osób lub podmiotów) w SL</w:t>
      </w:r>
      <w:r w:rsidRPr="00D60F4D">
        <w:rPr>
          <w:rFonts w:ascii="Tahoma" w:eastAsia="Calibri" w:hAnsi="Tahoma" w:cs="Tahoma"/>
        </w:rPr>
        <w:t>2014</w:t>
      </w:r>
      <w:r w:rsidR="00C12DEA">
        <w:rPr>
          <w:rFonts w:ascii="Tahoma" w:eastAsia="Calibri" w:hAnsi="Tahoma" w:cs="Tahoma"/>
        </w:rPr>
        <w:t xml:space="preserve"> zgodnie z </w:t>
      </w:r>
      <w:r w:rsidR="00C12DEA" w:rsidRPr="00C35D54">
        <w:rPr>
          <w:rFonts w:ascii="Tahoma" w:eastAsia="Calibri" w:hAnsi="Tahoma" w:cs="Tahoma"/>
          <w:i/>
        </w:rPr>
        <w:t>Wytycznymi</w:t>
      </w:r>
      <w:r w:rsidRPr="00C35D54">
        <w:rPr>
          <w:rFonts w:ascii="Tahoma" w:eastAsia="Calibri" w:hAnsi="Tahoma" w:cs="Tahoma"/>
          <w:i/>
        </w:rPr>
        <w:t xml:space="preserve"> w zakresie warunków gromadzenia i przekazywania danych w postaci elektronicznej na lata 2014-2020</w:t>
      </w:r>
      <w:r w:rsidR="00960DC6" w:rsidRPr="00D60F4D">
        <w:rPr>
          <w:rFonts w:ascii="Tahoma" w:eastAsia="Calibri" w:hAnsi="Tahoma" w:cs="Tahoma"/>
        </w:rPr>
        <w:t>;</w:t>
      </w:r>
    </w:p>
    <w:p w14:paraId="6659983D" w14:textId="77777777" w:rsidR="00960DC6" w:rsidRPr="001C3C76" w:rsidRDefault="00960DC6"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1C3C76">
        <w:rPr>
          <w:rFonts w:ascii="Tahoma" w:eastAsia="Calibri" w:hAnsi="Tahoma" w:cs="Tahoma"/>
        </w:rPr>
        <w:t>przetwarzani</w:t>
      </w:r>
      <w:r w:rsidR="00AC520B" w:rsidRPr="001C3C76">
        <w:rPr>
          <w:rFonts w:ascii="Tahoma" w:eastAsia="Calibri" w:hAnsi="Tahoma" w:cs="Tahoma"/>
        </w:rPr>
        <w:t>a</w:t>
      </w:r>
      <w:r w:rsidRPr="001C3C76">
        <w:rPr>
          <w:rFonts w:ascii="Tahoma" w:eastAsia="Calibri" w:hAnsi="Tahoma" w:cs="Tahoma"/>
        </w:rPr>
        <w:t xml:space="preserve"> danych osobowych zgodnie z ustawą o ochronie danych osobowych;</w:t>
      </w:r>
    </w:p>
    <w:p w14:paraId="1632431D" w14:textId="23C0BEE1" w:rsidR="00960DC6" w:rsidRPr="001C3C76" w:rsidRDefault="00960DC6"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1C3C76">
        <w:rPr>
          <w:rFonts w:ascii="Tahoma" w:eastAsia="Calibri" w:hAnsi="Tahoma" w:cs="Tahoma"/>
        </w:rPr>
        <w:t>zapewnieni</w:t>
      </w:r>
      <w:r w:rsidR="00AC520B" w:rsidRPr="001C3C76">
        <w:rPr>
          <w:rFonts w:ascii="Tahoma" w:eastAsia="Calibri" w:hAnsi="Tahoma" w:cs="Tahoma"/>
        </w:rPr>
        <w:t>a</w:t>
      </w:r>
      <w:r w:rsidRPr="001C3C76">
        <w:rPr>
          <w:rFonts w:ascii="Tahoma" w:eastAsia="Calibri" w:hAnsi="Tahoma" w:cs="Tahoma"/>
        </w:rPr>
        <w:t xml:space="preserve"> stosowania zasady równości szans i niedyskryminacji a także równości szans kobiet</w:t>
      </w:r>
      <w:r w:rsidR="002074ED">
        <w:rPr>
          <w:rFonts w:ascii="Tahoma" w:eastAsia="Calibri" w:hAnsi="Tahoma" w:cs="Tahoma"/>
        </w:rPr>
        <w:t xml:space="preserve"> </w:t>
      </w:r>
      <w:r w:rsidRPr="001C3C76">
        <w:rPr>
          <w:rFonts w:ascii="Tahoma" w:eastAsia="Calibri" w:hAnsi="Tahoma" w:cs="Tahoma"/>
        </w:rPr>
        <w:t xml:space="preserve">i mężczyzn, zgodnie z </w:t>
      </w:r>
      <w:r w:rsidRPr="00C35D54">
        <w:rPr>
          <w:rFonts w:ascii="Tahoma" w:eastAsia="Calibri" w:hAnsi="Tahoma" w:cs="Tahoma"/>
          <w:i/>
        </w:rPr>
        <w:t>Wytycznymi w zakresie rea</w:t>
      </w:r>
      <w:r w:rsidR="00CF2E28" w:rsidRPr="00C35D54">
        <w:rPr>
          <w:rFonts w:ascii="Tahoma" w:eastAsia="Calibri" w:hAnsi="Tahoma" w:cs="Tahoma"/>
          <w:i/>
        </w:rPr>
        <w:t xml:space="preserve">lizacji zasady równości szans </w:t>
      </w:r>
      <w:r w:rsidR="00CF2E28" w:rsidRPr="00C35D54">
        <w:rPr>
          <w:rFonts w:ascii="Tahoma" w:eastAsia="Calibri" w:hAnsi="Tahoma" w:cs="Tahoma"/>
          <w:i/>
        </w:rPr>
        <w:br/>
        <w:t xml:space="preserve">i </w:t>
      </w:r>
      <w:r w:rsidRPr="00C35D54">
        <w:rPr>
          <w:rFonts w:ascii="Tahoma" w:eastAsia="Calibri" w:hAnsi="Tahoma" w:cs="Tahoma"/>
          <w:i/>
        </w:rPr>
        <w:t>niedyskryminacji, w tym dostępności dla osób</w:t>
      </w:r>
      <w:r w:rsidR="00841514" w:rsidRPr="00C35D54">
        <w:rPr>
          <w:rFonts w:ascii="Tahoma" w:eastAsia="Calibri" w:hAnsi="Tahoma" w:cs="Tahoma"/>
          <w:i/>
        </w:rPr>
        <w:t xml:space="preserve"> </w:t>
      </w:r>
      <w:r w:rsidRPr="00C35D54">
        <w:rPr>
          <w:rFonts w:ascii="Tahoma" w:eastAsia="Calibri" w:hAnsi="Tahoma" w:cs="Tahoma"/>
          <w:i/>
        </w:rPr>
        <w:t>z niepełnosprawnościami oraz zasady równości szans kobiet i mężczyzn w ramach funduszy unijnych na lata 2014-2020</w:t>
      </w:r>
      <w:r w:rsidR="000B63DA" w:rsidRPr="001C3C76">
        <w:rPr>
          <w:rFonts w:ascii="Tahoma" w:eastAsia="Calibri" w:hAnsi="Tahoma" w:cs="Tahoma"/>
        </w:rPr>
        <w:t>,</w:t>
      </w:r>
      <w:r w:rsidRPr="001C3C76">
        <w:rPr>
          <w:rFonts w:ascii="Tahoma" w:eastAsia="Calibri" w:hAnsi="Tahoma" w:cs="Tahoma"/>
        </w:rPr>
        <w:t xml:space="preserve"> zamieszczonymi na stronie internetowej I</w:t>
      </w:r>
      <w:r w:rsidR="00963EE0" w:rsidRPr="001C3C76">
        <w:rPr>
          <w:rFonts w:ascii="Tahoma" w:eastAsia="Calibri" w:hAnsi="Tahoma" w:cs="Tahoma"/>
        </w:rPr>
        <w:t>Z</w:t>
      </w:r>
      <w:r w:rsidRPr="001C3C76">
        <w:rPr>
          <w:rFonts w:ascii="Tahoma" w:eastAsia="Calibri" w:hAnsi="Tahoma" w:cs="Tahoma"/>
        </w:rPr>
        <w:t>.</w:t>
      </w:r>
    </w:p>
    <w:p w14:paraId="2145790B" w14:textId="5126044C" w:rsidR="00960DC6" w:rsidRPr="001C3C76" w:rsidRDefault="00960DC6" w:rsidP="00E43CDE">
      <w:pPr>
        <w:pStyle w:val="Akapitzlist"/>
        <w:numPr>
          <w:ilvl w:val="0"/>
          <w:numId w:val="16"/>
        </w:numPr>
        <w:tabs>
          <w:tab w:val="clear" w:pos="360"/>
          <w:tab w:val="num" w:pos="426"/>
        </w:tabs>
        <w:autoSpaceDE w:val="0"/>
        <w:autoSpaceDN w:val="0"/>
        <w:spacing w:line="276" w:lineRule="auto"/>
        <w:ind w:left="426" w:right="14" w:hanging="426"/>
        <w:jc w:val="both"/>
        <w:rPr>
          <w:rFonts w:ascii="Tahoma" w:hAnsi="Tahoma" w:cs="Tahoma"/>
          <w:lang w:eastAsia="pl-PL"/>
        </w:rPr>
      </w:pPr>
      <w:r w:rsidRPr="001C3C76">
        <w:rPr>
          <w:rFonts w:ascii="Tahoma" w:hAnsi="Tahoma" w:cs="Tahoma"/>
          <w:lang w:eastAsia="pl-PL"/>
        </w:rPr>
        <w:t xml:space="preserve">W przypadku dokonania zmian w </w:t>
      </w:r>
      <w:r w:rsidR="00AC520B" w:rsidRPr="001C3C76">
        <w:rPr>
          <w:rFonts w:ascii="Tahoma" w:hAnsi="Tahoma" w:cs="Tahoma"/>
          <w:lang w:eastAsia="pl-PL"/>
        </w:rPr>
        <w:t>p</w:t>
      </w:r>
      <w:r w:rsidRPr="001C3C76">
        <w:rPr>
          <w:rFonts w:ascii="Tahoma" w:hAnsi="Tahoma" w:cs="Tahoma"/>
          <w:lang w:eastAsia="pl-PL"/>
        </w:rPr>
        <w:t>rojekcie</w:t>
      </w:r>
      <w:r w:rsidR="00C12DEA">
        <w:rPr>
          <w:rFonts w:ascii="Tahoma" w:hAnsi="Tahoma" w:cs="Tahoma"/>
          <w:lang w:eastAsia="pl-PL"/>
        </w:rPr>
        <w:t xml:space="preserve">, o których mowa w </w:t>
      </w:r>
      <w:r w:rsidR="00C12DEA" w:rsidRPr="00C12DEA">
        <w:rPr>
          <w:rFonts w:ascii="Tahoma" w:hAnsi="Tahoma" w:cs="Tahoma"/>
          <w:lang w:eastAsia="pl-PL"/>
        </w:rPr>
        <w:t>§</w:t>
      </w:r>
      <w:r w:rsidR="00C12DEA">
        <w:rPr>
          <w:rFonts w:ascii="Tahoma" w:hAnsi="Tahoma" w:cs="Tahoma"/>
          <w:lang w:eastAsia="pl-PL"/>
        </w:rPr>
        <w:t xml:space="preserve"> 33 umowy, </w:t>
      </w:r>
      <w:r w:rsidRPr="001C3C76">
        <w:rPr>
          <w:rFonts w:ascii="Tahoma" w:hAnsi="Tahoma" w:cs="Tahoma"/>
          <w:lang w:eastAsia="pl-PL"/>
        </w:rPr>
        <w:t xml:space="preserve">Beneficjent odpowiada za realizację </w:t>
      </w:r>
      <w:r w:rsidR="00963EE0" w:rsidRPr="001C3C76">
        <w:rPr>
          <w:rFonts w:ascii="Tahoma" w:hAnsi="Tahoma" w:cs="Tahoma"/>
          <w:lang w:eastAsia="pl-PL"/>
        </w:rPr>
        <w:t>p</w:t>
      </w:r>
      <w:r w:rsidRPr="001C3C76">
        <w:rPr>
          <w:rFonts w:ascii="Tahoma" w:hAnsi="Tahoma" w:cs="Tahoma"/>
          <w:lang w:eastAsia="pl-PL"/>
        </w:rPr>
        <w:t>rojektu zgodnie</w:t>
      </w:r>
      <w:r w:rsidR="00C12DEA">
        <w:rPr>
          <w:rFonts w:ascii="Tahoma" w:hAnsi="Tahoma" w:cs="Tahoma"/>
          <w:lang w:eastAsia="pl-PL"/>
        </w:rPr>
        <w:t xml:space="preserve"> </w:t>
      </w:r>
      <w:r w:rsidR="00963EE0" w:rsidRPr="001C3C76">
        <w:rPr>
          <w:rFonts w:ascii="Tahoma" w:hAnsi="Tahoma" w:cs="Tahoma"/>
          <w:lang w:eastAsia="pl-PL"/>
        </w:rPr>
        <w:t>z aktualnym w</w:t>
      </w:r>
      <w:r w:rsidRPr="001C3C76">
        <w:rPr>
          <w:rFonts w:ascii="Tahoma" w:hAnsi="Tahoma" w:cs="Tahoma"/>
          <w:lang w:eastAsia="pl-PL"/>
        </w:rPr>
        <w:t>nioskiem</w:t>
      </w:r>
      <w:r w:rsidR="00A52926" w:rsidRPr="001C3C76">
        <w:rPr>
          <w:rFonts w:ascii="Tahoma" w:hAnsi="Tahoma" w:cs="Tahoma"/>
          <w:lang w:eastAsia="pl-PL"/>
        </w:rPr>
        <w:t xml:space="preserve"> (zatwierdzonym przez IZ)</w:t>
      </w:r>
      <w:r w:rsidRPr="001C3C76">
        <w:rPr>
          <w:rFonts w:ascii="Tahoma" w:hAnsi="Tahoma" w:cs="Tahoma"/>
          <w:lang w:eastAsia="pl-PL"/>
        </w:rPr>
        <w:t>.</w:t>
      </w:r>
    </w:p>
    <w:p w14:paraId="014155BE" w14:textId="489535E1" w:rsidR="00960DC6" w:rsidRPr="001C3C76" w:rsidRDefault="00960DC6" w:rsidP="00E43CDE">
      <w:pPr>
        <w:pStyle w:val="Akapitzlist"/>
        <w:numPr>
          <w:ilvl w:val="0"/>
          <w:numId w:val="16"/>
        </w:numPr>
        <w:tabs>
          <w:tab w:val="clear" w:pos="360"/>
        </w:tabs>
        <w:spacing w:line="276" w:lineRule="auto"/>
        <w:ind w:left="426" w:right="14" w:hanging="426"/>
        <w:jc w:val="both"/>
        <w:rPr>
          <w:rFonts w:ascii="Tahoma" w:eastAsia="Tahoma" w:hAnsi="Tahoma" w:cs="Tahoma"/>
          <w:spacing w:val="-1"/>
        </w:rPr>
      </w:pPr>
      <w:r w:rsidRPr="001C3C76">
        <w:rPr>
          <w:rFonts w:ascii="Tahoma" w:eastAsia="Calibri" w:hAnsi="Tahoma" w:cs="Tahoma"/>
        </w:rPr>
        <w:t>Beneficjent zobowiązuje się niezwłocznie i pisemnie poinformować I</w:t>
      </w:r>
      <w:r w:rsidR="001C6973" w:rsidRPr="001C3C76">
        <w:rPr>
          <w:rFonts w:ascii="Tahoma" w:eastAsia="Calibri" w:hAnsi="Tahoma" w:cs="Tahoma"/>
        </w:rPr>
        <w:t>Z</w:t>
      </w:r>
      <w:r w:rsidRPr="001C3C76">
        <w:rPr>
          <w:rFonts w:ascii="Tahoma" w:eastAsia="Calibri" w:hAnsi="Tahoma" w:cs="Tahoma"/>
        </w:rPr>
        <w:t xml:space="preserve"> o problemach w realizacji </w:t>
      </w:r>
      <w:r w:rsidR="001C6973" w:rsidRPr="001C3C76">
        <w:rPr>
          <w:rFonts w:ascii="Tahoma" w:eastAsia="Calibri" w:hAnsi="Tahoma" w:cs="Tahoma"/>
        </w:rPr>
        <w:t>p</w:t>
      </w:r>
      <w:r w:rsidRPr="001C3C76">
        <w:rPr>
          <w:rFonts w:ascii="Tahoma" w:eastAsia="Calibri" w:hAnsi="Tahoma" w:cs="Tahoma"/>
        </w:rPr>
        <w:t>rojektu, w</w:t>
      </w:r>
      <w:r w:rsidR="000C176A">
        <w:rPr>
          <w:rFonts w:ascii="Tahoma" w:eastAsia="Calibri" w:hAnsi="Tahoma" w:cs="Tahoma"/>
        </w:rPr>
        <w:t xml:space="preserve"> </w:t>
      </w:r>
      <w:r w:rsidRPr="001C3C76">
        <w:rPr>
          <w:rFonts w:ascii="Tahoma" w:eastAsia="Calibri" w:hAnsi="Tahoma" w:cs="Tahoma"/>
        </w:rPr>
        <w:t>szczególności o zamiarze zaprzestania jego realizacji.</w:t>
      </w:r>
    </w:p>
    <w:p w14:paraId="42831D16" w14:textId="77777777" w:rsidR="00C17E71" w:rsidRDefault="0003135B"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1C3C76">
        <w:rPr>
          <w:rFonts w:ascii="Tahoma" w:eastAsia="Tahoma" w:hAnsi="Tahoma" w:cs="Tahoma"/>
          <w:spacing w:val="-1"/>
        </w:rPr>
        <w:t>Na wezwanie IZ Beneficjent zobowiązuje się do przedstawienia dokumentów/oświadczeń związanych z realizacją</w:t>
      </w:r>
      <w:r w:rsidR="00BB5A67" w:rsidRPr="001C3C76">
        <w:rPr>
          <w:rFonts w:ascii="Tahoma" w:eastAsia="Tahoma" w:hAnsi="Tahoma" w:cs="Tahoma"/>
          <w:spacing w:val="-1"/>
        </w:rPr>
        <w:t xml:space="preserve"> projektu.</w:t>
      </w:r>
    </w:p>
    <w:p w14:paraId="740061F0" w14:textId="6789B771" w:rsidR="00E85F43" w:rsidRDefault="00E85F43"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Pr>
          <w:rFonts w:ascii="Tahoma" w:eastAsia="Tahoma" w:hAnsi="Tahoma" w:cs="Tahoma"/>
          <w:spacing w:val="-1"/>
        </w:rPr>
        <w:t xml:space="preserve">Beneficjent zobowiązuje się, że uczestnikami projektu będą osoby niepełnosprawne, które przedstawią Beneficjentowi (najpóźniej w dniu przystąpienia do projektu) aktualne orzeczenie  </w:t>
      </w:r>
      <w:r>
        <w:rPr>
          <w:rFonts w:ascii="Tahoma" w:eastAsia="Tahoma" w:hAnsi="Tahoma" w:cs="Tahoma"/>
          <w:spacing w:val="-1"/>
        </w:rPr>
        <w:br/>
        <w:t>o stopniu niepełnosprawności lub aktualne orzeczenie o niepełnosprawności lub aktualne orzeczenie równoważne. Poświadczenie za zgodność z oryginałem przez Beneficjenta kserokopie orzeczeń przechowywane są u Beneficjenta i udostępniane PFRON podczas przeprowadzanych czynności kontrolnych.</w:t>
      </w:r>
    </w:p>
    <w:p w14:paraId="45ABB69E" w14:textId="294F6768" w:rsidR="00E85F43" w:rsidRDefault="00E85F43"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Pr>
          <w:rFonts w:ascii="Tahoma" w:eastAsia="Tahoma" w:hAnsi="Tahoma" w:cs="Tahoma"/>
          <w:spacing w:val="-1"/>
        </w:rPr>
        <w:t>Beneficjent zobowiązuje się do bieżącego monitorowania orzeczeń, o których mowa w ust. 5 na każdym etapie realizacji projektu.</w:t>
      </w:r>
    </w:p>
    <w:p w14:paraId="3AFF9E46" w14:textId="209A5137" w:rsidR="00006C15" w:rsidRPr="002325BE" w:rsidRDefault="00006C15"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CE3B1F">
        <w:rPr>
          <w:rFonts w:ascii="Tahoma" w:eastAsia="Tahoma" w:hAnsi="Tahoma" w:cs="Tahoma"/>
          <w:spacing w:val="-1"/>
        </w:rPr>
        <w:t xml:space="preserve">Beneficjent zobowiązuje się do informowania właściwych terytorialnie </w:t>
      </w:r>
      <w:r w:rsidR="00ED2062">
        <w:rPr>
          <w:rFonts w:ascii="Tahoma" w:eastAsia="Tahoma" w:hAnsi="Tahoma" w:cs="Tahoma"/>
          <w:spacing w:val="-1"/>
        </w:rPr>
        <w:t xml:space="preserve">ośrodków pomocy społecznej </w:t>
      </w:r>
      <w:r w:rsidR="009B4586" w:rsidRPr="00CE3B1F">
        <w:rPr>
          <w:rFonts w:ascii="Tahoma" w:eastAsia="Tahoma" w:hAnsi="Tahoma" w:cs="Tahoma"/>
          <w:spacing w:val="-1"/>
        </w:rPr>
        <w:t>i powiatowych centrów pomocy rodzinie</w:t>
      </w:r>
      <w:r w:rsidRPr="00CE3B1F">
        <w:rPr>
          <w:rFonts w:ascii="Tahoma" w:eastAsia="Tahoma" w:hAnsi="Tahoma" w:cs="Tahoma"/>
          <w:spacing w:val="-1"/>
        </w:rPr>
        <w:t xml:space="preserve"> </w:t>
      </w:r>
      <w:r w:rsidR="00F717F7" w:rsidRPr="00CE3B1F">
        <w:rPr>
          <w:rFonts w:ascii="Tahoma" w:eastAsia="Tahoma" w:hAnsi="Tahoma" w:cs="Tahoma"/>
          <w:spacing w:val="-1"/>
        </w:rPr>
        <w:t xml:space="preserve">oraz organizacje partnerskie regionalne </w:t>
      </w:r>
      <w:r w:rsidR="00ED2062">
        <w:rPr>
          <w:rFonts w:ascii="Tahoma" w:eastAsia="Tahoma" w:hAnsi="Tahoma" w:cs="Tahoma"/>
          <w:spacing w:val="-1"/>
        </w:rPr>
        <w:br/>
      </w:r>
      <w:r w:rsidR="00F717F7" w:rsidRPr="00CE3B1F">
        <w:rPr>
          <w:rFonts w:ascii="Tahoma" w:eastAsia="Tahoma" w:hAnsi="Tahoma" w:cs="Tahoma"/>
          <w:spacing w:val="-1"/>
        </w:rPr>
        <w:t>i lokalne, o których</w:t>
      </w:r>
      <w:r w:rsidR="00F717F7">
        <w:rPr>
          <w:rFonts w:ascii="Tahoma" w:eastAsia="Tahoma" w:hAnsi="Tahoma" w:cs="Tahoma"/>
          <w:spacing w:val="-1"/>
        </w:rPr>
        <w:t xml:space="preserve"> mowa w Programie Operacyjnym Pomoc Żywnościowa 2014-2020</w:t>
      </w:r>
      <w:r w:rsidR="00F717F7">
        <w:rPr>
          <w:rStyle w:val="Odwoanieprzypisudolnego"/>
          <w:rFonts w:ascii="Tahoma" w:eastAsia="Tahoma" w:hAnsi="Tahoma" w:cs="Tahoma"/>
          <w:spacing w:val="-1"/>
        </w:rPr>
        <w:footnoteReference w:id="20"/>
      </w:r>
      <w:r w:rsidR="00F717F7">
        <w:rPr>
          <w:rFonts w:ascii="Tahoma" w:eastAsia="Tahoma" w:hAnsi="Tahoma" w:cs="Tahoma"/>
          <w:spacing w:val="-1"/>
        </w:rPr>
        <w:t xml:space="preserve"> </w:t>
      </w:r>
      <w:r w:rsidR="00ED2062">
        <w:rPr>
          <w:rFonts w:ascii="Tahoma" w:eastAsia="Tahoma" w:hAnsi="Tahoma" w:cs="Tahoma"/>
          <w:spacing w:val="-1"/>
        </w:rPr>
        <w:br/>
      </w:r>
      <w:r w:rsidRPr="002325BE">
        <w:rPr>
          <w:rFonts w:ascii="Tahoma" w:eastAsia="Tahoma" w:hAnsi="Tahoma" w:cs="Tahoma"/>
          <w:spacing w:val="-1"/>
        </w:rPr>
        <w:t xml:space="preserve">o </w:t>
      </w:r>
      <w:r w:rsidR="002B56A5" w:rsidRPr="002B56A5">
        <w:rPr>
          <w:rFonts w:ascii="Tahoma" w:eastAsia="Tahoma" w:hAnsi="Tahoma" w:cs="Tahoma"/>
          <w:spacing w:val="-1"/>
        </w:rPr>
        <w:t>realizowanym projekcie, prowadzonej rekrutacji oraz otrzymanych formach wsparcia</w:t>
      </w:r>
      <w:r w:rsidR="00F717F7">
        <w:rPr>
          <w:rFonts w:ascii="Tahoma" w:eastAsia="Tahoma" w:hAnsi="Tahoma" w:cs="Tahoma"/>
          <w:spacing w:val="-1"/>
        </w:rPr>
        <w:t>.</w:t>
      </w:r>
      <w:r w:rsidR="00F717F7">
        <w:rPr>
          <w:rStyle w:val="Odwoanieprzypisudolnego"/>
          <w:rFonts w:ascii="Tahoma" w:eastAsia="Tahoma" w:hAnsi="Tahoma" w:cs="Tahoma"/>
          <w:spacing w:val="-1"/>
        </w:rPr>
        <w:footnoteReference w:id="21"/>
      </w:r>
    </w:p>
    <w:p w14:paraId="7B67BB18" w14:textId="77B69F5F" w:rsidR="007E7D9F" w:rsidRPr="002325BE" w:rsidRDefault="00406699"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2325BE">
        <w:rPr>
          <w:rFonts w:ascii="Tahoma" w:eastAsia="Tahoma" w:hAnsi="Tahoma" w:cs="Tahoma"/>
          <w:spacing w:val="-1"/>
        </w:rPr>
        <w:t xml:space="preserve">Beneficjent zobowiązuje się do regularnego poddawania się procesowi akredytacji, konsekwencją niepoddania się kolejnej lub nieuzyskania akredytacji w okresie realizacji projektu jest </w:t>
      </w:r>
      <w:r w:rsidR="002B56A5" w:rsidRPr="002B56A5">
        <w:rPr>
          <w:rFonts w:ascii="Tahoma" w:eastAsia="Tahoma" w:hAnsi="Tahoma" w:cs="Tahoma"/>
          <w:spacing w:val="-1"/>
        </w:rPr>
        <w:t xml:space="preserve">zmiana decyzji o dofinansowaniu projektu lub rozwiązanie umowy o dofinansowanie projektu zgodnie </w:t>
      </w:r>
      <w:r w:rsidR="00A85E96">
        <w:rPr>
          <w:rFonts w:ascii="Tahoma" w:eastAsia="Tahoma" w:hAnsi="Tahoma" w:cs="Tahoma"/>
          <w:spacing w:val="-1"/>
        </w:rPr>
        <w:br/>
      </w:r>
      <w:r w:rsidR="002B56A5" w:rsidRPr="002B56A5">
        <w:rPr>
          <w:rFonts w:ascii="Tahoma" w:eastAsia="Tahoma" w:hAnsi="Tahoma" w:cs="Tahoma"/>
          <w:spacing w:val="-1"/>
        </w:rPr>
        <w:t xml:space="preserve">z zapisami </w:t>
      </w:r>
      <w:r w:rsidR="002B56A5" w:rsidRPr="00C35D54">
        <w:rPr>
          <w:rFonts w:ascii="Tahoma" w:eastAsia="Tahoma" w:hAnsi="Tahoma" w:cs="Tahoma"/>
          <w:i/>
          <w:spacing w:val="-1"/>
        </w:rPr>
        <w:t xml:space="preserve">Wytycznych w zakresie realizacji przedsięwzięć w obszarze włączenia społecznego </w:t>
      </w:r>
      <w:r w:rsidR="00A85E96">
        <w:rPr>
          <w:rFonts w:ascii="Tahoma" w:eastAsia="Tahoma" w:hAnsi="Tahoma" w:cs="Tahoma"/>
          <w:i/>
          <w:spacing w:val="-1"/>
        </w:rPr>
        <w:br/>
      </w:r>
      <w:r w:rsidR="002B56A5" w:rsidRPr="00C35D54">
        <w:rPr>
          <w:rFonts w:ascii="Tahoma" w:eastAsia="Tahoma" w:hAnsi="Tahoma" w:cs="Tahoma"/>
          <w:i/>
          <w:spacing w:val="-1"/>
        </w:rPr>
        <w:t xml:space="preserve">i zwalczania ubóstwa z wykorzystaniem środków Europejskiego Funduszu Społecznego </w:t>
      </w:r>
      <w:r w:rsidR="00A85E96">
        <w:rPr>
          <w:rFonts w:ascii="Tahoma" w:eastAsia="Tahoma" w:hAnsi="Tahoma" w:cs="Tahoma"/>
          <w:i/>
          <w:spacing w:val="-1"/>
        </w:rPr>
        <w:br/>
      </w:r>
      <w:r w:rsidR="002B56A5" w:rsidRPr="00C35D54">
        <w:rPr>
          <w:rFonts w:ascii="Tahoma" w:eastAsia="Tahoma" w:hAnsi="Tahoma" w:cs="Tahoma"/>
          <w:i/>
          <w:spacing w:val="-1"/>
        </w:rPr>
        <w:t>i Europejskiego Funduszu Rozwoju Regionalnego na lata 2014-2020</w:t>
      </w:r>
      <w:r w:rsidRPr="002325BE">
        <w:rPr>
          <w:rFonts w:ascii="Tahoma" w:eastAsia="Tahoma" w:hAnsi="Tahoma" w:cs="Tahoma"/>
          <w:spacing w:val="-1"/>
        </w:rPr>
        <w:t>.</w:t>
      </w:r>
      <w:r w:rsidR="009A07FD" w:rsidRPr="002325BE">
        <w:rPr>
          <w:rStyle w:val="Odwoanieprzypisudolnego"/>
          <w:rFonts w:ascii="Tahoma" w:eastAsia="Tahoma" w:hAnsi="Tahoma" w:cs="Tahoma"/>
          <w:spacing w:val="-1"/>
        </w:rPr>
        <w:footnoteReference w:id="22"/>
      </w:r>
    </w:p>
    <w:p w14:paraId="5581757D" w14:textId="77777777" w:rsidR="00912D9F" w:rsidRDefault="00912D9F"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2325BE">
        <w:rPr>
          <w:rFonts w:ascii="Tahoma" w:eastAsia="Tahoma" w:hAnsi="Tahoma" w:cs="Tahoma"/>
          <w:spacing w:val="-1"/>
        </w:rPr>
        <w:t xml:space="preserve">Beneficjent zobowiązuje się do współpracy z pośrednikami finansowymi oferującymi instrumenty finansowe bezpośrednio podmiotom ekonomii społecznej. W ramach w/w współpracy Beneficjent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w:t>
      </w:r>
      <w:r w:rsidRPr="002325BE">
        <w:rPr>
          <w:rFonts w:ascii="Tahoma" w:eastAsia="Tahoma" w:hAnsi="Tahoma" w:cs="Tahoma"/>
          <w:spacing w:val="-1"/>
        </w:rPr>
        <w:br/>
        <w:t xml:space="preserve">do skorzystania z instrumentu finansowego i jego spłaty. </w:t>
      </w:r>
      <w:r w:rsidR="009A07FD" w:rsidRPr="002325BE">
        <w:rPr>
          <w:rStyle w:val="Odwoanieprzypisudolnego"/>
          <w:rFonts w:ascii="Tahoma" w:eastAsia="Tahoma" w:hAnsi="Tahoma" w:cs="Tahoma"/>
          <w:spacing w:val="-1"/>
        </w:rPr>
        <w:footnoteReference w:id="23"/>
      </w:r>
    </w:p>
    <w:p w14:paraId="7A1E9C2A" w14:textId="77777777" w:rsidR="003E6FA1" w:rsidRDefault="003E6FA1" w:rsidP="008C4C22">
      <w:pPr>
        <w:spacing w:line="276" w:lineRule="auto"/>
        <w:ind w:right="14"/>
        <w:rPr>
          <w:rFonts w:ascii="Tahoma" w:eastAsia="Tahoma" w:hAnsi="Tahoma" w:cs="Tahoma"/>
        </w:rPr>
      </w:pPr>
    </w:p>
    <w:p w14:paraId="62851A4B" w14:textId="409EC15E" w:rsidR="00942F4E" w:rsidRPr="001C3C76" w:rsidRDefault="00280ADA" w:rsidP="002074ED">
      <w:pPr>
        <w:spacing w:line="276" w:lineRule="auto"/>
        <w:ind w:right="14"/>
        <w:jc w:val="center"/>
        <w:rPr>
          <w:rFonts w:ascii="Tahoma" w:eastAsia="Tahoma" w:hAnsi="Tahoma" w:cs="Tahoma"/>
          <w:w w:val="99"/>
        </w:rPr>
      </w:pPr>
      <w:r w:rsidRPr="001C3C76">
        <w:rPr>
          <w:rFonts w:ascii="Tahoma" w:eastAsia="Tahoma" w:hAnsi="Tahoma" w:cs="Tahoma"/>
        </w:rPr>
        <w:t>§</w:t>
      </w:r>
      <w:r w:rsidR="004307E6" w:rsidRPr="001C3C76">
        <w:rPr>
          <w:rFonts w:ascii="Tahoma" w:eastAsia="Tahoma" w:hAnsi="Tahoma" w:cs="Tahoma"/>
        </w:rPr>
        <w:t xml:space="preserve"> </w:t>
      </w:r>
      <w:r w:rsidR="00A67B62" w:rsidRPr="00BD725D">
        <w:rPr>
          <w:rFonts w:ascii="Tahoma" w:eastAsia="Tahoma" w:hAnsi="Tahoma" w:cs="Tahoma"/>
        </w:rPr>
        <w:t>9</w:t>
      </w:r>
      <w:r w:rsidRPr="001C3C76">
        <w:rPr>
          <w:rFonts w:ascii="Tahoma" w:eastAsia="Tahoma" w:hAnsi="Tahoma" w:cs="Tahoma"/>
          <w:w w:val="99"/>
        </w:rPr>
        <w:t>.</w:t>
      </w:r>
    </w:p>
    <w:p w14:paraId="0E5A9B39" w14:textId="340CFE37" w:rsidR="00942F4E" w:rsidRPr="00AB220F" w:rsidRDefault="00280ADA" w:rsidP="00E43CDE">
      <w:pPr>
        <w:pStyle w:val="Akapitzlist"/>
        <w:numPr>
          <w:ilvl w:val="0"/>
          <w:numId w:val="15"/>
        </w:numPr>
        <w:spacing w:line="276" w:lineRule="auto"/>
        <w:ind w:left="426" w:right="14" w:hanging="426"/>
        <w:jc w:val="both"/>
        <w:rPr>
          <w:rFonts w:ascii="Tahoma" w:eastAsia="Tahoma" w:hAnsi="Tahoma" w:cs="Tahoma"/>
        </w:rPr>
      </w:pPr>
      <w:r w:rsidRPr="00AB220F">
        <w:rPr>
          <w:rFonts w:ascii="Tahoma" w:eastAsia="Tahoma" w:hAnsi="Tahoma" w:cs="Tahoma"/>
        </w:rPr>
        <w:t>IZ</w:t>
      </w:r>
      <w:r w:rsidRPr="00AB220F">
        <w:rPr>
          <w:rFonts w:ascii="Tahoma" w:eastAsia="Tahoma" w:hAnsi="Tahoma" w:cs="Tahoma"/>
          <w:spacing w:val="31"/>
        </w:rPr>
        <w:t xml:space="preserve"> </w:t>
      </w:r>
      <w:r w:rsidRPr="00AB220F">
        <w:rPr>
          <w:rFonts w:ascii="Tahoma" w:eastAsia="Tahoma" w:hAnsi="Tahoma" w:cs="Tahoma"/>
          <w:spacing w:val="-1"/>
        </w:rPr>
        <w:t>n</w:t>
      </w:r>
      <w:r w:rsidRPr="00AB220F">
        <w:rPr>
          <w:rFonts w:ascii="Tahoma" w:eastAsia="Tahoma" w:hAnsi="Tahoma" w:cs="Tahoma"/>
        </w:rPr>
        <w:t>ie</w:t>
      </w:r>
      <w:r w:rsidRPr="00AB220F">
        <w:rPr>
          <w:rFonts w:ascii="Tahoma" w:eastAsia="Tahoma" w:hAnsi="Tahoma" w:cs="Tahoma"/>
          <w:spacing w:val="32"/>
        </w:rPr>
        <w:t xml:space="preserve"> </w:t>
      </w:r>
      <w:r w:rsidRPr="00AB220F">
        <w:rPr>
          <w:rFonts w:ascii="Tahoma" w:eastAsia="Tahoma" w:hAnsi="Tahoma" w:cs="Tahoma"/>
        </w:rPr>
        <w:t>po</w:t>
      </w:r>
      <w:r w:rsidRPr="00AB220F">
        <w:rPr>
          <w:rFonts w:ascii="Tahoma" w:eastAsia="Tahoma" w:hAnsi="Tahoma" w:cs="Tahoma"/>
          <w:spacing w:val="-1"/>
        </w:rPr>
        <w:t>n</w:t>
      </w:r>
      <w:r w:rsidRPr="00AB220F">
        <w:rPr>
          <w:rFonts w:ascii="Tahoma" w:eastAsia="Tahoma" w:hAnsi="Tahoma" w:cs="Tahoma"/>
        </w:rPr>
        <w:t>o</w:t>
      </w:r>
      <w:r w:rsidRPr="00AB220F">
        <w:rPr>
          <w:rFonts w:ascii="Tahoma" w:eastAsia="Tahoma" w:hAnsi="Tahoma" w:cs="Tahoma"/>
          <w:spacing w:val="2"/>
        </w:rPr>
        <w:t>s</w:t>
      </w:r>
      <w:r w:rsidRPr="00AB220F">
        <w:rPr>
          <w:rFonts w:ascii="Tahoma" w:eastAsia="Tahoma" w:hAnsi="Tahoma" w:cs="Tahoma"/>
        </w:rPr>
        <w:t>i</w:t>
      </w:r>
      <w:r w:rsidRPr="00AB220F">
        <w:rPr>
          <w:rFonts w:ascii="Tahoma" w:eastAsia="Tahoma" w:hAnsi="Tahoma" w:cs="Tahoma"/>
          <w:spacing w:val="28"/>
        </w:rPr>
        <w:t xml:space="preserve"> </w:t>
      </w:r>
      <w:r w:rsidRPr="00AB220F">
        <w:rPr>
          <w:rFonts w:ascii="Tahoma" w:eastAsia="Tahoma" w:hAnsi="Tahoma" w:cs="Tahoma"/>
        </w:rPr>
        <w:t>odpo</w:t>
      </w:r>
      <w:r w:rsidRPr="00AB220F">
        <w:rPr>
          <w:rFonts w:ascii="Tahoma" w:eastAsia="Tahoma" w:hAnsi="Tahoma" w:cs="Tahoma"/>
          <w:spacing w:val="1"/>
        </w:rPr>
        <w:t>w</w:t>
      </w:r>
      <w:r w:rsidRPr="00AB220F">
        <w:rPr>
          <w:rFonts w:ascii="Tahoma" w:eastAsia="Tahoma" w:hAnsi="Tahoma" w:cs="Tahoma"/>
        </w:rPr>
        <w:t>i</w:t>
      </w:r>
      <w:r w:rsidRPr="00AB220F">
        <w:rPr>
          <w:rFonts w:ascii="Tahoma" w:eastAsia="Tahoma" w:hAnsi="Tahoma" w:cs="Tahoma"/>
          <w:spacing w:val="1"/>
        </w:rPr>
        <w:t>e</w:t>
      </w:r>
      <w:r w:rsidRPr="00AB220F">
        <w:rPr>
          <w:rFonts w:ascii="Tahoma" w:eastAsia="Tahoma" w:hAnsi="Tahoma" w:cs="Tahoma"/>
        </w:rPr>
        <w:t>dzi</w:t>
      </w:r>
      <w:r w:rsidRPr="00AB220F">
        <w:rPr>
          <w:rFonts w:ascii="Tahoma" w:eastAsia="Tahoma" w:hAnsi="Tahoma" w:cs="Tahoma"/>
          <w:spacing w:val="1"/>
        </w:rPr>
        <w:t>a</w:t>
      </w:r>
      <w:r w:rsidRPr="00AB220F">
        <w:rPr>
          <w:rFonts w:ascii="Tahoma" w:eastAsia="Tahoma" w:hAnsi="Tahoma" w:cs="Tahoma"/>
        </w:rPr>
        <w:t>l</w:t>
      </w:r>
      <w:r w:rsidRPr="00AB220F">
        <w:rPr>
          <w:rFonts w:ascii="Tahoma" w:eastAsia="Tahoma" w:hAnsi="Tahoma" w:cs="Tahoma"/>
          <w:spacing w:val="-1"/>
        </w:rPr>
        <w:t>n</w:t>
      </w:r>
      <w:r w:rsidRPr="00AB220F">
        <w:rPr>
          <w:rFonts w:ascii="Tahoma" w:eastAsia="Tahoma" w:hAnsi="Tahoma" w:cs="Tahoma"/>
        </w:rPr>
        <w:t>oś</w:t>
      </w:r>
      <w:r w:rsidRPr="00AB220F">
        <w:rPr>
          <w:rFonts w:ascii="Tahoma" w:eastAsia="Tahoma" w:hAnsi="Tahoma" w:cs="Tahoma"/>
          <w:spacing w:val="-1"/>
        </w:rPr>
        <w:t>c</w:t>
      </w:r>
      <w:r w:rsidRPr="00AB220F">
        <w:rPr>
          <w:rFonts w:ascii="Tahoma" w:eastAsia="Tahoma" w:hAnsi="Tahoma" w:cs="Tahoma"/>
        </w:rPr>
        <w:t>i</w:t>
      </w:r>
      <w:r w:rsidRPr="00AB220F">
        <w:rPr>
          <w:rFonts w:ascii="Tahoma" w:eastAsia="Tahoma" w:hAnsi="Tahoma" w:cs="Tahoma"/>
          <w:spacing w:val="18"/>
        </w:rPr>
        <w:t xml:space="preserve"> </w:t>
      </w:r>
      <w:r w:rsidRPr="00AB220F">
        <w:rPr>
          <w:rFonts w:ascii="Tahoma" w:eastAsia="Tahoma" w:hAnsi="Tahoma" w:cs="Tahoma"/>
          <w:spacing w:val="1"/>
        </w:rPr>
        <w:t>w</w:t>
      </w:r>
      <w:r w:rsidRPr="00AB220F">
        <w:rPr>
          <w:rFonts w:ascii="Tahoma" w:eastAsia="Tahoma" w:hAnsi="Tahoma" w:cs="Tahoma"/>
        </w:rPr>
        <w:t>ob</w:t>
      </w:r>
      <w:r w:rsidRPr="00AB220F">
        <w:rPr>
          <w:rFonts w:ascii="Tahoma" w:eastAsia="Tahoma" w:hAnsi="Tahoma" w:cs="Tahoma"/>
          <w:spacing w:val="3"/>
        </w:rPr>
        <w:t>e</w:t>
      </w:r>
      <w:r w:rsidRPr="00AB220F">
        <w:rPr>
          <w:rFonts w:ascii="Tahoma" w:eastAsia="Tahoma" w:hAnsi="Tahoma" w:cs="Tahoma"/>
        </w:rPr>
        <w:t>c</w:t>
      </w:r>
      <w:r w:rsidRPr="00AB220F">
        <w:rPr>
          <w:rFonts w:ascii="Tahoma" w:eastAsia="Tahoma" w:hAnsi="Tahoma" w:cs="Tahoma"/>
          <w:spacing w:val="27"/>
        </w:rPr>
        <w:t xml:space="preserve"> </w:t>
      </w:r>
      <w:r w:rsidRPr="00AB220F">
        <w:rPr>
          <w:rFonts w:ascii="Tahoma" w:eastAsia="Tahoma" w:hAnsi="Tahoma" w:cs="Tahoma"/>
        </w:rPr>
        <w:t>osób</w:t>
      </w:r>
      <w:r w:rsidRPr="00AB220F">
        <w:rPr>
          <w:rFonts w:ascii="Tahoma" w:eastAsia="Tahoma" w:hAnsi="Tahoma" w:cs="Tahoma"/>
          <w:spacing w:val="29"/>
        </w:rPr>
        <w:t xml:space="preserve"> </w:t>
      </w:r>
      <w:r w:rsidRPr="00AB220F">
        <w:rPr>
          <w:rFonts w:ascii="Tahoma" w:eastAsia="Tahoma" w:hAnsi="Tahoma" w:cs="Tahoma"/>
        </w:rPr>
        <w:t>trz</w:t>
      </w:r>
      <w:r w:rsidRPr="00AB220F">
        <w:rPr>
          <w:rFonts w:ascii="Tahoma" w:eastAsia="Tahoma" w:hAnsi="Tahoma" w:cs="Tahoma"/>
          <w:spacing w:val="1"/>
        </w:rPr>
        <w:t>e</w:t>
      </w:r>
      <w:r w:rsidRPr="00AB220F">
        <w:rPr>
          <w:rFonts w:ascii="Tahoma" w:eastAsia="Tahoma" w:hAnsi="Tahoma" w:cs="Tahoma"/>
          <w:spacing w:val="-1"/>
        </w:rPr>
        <w:t>c</w:t>
      </w:r>
      <w:r w:rsidRPr="00AB220F">
        <w:rPr>
          <w:rFonts w:ascii="Tahoma" w:eastAsia="Tahoma" w:hAnsi="Tahoma" w:cs="Tahoma"/>
        </w:rPr>
        <w:t>i</w:t>
      </w:r>
      <w:r w:rsidRPr="00AB220F">
        <w:rPr>
          <w:rFonts w:ascii="Tahoma" w:eastAsia="Tahoma" w:hAnsi="Tahoma" w:cs="Tahoma"/>
          <w:spacing w:val="-1"/>
        </w:rPr>
        <w:t>c</w:t>
      </w:r>
      <w:r w:rsidRPr="00AB220F">
        <w:rPr>
          <w:rFonts w:ascii="Tahoma" w:eastAsia="Tahoma" w:hAnsi="Tahoma" w:cs="Tahoma"/>
        </w:rPr>
        <w:t>h</w:t>
      </w:r>
      <w:r w:rsidRPr="00AB220F">
        <w:rPr>
          <w:rFonts w:ascii="Tahoma" w:eastAsia="Tahoma" w:hAnsi="Tahoma" w:cs="Tahoma"/>
          <w:spacing w:val="28"/>
        </w:rPr>
        <w:t xml:space="preserve"> </w:t>
      </w:r>
      <w:r w:rsidRPr="00AB220F">
        <w:rPr>
          <w:rFonts w:ascii="Tahoma" w:eastAsia="Tahoma" w:hAnsi="Tahoma" w:cs="Tahoma"/>
        </w:rPr>
        <w:t>za</w:t>
      </w:r>
      <w:r w:rsidRPr="00AB220F">
        <w:rPr>
          <w:rFonts w:ascii="Tahoma" w:eastAsia="Tahoma" w:hAnsi="Tahoma" w:cs="Tahoma"/>
          <w:spacing w:val="32"/>
        </w:rPr>
        <w:t xml:space="preserve"> </w:t>
      </w:r>
      <w:r w:rsidRPr="00AB220F">
        <w:rPr>
          <w:rFonts w:ascii="Tahoma" w:eastAsia="Tahoma" w:hAnsi="Tahoma" w:cs="Tahoma"/>
        </w:rPr>
        <w:t>sz</w:t>
      </w:r>
      <w:r w:rsidRPr="00AB220F">
        <w:rPr>
          <w:rFonts w:ascii="Tahoma" w:eastAsia="Tahoma" w:hAnsi="Tahoma" w:cs="Tahoma"/>
          <w:spacing w:val="-3"/>
        </w:rPr>
        <w:t>k</w:t>
      </w:r>
      <w:r w:rsidRPr="00AB220F">
        <w:rPr>
          <w:rFonts w:ascii="Tahoma" w:eastAsia="Tahoma" w:hAnsi="Tahoma" w:cs="Tahoma"/>
        </w:rPr>
        <w:t>ody</w:t>
      </w:r>
      <w:r w:rsidRPr="00AB220F">
        <w:rPr>
          <w:rFonts w:ascii="Tahoma" w:eastAsia="Tahoma" w:hAnsi="Tahoma" w:cs="Tahoma"/>
          <w:spacing w:val="26"/>
        </w:rPr>
        <w:t xml:space="preserve"> </w:t>
      </w:r>
      <w:r w:rsidRPr="00AB220F">
        <w:rPr>
          <w:rFonts w:ascii="Tahoma" w:eastAsia="Tahoma" w:hAnsi="Tahoma" w:cs="Tahoma"/>
          <w:spacing w:val="5"/>
        </w:rPr>
        <w:t>p</w:t>
      </w:r>
      <w:r w:rsidRPr="00AB220F">
        <w:rPr>
          <w:rFonts w:ascii="Tahoma" w:eastAsia="Tahoma" w:hAnsi="Tahoma" w:cs="Tahoma"/>
        </w:rPr>
        <w:t>o</w:t>
      </w:r>
      <w:r w:rsidRPr="00AB220F">
        <w:rPr>
          <w:rFonts w:ascii="Tahoma" w:eastAsia="Tahoma" w:hAnsi="Tahoma" w:cs="Tahoma"/>
          <w:spacing w:val="1"/>
        </w:rPr>
        <w:t>w</w:t>
      </w:r>
      <w:r w:rsidRPr="00AB220F">
        <w:rPr>
          <w:rFonts w:ascii="Tahoma" w:eastAsia="Tahoma" w:hAnsi="Tahoma" w:cs="Tahoma"/>
        </w:rPr>
        <w:t>st</w:t>
      </w:r>
      <w:r w:rsidRPr="00AB220F">
        <w:rPr>
          <w:rFonts w:ascii="Tahoma" w:eastAsia="Tahoma" w:hAnsi="Tahoma" w:cs="Tahoma"/>
          <w:spacing w:val="1"/>
        </w:rPr>
        <w:t>a</w:t>
      </w:r>
      <w:r w:rsidRPr="00AB220F">
        <w:rPr>
          <w:rFonts w:ascii="Tahoma" w:eastAsia="Tahoma" w:hAnsi="Tahoma" w:cs="Tahoma"/>
        </w:rPr>
        <w:t>łe</w:t>
      </w:r>
      <w:r w:rsidRPr="00AB220F">
        <w:rPr>
          <w:rFonts w:ascii="Tahoma" w:eastAsia="Tahoma" w:hAnsi="Tahoma" w:cs="Tahoma"/>
          <w:spacing w:val="27"/>
        </w:rPr>
        <w:t xml:space="preserve"> </w:t>
      </w:r>
      <w:r w:rsidRPr="00AB220F">
        <w:rPr>
          <w:rFonts w:ascii="Tahoma" w:eastAsia="Tahoma" w:hAnsi="Tahoma" w:cs="Tahoma"/>
        </w:rPr>
        <w:t>w</w:t>
      </w:r>
      <w:r w:rsidRPr="00AB220F">
        <w:rPr>
          <w:rFonts w:ascii="Tahoma" w:eastAsia="Tahoma" w:hAnsi="Tahoma" w:cs="Tahoma"/>
          <w:spacing w:val="1"/>
        </w:rPr>
        <w:t xml:space="preserve"> </w:t>
      </w:r>
      <w:r w:rsidRPr="00AB220F">
        <w:rPr>
          <w:rFonts w:ascii="Tahoma" w:eastAsia="Tahoma" w:hAnsi="Tahoma" w:cs="Tahoma"/>
        </w:rPr>
        <w:t>z</w:t>
      </w:r>
      <w:r w:rsidRPr="00AB220F">
        <w:rPr>
          <w:rFonts w:ascii="Tahoma" w:eastAsia="Tahoma" w:hAnsi="Tahoma" w:cs="Tahoma"/>
          <w:spacing w:val="1"/>
        </w:rPr>
        <w:t>w</w:t>
      </w:r>
      <w:r w:rsidRPr="00AB220F">
        <w:rPr>
          <w:rFonts w:ascii="Tahoma" w:eastAsia="Tahoma" w:hAnsi="Tahoma" w:cs="Tahoma"/>
        </w:rPr>
        <w:t>i</w:t>
      </w:r>
      <w:r w:rsidRPr="00AB220F">
        <w:rPr>
          <w:rFonts w:ascii="Tahoma" w:eastAsia="Tahoma" w:hAnsi="Tahoma" w:cs="Tahoma"/>
          <w:spacing w:val="1"/>
        </w:rPr>
        <w:t>ą</w:t>
      </w:r>
      <w:r w:rsidRPr="00AB220F">
        <w:rPr>
          <w:rFonts w:ascii="Tahoma" w:eastAsia="Tahoma" w:hAnsi="Tahoma" w:cs="Tahoma"/>
        </w:rPr>
        <w:t>zku</w:t>
      </w:r>
      <w:r w:rsidRPr="00AB220F">
        <w:rPr>
          <w:rFonts w:ascii="Tahoma" w:eastAsia="Tahoma" w:hAnsi="Tahoma" w:cs="Tahoma"/>
          <w:spacing w:val="26"/>
        </w:rPr>
        <w:t xml:space="preserve"> </w:t>
      </w:r>
      <w:r w:rsidR="00A85E96">
        <w:rPr>
          <w:rFonts w:ascii="Tahoma" w:eastAsia="Tahoma" w:hAnsi="Tahoma" w:cs="Tahoma"/>
          <w:spacing w:val="26"/>
        </w:rPr>
        <w:br/>
      </w:r>
      <w:r w:rsidRPr="00AB220F">
        <w:rPr>
          <w:rFonts w:ascii="Tahoma" w:eastAsia="Tahoma" w:hAnsi="Tahoma" w:cs="Tahoma"/>
        </w:rPr>
        <w:t>z</w:t>
      </w:r>
      <w:r w:rsidRPr="00AB220F">
        <w:rPr>
          <w:rFonts w:ascii="Tahoma" w:eastAsia="Tahoma" w:hAnsi="Tahoma" w:cs="Tahoma"/>
          <w:spacing w:val="33"/>
        </w:rPr>
        <w:t xml:space="preserve"> </w:t>
      </w:r>
      <w:r w:rsidRPr="002074ED">
        <w:rPr>
          <w:rFonts w:ascii="Tahoma" w:eastAsia="Tahoma" w:hAnsi="Tahoma" w:cs="Tahoma"/>
        </w:rPr>
        <w:t>realizacją</w:t>
      </w:r>
      <w:r w:rsidR="002074ED">
        <w:rPr>
          <w:rFonts w:ascii="Tahoma" w:eastAsia="Tahoma" w:hAnsi="Tahoma" w:cs="Tahoma"/>
          <w:w w:val="99"/>
        </w:rPr>
        <w:t xml:space="preserve"> </w:t>
      </w:r>
      <w:r w:rsidRPr="002074ED">
        <w:rPr>
          <w:rFonts w:ascii="Tahoma" w:eastAsia="Tahoma" w:hAnsi="Tahoma" w:cs="Tahoma"/>
        </w:rPr>
        <w:t>projektu</w:t>
      </w:r>
      <w:r w:rsidRPr="00AB220F">
        <w:rPr>
          <w:rFonts w:ascii="Tahoma" w:eastAsia="Tahoma" w:hAnsi="Tahoma" w:cs="Tahoma"/>
          <w:position w:val="-1"/>
        </w:rPr>
        <w:t>.</w:t>
      </w:r>
    </w:p>
    <w:p w14:paraId="450195CD" w14:textId="77777777" w:rsidR="00F3144E" w:rsidRPr="001C3C76" w:rsidRDefault="00F3144E" w:rsidP="00E43CDE">
      <w:pPr>
        <w:pStyle w:val="Akapitzlist"/>
        <w:numPr>
          <w:ilvl w:val="0"/>
          <w:numId w:val="15"/>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5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 xml:space="preserve">tu 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śla 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ta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rów </w:t>
      </w:r>
      <w:r w:rsidRPr="001C3C76">
        <w:rPr>
          <w:rFonts w:ascii="Tahoma" w:eastAsia="Tahoma" w:hAnsi="Tahoma" w:cs="Tahoma"/>
          <w:spacing w:val="1"/>
        </w:rPr>
        <w:t>w</w:t>
      </w:r>
      <w:r w:rsidRPr="001C3C76">
        <w:rPr>
          <w:rFonts w:ascii="Tahoma" w:eastAsia="Tahoma" w:hAnsi="Tahoma" w:cs="Tahoma"/>
          <w:spacing w:val="2"/>
        </w:rPr>
        <w:t>o</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c o</w:t>
      </w:r>
      <w:r w:rsidRPr="001C3C76">
        <w:rPr>
          <w:rFonts w:ascii="Tahoma" w:eastAsia="Tahoma" w:hAnsi="Tahoma" w:cs="Tahoma"/>
          <w:spacing w:val="2"/>
        </w:rPr>
        <w:t>s</w:t>
      </w:r>
      <w:r w:rsidRPr="001C3C76">
        <w:rPr>
          <w:rFonts w:ascii="Tahoma" w:eastAsia="Tahoma" w:hAnsi="Tahoma" w:cs="Tahoma"/>
        </w:rPr>
        <w:t>ób 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 za dz</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e </w:t>
      </w:r>
      <w:r w:rsidR="00E6201F">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ni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009A07FD">
        <w:rPr>
          <w:rStyle w:val="Odwoanieprzypisudolnego"/>
          <w:rFonts w:ascii="Tahoma" w:eastAsia="Tahoma" w:hAnsi="Tahoma" w:cs="Tahoma"/>
        </w:rPr>
        <w:footnoteReference w:id="24"/>
      </w:r>
    </w:p>
    <w:p w14:paraId="68DCA6DF" w14:textId="77777777" w:rsidR="00942F4E" w:rsidRPr="001C3C76" w:rsidRDefault="00F3144E" w:rsidP="00E43CDE">
      <w:pPr>
        <w:pStyle w:val="Akapitzlist"/>
        <w:numPr>
          <w:ilvl w:val="0"/>
          <w:numId w:val="15"/>
        </w:numPr>
        <w:spacing w:line="276" w:lineRule="auto"/>
        <w:ind w:left="426" w:right="14" w:hanging="426"/>
        <w:jc w:val="both"/>
      </w:pPr>
      <w:r w:rsidRPr="001C3C76">
        <w:rPr>
          <w:rFonts w:ascii="Tahoma" w:eastAsia="Tahoma" w:hAnsi="Tahoma" w:cs="Tahoma"/>
        </w:rPr>
        <w:lastRenderedPageBreak/>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rPr>
        <w:t>po</w:t>
      </w:r>
      <w:r w:rsidRPr="001C3C76">
        <w:rPr>
          <w:rFonts w:ascii="Tahoma" w:eastAsia="Tahoma" w:hAnsi="Tahoma" w:cs="Tahoma"/>
          <w:spacing w:val="2"/>
        </w:rPr>
        <w:t>n</w:t>
      </w:r>
      <w:r w:rsidRPr="001C3C76">
        <w:rPr>
          <w:rFonts w:ascii="Tahoma" w:eastAsia="Tahoma" w:hAnsi="Tahoma" w:cs="Tahoma"/>
        </w:rPr>
        <w:t>osi</w:t>
      </w:r>
      <w:r w:rsidRPr="001C3C76">
        <w:rPr>
          <w:rFonts w:ascii="Tahoma" w:eastAsia="Tahoma" w:hAnsi="Tahoma" w:cs="Tahoma"/>
          <w:spacing w:val="-6"/>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spacing w:val="3"/>
        </w:rPr>
        <w:t>l</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IZ</w:t>
      </w:r>
      <w:r w:rsidRPr="001C3C76">
        <w:rPr>
          <w:rFonts w:ascii="Tahoma" w:eastAsia="Tahoma" w:hAnsi="Tahoma" w:cs="Tahoma"/>
          <w:spacing w:val="-1"/>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009A07FD">
        <w:rPr>
          <w:rStyle w:val="Odwoanieprzypisudolnego"/>
          <w:rFonts w:ascii="Tahoma" w:eastAsia="Tahoma" w:hAnsi="Tahoma" w:cs="Tahoma"/>
        </w:rPr>
        <w:footnoteReference w:id="25"/>
      </w:r>
    </w:p>
    <w:p w14:paraId="73FAAB33" w14:textId="77777777" w:rsidR="00CF3533" w:rsidRDefault="00CF3533" w:rsidP="00C64D60">
      <w:pPr>
        <w:spacing w:line="276" w:lineRule="auto"/>
        <w:ind w:left="426" w:right="14"/>
        <w:jc w:val="both"/>
        <w:rPr>
          <w:rFonts w:ascii="Tahoma" w:eastAsia="Tahoma" w:hAnsi="Tahoma" w:cs="Tahoma"/>
          <w:b/>
          <w:spacing w:val="-1"/>
        </w:rPr>
      </w:pPr>
    </w:p>
    <w:p w14:paraId="7286BCD5" w14:textId="77777777" w:rsidR="00942F4E" w:rsidRPr="001C3C76" w:rsidRDefault="00280ADA" w:rsidP="002074ED">
      <w:pPr>
        <w:spacing w:line="276" w:lineRule="auto"/>
        <w:ind w:right="14"/>
        <w:jc w:val="center"/>
        <w:rPr>
          <w:rFonts w:ascii="Tahoma" w:eastAsia="Tahoma" w:hAnsi="Tahoma" w:cs="Tahoma"/>
        </w:rPr>
      </w:pPr>
      <w:r w:rsidRPr="001C3C76">
        <w:rPr>
          <w:rFonts w:ascii="Tahoma" w:eastAsia="Tahoma" w:hAnsi="Tahoma" w:cs="Tahoma"/>
          <w:b/>
          <w:spacing w:val="-1"/>
        </w:rPr>
        <w:t>R</w:t>
      </w:r>
      <w:r w:rsidRPr="001C3C76">
        <w:rPr>
          <w:rFonts w:ascii="Tahoma" w:eastAsia="Tahoma" w:hAnsi="Tahoma" w:cs="Tahoma"/>
          <w:b/>
        </w:rPr>
        <w:t>ozlic</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3"/>
        </w:rPr>
        <w:t xml:space="preserve"> </w:t>
      </w:r>
      <w:r w:rsidRPr="001C3C76">
        <w:rPr>
          <w:rFonts w:ascii="Tahoma" w:eastAsia="Tahoma" w:hAnsi="Tahoma" w:cs="Tahoma"/>
          <w:b/>
        </w:rPr>
        <w:t xml:space="preserve">i </w:t>
      </w:r>
      <w:r w:rsidRPr="00AB220F">
        <w:rPr>
          <w:rFonts w:ascii="Tahoma" w:eastAsia="Tahoma" w:hAnsi="Tahoma" w:cs="Tahoma"/>
          <w:b/>
        </w:rPr>
        <w:t>płatności</w:t>
      </w:r>
    </w:p>
    <w:p w14:paraId="36073A94" w14:textId="256D1169" w:rsidR="00942F4E" w:rsidRPr="001C3C76" w:rsidRDefault="00280ADA" w:rsidP="002074ED">
      <w:pPr>
        <w:tabs>
          <w:tab w:val="left" w:pos="4962"/>
        </w:tabs>
        <w:spacing w:line="276" w:lineRule="auto"/>
        <w:ind w:right="14"/>
        <w:jc w:val="center"/>
        <w:rPr>
          <w:rFonts w:ascii="Tahoma" w:eastAsia="Tahoma" w:hAnsi="Tahoma" w:cs="Tahoma"/>
          <w:w w:val="99"/>
        </w:rPr>
      </w:pPr>
      <w:r w:rsidRPr="001C3C76">
        <w:rPr>
          <w:rFonts w:ascii="Tahoma" w:eastAsia="Tahoma" w:hAnsi="Tahoma" w:cs="Tahoma"/>
        </w:rPr>
        <w:t>§</w:t>
      </w:r>
      <w:r w:rsidR="004307E6" w:rsidRPr="001C3C76">
        <w:rPr>
          <w:rFonts w:ascii="Tahoma" w:eastAsia="Tahoma" w:hAnsi="Tahoma" w:cs="Tahoma"/>
        </w:rPr>
        <w:t xml:space="preserve"> </w:t>
      </w:r>
      <w:r w:rsidR="00A67B62">
        <w:rPr>
          <w:rFonts w:ascii="Tahoma" w:eastAsia="Tahoma" w:hAnsi="Tahoma" w:cs="Tahoma"/>
        </w:rPr>
        <w:t>10</w:t>
      </w:r>
      <w:r w:rsidRPr="001C3C76">
        <w:rPr>
          <w:rFonts w:ascii="Tahoma" w:eastAsia="Tahoma" w:hAnsi="Tahoma" w:cs="Tahoma"/>
          <w:w w:val="99"/>
        </w:rPr>
        <w:t>.</w:t>
      </w:r>
    </w:p>
    <w:p w14:paraId="4E5F1BB4" w14:textId="6441AFF3" w:rsidR="00443780" w:rsidRPr="001C3C76" w:rsidRDefault="00280ADA" w:rsidP="00DC2A08">
      <w:pPr>
        <w:pStyle w:val="Akapitzlist"/>
        <w:numPr>
          <w:ilvl w:val="0"/>
          <w:numId w:val="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do 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ew</w:t>
      </w:r>
      <w:r w:rsidRPr="001C3C76">
        <w:rPr>
          <w:rFonts w:ascii="Tahoma" w:eastAsia="Tahoma" w:hAnsi="Tahoma" w:cs="Tahoma"/>
        </w:rPr>
        <w:t>id</w:t>
      </w:r>
      <w:r w:rsidRPr="001C3C76">
        <w:rPr>
          <w:rFonts w:ascii="Tahoma" w:eastAsia="Tahoma" w:hAnsi="Tahoma" w:cs="Tahoma"/>
          <w:spacing w:val="3"/>
        </w:rPr>
        <w:t>e</w:t>
      </w:r>
      <w:r w:rsidRPr="001C3C76">
        <w:rPr>
          <w:rFonts w:ascii="Tahoma" w:eastAsia="Tahoma" w:hAnsi="Tahoma" w:cs="Tahoma"/>
          <w:spacing w:val="-1"/>
        </w:rPr>
        <w:t>ncj</w:t>
      </w:r>
      <w:r w:rsidRPr="001C3C76">
        <w:rPr>
          <w:rFonts w:ascii="Tahoma" w:eastAsia="Tahoma" w:hAnsi="Tahoma" w:cs="Tahoma"/>
        </w:rPr>
        <w:t xml:space="preserve">i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 xml:space="preserve">ów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 xml:space="preserve">tu </w:t>
      </w:r>
      <w:r w:rsidR="0083462A">
        <w:rPr>
          <w:rFonts w:ascii="Tahoma" w:eastAsia="Tahoma" w:hAnsi="Tahoma" w:cs="Tahoma"/>
        </w:rPr>
        <w:br/>
      </w:r>
      <w:r w:rsidRPr="001C3C76">
        <w:rPr>
          <w:rFonts w:ascii="Tahoma" w:eastAsia="Tahoma" w:hAnsi="Tahoma" w:cs="Tahoma"/>
        </w:rPr>
        <w:t>w</w:t>
      </w:r>
      <w:r w:rsidRPr="001C3C76">
        <w:rPr>
          <w:rFonts w:ascii="Tahoma" w:eastAsia="Tahoma" w:hAnsi="Tahoma" w:cs="Tahoma"/>
          <w:spacing w:val="59"/>
        </w:rPr>
        <w:t xml:space="preserve"> </w:t>
      </w:r>
      <w:r w:rsidRPr="001C3C76">
        <w:rPr>
          <w:rFonts w:ascii="Tahoma" w:eastAsia="Tahoma" w:hAnsi="Tahoma" w:cs="Tahoma"/>
        </w:rPr>
        <w:t>sposób</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4"/>
        </w:rPr>
        <w:t>y</w:t>
      </w:r>
      <w:r w:rsidRPr="001C3C76">
        <w:rPr>
          <w:rFonts w:ascii="Tahoma" w:eastAsia="Tahoma" w:hAnsi="Tahoma" w:cs="Tahoma"/>
        </w:rPr>
        <w:t>,</w:t>
      </w:r>
      <w:r w:rsidRPr="001C3C76">
        <w:rPr>
          <w:rFonts w:ascii="Tahoma" w:eastAsia="Tahoma" w:hAnsi="Tahoma" w:cs="Tahoma"/>
          <w:spacing w:val="49"/>
        </w:rPr>
        <w:t xml:space="preserve"> </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59"/>
        </w:rPr>
        <w:t xml:space="preserve"> </w:t>
      </w:r>
      <w:r w:rsidRPr="001C3C76">
        <w:rPr>
          <w:rFonts w:ascii="Tahoma" w:eastAsia="Tahoma" w:hAnsi="Tahoma" w:cs="Tahoma"/>
          <w:spacing w:val="1"/>
        </w:rPr>
        <w:t>a</w:t>
      </w:r>
      <w:r w:rsidRPr="001C3C76">
        <w:rPr>
          <w:rFonts w:ascii="Tahoma" w:eastAsia="Tahoma" w:hAnsi="Tahoma" w:cs="Tahoma"/>
        </w:rPr>
        <w:t>by</w:t>
      </w:r>
      <w:r w:rsidRPr="001C3C76">
        <w:rPr>
          <w:rFonts w:ascii="Tahoma" w:eastAsia="Tahoma" w:hAnsi="Tahoma" w:cs="Tahoma"/>
          <w:spacing w:val="56"/>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6"/>
        </w:rPr>
        <w:t xml:space="preserve"> </w:t>
      </w:r>
      <w:r w:rsidRPr="001C3C76">
        <w:rPr>
          <w:rFonts w:ascii="Tahoma" w:eastAsia="Tahoma" w:hAnsi="Tahoma" w:cs="Tahoma"/>
        </w:rPr>
        <w:t>była</w:t>
      </w:r>
      <w:r w:rsidRPr="001C3C76">
        <w:rPr>
          <w:rFonts w:ascii="Tahoma" w:eastAsia="Tahoma" w:hAnsi="Tahoma" w:cs="Tahoma"/>
          <w:spacing w:val="57"/>
        </w:rPr>
        <w:t xml:space="preserve"> </w:t>
      </w:r>
      <w:r w:rsidRPr="001C3C76">
        <w:rPr>
          <w:rFonts w:ascii="Tahoma" w:eastAsia="Tahoma" w:hAnsi="Tahoma" w:cs="Tahoma"/>
        </w:rPr>
        <w:t>id</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t</w:t>
      </w:r>
      <w:r w:rsidRPr="001C3C76">
        <w:rPr>
          <w:rFonts w:ascii="Tahoma" w:eastAsia="Tahoma" w:hAnsi="Tahoma" w:cs="Tahoma"/>
          <w:spacing w:val="-1"/>
        </w:rPr>
        <w:t>yf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poszcz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46"/>
        </w:rPr>
        <w:t xml:space="preserve"> </w:t>
      </w:r>
      <w:r w:rsidRPr="001C3C76">
        <w:rPr>
          <w:rFonts w:ascii="Tahoma" w:eastAsia="Tahoma" w:hAnsi="Tahoma" w:cs="Tahoma"/>
        </w:rPr>
        <w:t>o</w:t>
      </w:r>
      <w:r w:rsidRPr="001C3C76">
        <w:rPr>
          <w:rFonts w:ascii="Tahoma" w:eastAsia="Tahoma" w:hAnsi="Tahoma" w:cs="Tahoma"/>
          <w:spacing w:val="2"/>
        </w:rPr>
        <w:t>p</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z</w:t>
      </w:r>
      <w:r w:rsidRPr="001C3C76">
        <w:rPr>
          <w:rFonts w:ascii="Tahoma" w:eastAsia="Tahoma" w:hAnsi="Tahoma" w:cs="Tahoma"/>
          <w:spacing w:val="-1"/>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em</w:t>
      </w:r>
      <w:r w:rsidR="00156B74">
        <w:rPr>
          <w:rFonts w:ascii="Tahoma" w:eastAsia="Tahoma" w:hAnsi="Tahoma" w:cs="Tahoma"/>
          <w:spacing w:val="1"/>
        </w:rPr>
        <w:t xml:space="preserve">, z wyłączeniem kosztów pośrednich, o których mowa w </w:t>
      </w:r>
      <w:r w:rsidR="00156B74" w:rsidRPr="00156B74">
        <w:rPr>
          <w:rFonts w:ascii="Tahoma" w:eastAsia="Tahoma" w:hAnsi="Tahoma" w:cs="Tahoma"/>
          <w:spacing w:val="1"/>
        </w:rPr>
        <w:t>§</w:t>
      </w:r>
      <w:r w:rsidR="00156B74">
        <w:rPr>
          <w:rFonts w:ascii="Tahoma" w:eastAsia="Tahoma" w:hAnsi="Tahoma" w:cs="Tahoma"/>
          <w:spacing w:val="1"/>
        </w:rPr>
        <w:t xml:space="preserve"> 5</w:t>
      </w:r>
      <w:r w:rsidR="00024053">
        <w:rPr>
          <w:rFonts w:ascii="Tahoma" w:eastAsia="Tahoma" w:hAnsi="Tahoma" w:cs="Tahoma"/>
        </w:rPr>
        <w:t xml:space="preserve"> oraz stawek jednostkowych, o których mowa w § 7. </w:t>
      </w:r>
      <w:r w:rsidRPr="001C3C76">
        <w:rPr>
          <w:rFonts w:ascii="Tahoma" w:eastAsia="Tahoma" w:hAnsi="Tahoma" w:cs="Tahoma"/>
          <w:spacing w:val="-10"/>
        </w:rPr>
        <w:t xml:space="preserve"> </w:t>
      </w:r>
    </w:p>
    <w:p w14:paraId="31B69D5C" w14:textId="3B6F6B0A" w:rsidR="00942F4E" w:rsidRPr="001C3C76" w:rsidRDefault="00280ADA" w:rsidP="00DC2A08">
      <w:pPr>
        <w:pStyle w:val="Akapitzlist"/>
        <w:numPr>
          <w:ilvl w:val="0"/>
          <w:numId w:val="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ma</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2"/>
        </w:rPr>
        <w:t>b</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8"/>
        </w:rPr>
        <w:t xml:space="preserve"> </w:t>
      </w:r>
      <w:r w:rsidRPr="001C3C76">
        <w:rPr>
          <w:rFonts w:ascii="Tahoma" w:eastAsia="Tahoma" w:hAnsi="Tahoma" w:cs="Tahoma"/>
        </w:rPr>
        <w:t>bi</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itoro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1"/>
        </w:rPr>
        <w:t>ew</w:t>
      </w:r>
      <w:r w:rsidRPr="001C3C76">
        <w:rPr>
          <w:rFonts w:ascii="Tahoma" w:eastAsia="Tahoma" w:hAnsi="Tahoma" w:cs="Tahoma"/>
        </w:rPr>
        <w:t>id</w:t>
      </w:r>
      <w:r w:rsidRPr="001C3C76">
        <w:rPr>
          <w:rFonts w:ascii="Tahoma" w:eastAsia="Tahoma" w:hAnsi="Tahoma" w:cs="Tahoma"/>
          <w:spacing w:val="1"/>
        </w:rPr>
        <w:t>e</w:t>
      </w:r>
      <w:r w:rsidRPr="001C3C76">
        <w:rPr>
          <w:rFonts w:ascii="Tahoma" w:eastAsia="Tahoma" w:hAnsi="Tahoma" w:cs="Tahoma"/>
          <w:spacing w:val="-1"/>
        </w:rPr>
        <w:t>ncj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9"/>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009844E3">
        <w:rPr>
          <w:rFonts w:ascii="Tahoma" w:eastAsia="Tahoma" w:hAnsi="Tahoma" w:cs="Tahoma"/>
          <w:spacing w:val="1"/>
        </w:rPr>
        <w:t xml:space="preserve"> oraz środków PFRON</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
        </w:rPr>
        <w:t xml:space="preserve"> </w:t>
      </w:r>
    </w:p>
    <w:p w14:paraId="45BFAB83" w14:textId="4CC48869" w:rsidR="00942F4E" w:rsidRPr="000C176A" w:rsidRDefault="00F45E2F" w:rsidP="00DC2A08">
      <w:pPr>
        <w:pStyle w:val="Akapitzlist"/>
        <w:numPr>
          <w:ilvl w:val="0"/>
          <w:numId w:val="1"/>
        </w:numPr>
        <w:spacing w:line="276" w:lineRule="auto"/>
        <w:ind w:left="426" w:right="14" w:hanging="426"/>
        <w:jc w:val="both"/>
        <w:rPr>
          <w:rFonts w:ascii="Tahoma" w:eastAsia="Tahoma" w:hAnsi="Tahoma" w:cs="Tahoma"/>
          <w:position w:val="-1"/>
        </w:rPr>
      </w:pPr>
      <w:r w:rsidRPr="000C176A">
        <w:rPr>
          <w:rFonts w:ascii="Tahoma" w:eastAsia="Tahoma" w:hAnsi="Tahoma" w:cs="Tahoma"/>
          <w:spacing w:val="1"/>
        </w:rPr>
        <w:t>O</w:t>
      </w:r>
      <w:r w:rsidRPr="000C176A">
        <w:rPr>
          <w:rFonts w:ascii="Tahoma" w:eastAsia="Tahoma" w:hAnsi="Tahoma" w:cs="Tahoma"/>
        </w:rPr>
        <w:t>bo</w:t>
      </w:r>
      <w:r w:rsidRPr="000C176A">
        <w:rPr>
          <w:rFonts w:ascii="Tahoma" w:eastAsia="Tahoma" w:hAnsi="Tahoma" w:cs="Tahoma"/>
          <w:spacing w:val="1"/>
        </w:rPr>
        <w:t>w</w:t>
      </w:r>
      <w:r w:rsidRPr="000C176A">
        <w:rPr>
          <w:rFonts w:ascii="Tahoma" w:eastAsia="Tahoma" w:hAnsi="Tahoma" w:cs="Tahoma"/>
        </w:rPr>
        <w:t>i</w:t>
      </w:r>
      <w:r w:rsidRPr="000C176A">
        <w:rPr>
          <w:rFonts w:ascii="Tahoma" w:eastAsia="Tahoma" w:hAnsi="Tahoma" w:cs="Tahoma"/>
          <w:spacing w:val="1"/>
        </w:rPr>
        <w:t>ą</w:t>
      </w:r>
      <w:r w:rsidRPr="000C176A">
        <w:rPr>
          <w:rFonts w:ascii="Tahoma" w:eastAsia="Tahoma" w:hAnsi="Tahoma" w:cs="Tahoma"/>
        </w:rPr>
        <w:t>z</w:t>
      </w:r>
      <w:r>
        <w:rPr>
          <w:rFonts w:ascii="Tahoma" w:eastAsia="Tahoma" w:hAnsi="Tahoma" w:cs="Tahoma"/>
          <w:spacing w:val="1"/>
        </w:rPr>
        <w:t>ki</w:t>
      </w:r>
      <w:r w:rsidR="00280ADA" w:rsidRPr="000C176A">
        <w:rPr>
          <w:rFonts w:ascii="Tahoma" w:eastAsia="Tahoma" w:hAnsi="Tahoma" w:cs="Tahoma"/>
        </w:rPr>
        <w:t>,</w:t>
      </w:r>
      <w:r w:rsidR="00280ADA" w:rsidRPr="000C176A">
        <w:rPr>
          <w:rFonts w:ascii="Tahoma" w:eastAsia="Tahoma" w:hAnsi="Tahoma" w:cs="Tahoma"/>
          <w:spacing w:val="-8"/>
        </w:rPr>
        <w:t xml:space="preserve"> </w:t>
      </w:r>
      <w:r w:rsidR="00280ADA" w:rsidRPr="000C176A">
        <w:rPr>
          <w:rFonts w:ascii="Tahoma" w:eastAsia="Tahoma" w:hAnsi="Tahoma" w:cs="Tahoma"/>
        </w:rPr>
        <w:t>o</w:t>
      </w:r>
      <w:r w:rsidR="00280ADA" w:rsidRPr="000C176A">
        <w:rPr>
          <w:rFonts w:ascii="Tahoma" w:eastAsia="Tahoma" w:hAnsi="Tahoma" w:cs="Tahoma"/>
          <w:spacing w:val="1"/>
        </w:rPr>
        <w:t xml:space="preserve"> </w:t>
      </w:r>
      <w:r w:rsidRPr="000C176A">
        <w:rPr>
          <w:rFonts w:ascii="Tahoma" w:eastAsia="Tahoma" w:hAnsi="Tahoma" w:cs="Tahoma"/>
          <w:spacing w:val="-1"/>
        </w:rPr>
        <w:t>k</w:t>
      </w:r>
      <w:r w:rsidRPr="000C176A">
        <w:rPr>
          <w:rFonts w:ascii="Tahoma" w:eastAsia="Tahoma" w:hAnsi="Tahoma" w:cs="Tahoma"/>
        </w:rPr>
        <w:t>tór</w:t>
      </w:r>
      <w:r w:rsidRPr="000C176A">
        <w:rPr>
          <w:rFonts w:ascii="Tahoma" w:eastAsia="Tahoma" w:hAnsi="Tahoma" w:cs="Tahoma"/>
          <w:spacing w:val="-1"/>
        </w:rPr>
        <w:t>y</w:t>
      </w:r>
      <w:r>
        <w:rPr>
          <w:rFonts w:ascii="Tahoma" w:eastAsia="Tahoma" w:hAnsi="Tahoma" w:cs="Tahoma"/>
        </w:rPr>
        <w:t>ch</w:t>
      </w:r>
      <w:r w:rsidRPr="000C176A">
        <w:rPr>
          <w:rFonts w:ascii="Tahoma" w:eastAsia="Tahoma" w:hAnsi="Tahoma" w:cs="Tahoma"/>
          <w:spacing w:val="-3"/>
        </w:rPr>
        <w:t xml:space="preserve"> </w:t>
      </w:r>
      <w:r w:rsidR="00280ADA" w:rsidRPr="000C176A">
        <w:rPr>
          <w:rFonts w:ascii="Tahoma" w:eastAsia="Tahoma" w:hAnsi="Tahoma" w:cs="Tahoma"/>
        </w:rPr>
        <w:t>m</w:t>
      </w:r>
      <w:r w:rsidR="00280ADA" w:rsidRPr="000C176A">
        <w:rPr>
          <w:rFonts w:ascii="Tahoma" w:eastAsia="Tahoma" w:hAnsi="Tahoma" w:cs="Tahoma"/>
          <w:spacing w:val="2"/>
        </w:rPr>
        <w:t>o</w:t>
      </w:r>
      <w:r w:rsidR="00280ADA" w:rsidRPr="000C176A">
        <w:rPr>
          <w:rFonts w:ascii="Tahoma" w:eastAsia="Tahoma" w:hAnsi="Tahoma" w:cs="Tahoma"/>
          <w:spacing w:val="1"/>
        </w:rPr>
        <w:t>w</w:t>
      </w:r>
      <w:r w:rsidR="00280ADA" w:rsidRPr="000C176A">
        <w:rPr>
          <w:rFonts w:ascii="Tahoma" w:eastAsia="Tahoma" w:hAnsi="Tahoma" w:cs="Tahoma"/>
        </w:rPr>
        <w:t>a</w:t>
      </w:r>
      <w:r w:rsidR="00280ADA" w:rsidRPr="000C176A">
        <w:rPr>
          <w:rFonts w:ascii="Tahoma" w:eastAsia="Tahoma" w:hAnsi="Tahoma" w:cs="Tahoma"/>
          <w:spacing w:val="-2"/>
        </w:rPr>
        <w:t xml:space="preserve"> </w:t>
      </w:r>
      <w:r w:rsidR="00280ADA" w:rsidRPr="000C176A">
        <w:rPr>
          <w:rFonts w:ascii="Tahoma" w:eastAsia="Tahoma" w:hAnsi="Tahoma" w:cs="Tahoma"/>
        </w:rPr>
        <w:t>w</w:t>
      </w:r>
      <w:r w:rsidR="00280ADA" w:rsidRPr="000C176A">
        <w:rPr>
          <w:rFonts w:ascii="Tahoma" w:eastAsia="Tahoma" w:hAnsi="Tahoma" w:cs="Tahoma"/>
          <w:spacing w:val="2"/>
        </w:rPr>
        <w:t xml:space="preserve"> </w:t>
      </w:r>
      <w:r w:rsidR="00280ADA" w:rsidRPr="000C176A">
        <w:rPr>
          <w:rFonts w:ascii="Tahoma" w:eastAsia="Tahoma" w:hAnsi="Tahoma" w:cs="Tahoma"/>
          <w:spacing w:val="-1"/>
        </w:rPr>
        <w:t>u</w:t>
      </w:r>
      <w:r w:rsidR="00280ADA" w:rsidRPr="000C176A">
        <w:rPr>
          <w:rFonts w:ascii="Tahoma" w:eastAsia="Tahoma" w:hAnsi="Tahoma" w:cs="Tahoma"/>
        </w:rPr>
        <w:t>st.</w:t>
      </w:r>
      <w:r w:rsidR="00280ADA" w:rsidRPr="000C176A">
        <w:rPr>
          <w:rFonts w:ascii="Tahoma" w:eastAsia="Tahoma" w:hAnsi="Tahoma" w:cs="Tahoma"/>
          <w:spacing w:val="-1"/>
        </w:rPr>
        <w:t xml:space="preserve"> </w:t>
      </w:r>
      <w:r w:rsidR="00280ADA" w:rsidRPr="000C176A">
        <w:rPr>
          <w:rFonts w:ascii="Tahoma" w:eastAsia="Tahoma" w:hAnsi="Tahoma" w:cs="Tahoma"/>
          <w:spacing w:val="3"/>
        </w:rPr>
        <w:t>1</w:t>
      </w:r>
      <w:r>
        <w:rPr>
          <w:rFonts w:ascii="Tahoma" w:eastAsia="Tahoma" w:hAnsi="Tahoma" w:cs="Tahoma"/>
        </w:rPr>
        <w:t xml:space="preserve"> i </w:t>
      </w:r>
      <w:r w:rsidR="00280ADA" w:rsidRPr="000C176A">
        <w:rPr>
          <w:rFonts w:ascii="Tahoma" w:eastAsia="Tahoma" w:hAnsi="Tahoma" w:cs="Tahoma"/>
        </w:rPr>
        <w:t>2</w:t>
      </w:r>
      <w:r w:rsidR="00280ADA" w:rsidRPr="000C176A">
        <w:rPr>
          <w:rFonts w:ascii="Tahoma" w:eastAsia="Tahoma" w:hAnsi="Tahoma" w:cs="Tahoma"/>
          <w:spacing w:val="-1"/>
        </w:rPr>
        <w:t xml:space="preserve"> </w:t>
      </w:r>
      <w:r w:rsidRPr="000C176A">
        <w:rPr>
          <w:rFonts w:ascii="Tahoma" w:eastAsia="Tahoma" w:hAnsi="Tahoma" w:cs="Tahoma"/>
        </w:rPr>
        <w:t>d</w:t>
      </w:r>
      <w:r w:rsidRPr="000C176A">
        <w:rPr>
          <w:rFonts w:ascii="Tahoma" w:eastAsia="Tahoma" w:hAnsi="Tahoma" w:cs="Tahoma"/>
          <w:spacing w:val="2"/>
        </w:rPr>
        <w:t>o</w:t>
      </w:r>
      <w:r w:rsidRPr="000C176A">
        <w:rPr>
          <w:rFonts w:ascii="Tahoma" w:eastAsia="Tahoma" w:hAnsi="Tahoma" w:cs="Tahoma"/>
          <w:spacing w:val="-2"/>
        </w:rPr>
        <w:t>t</w:t>
      </w:r>
      <w:r w:rsidRPr="000C176A">
        <w:rPr>
          <w:rFonts w:ascii="Tahoma" w:eastAsia="Tahoma" w:hAnsi="Tahoma" w:cs="Tahoma"/>
          <w:spacing w:val="-1"/>
        </w:rPr>
        <w:t>yc</w:t>
      </w:r>
      <w:r w:rsidRPr="000C176A">
        <w:rPr>
          <w:rFonts w:ascii="Tahoma" w:eastAsia="Tahoma" w:hAnsi="Tahoma" w:cs="Tahoma"/>
        </w:rPr>
        <w:t>z</w:t>
      </w:r>
      <w:r>
        <w:rPr>
          <w:rFonts w:ascii="Tahoma" w:eastAsia="Tahoma" w:hAnsi="Tahoma" w:cs="Tahoma"/>
        </w:rPr>
        <w:t>ą</w:t>
      </w:r>
      <w:r w:rsidRPr="000C176A">
        <w:rPr>
          <w:rFonts w:ascii="Tahoma" w:eastAsia="Tahoma" w:hAnsi="Tahoma" w:cs="Tahoma"/>
          <w:spacing w:val="-2"/>
        </w:rPr>
        <w:t xml:space="preserve"> </w:t>
      </w:r>
      <w:r w:rsidR="00280ADA" w:rsidRPr="000C176A">
        <w:rPr>
          <w:rFonts w:ascii="Tahoma" w:eastAsia="Tahoma" w:hAnsi="Tahoma" w:cs="Tahoma"/>
          <w:spacing w:val="-1"/>
        </w:rPr>
        <w:t>k</w:t>
      </w:r>
      <w:r w:rsidR="00280ADA" w:rsidRPr="000C176A">
        <w:rPr>
          <w:rFonts w:ascii="Tahoma" w:eastAsia="Tahoma" w:hAnsi="Tahoma" w:cs="Tahoma"/>
          <w:spacing w:val="1"/>
        </w:rPr>
        <w:t>a</w:t>
      </w:r>
      <w:r w:rsidR="00280ADA" w:rsidRPr="000C176A">
        <w:rPr>
          <w:rFonts w:ascii="Tahoma" w:eastAsia="Tahoma" w:hAnsi="Tahoma" w:cs="Tahoma"/>
        </w:rPr>
        <w:t>żd</w:t>
      </w:r>
      <w:r w:rsidR="00280ADA" w:rsidRPr="000C176A">
        <w:rPr>
          <w:rFonts w:ascii="Tahoma" w:eastAsia="Tahoma" w:hAnsi="Tahoma" w:cs="Tahoma"/>
          <w:spacing w:val="1"/>
        </w:rPr>
        <w:t>e</w:t>
      </w:r>
      <w:r w:rsidR="00280ADA" w:rsidRPr="000C176A">
        <w:rPr>
          <w:rFonts w:ascii="Tahoma" w:eastAsia="Tahoma" w:hAnsi="Tahoma" w:cs="Tahoma"/>
        </w:rPr>
        <w:t>go</w:t>
      </w:r>
      <w:r w:rsidR="00280ADA" w:rsidRPr="000C176A">
        <w:rPr>
          <w:rFonts w:ascii="Tahoma" w:eastAsia="Tahoma" w:hAnsi="Tahoma" w:cs="Tahoma"/>
          <w:spacing w:val="-3"/>
        </w:rPr>
        <w:t xml:space="preserve"> </w:t>
      </w:r>
      <w:r w:rsidR="00280ADA" w:rsidRPr="000C176A">
        <w:rPr>
          <w:rFonts w:ascii="Tahoma" w:eastAsia="Tahoma" w:hAnsi="Tahoma" w:cs="Tahoma"/>
        </w:rPr>
        <w:t>z</w:t>
      </w:r>
      <w:r w:rsidR="00280ADA" w:rsidRPr="000C176A">
        <w:rPr>
          <w:rFonts w:ascii="Tahoma" w:eastAsia="Tahoma" w:hAnsi="Tahoma" w:cs="Tahoma"/>
          <w:spacing w:val="2"/>
        </w:rPr>
        <w:t xml:space="preserve"> </w:t>
      </w:r>
      <w:r w:rsidR="00280ADA" w:rsidRPr="000C176A">
        <w:rPr>
          <w:rFonts w:ascii="Tahoma" w:eastAsia="Tahoma" w:hAnsi="Tahoma" w:cs="Tahoma"/>
          <w:spacing w:val="-4"/>
        </w:rPr>
        <w:t>P</w:t>
      </w:r>
      <w:r w:rsidR="00280ADA" w:rsidRPr="000C176A">
        <w:rPr>
          <w:rFonts w:ascii="Tahoma" w:eastAsia="Tahoma" w:hAnsi="Tahoma" w:cs="Tahoma"/>
          <w:spacing w:val="1"/>
        </w:rPr>
        <w:t>a</w:t>
      </w:r>
      <w:r w:rsidR="00280ADA" w:rsidRPr="000C176A">
        <w:rPr>
          <w:rFonts w:ascii="Tahoma" w:eastAsia="Tahoma" w:hAnsi="Tahoma" w:cs="Tahoma"/>
        </w:rPr>
        <w:t>r</w:t>
      </w:r>
      <w:r w:rsidR="00280ADA" w:rsidRPr="000C176A">
        <w:rPr>
          <w:rFonts w:ascii="Tahoma" w:eastAsia="Tahoma" w:hAnsi="Tahoma" w:cs="Tahoma"/>
          <w:spacing w:val="1"/>
        </w:rPr>
        <w:t>t</w:t>
      </w:r>
      <w:r w:rsidR="00280ADA" w:rsidRPr="000C176A">
        <w:rPr>
          <w:rFonts w:ascii="Tahoma" w:eastAsia="Tahoma" w:hAnsi="Tahoma" w:cs="Tahoma"/>
          <w:spacing w:val="-1"/>
        </w:rPr>
        <w:t>n</w:t>
      </w:r>
      <w:r w:rsidR="00280ADA" w:rsidRPr="000C176A">
        <w:rPr>
          <w:rFonts w:ascii="Tahoma" w:eastAsia="Tahoma" w:hAnsi="Tahoma" w:cs="Tahoma"/>
          <w:spacing w:val="1"/>
        </w:rPr>
        <w:t>er</w:t>
      </w:r>
      <w:r w:rsidR="00280ADA" w:rsidRPr="000C176A">
        <w:rPr>
          <w:rFonts w:ascii="Tahoma" w:eastAsia="Tahoma" w:hAnsi="Tahoma" w:cs="Tahoma"/>
        </w:rPr>
        <w:t>ó</w:t>
      </w:r>
      <w:r w:rsidR="00280ADA" w:rsidRPr="000C176A">
        <w:rPr>
          <w:rFonts w:ascii="Tahoma" w:eastAsia="Tahoma" w:hAnsi="Tahoma" w:cs="Tahoma"/>
          <w:spacing w:val="-6"/>
        </w:rPr>
        <w:t>w</w:t>
      </w:r>
      <w:r w:rsidR="00280ADA" w:rsidRPr="000C176A">
        <w:rPr>
          <w:rFonts w:ascii="Tahoma" w:eastAsia="Tahoma" w:hAnsi="Tahoma" w:cs="Tahoma"/>
        </w:rPr>
        <w:t>,</w:t>
      </w:r>
      <w:r w:rsidR="00280ADA" w:rsidRPr="000C176A">
        <w:rPr>
          <w:rFonts w:ascii="Tahoma" w:eastAsia="Tahoma" w:hAnsi="Tahoma" w:cs="Tahoma"/>
          <w:spacing w:val="-8"/>
        </w:rPr>
        <w:t xml:space="preserve"> </w:t>
      </w:r>
      <w:r w:rsidR="00280ADA" w:rsidRPr="000C176A">
        <w:rPr>
          <w:rFonts w:ascii="Tahoma" w:eastAsia="Tahoma" w:hAnsi="Tahoma" w:cs="Tahoma"/>
        </w:rPr>
        <w:t>w</w:t>
      </w:r>
      <w:r w:rsidR="00280ADA" w:rsidRPr="000C176A">
        <w:rPr>
          <w:rFonts w:ascii="Tahoma" w:eastAsia="Tahoma" w:hAnsi="Tahoma" w:cs="Tahoma"/>
          <w:spacing w:val="2"/>
        </w:rPr>
        <w:t xml:space="preserve"> </w:t>
      </w:r>
      <w:r w:rsidR="00280ADA" w:rsidRPr="000C176A">
        <w:rPr>
          <w:rFonts w:ascii="Tahoma" w:eastAsia="Tahoma" w:hAnsi="Tahoma" w:cs="Tahoma"/>
        </w:rPr>
        <w:t>z</w:t>
      </w:r>
      <w:r w:rsidR="00280ADA" w:rsidRPr="000C176A">
        <w:rPr>
          <w:rFonts w:ascii="Tahoma" w:eastAsia="Tahoma" w:hAnsi="Tahoma" w:cs="Tahoma"/>
          <w:spacing w:val="1"/>
        </w:rPr>
        <w:t>a</w:t>
      </w:r>
      <w:r w:rsidR="00280ADA" w:rsidRPr="000C176A">
        <w:rPr>
          <w:rFonts w:ascii="Tahoma" w:eastAsia="Tahoma" w:hAnsi="Tahoma" w:cs="Tahoma"/>
          <w:spacing w:val="-1"/>
        </w:rPr>
        <w:t>k</w:t>
      </w:r>
      <w:r w:rsidR="00280ADA" w:rsidRPr="000C176A">
        <w:rPr>
          <w:rFonts w:ascii="Tahoma" w:eastAsia="Tahoma" w:hAnsi="Tahoma" w:cs="Tahoma"/>
        </w:rPr>
        <w:t>r</w:t>
      </w:r>
      <w:r w:rsidR="00280ADA" w:rsidRPr="000C176A">
        <w:rPr>
          <w:rFonts w:ascii="Tahoma" w:eastAsia="Tahoma" w:hAnsi="Tahoma" w:cs="Tahoma"/>
          <w:spacing w:val="1"/>
        </w:rPr>
        <w:t>e</w:t>
      </w:r>
      <w:r w:rsidR="00280ADA" w:rsidRPr="000C176A">
        <w:rPr>
          <w:rFonts w:ascii="Tahoma" w:eastAsia="Tahoma" w:hAnsi="Tahoma" w:cs="Tahoma"/>
        </w:rPr>
        <w:t>sie</w:t>
      </w:r>
      <w:r w:rsidR="00280ADA" w:rsidRPr="000C176A">
        <w:rPr>
          <w:rFonts w:ascii="Tahoma" w:eastAsia="Tahoma" w:hAnsi="Tahoma" w:cs="Tahoma"/>
          <w:spacing w:val="-3"/>
        </w:rPr>
        <w:t xml:space="preserve"> </w:t>
      </w:r>
      <w:r>
        <w:rPr>
          <w:rFonts w:ascii="Tahoma" w:eastAsia="Tahoma" w:hAnsi="Tahoma" w:cs="Tahoma"/>
          <w:spacing w:val="-3"/>
        </w:rPr>
        <w:t xml:space="preserve">tej </w:t>
      </w:r>
      <w:r w:rsidR="00280ADA" w:rsidRPr="000C176A">
        <w:rPr>
          <w:rFonts w:ascii="Tahoma" w:eastAsia="Tahoma" w:hAnsi="Tahoma" w:cs="Tahoma"/>
          <w:spacing w:val="-1"/>
        </w:rPr>
        <w:t>c</w:t>
      </w:r>
      <w:r w:rsidR="00280ADA" w:rsidRPr="000C176A">
        <w:rPr>
          <w:rFonts w:ascii="Tahoma" w:eastAsia="Tahoma" w:hAnsi="Tahoma" w:cs="Tahoma"/>
        </w:rPr>
        <w:t>z</w:t>
      </w:r>
      <w:r w:rsidR="00280ADA" w:rsidRPr="000C176A">
        <w:rPr>
          <w:rFonts w:ascii="Tahoma" w:eastAsia="Tahoma" w:hAnsi="Tahoma" w:cs="Tahoma"/>
          <w:spacing w:val="1"/>
        </w:rPr>
        <w:t>ę</w:t>
      </w:r>
      <w:r w:rsidR="00280ADA" w:rsidRPr="000C176A">
        <w:rPr>
          <w:rFonts w:ascii="Tahoma" w:eastAsia="Tahoma" w:hAnsi="Tahoma" w:cs="Tahoma"/>
        </w:rPr>
        <w:t>ś</w:t>
      </w:r>
      <w:r w:rsidR="00280ADA" w:rsidRPr="000C176A">
        <w:rPr>
          <w:rFonts w:ascii="Tahoma" w:eastAsia="Tahoma" w:hAnsi="Tahoma" w:cs="Tahoma"/>
          <w:spacing w:val="-1"/>
        </w:rPr>
        <w:t>c</w:t>
      </w:r>
      <w:r w:rsidR="00280ADA" w:rsidRPr="000C176A">
        <w:rPr>
          <w:rFonts w:ascii="Tahoma" w:eastAsia="Tahoma" w:hAnsi="Tahoma" w:cs="Tahoma"/>
        </w:rPr>
        <w:t>i</w:t>
      </w:r>
      <w:r w:rsidR="00280ADA" w:rsidRPr="000C176A">
        <w:rPr>
          <w:rFonts w:ascii="Tahoma" w:eastAsia="Tahoma" w:hAnsi="Tahoma" w:cs="Tahoma"/>
          <w:spacing w:val="-2"/>
        </w:rPr>
        <w:t xml:space="preserve"> </w:t>
      </w:r>
      <w:r w:rsidR="00280ADA" w:rsidRPr="000C176A">
        <w:rPr>
          <w:rFonts w:ascii="Tahoma" w:eastAsia="Tahoma" w:hAnsi="Tahoma" w:cs="Tahoma"/>
        </w:rPr>
        <w:t>pro</w:t>
      </w:r>
      <w:r w:rsidR="00280ADA" w:rsidRPr="000C176A">
        <w:rPr>
          <w:rFonts w:ascii="Tahoma" w:eastAsia="Tahoma" w:hAnsi="Tahoma" w:cs="Tahoma"/>
          <w:spacing w:val="-1"/>
        </w:rPr>
        <w:t>j</w:t>
      </w:r>
      <w:r w:rsidR="00280ADA" w:rsidRPr="000C176A">
        <w:rPr>
          <w:rFonts w:ascii="Tahoma" w:eastAsia="Tahoma" w:hAnsi="Tahoma" w:cs="Tahoma"/>
          <w:spacing w:val="3"/>
        </w:rPr>
        <w:t>e</w:t>
      </w:r>
      <w:r w:rsidR="00280ADA" w:rsidRPr="000C176A">
        <w:rPr>
          <w:rFonts w:ascii="Tahoma" w:eastAsia="Tahoma" w:hAnsi="Tahoma" w:cs="Tahoma"/>
          <w:spacing w:val="-1"/>
        </w:rPr>
        <w:t>k</w:t>
      </w:r>
      <w:r w:rsidR="00280ADA" w:rsidRPr="000C176A">
        <w:rPr>
          <w:rFonts w:ascii="Tahoma" w:eastAsia="Tahoma" w:hAnsi="Tahoma" w:cs="Tahoma"/>
        </w:rPr>
        <w:t>t</w:t>
      </w:r>
      <w:r w:rsidR="00280ADA" w:rsidRPr="000C176A">
        <w:rPr>
          <w:rFonts w:ascii="Tahoma" w:eastAsia="Tahoma" w:hAnsi="Tahoma" w:cs="Tahoma"/>
          <w:spacing w:val="-1"/>
        </w:rPr>
        <w:t>u</w:t>
      </w:r>
      <w:r w:rsidR="00280ADA" w:rsidRPr="000C176A">
        <w:rPr>
          <w:rFonts w:ascii="Tahoma" w:eastAsia="Tahoma" w:hAnsi="Tahoma" w:cs="Tahoma"/>
        </w:rPr>
        <w:t>,</w:t>
      </w:r>
      <w:r w:rsidR="00280ADA" w:rsidRPr="000C176A">
        <w:rPr>
          <w:rFonts w:ascii="Tahoma" w:eastAsia="Tahoma" w:hAnsi="Tahoma" w:cs="Tahoma"/>
          <w:spacing w:val="-5"/>
        </w:rPr>
        <w:t xml:space="preserve"> </w:t>
      </w:r>
      <w:r w:rsidR="00280ADA" w:rsidRPr="00DC2A08">
        <w:rPr>
          <w:rFonts w:ascii="Tahoma" w:eastAsia="Tahoma" w:hAnsi="Tahoma" w:cs="Tahoma"/>
        </w:rPr>
        <w:t>za</w:t>
      </w:r>
      <w:r w:rsidR="00443780" w:rsidRPr="000C176A">
        <w:rPr>
          <w:rFonts w:ascii="Tahoma" w:eastAsia="Tahoma" w:hAnsi="Tahoma" w:cs="Tahoma"/>
          <w:spacing w:val="-1"/>
          <w:position w:val="-1"/>
        </w:rPr>
        <w:t xml:space="preserve"> </w:t>
      </w:r>
      <w:r w:rsidR="00280ADA" w:rsidRPr="000C176A">
        <w:rPr>
          <w:rFonts w:ascii="Tahoma" w:eastAsia="Tahoma" w:hAnsi="Tahoma" w:cs="Tahoma"/>
          <w:spacing w:val="-1"/>
          <w:position w:val="-1"/>
        </w:rPr>
        <w:t>k</w:t>
      </w:r>
      <w:r w:rsidR="00280ADA" w:rsidRPr="000C176A">
        <w:rPr>
          <w:rFonts w:ascii="Tahoma" w:eastAsia="Tahoma" w:hAnsi="Tahoma" w:cs="Tahoma"/>
          <w:position w:val="-1"/>
        </w:rPr>
        <w:t>tór</w:t>
      </w:r>
      <w:r w:rsidR="00280ADA" w:rsidRPr="000C176A">
        <w:rPr>
          <w:rFonts w:ascii="Tahoma" w:eastAsia="Tahoma" w:hAnsi="Tahoma" w:cs="Tahoma"/>
          <w:spacing w:val="1"/>
          <w:position w:val="-1"/>
        </w:rPr>
        <w:t>e</w:t>
      </w:r>
      <w:r w:rsidR="00280ADA" w:rsidRPr="000C176A">
        <w:rPr>
          <w:rFonts w:ascii="Tahoma" w:eastAsia="Tahoma" w:hAnsi="Tahoma" w:cs="Tahoma"/>
          <w:position w:val="-1"/>
        </w:rPr>
        <w:t>j</w:t>
      </w:r>
      <w:r w:rsidR="00280ADA" w:rsidRPr="000C176A">
        <w:rPr>
          <w:rFonts w:ascii="Tahoma" w:eastAsia="Tahoma" w:hAnsi="Tahoma" w:cs="Tahoma"/>
          <w:spacing w:val="-6"/>
          <w:position w:val="-1"/>
        </w:rPr>
        <w:t xml:space="preserve"> </w:t>
      </w:r>
      <w:r w:rsidR="00280ADA" w:rsidRPr="000C176A">
        <w:rPr>
          <w:rFonts w:ascii="Tahoma" w:eastAsia="Tahoma" w:hAnsi="Tahoma" w:cs="Tahoma"/>
          <w:position w:val="-1"/>
        </w:rPr>
        <w:t>r</w:t>
      </w:r>
      <w:r w:rsidR="00280ADA" w:rsidRPr="000C176A">
        <w:rPr>
          <w:rFonts w:ascii="Tahoma" w:eastAsia="Tahoma" w:hAnsi="Tahoma" w:cs="Tahoma"/>
          <w:spacing w:val="1"/>
          <w:position w:val="-1"/>
        </w:rPr>
        <w:t>ea</w:t>
      </w:r>
      <w:r w:rsidR="00280ADA" w:rsidRPr="000C176A">
        <w:rPr>
          <w:rFonts w:ascii="Tahoma" w:eastAsia="Tahoma" w:hAnsi="Tahoma" w:cs="Tahoma"/>
          <w:position w:val="-1"/>
        </w:rPr>
        <w:t>liz</w:t>
      </w:r>
      <w:r w:rsidR="00280ADA" w:rsidRPr="000C176A">
        <w:rPr>
          <w:rFonts w:ascii="Tahoma" w:eastAsia="Tahoma" w:hAnsi="Tahoma" w:cs="Tahoma"/>
          <w:spacing w:val="1"/>
          <w:position w:val="-1"/>
        </w:rPr>
        <w:t>a</w:t>
      </w:r>
      <w:r w:rsidR="00280ADA" w:rsidRPr="000C176A">
        <w:rPr>
          <w:rFonts w:ascii="Tahoma" w:eastAsia="Tahoma" w:hAnsi="Tahoma" w:cs="Tahoma"/>
          <w:spacing w:val="-1"/>
          <w:position w:val="-1"/>
        </w:rPr>
        <w:t>cj</w:t>
      </w:r>
      <w:r w:rsidR="00280ADA" w:rsidRPr="000C176A">
        <w:rPr>
          <w:rFonts w:ascii="Tahoma" w:eastAsia="Tahoma" w:hAnsi="Tahoma" w:cs="Tahoma"/>
          <w:position w:val="-1"/>
        </w:rPr>
        <w:t>ę</w:t>
      </w:r>
      <w:r w:rsidR="00280ADA" w:rsidRPr="000C176A">
        <w:rPr>
          <w:rFonts w:ascii="Tahoma" w:eastAsia="Tahoma" w:hAnsi="Tahoma" w:cs="Tahoma"/>
          <w:spacing w:val="-8"/>
          <w:position w:val="-1"/>
        </w:rPr>
        <w:t xml:space="preserve"> </w:t>
      </w:r>
      <w:r w:rsidR="00280ADA" w:rsidRPr="000C176A">
        <w:rPr>
          <w:rFonts w:ascii="Tahoma" w:eastAsia="Tahoma" w:hAnsi="Tahoma" w:cs="Tahoma"/>
          <w:position w:val="-1"/>
        </w:rPr>
        <w:t>odpo</w:t>
      </w:r>
      <w:r w:rsidR="00280ADA" w:rsidRPr="000C176A">
        <w:rPr>
          <w:rFonts w:ascii="Tahoma" w:eastAsia="Tahoma" w:hAnsi="Tahoma" w:cs="Tahoma"/>
          <w:spacing w:val="1"/>
          <w:position w:val="-1"/>
        </w:rPr>
        <w:t>w</w:t>
      </w:r>
      <w:r w:rsidR="00280ADA" w:rsidRPr="000C176A">
        <w:rPr>
          <w:rFonts w:ascii="Tahoma" w:eastAsia="Tahoma" w:hAnsi="Tahoma" w:cs="Tahoma"/>
          <w:position w:val="-1"/>
        </w:rPr>
        <w:t>i</w:t>
      </w:r>
      <w:r w:rsidR="00280ADA" w:rsidRPr="000C176A">
        <w:rPr>
          <w:rFonts w:ascii="Tahoma" w:eastAsia="Tahoma" w:hAnsi="Tahoma" w:cs="Tahoma"/>
          <w:spacing w:val="1"/>
          <w:position w:val="-1"/>
        </w:rPr>
        <w:t>a</w:t>
      </w:r>
      <w:r w:rsidR="00280ADA" w:rsidRPr="000C176A">
        <w:rPr>
          <w:rFonts w:ascii="Tahoma" w:eastAsia="Tahoma" w:hAnsi="Tahoma" w:cs="Tahoma"/>
          <w:position w:val="-1"/>
        </w:rPr>
        <w:t>d</w:t>
      </w:r>
      <w:r w:rsidR="00280ADA" w:rsidRPr="000C176A">
        <w:rPr>
          <w:rFonts w:ascii="Tahoma" w:eastAsia="Tahoma" w:hAnsi="Tahoma" w:cs="Tahoma"/>
          <w:spacing w:val="6"/>
          <w:position w:val="-1"/>
        </w:rPr>
        <w:t>a</w:t>
      </w:r>
      <w:r>
        <w:rPr>
          <w:rFonts w:ascii="Tahoma" w:eastAsia="Tahoma" w:hAnsi="Tahoma" w:cs="Tahoma"/>
          <w:spacing w:val="6"/>
          <w:position w:val="-1"/>
        </w:rPr>
        <w:t xml:space="preserve"> dany Partner</w:t>
      </w:r>
      <w:r w:rsidR="00454A7F" w:rsidRPr="000C176A">
        <w:rPr>
          <w:rFonts w:ascii="Tahoma" w:eastAsia="Tahoma" w:hAnsi="Tahoma" w:cs="Tahoma"/>
          <w:position w:val="-1"/>
        </w:rPr>
        <w:t>.</w:t>
      </w:r>
      <w:r w:rsidR="009A07FD">
        <w:rPr>
          <w:rStyle w:val="Odwoanieprzypisudolnego"/>
          <w:rFonts w:ascii="Tahoma" w:eastAsia="Tahoma" w:hAnsi="Tahoma" w:cs="Tahoma"/>
          <w:position w:val="-1"/>
        </w:rPr>
        <w:footnoteReference w:id="26"/>
      </w:r>
    </w:p>
    <w:p w14:paraId="6523994E" w14:textId="29027432" w:rsidR="00CC0AB0" w:rsidRPr="001C3C76" w:rsidRDefault="00CC0AB0" w:rsidP="00DC2A08">
      <w:pPr>
        <w:pStyle w:val="Akapitzlist"/>
        <w:numPr>
          <w:ilvl w:val="0"/>
          <w:numId w:val="1"/>
        </w:numPr>
        <w:spacing w:line="276" w:lineRule="auto"/>
        <w:ind w:left="426" w:right="14" w:hanging="426"/>
        <w:jc w:val="both"/>
        <w:rPr>
          <w:rFonts w:ascii="Tahoma" w:eastAsia="Tahoma" w:hAnsi="Tahoma" w:cs="Tahoma"/>
        </w:rPr>
      </w:pPr>
      <w:r w:rsidRPr="001C3C76">
        <w:rPr>
          <w:rFonts w:ascii="Tahoma" w:eastAsia="Tahoma" w:hAnsi="Tahoma" w:cs="Tahoma"/>
        </w:rPr>
        <w:t>Beneficjent jest zobowiązany do takiego opis</w:t>
      </w:r>
      <w:r w:rsidR="004D601D" w:rsidRPr="001C3C76">
        <w:rPr>
          <w:rFonts w:ascii="Tahoma" w:eastAsia="Tahoma" w:hAnsi="Tahoma" w:cs="Tahoma"/>
        </w:rPr>
        <w:t>ywania dokumentacji księgowej projektu, o której mowa w ust.</w:t>
      </w:r>
      <w:r w:rsidR="00463725">
        <w:rPr>
          <w:rFonts w:ascii="Tahoma" w:eastAsia="Tahoma" w:hAnsi="Tahoma" w:cs="Tahoma"/>
        </w:rPr>
        <w:t xml:space="preserve"> </w:t>
      </w:r>
      <w:r w:rsidR="004D601D" w:rsidRPr="001C3C76">
        <w:rPr>
          <w:rFonts w:ascii="Tahoma" w:eastAsia="Tahoma" w:hAnsi="Tahoma" w:cs="Tahoma"/>
        </w:rPr>
        <w:t xml:space="preserve">1, aby </w:t>
      </w:r>
      <w:r w:rsidR="00E85F43">
        <w:rPr>
          <w:rFonts w:ascii="Tahoma" w:eastAsia="Tahoma" w:hAnsi="Tahoma" w:cs="Tahoma"/>
        </w:rPr>
        <w:t xml:space="preserve">wskazany </w:t>
      </w:r>
      <w:r w:rsidR="004D601D" w:rsidRPr="001C3C76">
        <w:rPr>
          <w:rFonts w:ascii="Tahoma" w:eastAsia="Tahoma" w:hAnsi="Tahoma" w:cs="Tahoma"/>
        </w:rPr>
        <w:t xml:space="preserve">był </w:t>
      </w:r>
      <w:r w:rsidR="009E7E42">
        <w:rPr>
          <w:rFonts w:ascii="Tahoma" w:eastAsia="Tahoma" w:hAnsi="Tahoma" w:cs="Tahoma"/>
        </w:rPr>
        <w:t xml:space="preserve">jej </w:t>
      </w:r>
      <w:r w:rsidR="004D601D" w:rsidRPr="001C3C76">
        <w:rPr>
          <w:rFonts w:ascii="Tahoma" w:eastAsia="Tahoma" w:hAnsi="Tahoma" w:cs="Tahoma"/>
        </w:rPr>
        <w:t>związek z projektem</w:t>
      </w:r>
      <w:r w:rsidR="00E85F43">
        <w:rPr>
          <w:rFonts w:ascii="Tahoma" w:eastAsia="Tahoma" w:hAnsi="Tahoma" w:cs="Tahoma"/>
        </w:rPr>
        <w:t xml:space="preserve"> oraz źródła finansowania wydatków.</w:t>
      </w:r>
    </w:p>
    <w:p w14:paraId="21BD2193" w14:textId="77777777" w:rsidR="00942F4E" w:rsidRPr="001C3C76" w:rsidRDefault="00942F4E" w:rsidP="00C64D60">
      <w:pPr>
        <w:spacing w:line="276" w:lineRule="auto"/>
        <w:ind w:left="426" w:right="14"/>
        <w:jc w:val="both"/>
      </w:pPr>
    </w:p>
    <w:p w14:paraId="6FBDCEE1" w14:textId="4707F011" w:rsidR="00942F4E" w:rsidRPr="001C3C76" w:rsidRDefault="00280ADA" w:rsidP="00DC2A08">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A67B62" w:rsidRPr="00BD725D">
        <w:rPr>
          <w:rFonts w:ascii="Tahoma" w:eastAsia="Tahoma" w:hAnsi="Tahoma" w:cs="Tahoma"/>
        </w:rPr>
        <w:t>1</w:t>
      </w:r>
      <w:r w:rsidRPr="001C3C76">
        <w:rPr>
          <w:rFonts w:ascii="Tahoma" w:eastAsia="Tahoma" w:hAnsi="Tahoma" w:cs="Tahoma"/>
          <w:w w:val="99"/>
        </w:rPr>
        <w:t>.</w:t>
      </w:r>
    </w:p>
    <w:p w14:paraId="5FB67CB5" w14:textId="46303CDF" w:rsidR="00942F4E" w:rsidRPr="00BC3F2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00BC3F26">
        <w:rPr>
          <w:rFonts w:ascii="Tahoma" w:eastAsia="Tahoma" w:hAnsi="Tahoma" w:cs="Tahoma"/>
          <w:spacing w:val="1"/>
        </w:rPr>
        <w:t xml:space="preserve"> na realizację projektu</w:t>
      </w:r>
      <w:r w:rsidRPr="001C3C76">
        <w:rPr>
          <w:rFonts w:ascii="Tahoma" w:eastAsia="Tahoma" w:hAnsi="Tahoma" w:cs="Tahoma"/>
        </w:rPr>
        <w:t>,</w:t>
      </w:r>
      <w:r w:rsidRPr="001C3C76">
        <w:rPr>
          <w:rFonts w:ascii="Tahoma" w:eastAsia="Tahoma" w:hAnsi="Tahoma" w:cs="Tahoma"/>
          <w:spacing w:val="-15"/>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rPr>
        <w: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 §</w:t>
      </w:r>
      <w:r w:rsidRPr="001C3C76">
        <w:rPr>
          <w:rFonts w:ascii="Tahoma" w:eastAsia="Tahoma" w:hAnsi="Tahoma" w:cs="Tahoma"/>
          <w:spacing w:val="-2"/>
        </w:rPr>
        <w:t xml:space="preserve"> </w:t>
      </w:r>
      <w:r w:rsidR="00216AFE" w:rsidRPr="001C3C76">
        <w:rPr>
          <w:rFonts w:ascii="Tahoma" w:eastAsia="Tahoma" w:hAnsi="Tahoma" w:cs="Tahoma"/>
          <w:spacing w:val="-1"/>
        </w:rPr>
        <w:t>3</w:t>
      </w:r>
      <w:r w:rsidRPr="001C3C76">
        <w:rPr>
          <w:rFonts w:ascii="Tahoma" w:eastAsia="Tahoma" w:hAnsi="Tahoma" w:cs="Tahoma"/>
        </w:rPr>
        <w:t>,</w:t>
      </w:r>
      <w:r w:rsidR="009844E3">
        <w:rPr>
          <w:rFonts w:ascii="Tahoma" w:eastAsia="Tahoma" w:hAnsi="Tahoma" w:cs="Tahoma"/>
        </w:rPr>
        <w:t xml:space="preserve"> oraz środki PFRON, o których mowa w </w:t>
      </w:r>
      <w:r w:rsidR="009844E3" w:rsidRPr="001C3C76">
        <w:rPr>
          <w:rFonts w:ascii="Tahoma" w:eastAsia="Tahoma" w:hAnsi="Tahoma" w:cs="Tahoma"/>
        </w:rPr>
        <w:t>§</w:t>
      </w:r>
      <w:r w:rsidR="009844E3">
        <w:rPr>
          <w:rFonts w:ascii="Tahoma" w:eastAsia="Tahoma" w:hAnsi="Tahoma" w:cs="Tahoma"/>
        </w:rPr>
        <w:t xml:space="preserve"> 5</w:t>
      </w:r>
      <w:r w:rsidRPr="001C3C76">
        <w:rPr>
          <w:rFonts w:ascii="Tahoma" w:eastAsia="Tahoma" w:hAnsi="Tahoma" w:cs="Tahoma"/>
        </w:rPr>
        <w:t xml:space="preserve"> </w:t>
      </w:r>
      <w:r w:rsidR="009844E3">
        <w:rPr>
          <w:rFonts w:ascii="Tahoma" w:eastAsia="Tahoma" w:hAnsi="Tahoma" w:cs="Tahoma"/>
        </w:rPr>
        <w:t xml:space="preserve"> są</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009844E3">
        <w:rPr>
          <w:rFonts w:ascii="Tahoma" w:eastAsia="Tahoma" w:hAnsi="Tahoma" w:cs="Tahoma"/>
        </w:rPr>
        <w:t xml:space="preserve"> przez IZ </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z</w:t>
      </w:r>
      <w:r w:rsidR="003E6FA1">
        <w:rPr>
          <w:rFonts w:ascii="Tahoma" w:eastAsia="Tahoma" w:hAnsi="Tahoma" w:cs="Tahoma"/>
          <w:spacing w:val="1"/>
        </w:rPr>
        <w:t xml:space="preserve"> </w:t>
      </w:r>
      <w:r w:rsidRPr="002325BE">
        <w:rPr>
          <w:rFonts w:ascii="Tahoma" w:eastAsia="Tahoma" w:hAnsi="Tahoma" w:cs="Tahoma"/>
        </w:rPr>
        <w:t>w</w:t>
      </w:r>
      <w:r w:rsidRPr="002325BE">
        <w:rPr>
          <w:rFonts w:ascii="Tahoma" w:eastAsia="Tahoma" w:hAnsi="Tahoma" w:cs="Tahoma"/>
          <w:spacing w:val="10"/>
        </w:rPr>
        <w:t xml:space="preserve"> </w:t>
      </w:r>
      <w:r w:rsidRPr="002325BE">
        <w:rPr>
          <w:rFonts w:ascii="Tahoma" w:eastAsia="Tahoma" w:hAnsi="Tahoma" w:cs="Tahoma"/>
          <w:spacing w:val="1"/>
        </w:rPr>
        <w:t>w</w:t>
      </w:r>
      <w:r w:rsidRPr="002325BE">
        <w:rPr>
          <w:rFonts w:ascii="Tahoma" w:eastAsia="Tahoma" w:hAnsi="Tahoma" w:cs="Tahoma"/>
          <w:spacing w:val="-1"/>
        </w:rPr>
        <w:t>y</w:t>
      </w:r>
      <w:r w:rsidRPr="002325BE">
        <w:rPr>
          <w:rFonts w:ascii="Tahoma" w:eastAsia="Tahoma" w:hAnsi="Tahoma" w:cs="Tahoma"/>
        </w:rPr>
        <w:t>s</w:t>
      </w:r>
      <w:r w:rsidRPr="002325BE">
        <w:rPr>
          <w:rFonts w:ascii="Tahoma" w:eastAsia="Tahoma" w:hAnsi="Tahoma" w:cs="Tahoma"/>
          <w:spacing w:val="2"/>
        </w:rPr>
        <w:t>o</w:t>
      </w:r>
      <w:r w:rsidRPr="002325BE">
        <w:rPr>
          <w:rFonts w:ascii="Tahoma" w:eastAsia="Tahoma" w:hAnsi="Tahoma" w:cs="Tahoma"/>
          <w:spacing w:val="-3"/>
        </w:rPr>
        <w:t>k</w:t>
      </w:r>
      <w:r w:rsidRPr="002325BE">
        <w:rPr>
          <w:rFonts w:ascii="Tahoma" w:eastAsia="Tahoma" w:hAnsi="Tahoma" w:cs="Tahoma"/>
        </w:rPr>
        <w:t>o</w:t>
      </w:r>
      <w:r w:rsidRPr="002325BE">
        <w:rPr>
          <w:rFonts w:ascii="Tahoma" w:eastAsia="Tahoma" w:hAnsi="Tahoma" w:cs="Tahoma"/>
          <w:spacing w:val="2"/>
        </w:rPr>
        <w:t>ś</w:t>
      </w:r>
      <w:r w:rsidRPr="002325BE">
        <w:rPr>
          <w:rFonts w:ascii="Tahoma" w:eastAsia="Tahoma" w:hAnsi="Tahoma" w:cs="Tahoma"/>
          <w:spacing w:val="-1"/>
        </w:rPr>
        <w:t>c</w:t>
      </w:r>
      <w:r w:rsidRPr="002325BE">
        <w:rPr>
          <w:rFonts w:ascii="Tahoma" w:eastAsia="Tahoma" w:hAnsi="Tahoma" w:cs="Tahoma"/>
        </w:rPr>
        <w:t>i</w:t>
      </w:r>
      <w:r w:rsidRPr="002325BE">
        <w:rPr>
          <w:rFonts w:ascii="Tahoma" w:eastAsia="Tahoma" w:hAnsi="Tahoma" w:cs="Tahoma"/>
          <w:spacing w:val="1"/>
        </w:rPr>
        <w:t xml:space="preserve"> </w:t>
      </w:r>
      <w:r w:rsidRPr="002325BE">
        <w:rPr>
          <w:rFonts w:ascii="Tahoma" w:eastAsia="Tahoma" w:hAnsi="Tahoma" w:cs="Tahoma"/>
          <w:spacing w:val="2"/>
        </w:rPr>
        <w:t>o</w:t>
      </w:r>
      <w:r w:rsidRPr="002325BE">
        <w:rPr>
          <w:rFonts w:ascii="Tahoma" w:eastAsia="Tahoma" w:hAnsi="Tahoma" w:cs="Tahoma"/>
          <w:spacing w:val="-1"/>
        </w:rPr>
        <w:t>k</w:t>
      </w:r>
      <w:r w:rsidRPr="002325BE">
        <w:rPr>
          <w:rFonts w:ascii="Tahoma" w:eastAsia="Tahoma" w:hAnsi="Tahoma" w:cs="Tahoma"/>
        </w:rPr>
        <w:t>r</w:t>
      </w:r>
      <w:r w:rsidRPr="002325BE">
        <w:rPr>
          <w:rFonts w:ascii="Tahoma" w:eastAsia="Tahoma" w:hAnsi="Tahoma" w:cs="Tahoma"/>
          <w:spacing w:val="1"/>
        </w:rPr>
        <w:t>e</w:t>
      </w:r>
      <w:r w:rsidRPr="002325BE">
        <w:rPr>
          <w:rFonts w:ascii="Tahoma" w:eastAsia="Tahoma" w:hAnsi="Tahoma" w:cs="Tahoma"/>
        </w:rPr>
        <w:t>ślo</w:t>
      </w:r>
      <w:r w:rsidRPr="002325BE">
        <w:rPr>
          <w:rFonts w:ascii="Tahoma" w:eastAsia="Tahoma" w:hAnsi="Tahoma" w:cs="Tahoma"/>
          <w:spacing w:val="-1"/>
        </w:rPr>
        <w:t>n</w:t>
      </w:r>
      <w:r w:rsidRPr="002325BE">
        <w:rPr>
          <w:rFonts w:ascii="Tahoma" w:eastAsia="Tahoma" w:hAnsi="Tahoma" w:cs="Tahoma"/>
          <w:spacing w:val="1"/>
        </w:rPr>
        <w:t>e</w:t>
      </w:r>
      <w:r w:rsidRPr="002325BE">
        <w:rPr>
          <w:rFonts w:ascii="Tahoma" w:eastAsia="Tahoma" w:hAnsi="Tahoma" w:cs="Tahoma"/>
        </w:rPr>
        <w:t>j w</w:t>
      </w:r>
      <w:r w:rsidRPr="002325BE">
        <w:rPr>
          <w:rFonts w:ascii="Tahoma" w:eastAsia="Tahoma" w:hAnsi="Tahoma" w:cs="Tahoma"/>
          <w:spacing w:val="2"/>
        </w:rPr>
        <w:t xml:space="preserve"> </w:t>
      </w:r>
      <w:r w:rsidRPr="002325BE">
        <w:rPr>
          <w:rFonts w:ascii="Tahoma" w:eastAsia="Tahoma" w:hAnsi="Tahoma" w:cs="Tahoma"/>
          <w:spacing w:val="-1"/>
        </w:rPr>
        <w:t>h</w:t>
      </w:r>
      <w:r w:rsidRPr="002325BE">
        <w:rPr>
          <w:rFonts w:ascii="Tahoma" w:eastAsia="Tahoma" w:hAnsi="Tahoma" w:cs="Tahoma"/>
          <w:spacing w:val="1"/>
        </w:rPr>
        <w:t>a</w:t>
      </w:r>
      <w:r w:rsidRPr="002325BE">
        <w:rPr>
          <w:rFonts w:ascii="Tahoma" w:eastAsia="Tahoma" w:hAnsi="Tahoma" w:cs="Tahoma"/>
        </w:rPr>
        <w:t>r</w:t>
      </w:r>
      <w:r w:rsidRPr="002325BE">
        <w:rPr>
          <w:rFonts w:ascii="Tahoma" w:eastAsia="Tahoma" w:hAnsi="Tahoma" w:cs="Tahoma"/>
          <w:spacing w:val="1"/>
        </w:rPr>
        <w:t>m</w:t>
      </w:r>
      <w:r w:rsidRPr="002325BE">
        <w:rPr>
          <w:rFonts w:ascii="Tahoma" w:eastAsia="Tahoma" w:hAnsi="Tahoma" w:cs="Tahoma"/>
        </w:rPr>
        <w:t>o</w:t>
      </w:r>
      <w:r w:rsidRPr="002325BE">
        <w:rPr>
          <w:rFonts w:ascii="Tahoma" w:eastAsia="Tahoma" w:hAnsi="Tahoma" w:cs="Tahoma"/>
          <w:spacing w:val="-1"/>
        </w:rPr>
        <w:t>n</w:t>
      </w:r>
      <w:r w:rsidRPr="002325BE">
        <w:rPr>
          <w:rFonts w:ascii="Tahoma" w:eastAsia="Tahoma" w:hAnsi="Tahoma" w:cs="Tahoma"/>
        </w:rPr>
        <w:t>og</w:t>
      </w:r>
      <w:r w:rsidRPr="002325BE">
        <w:rPr>
          <w:rFonts w:ascii="Tahoma" w:eastAsia="Tahoma" w:hAnsi="Tahoma" w:cs="Tahoma"/>
          <w:spacing w:val="-2"/>
        </w:rPr>
        <w:t>r</w:t>
      </w:r>
      <w:r w:rsidRPr="002325BE">
        <w:rPr>
          <w:rFonts w:ascii="Tahoma" w:eastAsia="Tahoma" w:hAnsi="Tahoma" w:cs="Tahoma"/>
          <w:spacing w:val="1"/>
        </w:rPr>
        <w:t>a</w:t>
      </w:r>
      <w:r w:rsidRPr="002325BE">
        <w:rPr>
          <w:rFonts w:ascii="Tahoma" w:eastAsia="Tahoma" w:hAnsi="Tahoma" w:cs="Tahoma"/>
        </w:rPr>
        <w:t>mie</w:t>
      </w:r>
      <w:r w:rsidRPr="002325BE">
        <w:rPr>
          <w:rFonts w:ascii="Tahoma" w:eastAsia="Tahoma" w:hAnsi="Tahoma" w:cs="Tahoma"/>
          <w:spacing w:val="58"/>
        </w:rPr>
        <w:t xml:space="preserve"> </w:t>
      </w:r>
      <w:r w:rsidRPr="002325BE">
        <w:rPr>
          <w:rFonts w:ascii="Tahoma" w:eastAsia="Tahoma" w:hAnsi="Tahoma" w:cs="Tahoma"/>
        </w:rPr>
        <w:t>p</w:t>
      </w:r>
      <w:r w:rsidRPr="002325BE">
        <w:rPr>
          <w:rFonts w:ascii="Tahoma" w:eastAsia="Tahoma" w:hAnsi="Tahoma" w:cs="Tahoma"/>
          <w:spacing w:val="1"/>
        </w:rPr>
        <w:t>ła</w:t>
      </w:r>
      <w:r w:rsidRPr="002325BE">
        <w:rPr>
          <w:rFonts w:ascii="Tahoma" w:eastAsia="Tahoma" w:hAnsi="Tahoma" w:cs="Tahoma"/>
        </w:rPr>
        <w:t>t</w:t>
      </w:r>
      <w:r w:rsidRPr="002325BE">
        <w:rPr>
          <w:rFonts w:ascii="Tahoma" w:eastAsia="Tahoma" w:hAnsi="Tahoma" w:cs="Tahoma"/>
          <w:spacing w:val="-1"/>
        </w:rPr>
        <w:t>n</w:t>
      </w:r>
      <w:r w:rsidRPr="002325BE">
        <w:rPr>
          <w:rFonts w:ascii="Tahoma" w:eastAsia="Tahoma" w:hAnsi="Tahoma" w:cs="Tahoma"/>
        </w:rPr>
        <w:t>o</w:t>
      </w:r>
      <w:r w:rsidRPr="002325BE">
        <w:rPr>
          <w:rFonts w:ascii="Tahoma" w:eastAsia="Tahoma" w:hAnsi="Tahoma" w:cs="Tahoma"/>
          <w:spacing w:val="2"/>
        </w:rPr>
        <w:t>ś</w:t>
      </w:r>
      <w:r w:rsidRPr="002325BE">
        <w:rPr>
          <w:rFonts w:ascii="Tahoma" w:eastAsia="Tahoma" w:hAnsi="Tahoma" w:cs="Tahoma"/>
          <w:spacing w:val="-1"/>
        </w:rPr>
        <w:t>c</w:t>
      </w:r>
      <w:r w:rsidRPr="002325BE">
        <w:rPr>
          <w:rFonts w:ascii="Tahoma" w:eastAsia="Tahoma" w:hAnsi="Tahoma" w:cs="Tahoma"/>
        </w:rPr>
        <w:t xml:space="preserve">i </w:t>
      </w:r>
      <w:r w:rsidRPr="002325BE">
        <w:rPr>
          <w:rFonts w:ascii="Tahoma" w:eastAsia="Tahoma" w:hAnsi="Tahoma" w:cs="Tahoma"/>
          <w:spacing w:val="2"/>
        </w:rPr>
        <w:t xml:space="preserve"> </w:t>
      </w:r>
      <w:r w:rsidRPr="002325BE">
        <w:rPr>
          <w:rFonts w:ascii="Tahoma" w:eastAsia="Tahoma" w:hAnsi="Tahoma" w:cs="Tahoma"/>
        </w:rPr>
        <w:t>st</w:t>
      </w:r>
      <w:r w:rsidRPr="002325BE">
        <w:rPr>
          <w:rFonts w:ascii="Tahoma" w:eastAsia="Tahoma" w:hAnsi="Tahoma" w:cs="Tahoma"/>
          <w:spacing w:val="1"/>
        </w:rPr>
        <w:t>a</w:t>
      </w:r>
      <w:r w:rsidRPr="002325BE">
        <w:rPr>
          <w:rFonts w:ascii="Tahoma" w:eastAsia="Tahoma" w:hAnsi="Tahoma" w:cs="Tahoma"/>
          <w:spacing w:val="-1"/>
        </w:rPr>
        <w:t>n</w:t>
      </w:r>
      <w:r w:rsidRPr="002325BE">
        <w:rPr>
          <w:rFonts w:ascii="Tahoma" w:eastAsia="Tahoma" w:hAnsi="Tahoma" w:cs="Tahoma"/>
        </w:rPr>
        <w:t>o</w:t>
      </w:r>
      <w:r w:rsidRPr="002325BE">
        <w:rPr>
          <w:rFonts w:ascii="Tahoma" w:eastAsia="Tahoma" w:hAnsi="Tahoma" w:cs="Tahoma"/>
          <w:spacing w:val="1"/>
        </w:rPr>
        <w:t>w</w:t>
      </w:r>
      <w:r w:rsidRPr="002325BE">
        <w:rPr>
          <w:rFonts w:ascii="Tahoma" w:eastAsia="Tahoma" w:hAnsi="Tahoma" w:cs="Tahoma"/>
        </w:rPr>
        <w:t>i</w:t>
      </w:r>
      <w:r w:rsidRPr="002325BE">
        <w:rPr>
          <w:rFonts w:ascii="Tahoma" w:eastAsia="Tahoma" w:hAnsi="Tahoma" w:cs="Tahoma"/>
          <w:spacing w:val="1"/>
        </w:rPr>
        <w:t>ą</w:t>
      </w:r>
      <w:r w:rsidRPr="002325BE">
        <w:rPr>
          <w:rFonts w:ascii="Tahoma" w:eastAsia="Tahoma" w:hAnsi="Tahoma" w:cs="Tahoma"/>
          <w:spacing w:val="2"/>
        </w:rPr>
        <w:t>c</w:t>
      </w:r>
      <w:r w:rsidRPr="002325BE">
        <w:rPr>
          <w:rFonts w:ascii="Tahoma" w:eastAsia="Tahoma" w:hAnsi="Tahoma" w:cs="Tahoma"/>
          <w:spacing w:val="-1"/>
        </w:rPr>
        <w:t>y</w:t>
      </w:r>
      <w:r w:rsidRPr="002325BE">
        <w:rPr>
          <w:rFonts w:ascii="Tahoma" w:eastAsia="Tahoma" w:hAnsi="Tahoma" w:cs="Tahoma"/>
        </w:rPr>
        <w:t>m</w:t>
      </w:r>
      <w:r w:rsidRPr="002325BE">
        <w:rPr>
          <w:rFonts w:ascii="Tahoma" w:eastAsia="Tahoma" w:hAnsi="Tahoma" w:cs="Tahoma"/>
          <w:spacing w:val="61"/>
        </w:rPr>
        <w:t xml:space="preserve"> </w:t>
      </w:r>
      <w:r w:rsidRPr="002325BE">
        <w:rPr>
          <w:rFonts w:ascii="Tahoma" w:eastAsia="Tahoma" w:hAnsi="Tahoma" w:cs="Tahoma"/>
        </w:rPr>
        <w:t>z</w:t>
      </w:r>
      <w:r w:rsidRPr="002325BE">
        <w:rPr>
          <w:rFonts w:ascii="Tahoma" w:eastAsia="Tahoma" w:hAnsi="Tahoma" w:cs="Tahoma"/>
          <w:spacing w:val="1"/>
        </w:rPr>
        <w:t>a</w:t>
      </w:r>
      <w:r w:rsidRPr="002325BE">
        <w:rPr>
          <w:rFonts w:ascii="Tahoma" w:eastAsia="Tahoma" w:hAnsi="Tahoma" w:cs="Tahoma"/>
        </w:rPr>
        <w:t>ł</w:t>
      </w:r>
      <w:r w:rsidRPr="002325BE">
        <w:rPr>
          <w:rFonts w:ascii="Tahoma" w:eastAsia="Tahoma" w:hAnsi="Tahoma" w:cs="Tahoma"/>
          <w:spacing w:val="1"/>
        </w:rPr>
        <w:t>ą</w:t>
      </w:r>
      <w:r w:rsidRPr="002325BE">
        <w:rPr>
          <w:rFonts w:ascii="Tahoma" w:eastAsia="Tahoma" w:hAnsi="Tahoma" w:cs="Tahoma"/>
          <w:spacing w:val="-1"/>
        </w:rPr>
        <w:t>c</w:t>
      </w:r>
      <w:r w:rsidRPr="002325BE">
        <w:rPr>
          <w:rFonts w:ascii="Tahoma" w:eastAsia="Tahoma" w:hAnsi="Tahoma" w:cs="Tahoma"/>
        </w:rPr>
        <w:t>z</w:t>
      </w:r>
      <w:r w:rsidRPr="002325BE">
        <w:rPr>
          <w:rFonts w:ascii="Tahoma" w:eastAsia="Tahoma" w:hAnsi="Tahoma" w:cs="Tahoma"/>
          <w:spacing w:val="2"/>
        </w:rPr>
        <w:t>n</w:t>
      </w:r>
      <w:r w:rsidRPr="002325BE">
        <w:rPr>
          <w:rFonts w:ascii="Tahoma" w:eastAsia="Tahoma" w:hAnsi="Tahoma" w:cs="Tahoma"/>
        </w:rPr>
        <w:t xml:space="preserve">ik </w:t>
      </w:r>
      <w:r w:rsidRPr="002325BE">
        <w:rPr>
          <w:rFonts w:ascii="Tahoma" w:eastAsia="Tahoma" w:hAnsi="Tahoma" w:cs="Tahoma"/>
          <w:spacing w:val="-1"/>
        </w:rPr>
        <w:t>n</w:t>
      </w:r>
      <w:r w:rsidRPr="002325BE">
        <w:rPr>
          <w:rFonts w:ascii="Tahoma" w:eastAsia="Tahoma" w:hAnsi="Tahoma" w:cs="Tahoma"/>
        </w:rPr>
        <w:t xml:space="preserve">r 2 do </w:t>
      </w:r>
      <w:r w:rsidRPr="002325BE">
        <w:rPr>
          <w:rFonts w:ascii="Tahoma" w:eastAsia="Tahoma" w:hAnsi="Tahoma" w:cs="Tahoma"/>
          <w:spacing w:val="-1"/>
        </w:rPr>
        <w:t>u</w:t>
      </w:r>
      <w:r w:rsidRPr="002325BE">
        <w:rPr>
          <w:rFonts w:ascii="Tahoma" w:eastAsia="Tahoma" w:hAnsi="Tahoma" w:cs="Tahoma"/>
        </w:rPr>
        <w:t>mo</w:t>
      </w:r>
      <w:r w:rsidRPr="002325BE">
        <w:rPr>
          <w:rFonts w:ascii="Tahoma" w:eastAsia="Tahoma" w:hAnsi="Tahoma" w:cs="Tahoma"/>
          <w:spacing w:val="1"/>
        </w:rPr>
        <w:t>w</w:t>
      </w:r>
      <w:r w:rsidRPr="002325BE">
        <w:rPr>
          <w:rFonts w:ascii="Tahoma" w:eastAsia="Tahoma" w:hAnsi="Tahoma" w:cs="Tahoma"/>
          <w:spacing w:val="-18"/>
        </w:rPr>
        <w:t>y</w:t>
      </w:r>
      <w:r w:rsidRPr="002325BE">
        <w:rPr>
          <w:rFonts w:ascii="Tahoma" w:eastAsia="Tahoma" w:hAnsi="Tahoma" w:cs="Tahoma"/>
        </w:rPr>
        <w:t>,</w:t>
      </w:r>
      <w:r w:rsidR="003E6FA1">
        <w:rPr>
          <w:rFonts w:ascii="Tahoma" w:eastAsia="Tahoma" w:hAnsi="Tahoma" w:cs="Tahoma"/>
        </w:rPr>
        <w:t xml:space="preserve"> </w:t>
      </w:r>
      <w:r w:rsidRPr="00BC3F26">
        <w:rPr>
          <w:rFonts w:ascii="Tahoma" w:eastAsia="Tahoma" w:hAnsi="Tahoma" w:cs="Tahoma"/>
          <w:position w:val="-1"/>
        </w:rPr>
        <w:t>z</w:t>
      </w:r>
      <w:r w:rsidRPr="00BC3F26">
        <w:rPr>
          <w:rFonts w:ascii="Tahoma" w:eastAsia="Tahoma" w:hAnsi="Tahoma" w:cs="Tahoma"/>
          <w:spacing w:val="-1"/>
          <w:position w:val="-1"/>
        </w:rPr>
        <w:t xml:space="preserve"> </w:t>
      </w:r>
      <w:r w:rsidRPr="00BC3F26">
        <w:rPr>
          <w:rFonts w:ascii="Tahoma" w:eastAsia="Tahoma" w:hAnsi="Tahoma" w:cs="Tahoma"/>
          <w:spacing w:val="1"/>
          <w:position w:val="-1"/>
        </w:rPr>
        <w:t>za</w:t>
      </w:r>
      <w:r w:rsidRPr="00BC3F26">
        <w:rPr>
          <w:rFonts w:ascii="Tahoma" w:eastAsia="Tahoma" w:hAnsi="Tahoma" w:cs="Tahoma"/>
          <w:position w:val="-1"/>
        </w:rPr>
        <w:t>strz</w:t>
      </w:r>
      <w:r w:rsidRPr="00BC3F26">
        <w:rPr>
          <w:rFonts w:ascii="Tahoma" w:eastAsia="Tahoma" w:hAnsi="Tahoma" w:cs="Tahoma"/>
          <w:spacing w:val="1"/>
          <w:position w:val="-1"/>
        </w:rPr>
        <w:t>e</w:t>
      </w:r>
      <w:r w:rsidRPr="00BC3F26">
        <w:rPr>
          <w:rFonts w:ascii="Tahoma" w:eastAsia="Tahoma" w:hAnsi="Tahoma" w:cs="Tahoma"/>
          <w:position w:val="-1"/>
        </w:rPr>
        <w:t>ż</w:t>
      </w:r>
      <w:r w:rsidRPr="00BC3F26">
        <w:rPr>
          <w:rFonts w:ascii="Tahoma" w:eastAsia="Tahoma" w:hAnsi="Tahoma" w:cs="Tahoma"/>
          <w:spacing w:val="1"/>
          <w:position w:val="-1"/>
        </w:rPr>
        <w:t>e</w:t>
      </w:r>
      <w:r w:rsidRPr="00BC3F26">
        <w:rPr>
          <w:rFonts w:ascii="Tahoma" w:eastAsia="Tahoma" w:hAnsi="Tahoma" w:cs="Tahoma"/>
          <w:spacing w:val="-1"/>
          <w:position w:val="-1"/>
        </w:rPr>
        <w:t>n</w:t>
      </w:r>
      <w:r w:rsidRPr="00BC3F26">
        <w:rPr>
          <w:rFonts w:ascii="Tahoma" w:eastAsia="Tahoma" w:hAnsi="Tahoma" w:cs="Tahoma"/>
          <w:position w:val="-1"/>
        </w:rPr>
        <w:t>i</w:t>
      </w:r>
      <w:r w:rsidRPr="00BC3F26">
        <w:rPr>
          <w:rFonts w:ascii="Tahoma" w:eastAsia="Tahoma" w:hAnsi="Tahoma" w:cs="Tahoma"/>
          <w:spacing w:val="1"/>
          <w:position w:val="-1"/>
        </w:rPr>
        <w:t>e</w:t>
      </w:r>
      <w:r w:rsidRPr="00BC3F26">
        <w:rPr>
          <w:rFonts w:ascii="Tahoma" w:eastAsia="Tahoma" w:hAnsi="Tahoma" w:cs="Tahoma"/>
          <w:position w:val="-1"/>
        </w:rPr>
        <w:t>m</w:t>
      </w:r>
      <w:r w:rsidRPr="00BC3F26">
        <w:rPr>
          <w:rFonts w:ascii="Tahoma" w:eastAsia="Tahoma" w:hAnsi="Tahoma" w:cs="Tahoma"/>
          <w:spacing w:val="-12"/>
          <w:position w:val="-1"/>
        </w:rPr>
        <w:t xml:space="preserve"> </w:t>
      </w:r>
      <w:r w:rsidRPr="00BC3F26">
        <w:rPr>
          <w:rFonts w:ascii="Tahoma" w:eastAsia="Tahoma" w:hAnsi="Tahoma" w:cs="Tahoma"/>
          <w:spacing w:val="-1"/>
          <w:position w:val="-1"/>
        </w:rPr>
        <w:t>u</w:t>
      </w:r>
      <w:r w:rsidRPr="00BC3F26">
        <w:rPr>
          <w:rFonts w:ascii="Tahoma" w:eastAsia="Tahoma" w:hAnsi="Tahoma" w:cs="Tahoma"/>
          <w:spacing w:val="2"/>
          <w:position w:val="-1"/>
        </w:rPr>
        <w:t>s</w:t>
      </w:r>
      <w:r w:rsidRPr="00BC3F26">
        <w:rPr>
          <w:rFonts w:ascii="Tahoma" w:eastAsia="Tahoma" w:hAnsi="Tahoma" w:cs="Tahoma"/>
          <w:position w:val="-1"/>
        </w:rPr>
        <w:t>t.</w:t>
      </w:r>
      <w:r w:rsidRPr="00BC3F26">
        <w:rPr>
          <w:rFonts w:ascii="Tahoma" w:eastAsia="Tahoma" w:hAnsi="Tahoma" w:cs="Tahoma"/>
          <w:spacing w:val="-3"/>
          <w:position w:val="-1"/>
        </w:rPr>
        <w:t xml:space="preserve"> </w:t>
      </w:r>
      <w:r w:rsidR="008F35EB">
        <w:rPr>
          <w:rFonts w:ascii="Tahoma" w:eastAsia="Tahoma" w:hAnsi="Tahoma" w:cs="Tahoma"/>
          <w:spacing w:val="-3"/>
          <w:position w:val="-1"/>
        </w:rPr>
        <w:t>7</w:t>
      </w:r>
      <w:r w:rsidRPr="00BC3F26">
        <w:rPr>
          <w:rFonts w:ascii="Tahoma" w:eastAsia="Tahoma" w:hAnsi="Tahoma" w:cs="Tahoma"/>
          <w:spacing w:val="1"/>
          <w:position w:val="-1"/>
        </w:rPr>
        <w:t xml:space="preserve"> </w:t>
      </w:r>
      <w:r w:rsidRPr="00BC3F26">
        <w:rPr>
          <w:rFonts w:ascii="Tahoma" w:eastAsia="Tahoma" w:hAnsi="Tahoma" w:cs="Tahoma"/>
          <w:spacing w:val="-1"/>
          <w:position w:val="-1"/>
        </w:rPr>
        <w:t>n</w:t>
      </w:r>
      <w:r w:rsidRPr="00BC3F26">
        <w:rPr>
          <w:rFonts w:ascii="Tahoma" w:eastAsia="Tahoma" w:hAnsi="Tahoma" w:cs="Tahoma"/>
          <w:position w:val="-1"/>
        </w:rPr>
        <w:t>i</w:t>
      </w:r>
      <w:r w:rsidRPr="00BC3F26">
        <w:rPr>
          <w:rFonts w:ascii="Tahoma" w:eastAsia="Tahoma" w:hAnsi="Tahoma" w:cs="Tahoma"/>
          <w:spacing w:val="-1"/>
          <w:position w:val="-1"/>
        </w:rPr>
        <w:t>n</w:t>
      </w:r>
      <w:r w:rsidRPr="00BC3F26">
        <w:rPr>
          <w:rFonts w:ascii="Tahoma" w:eastAsia="Tahoma" w:hAnsi="Tahoma" w:cs="Tahoma"/>
          <w:position w:val="-1"/>
        </w:rPr>
        <w:t>i</w:t>
      </w:r>
      <w:r w:rsidRPr="00BC3F26">
        <w:rPr>
          <w:rFonts w:ascii="Tahoma" w:eastAsia="Tahoma" w:hAnsi="Tahoma" w:cs="Tahoma"/>
          <w:spacing w:val="3"/>
          <w:position w:val="-1"/>
        </w:rPr>
        <w:t>e</w:t>
      </w:r>
      <w:r w:rsidRPr="00BC3F26">
        <w:rPr>
          <w:rFonts w:ascii="Tahoma" w:eastAsia="Tahoma" w:hAnsi="Tahoma" w:cs="Tahoma"/>
          <w:spacing w:val="-1"/>
          <w:position w:val="-1"/>
        </w:rPr>
        <w:t>j</w:t>
      </w:r>
      <w:r w:rsidRPr="00BC3F26">
        <w:rPr>
          <w:rFonts w:ascii="Tahoma" w:eastAsia="Tahoma" w:hAnsi="Tahoma" w:cs="Tahoma"/>
          <w:position w:val="-1"/>
        </w:rPr>
        <w:t>sz</w:t>
      </w:r>
      <w:r w:rsidRPr="00BC3F26">
        <w:rPr>
          <w:rFonts w:ascii="Tahoma" w:eastAsia="Tahoma" w:hAnsi="Tahoma" w:cs="Tahoma"/>
          <w:spacing w:val="1"/>
          <w:position w:val="-1"/>
        </w:rPr>
        <w:t>e</w:t>
      </w:r>
      <w:r w:rsidRPr="00BC3F26">
        <w:rPr>
          <w:rFonts w:ascii="Tahoma" w:eastAsia="Tahoma" w:hAnsi="Tahoma" w:cs="Tahoma"/>
          <w:position w:val="-1"/>
        </w:rPr>
        <w:t>go</w:t>
      </w:r>
      <w:r w:rsidRPr="00BC3F26">
        <w:rPr>
          <w:rFonts w:ascii="Tahoma" w:eastAsia="Tahoma" w:hAnsi="Tahoma" w:cs="Tahoma"/>
          <w:spacing w:val="-10"/>
          <w:position w:val="-1"/>
        </w:rPr>
        <w:t xml:space="preserve"> </w:t>
      </w:r>
      <w:r w:rsidRPr="00BC3F26">
        <w:rPr>
          <w:rFonts w:ascii="Tahoma" w:eastAsia="Tahoma" w:hAnsi="Tahoma" w:cs="Tahoma"/>
          <w:position w:val="-1"/>
        </w:rPr>
        <w:t>p</w:t>
      </w:r>
      <w:r w:rsidRPr="00BC3F26">
        <w:rPr>
          <w:rFonts w:ascii="Tahoma" w:eastAsia="Tahoma" w:hAnsi="Tahoma" w:cs="Tahoma"/>
          <w:spacing w:val="1"/>
          <w:position w:val="-1"/>
        </w:rPr>
        <w:t>a</w:t>
      </w:r>
      <w:r w:rsidRPr="00BC3F26">
        <w:rPr>
          <w:rFonts w:ascii="Tahoma" w:eastAsia="Tahoma" w:hAnsi="Tahoma" w:cs="Tahoma"/>
          <w:spacing w:val="-2"/>
          <w:position w:val="-1"/>
        </w:rPr>
        <w:t>r</w:t>
      </w:r>
      <w:r w:rsidRPr="00BC3F26">
        <w:rPr>
          <w:rFonts w:ascii="Tahoma" w:eastAsia="Tahoma" w:hAnsi="Tahoma" w:cs="Tahoma"/>
          <w:spacing w:val="1"/>
          <w:position w:val="-1"/>
        </w:rPr>
        <w:t>a</w:t>
      </w:r>
      <w:r w:rsidRPr="00BC3F26">
        <w:rPr>
          <w:rFonts w:ascii="Tahoma" w:eastAsia="Tahoma" w:hAnsi="Tahoma" w:cs="Tahoma"/>
          <w:position w:val="-1"/>
        </w:rPr>
        <w:t>g</w:t>
      </w:r>
      <w:r w:rsidRPr="00BC3F26">
        <w:rPr>
          <w:rFonts w:ascii="Tahoma" w:eastAsia="Tahoma" w:hAnsi="Tahoma" w:cs="Tahoma"/>
          <w:spacing w:val="-2"/>
          <w:position w:val="-1"/>
        </w:rPr>
        <w:t>r</w:t>
      </w:r>
      <w:r w:rsidRPr="00BC3F26">
        <w:rPr>
          <w:rFonts w:ascii="Tahoma" w:eastAsia="Tahoma" w:hAnsi="Tahoma" w:cs="Tahoma"/>
          <w:spacing w:val="1"/>
          <w:position w:val="-1"/>
        </w:rPr>
        <w:t>a</w:t>
      </w:r>
      <w:r w:rsidRPr="00BC3F26">
        <w:rPr>
          <w:rFonts w:ascii="Tahoma" w:eastAsia="Tahoma" w:hAnsi="Tahoma" w:cs="Tahoma"/>
          <w:spacing w:val="-3"/>
          <w:position w:val="-1"/>
        </w:rPr>
        <w:t>f</w:t>
      </w:r>
      <w:r w:rsidRPr="00BC3F26">
        <w:rPr>
          <w:rFonts w:ascii="Tahoma" w:eastAsia="Tahoma" w:hAnsi="Tahoma" w:cs="Tahoma"/>
          <w:position w:val="-1"/>
        </w:rPr>
        <w:t>u</w:t>
      </w:r>
      <w:r w:rsidRPr="00BC3F26">
        <w:rPr>
          <w:rFonts w:ascii="Tahoma" w:eastAsia="Tahoma" w:hAnsi="Tahoma" w:cs="Tahoma"/>
          <w:spacing w:val="-10"/>
          <w:position w:val="-1"/>
        </w:rPr>
        <w:t xml:space="preserve"> </w:t>
      </w:r>
      <w:r w:rsidRPr="00BC3F26">
        <w:rPr>
          <w:rFonts w:ascii="Tahoma" w:eastAsia="Tahoma" w:hAnsi="Tahoma" w:cs="Tahoma"/>
          <w:position w:val="-1"/>
        </w:rPr>
        <w:t>i §</w:t>
      </w:r>
      <w:r w:rsidR="00F96E06" w:rsidRPr="00BC3F26">
        <w:rPr>
          <w:rFonts w:ascii="Tahoma" w:eastAsia="Tahoma" w:hAnsi="Tahoma" w:cs="Tahoma"/>
          <w:position w:val="-1"/>
        </w:rPr>
        <w:t xml:space="preserve"> 1</w:t>
      </w:r>
      <w:r w:rsidR="00E40523">
        <w:rPr>
          <w:rFonts w:ascii="Tahoma" w:eastAsia="Tahoma" w:hAnsi="Tahoma" w:cs="Tahoma"/>
          <w:position w:val="-1"/>
        </w:rPr>
        <w:t>2</w:t>
      </w:r>
      <w:r w:rsidRPr="00BC3F26">
        <w:rPr>
          <w:rFonts w:ascii="Tahoma" w:eastAsia="Tahoma" w:hAnsi="Tahoma" w:cs="Tahoma"/>
          <w:position w:val="-1"/>
        </w:rPr>
        <w:t>.</w:t>
      </w:r>
      <w:r w:rsidR="00BC3F26" w:rsidRPr="00BC3F26">
        <w:t xml:space="preserve"> </w:t>
      </w:r>
      <w:r w:rsidR="00B2598D">
        <w:br/>
      </w:r>
      <w:r w:rsidR="00BC3F26" w:rsidRPr="00BC3F26">
        <w:rPr>
          <w:rFonts w:ascii="Tahoma" w:eastAsia="Tahoma" w:hAnsi="Tahoma" w:cs="Tahoma"/>
          <w:position w:val="-1"/>
        </w:rPr>
        <w:t>W szczególnie uzasadnionych przypadkach dofinansowanie</w:t>
      </w:r>
      <w:r w:rsidR="009844E3">
        <w:rPr>
          <w:rFonts w:ascii="Tahoma" w:eastAsia="Tahoma" w:hAnsi="Tahoma" w:cs="Tahoma"/>
          <w:position w:val="-1"/>
        </w:rPr>
        <w:t xml:space="preserve"> oraz środki PFRON </w:t>
      </w:r>
      <w:r w:rsidR="00BC3F26" w:rsidRPr="00BC3F26">
        <w:rPr>
          <w:rFonts w:ascii="Tahoma" w:eastAsia="Tahoma" w:hAnsi="Tahoma" w:cs="Tahoma"/>
          <w:position w:val="-1"/>
        </w:rPr>
        <w:t xml:space="preserve"> mo</w:t>
      </w:r>
      <w:r w:rsidR="009844E3">
        <w:rPr>
          <w:rFonts w:ascii="Tahoma" w:eastAsia="Tahoma" w:hAnsi="Tahoma" w:cs="Tahoma"/>
          <w:position w:val="-1"/>
        </w:rPr>
        <w:t>gą</w:t>
      </w:r>
      <w:r w:rsidR="00BC3F26" w:rsidRPr="00BC3F26">
        <w:rPr>
          <w:rFonts w:ascii="Tahoma" w:eastAsia="Tahoma" w:hAnsi="Tahoma" w:cs="Tahoma"/>
          <w:position w:val="-1"/>
        </w:rPr>
        <w:t xml:space="preserve"> być wypłacane w formie refundacji </w:t>
      </w:r>
      <w:r w:rsidR="00463A9B">
        <w:rPr>
          <w:rFonts w:ascii="Tahoma" w:eastAsia="Tahoma" w:hAnsi="Tahoma" w:cs="Tahoma"/>
          <w:position w:val="-1"/>
        </w:rPr>
        <w:t xml:space="preserve">wydatków </w:t>
      </w:r>
      <w:r w:rsidR="00BC3F26" w:rsidRPr="00BC3F26">
        <w:rPr>
          <w:rFonts w:ascii="Tahoma" w:eastAsia="Tahoma" w:hAnsi="Tahoma" w:cs="Tahoma"/>
          <w:position w:val="-1"/>
        </w:rPr>
        <w:t>poniesionych przez Beneficjenta lub Partnerów</w:t>
      </w:r>
      <w:r w:rsidR="00BC3F26">
        <w:rPr>
          <w:rFonts w:ascii="Tahoma" w:eastAsia="Tahoma" w:hAnsi="Tahoma" w:cs="Tahoma"/>
          <w:position w:val="-1"/>
        </w:rPr>
        <w:t>.</w:t>
      </w:r>
      <w:r w:rsidR="00BC3F26">
        <w:rPr>
          <w:rStyle w:val="Odwoanieprzypisudolnego"/>
          <w:rFonts w:ascii="Tahoma" w:eastAsia="Tahoma" w:hAnsi="Tahoma" w:cs="Tahoma"/>
          <w:position w:val="-1"/>
        </w:rPr>
        <w:footnoteReference w:id="27"/>
      </w:r>
    </w:p>
    <w:p w14:paraId="76DB060A" w14:textId="439C1EB6" w:rsidR="00CD63D9" w:rsidRPr="00CD63D9" w:rsidRDefault="00280ADA" w:rsidP="00E43CDE">
      <w:pPr>
        <w:pStyle w:val="Akapitzlist"/>
        <w:numPr>
          <w:ilvl w:val="0"/>
          <w:numId w:val="13"/>
        </w:numPr>
        <w:spacing w:line="276" w:lineRule="auto"/>
        <w:ind w:left="426" w:right="14" w:hanging="426"/>
        <w:jc w:val="both"/>
        <w:rPr>
          <w:rFonts w:ascii="Tahoma" w:eastAsia="Tahoma" w:hAnsi="Tahoma" w:cs="Tahoma"/>
        </w:rPr>
      </w:pPr>
      <w:r w:rsidRPr="00CD63D9">
        <w:rPr>
          <w:rFonts w:ascii="Tahoma" w:eastAsia="Tahoma" w:hAnsi="Tahoma" w:cs="Tahoma"/>
        </w:rPr>
        <w:t>B</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spacing w:val="1"/>
        </w:rPr>
        <w:t>e</w:t>
      </w:r>
      <w:r w:rsidRPr="00CD63D9">
        <w:rPr>
          <w:rFonts w:ascii="Tahoma" w:eastAsia="Tahoma" w:hAnsi="Tahoma" w:cs="Tahoma"/>
          <w:spacing w:val="-1"/>
        </w:rPr>
        <w:t>f</w:t>
      </w:r>
      <w:r w:rsidRPr="00CD63D9">
        <w:rPr>
          <w:rFonts w:ascii="Tahoma" w:eastAsia="Tahoma" w:hAnsi="Tahoma" w:cs="Tahoma"/>
          <w:spacing w:val="2"/>
        </w:rPr>
        <w:t>i</w:t>
      </w:r>
      <w:r w:rsidRPr="00CD63D9">
        <w:rPr>
          <w:rFonts w:ascii="Tahoma" w:eastAsia="Tahoma" w:hAnsi="Tahoma" w:cs="Tahoma"/>
          <w:spacing w:val="-1"/>
        </w:rPr>
        <w:t>cj</w:t>
      </w:r>
      <w:r w:rsidRPr="00CD63D9">
        <w:rPr>
          <w:rFonts w:ascii="Tahoma" w:eastAsia="Tahoma" w:hAnsi="Tahoma" w:cs="Tahoma"/>
          <w:spacing w:val="3"/>
        </w:rPr>
        <w:t>e</w:t>
      </w:r>
      <w:r w:rsidRPr="00CD63D9">
        <w:rPr>
          <w:rFonts w:ascii="Tahoma" w:eastAsia="Tahoma" w:hAnsi="Tahoma" w:cs="Tahoma"/>
          <w:spacing w:val="-1"/>
        </w:rPr>
        <w:t>n</w:t>
      </w:r>
      <w:r w:rsidRPr="00CD63D9">
        <w:rPr>
          <w:rFonts w:ascii="Tahoma" w:eastAsia="Tahoma" w:hAnsi="Tahoma" w:cs="Tahoma"/>
        </w:rPr>
        <w:t>t</w:t>
      </w:r>
      <w:r w:rsidR="00BC3F26" w:rsidRPr="00CD63D9">
        <w:rPr>
          <w:rFonts w:ascii="Tahoma" w:eastAsia="Tahoma" w:hAnsi="Tahoma" w:cs="Tahoma"/>
        </w:rPr>
        <w:t>,</w:t>
      </w:r>
      <w:r w:rsidR="00BC3F26" w:rsidRPr="00BC3F26">
        <w:t xml:space="preserve"> </w:t>
      </w:r>
      <w:r w:rsidR="00BC3F26" w:rsidRPr="00CD63D9">
        <w:rPr>
          <w:rFonts w:ascii="Tahoma" w:eastAsia="Tahoma" w:hAnsi="Tahoma" w:cs="Tahoma"/>
        </w:rPr>
        <w:t>w porozumieniu z IZ,</w:t>
      </w:r>
      <w:r w:rsidRPr="00CD63D9">
        <w:rPr>
          <w:rFonts w:ascii="Tahoma" w:eastAsia="Tahoma" w:hAnsi="Tahoma" w:cs="Tahoma"/>
          <w:spacing w:val="-9"/>
        </w:rPr>
        <w:t xml:space="preserve"> </w:t>
      </w:r>
      <w:r w:rsidRPr="00CD63D9">
        <w:rPr>
          <w:rFonts w:ascii="Tahoma" w:eastAsia="Tahoma" w:hAnsi="Tahoma" w:cs="Tahoma"/>
        </w:rPr>
        <w:t>spor</w:t>
      </w:r>
      <w:r w:rsidRPr="00CD63D9">
        <w:rPr>
          <w:rFonts w:ascii="Tahoma" w:eastAsia="Tahoma" w:hAnsi="Tahoma" w:cs="Tahoma"/>
          <w:spacing w:val="1"/>
        </w:rPr>
        <w:t>zą</w:t>
      </w:r>
      <w:r w:rsidRPr="00CD63D9">
        <w:rPr>
          <w:rFonts w:ascii="Tahoma" w:eastAsia="Tahoma" w:hAnsi="Tahoma" w:cs="Tahoma"/>
        </w:rPr>
        <w:t>dza</w:t>
      </w:r>
      <w:r w:rsidRPr="00CD63D9">
        <w:rPr>
          <w:rFonts w:ascii="Tahoma" w:eastAsia="Tahoma" w:hAnsi="Tahoma" w:cs="Tahoma"/>
          <w:spacing w:val="-6"/>
        </w:rPr>
        <w:t xml:space="preserve"> </w:t>
      </w:r>
      <w:r w:rsidRPr="00CD63D9">
        <w:rPr>
          <w:rFonts w:ascii="Tahoma" w:eastAsia="Tahoma" w:hAnsi="Tahoma" w:cs="Tahoma"/>
          <w:spacing w:val="-1"/>
        </w:rPr>
        <w:t>h</w:t>
      </w:r>
      <w:r w:rsidRPr="00CD63D9">
        <w:rPr>
          <w:rFonts w:ascii="Tahoma" w:eastAsia="Tahoma" w:hAnsi="Tahoma" w:cs="Tahoma"/>
          <w:spacing w:val="1"/>
        </w:rPr>
        <w:t>a</w:t>
      </w:r>
      <w:r w:rsidRPr="00CD63D9">
        <w:rPr>
          <w:rFonts w:ascii="Tahoma" w:eastAsia="Tahoma" w:hAnsi="Tahoma" w:cs="Tahoma"/>
        </w:rPr>
        <w:t>r</w:t>
      </w:r>
      <w:r w:rsidRPr="00CD63D9">
        <w:rPr>
          <w:rFonts w:ascii="Tahoma" w:eastAsia="Tahoma" w:hAnsi="Tahoma" w:cs="Tahoma"/>
          <w:spacing w:val="1"/>
        </w:rPr>
        <w:t>m</w:t>
      </w:r>
      <w:r w:rsidRPr="00CD63D9">
        <w:rPr>
          <w:rFonts w:ascii="Tahoma" w:eastAsia="Tahoma" w:hAnsi="Tahoma" w:cs="Tahoma"/>
        </w:rPr>
        <w:t>o</w:t>
      </w:r>
      <w:r w:rsidRPr="00CD63D9">
        <w:rPr>
          <w:rFonts w:ascii="Tahoma" w:eastAsia="Tahoma" w:hAnsi="Tahoma" w:cs="Tahoma"/>
          <w:spacing w:val="-1"/>
        </w:rPr>
        <w:t>n</w:t>
      </w:r>
      <w:r w:rsidRPr="00CD63D9">
        <w:rPr>
          <w:rFonts w:ascii="Tahoma" w:eastAsia="Tahoma" w:hAnsi="Tahoma" w:cs="Tahoma"/>
        </w:rPr>
        <w:t>og</w:t>
      </w:r>
      <w:r w:rsidRPr="00CD63D9">
        <w:rPr>
          <w:rFonts w:ascii="Tahoma" w:eastAsia="Tahoma" w:hAnsi="Tahoma" w:cs="Tahoma"/>
          <w:spacing w:val="-2"/>
        </w:rPr>
        <w:t>r</w:t>
      </w:r>
      <w:r w:rsidRPr="00CD63D9">
        <w:rPr>
          <w:rFonts w:ascii="Tahoma" w:eastAsia="Tahoma" w:hAnsi="Tahoma" w:cs="Tahoma"/>
          <w:spacing w:val="1"/>
        </w:rPr>
        <w:t>a</w:t>
      </w:r>
      <w:r w:rsidRPr="00CD63D9">
        <w:rPr>
          <w:rFonts w:ascii="Tahoma" w:eastAsia="Tahoma" w:hAnsi="Tahoma" w:cs="Tahoma"/>
        </w:rPr>
        <w:t>m</w:t>
      </w:r>
      <w:r w:rsidRPr="00CD63D9">
        <w:rPr>
          <w:rFonts w:ascii="Tahoma" w:eastAsia="Tahoma" w:hAnsi="Tahoma" w:cs="Tahoma"/>
          <w:spacing w:val="-12"/>
        </w:rPr>
        <w:t xml:space="preserve"> </w:t>
      </w:r>
      <w:r w:rsidRPr="00CD63D9">
        <w:rPr>
          <w:rFonts w:ascii="Tahoma" w:eastAsia="Tahoma" w:hAnsi="Tahoma" w:cs="Tahoma"/>
        </w:rPr>
        <w:t>p</w:t>
      </w:r>
      <w:r w:rsidRPr="00CD63D9">
        <w:rPr>
          <w:rFonts w:ascii="Tahoma" w:eastAsia="Tahoma" w:hAnsi="Tahoma" w:cs="Tahoma"/>
          <w:spacing w:val="1"/>
        </w:rPr>
        <w:t>ła</w:t>
      </w:r>
      <w:r w:rsidRPr="00CD63D9">
        <w:rPr>
          <w:rFonts w:ascii="Tahoma" w:eastAsia="Tahoma" w:hAnsi="Tahoma" w:cs="Tahoma"/>
        </w:rPr>
        <w:t>t</w:t>
      </w:r>
      <w:r w:rsidRPr="00CD63D9">
        <w:rPr>
          <w:rFonts w:ascii="Tahoma" w:eastAsia="Tahoma" w:hAnsi="Tahoma" w:cs="Tahoma"/>
          <w:spacing w:val="-1"/>
        </w:rPr>
        <w:t>n</w:t>
      </w:r>
      <w:r w:rsidRPr="00CD63D9">
        <w:rPr>
          <w:rFonts w:ascii="Tahoma" w:eastAsia="Tahoma" w:hAnsi="Tahoma" w:cs="Tahoma"/>
        </w:rPr>
        <w:t>o</w:t>
      </w:r>
      <w:r w:rsidRPr="00CD63D9">
        <w:rPr>
          <w:rFonts w:ascii="Tahoma" w:eastAsia="Tahoma" w:hAnsi="Tahoma" w:cs="Tahoma"/>
          <w:spacing w:val="2"/>
        </w:rPr>
        <w:t>ś</w:t>
      </w:r>
      <w:r w:rsidRPr="00CD63D9">
        <w:rPr>
          <w:rFonts w:ascii="Tahoma" w:eastAsia="Tahoma" w:hAnsi="Tahoma" w:cs="Tahoma"/>
          <w:spacing w:val="-1"/>
        </w:rPr>
        <w:t>c</w:t>
      </w:r>
      <w:r w:rsidRPr="00CD63D9">
        <w:rPr>
          <w:rFonts w:ascii="Tahoma" w:eastAsia="Tahoma" w:hAnsi="Tahoma" w:cs="Tahoma"/>
        </w:rPr>
        <w:t>i</w:t>
      </w:r>
      <w:r w:rsidRPr="00CD63D9">
        <w:rPr>
          <w:rFonts w:ascii="Tahoma" w:eastAsia="Tahoma" w:hAnsi="Tahoma" w:cs="Tahoma"/>
          <w:spacing w:val="-7"/>
        </w:rPr>
        <w:t xml:space="preserve"> </w:t>
      </w:r>
      <w:r w:rsidRPr="00CD63D9">
        <w:rPr>
          <w:rFonts w:ascii="Tahoma" w:eastAsia="Tahoma" w:hAnsi="Tahoma" w:cs="Tahoma"/>
        </w:rPr>
        <w:t>w pod</w:t>
      </w:r>
      <w:r w:rsidRPr="00CD63D9">
        <w:rPr>
          <w:rFonts w:ascii="Tahoma" w:eastAsia="Tahoma" w:hAnsi="Tahoma" w:cs="Tahoma"/>
          <w:spacing w:val="1"/>
        </w:rPr>
        <w:t>z</w:t>
      </w:r>
      <w:r w:rsidRPr="00CD63D9">
        <w:rPr>
          <w:rFonts w:ascii="Tahoma" w:eastAsia="Tahoma" w:hAnsi="Tahoma" w:cs="Tahoma"/>
          <w:spacing w:val="2"/>
        </w:rPr>
        <w:t>i</w:t>
      </w:r>
      <w:r w:rsidRPr="00CD63D9">
        <w:rPr>
          <w:rFonts w:ascii="Tahoma" w:eastAsia="Tahoma" w:hAnsi="Tahoma" w:cs="Tahoma"/>
          <w:spacing w:val="1"/>
        </w:rPr>
        <w:t>a</w:t>
      </w:r>
      <w:r w:rsidRPr="00CD63D9">
        <w:rPr>
          <w:rFonts w:ascii="Tahoma" w:eastAsia="Tahoma" w:hAnsi="Tahoma" w:cs="Tahoma"/>
        </w:rPr>
        <w:t>le</w:t>
      </w:r>
      <w:r w:rsidRPr="00CD63D9">
        <w:rPr>
          <w:rFonts w:ascii="Tahoma" w:eastAsia="Tahoma" w:hAnsi="Tahoma" w:cs="Tahoma"/>
          <w:spacing w:val="-7"/>
        </w:rPr>
        <w:t xml:space="preserve"> </w:t>
      </w:r>
      <w:r w:rsidRPr="00CD63D9">
        <w:rPr>
          <w:rFonts w:ascii="Tahoma" w:eastAsia="Tahoma" w:hAnsi="Tahoma" w:cs="Tahoma"/>
          <w:spacing w:val="-1"/>
        </w:rPr>
        <w:t>n</w:t>
      </w:r>
      <w:r w:rsidRPr="00CD63D9">
        <w:rPr>
          <w:rFonts w:ascii="Tahoma" w:eastAsia="Tahoma" w:hAnsi="Tahoma" w:cs="Tahoma"/>
        </w:rPr>
        <w:t>a</w:t>
      </w:r>
      <w:r w:rsidRPr="00CD63D9">
        <w:rPr>
          <w:rFonts w:ascii="Tahoma" w:eastAsia="Tahoma" w:hAnsi="Tahoma" w:cs="Tahoma"/>
          <w:spacing w:val="-1"/>
        </w:rPr>
        <w:t xml:space="preserve"> </w:t>
      </w:r>
      <w:r w:rsidRPr="00CD63D9">
        <w:rPr>
          <w:rFonts w:ascii="Tahoma" w:eastAsia="Tahoma" w:hAnsi="Tahoma" w:cs="Tahoma"/>
        </w:rPr>
        <w:t>o</w:t>
      </w:r>
      <w:r w:rsidRPr="00CD63D9">
        <w:rPr>
          <w:rFonts w:ascii="Tahoma" w:eastAsia="Tahoma" w:hAnsi="Tahoma" w:cs="Tahoma"/>
          <w:spacing w:val="-1"/>
        </w:rPr>
        <w:t>k</w:t>
      </w:r>
      <w:r w:rsidRPr="00CD63D9">
        <w:rPr>
          <w:rFonts w:ascii="Tahoma" w:eastAsia="Tahoma" w:hAnsi="Tahoma" w:cs="Tahoma"/>
        </w:rPr>
        <w:t>r</w:t>
      </w:r>
      <w:r w:rsidRPr="00CD63D9">
        <w:rPr>
          <w:rFonts w:ascii="Tahoma" w:eastAsia="Tahoma" w:hAnsi="Tahoma" w:cs="Tahoma"/>
          <w:spacing w:val="1"/>
        </w:rPr>
        <w:t>e</w:t>
      </w:r>
      <w:r w:rsidRPr="00CD63D9">
        <w:rPr>
          <w:rFonts w:ascii="Tahoma" w:eastAsia="Tahoma" w:hAnsi="Tahoma" w:cs="Tahoma"/>
        </w:rPr>
        <w:t>sy</w:t>
      </w:r>
      <w:r w:rsidRPr="00CD63D9">
        <w:rPr>
          <w:rFonts w:ascii="Tahoma" w:eastAsia="Tahoma" w:hAnsi="Tahoma" w:cs="Tahoma"/>
          <w:spacing w:val="-7"/>
        </w:rPr>
        <w:t xml:space="preserve"> </w:t>
      </w:r>
      <w:r w:rsidRPr="00CD63D9">
        <w:rPr>
          <w:rFonts w:ascii="Tahoma" w:eastAsia="Tahoma" w:hAnsi="Tahoma" w:cs="Tahoma"/>
        </w:rPr>
        <w:t>roz</w:t>
      </w:r>
      <w:r w:rsidRPr="00CD63D9">
        <w:rPr>
          <w:rFonts w:ascii="Tahoma" w:eastAsia="Tahoma" w:hAnsi="Tahoma" w:cs="Tahoma"/>
          <w:spacing w:val="3"/>
        </w:rPr>
        <w:t>l</w:t>
      </w:r>
      <w:r w:rsidRPr="00CD63D9">
        <w:rPr>
          <w:rFonts w:ascii="Tahoma" w:eastAsia="Tahoma" w:hAnsi="Tahoma" w:cs="Tahoma"/>
        </w:rPr>
        <w:t>i</w:t>
      </w:r>
      <w:r w:rsidRPr="00CD63D9">
        <w:rPr>
          <w:rFonts w:ascii="Tahoma" w:eastAsia="Tahoma" w:hAnsi="Tahoma" w:cs="Tahoma"/>
          <w:spacing w:val="-1"/>
        </w:rPr>
        <w:t>c</w:t>
      </w:r>
      <w:r w:rsidRPr="00CD63D9">
        <w:rPr>
          <w:rFonts w:ascii="Tahoma" w:eastAsia="Tahoma" w:hAnsi="Tahoma" w:cs="Tahoma"/>
        </w:rPr>
        <w:t>z</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rPr>
        <w:t>io</w:t>
      </w:r>
      <w:r w:rsidRPr="00CD63D9">
        <w:rPr>
          <w:rFonts w:ascii="Tahoma" w:eastAsia="Tahoma" w:hAnsi="Tahoma" w:cs="Tahoma"/>
          <w:spacing w:val="1"/>
        </w:rPr>
        <w:t>w</w:t>
      </w:r>
      <w:r w:rsidRPr="00CD63D9">
        <w:rPr>
          <w:rFonts w:ascii="Tahoma" w:eastAsia="Tahoma" w:hAnsi="Tahoma" w:cs="Tahoma"/>
          <w:spacing w:val="3"/>
        </w:rPr>
        <w:t>e</w:t>
      </w:r>
      <w:r w:rsidRPr="00CD63D9">
        <w:rPr>
          <w:rFonts w:ascii="Tahoma" w:eastAsia="Tahoma" w:hAnsi="Tahoma" w:cs="Tahoma"/>
        </w:rPr>
        <w:t>,</w:t>
      </w:r>
      <w:r w:rsidRPr="00CD63D9">
        <w:rPr>
          <w:rFonts w:ascii="Tahoma" w:eastAsia="Tahoma" w:hAnsi="Tahoma" w:cs="Tahoma"/>
          <w:spacing w:val="-12"/>
        </w:rPr>
        <w:t xml:space="preserve"> </w:t>
      </w:r>
      <w:r w:rsidRPr="00CD63D9">
        <w:rPr>
          <w:rFonts w:ascii="Tahoma" w:eastAsia="Tahoma" w:hAnsi="Tahoma" w:cs="Tahoma"/>
        </w:rPr>
        <w:t>z</w:t>
      </w:r>
      <w:r w:rsidRPr="00CD63D9">
        <w:rPr>
          <w:rFonts w:ascii="Tahoma" w:eastAsia="Tahoma" w:hAnsi="Tahoma" w:cs="Tahoma"/>
          <w:spacing w:val="-1"/>
        </w:rPr>
        <w:t xml:space="preserve"> </w:t>
      </w:r>
      <w:r w:rsidRPr="00CD63D9">
        <w:rPr>
          <w:rFonts w:ascii="Tahoma" w:eastAsia="Tahoma" w:hAnsi="Tahoma" w:cs="Tahoma"/>
        </w:rPr>
        <w:t>z</w:t>
      </w:r>
      <w:r w:rsidRPr="00CD63D9">
        <w:rPr>
          <w:rFonts w:ascii="Tahoma" w:eastAsia="Tahoma" w:hAnsi="Tahoma" w:cs="Tahoma"/>
          <w:spacing w:val="1"/>
        </w:rPr>
        <w:t>a</w:t>
      </w:r>
      <w:r w:rsidRPr="00CD63D9">
        <w:rPr>
          <w:rFonts w:ascii="Tahoma" w:eastAsia="Tahoma" w:hAnsi="Tahoma" w:cs="Tahoma"/>
        </w:rPr>
        <w:t>strz</w:t>
      </w:r>
      <w:r w:rsidRPr="00CD63D9">
        <w:rPr>
          <w:rFonts w:ascii="Tahoma" w:eastAsia="Tahoma" w:hAnsi="Tahoma" w:cs="Tahoma"/>
          <w:spacing w:val="1"/>
        </w:rPr>
        <w:t>e</w:t>
      </w:r>
      <w:r w:rsidRPr="00CD63D9">
        <w:rPr>
          <w:rFonts w:ascii="Tahoma" w:eastAsia="Tahoma" w:hAnsi="Tahoma" w:cs="Tahoma"/>
        </w:rPr>
        <w:t>ż</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rPr>
        <w:t>i</w:t>
      </w:r>
      <w:r w:rsidRPr="00CD63D9">
        <w:rPr>
          <w:rFonts w:ascii="Tahoma" w:eastAsia="Tahoma" w:hAnsi="Tahoma" w:cs="Tahoma"/>
          <w:spacing w:val="1"/>
        </w:rPr>
        <w:t>e</w:t>
      </w:r>
      <w:r w:rsidRPr="00CD63D9">
        <w:rPr>
          <w:rFonts w:ascii="Tahoma" w:eastAsia="Tahoma" w:hAnsi="Tahoma" w:cs="Tahoma"/>
        </w:rPr>
        <w:t>m, iż d</w:t>
      </w:r>
      <w:r w:rsidRPr="00CD63D9">
        <w:rPr>
          <w:rFonts w:ascii="Tahoma" w:eastAsia="Tahoma" w:hAnsi="Tahoma" w:cs="Tahoma"/>
          <w:spacing w:val="1"/>
        </w:rPr>
        <w:t>a</w:t>
      </w:r>
      <w:r w:rsidRPr="00CD63D9">
        <w:rPr>
          <w:rFonts w:ascii="Tahoma" w:eastAsia="Tahoma" w:hAnsi="Tahoma" w:cs="Tahoma"/>
        </w:rPr>
        <w:t>tą g</w:t>
      </w:r>
      <w:r w:rsidRPr="00CD63D9">
        <w:rPr>
          <w:rFonts w:ascii="Tahoma" w:eastAsia="Tahoma" w:hAnsi="Tahoma" w:cs="Tahoma"/>
          <w:spacing w:val="-4"/>
        </w:rPr>
        <w:t>r</w:t>
      </w:r>
      <w:r w:rsidRPr="00CD63D9">
        <w:rPr>
          <w:rFonts w:ascii="Tahoma" w:eastAsia="Tahoma" w:hAnsi="Tahoma" w:cs="Tahoma"/>
          <w:spacing w:val="1"/>
        </w:rPr>
        <w:t>a</w:t>
      </w:r>
      <w:r w:rsidRPr="00CD63D9">
        <w:rPr>
          <w:rFonts w:ascii="Tahoma" w:eastAsia="Tahoma" w:hAnsi="Tahoma" w:cs="Tahoma"/>
          <w:spacing w:val="-1"/>
        </w:rPr>
        <w:t>n</w:t>
      </w:r>
      <w:r w:rsidRPr="00CD63D9">
        <w:rPr>
          <w:rFonts w:ascii="Tahoma" w:eastAsia="Tahoma" w:hAnsi="Tahoma" w:cs="Tahoma"/>
        </w:rPr>
        <w:t>i</w:t>
      </w:r>
      <w:r w:rsidRPr="00CD63D9">
        <w:rPr>
          <w:rFonts w:ascii="Tahoma" w:eastAsia="Tahoma" w:hAnsi="Tahoma" w:cs="Tahoma"/>
          <w:spacing w:val="-1"/>
        </w:rPr>
        <w:t>c</w:t>
      </w:r>
      <w:r w:rsidRPr="00CD63D9">
        <w:rPr>
          <w:rFonts w:ascii="Tahoma" w:eastAsia="Tahoma" w:hAnsi="Tahoma" w:cs="Tahoma"/>
        </w:rPr>
        <w:t>zną ost</w:t>
      </w:r>
      <w:r w:rsidRPr="00CD63D9">
        <w:rPr>
          <w:rFonts w:ascii="Tahoma" w:eastAsia="Tahoma" w:hAnsi="Tahoma" w:cs="Tahoma"/>
          <w:spacing w:val="1"/>
        </w:rPr>
        <w:t>a</w:t>
      </w:r>
      <w:r w:rsidRPr="00CD63D9">
        <w:rPr>
          <w:rFonts w:ascii="Tahoma" w:eastAsia="Tahoma" w:hAnsi="Tahoma" w:cs="Tahoma"/>
        </w:rPr>
        <w:t>t</w:t>
      </w:r>
      <w:r w:rsidRPr="00CD63D9">
        <w:rPr>
          <w:rFonts w:ascii="Tahoma" w:eastAsia="Tahoma" w:hAnsi="Tahoma" w:cs="Tahoma"/>
          <w:spacing w:val="1"/>
        </w:rPr>
        <w:t>n</w:t>
      </w:r>
      <w:r w:rsidRPr="00CD63D9">
        <w:rPr>
          <w:rFonts w:ascii="Tahoma" w:eastAsia="Tahoma" w:hAnsi="Tahoma" w:cs="Tahoma"/>
        </w:rPr>
        <w:t>i</w:t>
      </w:r>
      <w:r w:rsidRPr="00CD63D9">
        <w:rPr>
          <w:rFonts w:ascii="Tahoma" w:eastAsia="Tahoma" w:hAnsi="Tahoma" w:cs="Tahoma"/>
          <w:spacing w:val="1"/>
        </w:rPr>
        <w:t>e</w:t>
      </w:r>
      <w:r w:rsidRPr="00CD63D9">
        <w:rPr>
          <w:rFonts w:ascii="Tahoma" w:eastAsia="Tahoma" w:hAnsi="Tahoma" w:cs="Tahoma"/>
        </w:rPr>
        <w:t>go</w:t>
      </w:r>
      <w:r w:rsidRPr="00CD63D9">
        <w:rPr>
          <w:rFonts w:ascii="Tahoma" w:eastAsia="Tahoma" w:hAnsi="Tahoma" w:cs="Tahoma"/>
          <w:spacing w:val="39"/>
        </w:rPr>
        <w:t xml:space="preserve"> </w:t>
      </w:r>
      <w:r w:rsidRPr="00CD63D9">
        <w:rPr>
          <w:rFonts w:ascii="Tahoma" w:eastAsia="Tahoma" w:hAnsi="Tahoma" w:cs="Tahoma"/>
        </w:rPr>
        <w:t>o</w:t>
      </w:r>
      <w:r w:rsidRPr="00CD63D9">
        <w:rPr>
          <w:rFonts w:ascii="Tahoma" w:eastAsia="Tahoma" w:hAnsi="Tahoma" w:cs="Tahoma"/>
          <w:spacing w:val="-1"/>
        </w:rPr>
        <w:t>k</w:t>
      </w:r>
      <w:r w:rsidRPr="00CD63D9">
        <w:rPr>
          <w:rFonts w:ascii="Tahoma" w:eastAsia="Tahoma" w:hAnsi="Tahoma" w:cs="Tahoma"/>
        </w:rPr>
        <w:t>r</w:t>
      </w:r>
      <w:r w:rsidRPr="00CD63D9">
        <w:rPr>
          <w:rFonts w:ascii="Tahoma" w:eastAsia="Tahoma" w:hAnsi="Tahoma" w:cs="Tahoma"/>
          <w:spacing w:val="1"/>
        </w:rPr>
        <w:t>e</w:t>
      </w:r>
      <w:r w:rsidRPr="00CD63D9">
        <w:rPr>
          <w:rFonts w:ascii="Tahoma" w:eastAsia="Tahoma" w:hAnsi="Tahoma" w:cs="Tahoma"/>
        </w:rPr>
        <w:t>su</w:t>
      </w:r>
      <w:r w:rsidRPr="00CD63D9">
        <w:rPr>
          <w:rFonts w:ascii="Tahoma" w:eastAsia="Tahoma" w:hAnsi="Tahoma" w:cs="Tahoma"/>
          <w:spacing w:val="42"/>
        </w:rPr>
        <w:t xml:space="preserve"> </w:t>
      </w:r>
      <w:r w:rsidRPr="00CD63D9">
        <w:rPr>
          <w:rFonts w:ascii="Tahoma" w:eastAsia="Tahoma" w:hAnsi="Tahoma" w:cs="Tahoma"/>
        </w:rPr>
        <w:t>rozlicz</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rPr>
        <w:t>io</w:t>
      </w:r>
      <w:r w:rsidRPr="00CD63D9">
        <w:rPr>
          <w:rFonts w:ascii="Tahoma" w:eastAsia="Tahoma" w:hAnsi="Tahoma" w:cs="Tahoma"/>
          <w:spacing w:val="3"/>
        </w:rPr>
        <w:t>w</w:t>
      </w:r>
      <w:r w:rsidRPr="00CD63D9">
        <w:rPr>
          <w:rFonts w:ascii="Tahoma" w:eastAsia="Tahoma" w:hAnsi="Tahoma" w:cs="Tahoma"/>
          <w:spacing w:val="1"/>
        </w:rPr>
        <w:t>e</w:t>
      </w:r>
      <w:r w:rsidRPr="00CD63D9">
        <w:rPr>
          <w:rFonts w:ascii="Tahoma" w:eastAsia="Tahoma" w:hAnsi="Tahoma" w:cs="Tahoma"/>
        </w:rPr>
        <w:t>go w d</w:t>
      </w:r>
      <w:r w:rsidRPr="00CD63D9">
        <w:rPr>
          <w:rFonts w:ascii="Tahoma" w:eastAsia="Tahoma" w:hAnsi="Tahoma" w:cs="Tahoma"/>
          <w:spacing w:val="1"/>
        </w:rPr>
        <w:t>a</w:t>
      </w:r>
      <w:r w:rsidRPr="00CD63D9">
        <w:rPr>
          <w:rFonts w:ascii="Tahoma" w:eastAsia="Tahoma" w:hAnsi="Tahoma" w:cs="Tahoma"/>
          <w:spacing w:val="-3"/>
        </w:rPr>
        <w:t>n</w:t>
      </w:r>
      <w:r w:rsidRPr="00CD63D9">
        <w:rPr>
          <w:rFonts w:ascii="Tahoma" w:eastAsia="Tahoma" w:hAnsi="Tahoma" w:cs="Tahoma"/>
          <w:spacing w:val="-1"/>
        </w:rPr>
        <w:t>y</w:t>
      </w:r>
      <w:r w:rsidRPr="00CD63D9">
        <w:rPr>
          <w:rFonts w:ascii="Tahoma" w:eastAsia="Tahoma" w:hAnsi="Tahoma" w:cs="Tahoma"/>
        </w:rPr>
        <w:t>m ro</w:t>
      </w:r>
      <w:r w:rsidRPr="00CD63D9">
        <w:rPr>
          <w:rFonts w:ascii="Tahoma" w:eastAsia="Tahoma" w:hAnsi="Tahoma" w:cs="Tahoma"/>
          <w:spacing w:val="-1"/>
        </w:rPr>
        <w:t>k</w:t>
      </w:r>
      <w:r w:rsidRPr="00CD63D9">
        <w:rPr>
          <w:rFonts w:ascii="Tahoma" w:eastAsia="Tahoma" w:hAnsi="Tahoma" w:cs="Tahoma"/>
        </w:rPr>
        <w:t xml:space="preserve">u </w:t>
      </w:r>
      <w:r w:rsidRPr="00CD63D9">
        <w:rPr>
          <w:rFonts w:ascii="Tahoma" w:eastAsia="Tahoma" w:hAnsi="Tahoma" w:cs="Tahoma"/>
          <w:spacing w:val="-1"/>
        </w:rPr>
        <w:t>k</w:t>
      </w:r>
      <w:r w:rsidRPr="00CD63D9">
        <w:rPr>
          <w:rFonts w:ascii="Tahoma" w:eastAsia="Tahoma" w:hAnsi="Tahoma" w:cs="Tahoma"/>
          <w:spacing w:val="1"/>
        </w:rPr>
        <w:t>a</w:t>
      </w:r>
      <w:r w:rsidRPr="00CD63D9">
        <w:rPr>
          <w:rFonts w:ascii="Tahoma" w:eastAsia="Tahoma" w:hAnsi="Tahoma" w:cs="Tahoma"/>
          <w:spacing w:val="2"/>
        </w:rPr>
        <w:t>l</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rPr>
        <w:t>d</w:t>
      </w:r>
      <w:r w:rsidRPr="00CD63D9">
        <w:rPr>
          <w:rFonts w:ascii="Tahoma" w:eastAsia="Tahoma" w:hAnsi="Tahoma" w:cs="Tahoma"/>
          <w:spacing w:val="1"/>
        </w:rPr>
        <w:t>a</w:t>
      </w:r>
      <w:r w:rsidRPr="00CD63D9">
        <w:rPr>
          <w:rFonts w:ascii="Tahoma" w:eastAsia="Tahoma" w:hAnsi="Tahoma" w:cs="Tahoma"/>
        </w:rPr>
        <w:t>rzo</w:t>
      </w:r>
      <w:r w:rsidRPr="00CD63D9">
        <w:rPr>
          <w:rFonts w:ascii="Tahoma" w:eastAsia="Tahoma" w:hAnsi="Tahoma" w:cs="Tahoma"/>
          <w:spacing w:val="1"/>
        </w:rPr>
        <w:t>w</w:t>
      </w:r>
      <w:r w:rsidRPr="00CD63D9">
        <w:rPr>
          <w:rFonts w:ascii="Tahoma" w:eastAsia="Tahoma" w:hAnsi="Tahoma" w:cs="Tahoma"/>
          <w:spacing w:val="-1"/>
        </w:rPr>
        <w:t>y</w:t>
      </w:r>
      <w:r w:rsidRPr="00CD63D9">
        <w:rPr>
          <w:rFonts w:ascii="Tahoma" w:eastAsia="Tahoma" w:hAnsi="Tahoma" w:cs="Tahoma"/>
        </w:rPr>
        <w:t xml:space="preserve">m </w:t>
      </w:r>
      <w:r w:rsidRPr="00CD63D9">
        <w:rPr>
          <w:rFonts w:ascii="Tahoma" w:eastAsia="Tahoma" w:hAnsi="Tahoma" w:cs="Tahoma"/>
          <w:spacing w:val="-1"/>
        </w:rPr>
        <w:t>j</w:t>
      </w:r>
      <w:r w:rsidRPr="00CD63D9">
        <w:rPr>
          <w:rFonts w:ascii="Tahoma" w:eastAsia="Tahoma" w:hAnsi="Tahoma" w:cs="Tahoma"/>
          <w:spacing w:val="1"/>
        </w:rPr>
        <w:t>e</w:t>
      </w:r>
      <w:r w:rsidRPr="00CD63D9">
        <w:rPr>
          <w:rFonts w:ascii="Tahoma" w:eastAsia="Tahoma" w:hAnsi="Tahoma" w:cs="Tahoma"/>
        </w:rPr>
        <w:t>st</w:t>
      </w:r>
      <w:r w:rsidR="00305C7A" w:rsidRPr="00CD63D9">
        <w:rPr>
          <w:rFonts w:ascii="Tahoma" w:eastAsia="Tahoma" w:hAnsi="Tahoma" w:cs="Tahoma"/>
        </w:rPr>
        <w:t xml:space="preserve"> </w:t>
      </w:r>
      <w:r w:rsidRPr="00CD63D9">
        <w:rPr>
          <w:rFonts w:ascii="Tahoma" w:eastAsia="Tahoma" w:hAnsi="Tahoma" w:cs="Tahoma"/>
          <w:spacing w:val="-1"/>
          <w:position w:val="-1"/>
        </w:rPr>
        <w:t>3</w:t>
      </w:r>
      <w:r w:rsidRPr="00CD63D9">
        <w:rPr>
          <w:rFonts w:ascii="Tahoma" w:eastAsia="Tahoma" w:hAnsi="Tahoma" w:cs="Tahoma"/>
          <w:position w:val="-1"/>
        </w:rPr>
        <w:t>1</w:t>
      </w:r>
      <w:r w:rsidRPr="00CD63D9">
        <w:rPr>
          <w:rFonts w:ascii="Tahoma" w:eastAsia="Tahoma" w:hAnsi="Tahoma" w:cs="Tahoma"/>
          <w:spacing w:val="-3"/>
          <w:position w:val="-1"/>
        </w:rPr>
        <w:t xml:space="preserve"> </w:t>
      </w:r>
      <w:r w:rsidRPr="00CD63D9">
        <w:rPr>
          <w:rFonts w:ascii="Tahoma" w:eastAsia="Tahoma" w:hAnsi="Tahoma" w:cs="Tahoma"/>
          <w:position w:val="-1"/>
        </w:rPr>
        <w:t>g</w:t>
      </w:r>
      <w:r w:rsidRPr="00CD63D9">
        <w:rPr>
          <w:rFonts w:ascii="Tahoma" w:eastAsia="Tahoma" w:hAnsi="Tahoma" w:cs="Tahoma"/>
          <w:spacing w:val="3"/>
          <w:position w:val="-1"/>
        </w:rPr>
        <w:t>r</w:t>
      </w:r>
      <w:r w:rsidRPr="00CD63D9">
        <w:rPr>
          <w:rFonts w:ascii="Tahoma" w:eastAsia="Tahoma" w:hAnsi="Tahoma" w:cs="Tahoma"/>
          <w:spacing w:val="-1"/>
          <w:position w:val="-1"/>
        </w:rPr>
        <w:t>u</w:t>
      </w:r>
      <w:r w:rsidRPr="00CD63D9">
        <w:rPr>
          <w:rFonts w:ascii="Tahoma" w:eastAsia="Tahoma" w:hAnsi="Tahoma" w:cs="Tahoma"/>
          <w:position w:val="-1"/>
        </w:rPr>
        <w:t>dni</w:t>
      </w:r>
      <w:r w:rsidRPr="00CD63D9">
        <w:rPr>
          <w:rFonts w:ascii="Tahoma" w:eastAsia="Tahoma" w:hAnsi="Tahoma" w:cs="Tahoma"/>
          <w:spacing w:val="1"/>
          <w:position w:val="-1"/>
        </w:rPr>
        <w:t>a</w:t>
      </w:r>
      <w:r w:rsidR="00325345" w:rsidRPr="00CD63D9">
        <w:rPr>
          <w:rFonts w:ascii="Tahoma" w:eastAsia="Tahoma" w:hAnsi="Tahoma" w:cs="Tahoma"/>
          <w:position w:val="-1"/>
        </w:rPr>
        <w:t xml:space="preserve"> lub data zakończenia realizacji projektu określona we wniosku</w:t>
      </w:r>
      <w:r w:rsidR="002325BE" w:rsidRPr="00CD63D9">
        <w:rPr>
          <w:rFonts w:ascii="Tahoma" w:eastAsia="Tahoma" w:hAnsi="Tahoma" w:cs="Tahoma"/>
          <w:position w:val="-1"/>
        </w:rPr>
        <w:t xml:space="preserve"> </w:t>
      </w:r>
      <w:r w:rsidR="00B2598D">
        <w:rPr>
          <w:rFonts w:ascii="Tahoma" w:eastAsia="Tahoma" w:hAnsi="Tahoma" w:cs="Tahoma"/>
          <w:position w:val="-1"/>
        </w:rPr>
        <w:br/>
      </w:r>
      <w:r w:rsidR="002325BE" w:rsidRPr="00CD63D9">
        <w:rPr>
          <w:rFonts w:ascii="Tahoma" w:eastAsia="Tahoma" w:hAnsi="Tahoma" w:cs="Tahoma"/>
          <w:position w:val="-1"/>
        </w:rPr>
        <w:t xml:space="preserve">o </w:t>
      </w:r>
      <w:r w:rsidR="00CD63D9" w:rsidRPr="00CD63D9">
        <w:rPr>
          <w:rFonts w:ascii="Tahoma" w:eastAsia="Tahoma" w:hAnsi="Tahoma" w:cs="Tahoma"/>
          <w:position w:val="-1"/>
        </w:rPr>
        <w:t>dofina</w:t>
      </w:r>
      <w:r w:rsidR="00656D99">
        <w:rPr>
          <w:rFonts w:ascii="Tahoma" w:eastAsia="Tahoma" w:hAnsi="Tahoma" w:cs="Tahoma"/>
          <w:position w:val="-1"/>
        </w:rPr>
        <w:t>n</w:t>
      </w:r>
      <w:r w:rsidR="00CD63D9" w:rsidRPr="00CD63D9">
        <w:rPr>
          <w:rFonts w:ascii="Tahoma" w:eastAsia="Tahoma" w:hAnsi="Tahoma" w:cs="Tahoma"/>
          <w:position w:val="-1"/>
        </w:rPr>
        <w:t>sowanie</w:t>
      </w:r>
      <w:r w:rsidR="002325BE" w:rsidRPr="00CD63D9">
        <w:rPr>
          <w:rFonts w:ascii="Tahoma" w:eastAsia="Tahoma" w:hAnsi="Tahoma" w:cs="Tahoma"/>
          <w:position w:val="-1"/>
        </w:rPr>
        <w:t>.</w:t>
      </w:r>
    </w:p>
    <w:p w14:paraId="14FBA491" w14:textId="5B6B21C3" w:rsidR="00942F4E" w:rsidRPr="009A07FD" w:rsidRDefault="00280ADA" w:rsidP="00E43CDE">
      <w:pPr>
        <w:pStyle w:val="Akapitzlist"/>
        <w:numPr>
          <w:ilvl w:val="0"/>
          <w:numId w:val="13"/>
        </w:numPr>
        <w:spacing w:line="276" w:lineRule="auto"/>
        <w:ind w:left="426" w:right="14" w:hanging="426"/>
        <w:jc w:val="both"/>
        <w:rPr>
          <w:rFonts w:ascii="Tahoma" w:eastAsia="Tahoma" w:hAnsi="Tahoma" w:cs="Tahoma"/>
        </w:rPr>
      </w:pPr>
      <w:r w:rsidRPr="009A07FD">
        <w:rPr>
          <w:rFonts w:ascii="Tahoma" w:eastAsia="Tahoma" w:hAnsi="Tahoma" w:cs="Tahoma"/>
        </w:rPr>
        <w:t>B</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c</w:t>
      </w:r>
      <w:r w:rsidRPr="009A07FD">
        <w:rPr>
          <w:rFonts w:ascii="Tahoma" w:eastAsia="Tahoma" w:hAnsi="Tahoma" w:cs="Tahoma"/>
        </w:rPr>
        <w:t>j</w:t>
      </w:r>
      <w:r w:rsidRPr="009A07FD">
        <w:rPr>
          <w:rFonts w:ascii="Tahoma" w:eastAsia="Tahoma" w:hAnsi="Tahoma" w:cs="Tahoma"/>
          <w:spacing w:val="3"/>
        </w:rPr>
        <w:t>e</w:t>
      </w:r>
      <w:r w:rsidRPr="009A07FD">
        <w:rPr>
          <w:rFonts w:ascii="Tahoma" w:eastAsia="Tahoma" w:hAnsi="Tahoma" w:cs="Tahoma"/>
          <w:spacing w:val="-1"/>
        </w:rPr>
        <w:t>n</w:t>
      </w:r>
      <w:r w:rsidRPr="009A07FD">
        <w:rPr>
          <w:rFonts w:ascii="Tahoma" w:eastAsia="Tahoma" w:hAnsi="Tahoma" w:cs="Tahoma"/>
        </w:rPr>
        <w:t>t r</w:t>
      </w:r>
      <w:r w:rsidRPr="009A07FD">
        <w:rPr>
          <w:rFonts w:ascii="Tahoma" w:eastAsia="Tahoma" w:hAnsi="Tahoma" w:cs="Tahoma"/>
          <w:spacing w:val="1"/>
        </w:rPr>
        <w:t>ea</w:t>
      </w:r>
      <w:r w:rsidRPr="009A07FD">
        <w:rPr>
          <w:rFonts w:ascii="Tahoma" w:eastAsia="Tahoma" w:hAnsi="Tahoma" w:cs="Tahoma"/>
        </w:rPr>
        <w:t>lizu</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rPr>
        <w:t>c</w:t>
      </w:r>
      <w:r w:rsidRPr="009A07FD">
        <w:rPr>
          <w:rFonts w:ascii="Tahoma" w:eastAsia="Tahoma" w:hAnsi="Tahoma" w:cs="Tahoma"/>
          <w:spacing w:val="5"/>
        </w:rPr>
        <w:t xml:space="preserve"> </w:t>
      </w:r>
      <w:r w:rsidRPr="009A07FD">
        <w:rPr>
          <w:rFonts w:ascii="Tahoma" w:eastAsia="Tahoma" w:hAnsi="Tahoma" w:cs="Tahoma"/>
          <w:spacing w:val="1"/>
        </w:rPr>
        <w:t>p</w:t>
      </w:r>
      <w:r w:rsidRPr="009A07FD">
        <w:rPr>
          <w:rFonts w:ascii="Tahoma" w:eastAsia="Tahoma" w:hAnsi="Tahoma" w:cs="Tahoma"/>
        </w:rPr>
        <w:t>ro</w:t>
      </w:r>
      <w:r w:rsidRPr="009A07FD">
        <w:rPr>
          <w:rFonts w:ascii="Tahoma" w:eastAsia="Tahoma" w:hAnsi="Tahoma" w:cs="Tahoma"/>
          <w:spacing w:val="1"/>
        </w:rPr>
        <w:t>je</w:t>
      </w:r>
      <w:r w:rsidRPr="009A07FD">
        <w:rPr>
          <w:rFonts w:ascii="Tahoma" w:eastAsia="Tahoma" w:hAnsi="Tahoma" w:cs="Tahoma"/>
          <w:spacing w:val="-1"/>
        </w:rPr>
        <w:t>k</w:t>
      </w:r>
      <w:r w:rsidRPr="009A07FD">
        <w:rPr>
          <w:rFonts w:ascii="Tahoma" w:eastAsia="Tahoma" w:hAnsi="Tahoma" w:cs="Tahoma"/>
        </w:rPr>
        <w:t>t</w:t>
      </w:r>
      <w:r w:rsidRPr="009A07FD">
        <w:rPr>
          <w:rFonts w:ascii="Tahoma" w:eastAsia="Tahoma" w:hAnsi="Tahoma" w:cs="Tahoma"/>
          <w:spacing w:val="4"/>
        </w:rPr>
        <w:t xml:space="preserve"> </w:t>
      </w:r>
      <w:r w:rsidRPr="009A07FD">
        <w:rPr>
          <w:rFonts w:ascii="Tahoma" w:eastAsia="Tahoma" w:hAnsi="Tahoma" w:cs="Tahoma"/>
          <w:spacing w:val="-1"/>
        </w:rPr>
        <w:t>n</w:t>
      </w:r>
      <w:r w:rsidRPr="009A07FD">
        <w:rPr>
          <w:rFonts w:ascii="Tahoma" w:eastAsia="Tahoma" w:hAnsi="Tahoma" w:cs="Tahoma"/>
        </w:rPr>
        <w:t>ie</w:t>
      </w:r>
      <w:r w:rsidRPr="009A07FD">
        <w:rPr>
          <w:rFonts w:ascii="Tahoma" w:eastAsia="Tahoma" w:hAnsi="Tahoma" w:cs="Tahoma"/>
          <w:spacing w:val="7"/>
        </w:rPr>
        <w:t xml:space="preserve"> </w:t>
      </w:r>
      <w:r w:rsidRPr="009A07FD">
        <w:rPr>
          <w:rFonts w:ascii="Tahoma" w:eastAsia="Tahoma" w:hAnsi="Tahoma" w:cs="Tahoma"/>
        </w:rPr>
        <w:t>może</w:t>
      </w:r>
      <w:r w:rsidRPr="009A07FD">
        <w:rPr>
          <w:rFonts w:ascii="Tahoma" w:eastAsia="Tahoma" w:hAnsi="Tahoma" w:cs="Tahoma"/>
          <w:spacing w:val="7"/>
        </w:rPr>
        <w:t xml:space="preserve"> </w:t>
      </w:r>
      <w:r w:rsidRPr="009A07FD">
        <w:rPr>
          <w:rFonts w:ascii="Tahoma" w:eastAsia="Tahoma" w:hAnsi="Tahoma" w:cs="Tahoma"/>
        </w:rPr>
        <w:t>pr</w:t>
      </w:r>
      <w:r w:rsidRPr="009A07FD">
        <w:rPr>
          <w:rFonts w:ascii="Tahoma" w:eastAsia="Tahoma" w:hAnsi="Tahoma" w:cs="Tahoma"/>
          <w:spacing w:val="1"/>
        </w:rPr>
        <w:t>ze</w:t>
      </w:r>
      <w:r w:rsidRPr="009A07FD">
        <w:rPr>
          <w:rFonts w:ascii="Tahoma" w:eastAsia="Tahoma" w:hAnsi="Tahoma" w:cs="Tahoma"/>
          <w:spacing w:val="-1"/>
        </w:rPr>
        <w:t>k</w:t>
      </w:r>
      <w:r w:rsidRPr="009A07FD">
        <w:rPr>
          <w:rFonts w:ascii="Tahoma" w:eastAsia="Tahoma" w:hAnsi="Tahoma" w:cs="Tahoma"/>
        </w:rPr>
        <w:t>roc</w:t>
      </w:r>
      <w:r w:rsidRPr="009A07FD">
        <w:rPr>
          <w:rFonts w:ascii="Tahoma" w:eastAsia="Tahoma" w:hAnsi="Tahoma" w:cs="Tahoma"/>
          <w:spacing w:val="2"/>
        </w:rPr>
        <w:t>z</w:t>
      </w:r>
      <w:r w:rsidRPr="009A07FD">
        <w:rPr>
          <w:rFonts w:ascii="Tahoma" w:eastAsia="Tahoma" w:hAnsi="Tahoma" w:cs="Tahoma"/>
          <w:spacing w:val="-1"/>
        </w:rPr>
        <w:t>y</w:t>
      </w:r>
      <w:r w:rsidRPr="009A07FD">
        <w:rPr>
          <w:rFonts w:ascii="Tahoma" w:eastAsia="Tahoma" w:hAnsi="Tahoma" w:cs="Tahoma"/>
        </w:rPr>
        <w:t>ć</w:t>
      </w:r>
      <w:r w:rsidRPr="009A07FD">
        <w:rPr>
          <w:rFonts w:ascii="Tahoma" w:eastAsia="Tahoma" w:hAnsi="Tahoma" w:cs="Tahoma"/>
          <w:spacing w:val="1"/>
        </w:rPr>
        <w:t xml:space="preserve"> </w:t>
      </w:r>
      <w:r w:rsidRPr="009A07FD">
        <w:rPr>
          <w:rFonts w:ascii="Tahoma" w:eastAsia="Tahoma" w:hAnsi="Tahoma" w:cs="Tahoma"/>
        </w:rPr>
        <w:t>ł</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rPr>
        <w:t>znej</w:t>
      </w:r>
      <w:r w:rsidRPr="009A07FD">
        <w:rPr>
          <w:rFonts w:ascii="Tahoma" w:eastAsia="Tahoma" w:hAnsi="Tahoma" w:cs="Tahoma"/>
          <w:spacing w:val="5"/>
        </w:rPr>
        <w:t xml:space="preserve"> </w:t>
      </w:r>
      <w:r w:rsidRPr="009A07FD">
        <w:rPr>
          <w:rFonts w:ascii="Tahoma" w:eastAsia="Tahoma" w:hAnsi="Tahoma" w:cs="Tahoma"/>
          <w:spacing w:val="-1"/>
        </w:rPr>
        <w:t>k</w:t>
      </w:r>
      <w:r w:rsidRPr="009A07FD">
        <w:rPr>
          <w:rFonts w:ascii="Tahoma" w:eastAsia="Tahoma" w:hAnsi="Tahoma" w:cs="Tahoma"/>
          <w:spacing w:val="1"/>
        </w:rPr>
        <w:t>w</w:t>
      </w:r>
      <w:r w:rsidRPr="009A07FD">
        <w:rPr>
          <w:rFonts w:ascii="Tahoma" w:eastAsia="Tahoma" w:hAnsi="Tahoma" w:cs="Tahoma"/>
        </w:rPr>
        <w:t>oty</w:t>
      </w:r>
      <w:r w:rsidRPr="009A07FD">
        <w:rPr>
          <w:rFonts w:ascii="Tahoma" w:eastAsia="Tahoma" w:hAnsi="Tahoma" w:cs="Tahoma"/>
          <w:spacing w:val="4"/>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3"/>
        </w:rPr>
        <w:t xml:space="preserve"> </w:t>
      </w:r>
      <w:r w:rsidRPr="009A07FD">
        <w:rPr>
          <w:rFonts w:ascii="Tahoma" w:eastAsia="Tahoma" w:hAnsi="Tahoma" w:cs="Tahoma"/>
          <w:spacing w:val="-1"/>
        </w:rPr>
        <w:t>kw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2"/>
        </w:rPr>
        <w:t>i</w:t>
      </w:r>
      <w:r w:rsidRPr="009A07FD">
        <w:rPr>
          <w:rFonts w:ascii="Tahoma" w:eastAsia="Tahoma" w:hAnsi="Tahoma" w:cs="Tahoma"/>
          <w:spacing w:val="-1"/>
        </w:rPr>
        <w:t>f</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rPr>
        <w:t>o</w:t>
      </w:r>
      <w:r w:rsidRPr="009A07FD">
        <w:rPr>
          <w:rFonts w:ascii="Tahoma" w:eastAsia="Tahoma" w:hAnsi="Tahoma" w:cs="Tahoma"/>
          <w:spacing w:val="-2"/>
        </w:rPr>
        <w:t>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1"/>
        </w:rPr>
        <w:t>nyc</w:t>
      </w:r>
      <w:r w:rsidRPr="009A07FD">
        <w:rPr>
          <w:rFonts w:ascii="Tahoma" w:eastAsia="Tahoma" w:hAnsi="Tahoma" w:cs="Tahoma"/>
        </w:rPr>
        <w:t xml:space="preserve">h </w:t>
      </w:r>
      <w:r w:rsidRPr="009A07FD">
        <w:rPr>
          <w:rFonts w:ascii="Tahoma" w:eastAsia="Tahoma" w:hAnsi="Tahoma" w:cs="Tahoma"/>
          <w:spacing w:val="1"/>
        </w:rPr>
        <w:t>w</w:t>
      </w:r>
      <w:r w:rsidRPr="009A07FD">
        <w:rPr>
          <w:rFonts w:ascii="Tahoma" w:eastAsia="Tahoma" w:hAnsi="Tahoma" w:cs="Tahoma"/>
          <w:spacing w:val="-1"/>
        </w:rPr>
        <w:t>yn</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spacing w:val="3"/>
        </w:rPr>
        <w:t>a</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spacing w:val="1"/>
        </w:rPr>
        <w:t>e</w:t>
      </w:r>
      <w:r w:rsidRPr="009A07FD">
        <w:rPr>
          <w:rFonts w:ascii="Tahoma" w:eastAsia="Tahoma" w:hAnsi="Tahoma" w:cs="Tahoma"/>
        </w:rPr>
        <w:t>j z z</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e</w:t>
      </w:r>
      <w:r w:rsidRPr="009A07FD">
        <w:rPr>
          <w:rFonts w:ascii="Tahoma" w:eastAsia="Tahoma" w:hAnsi="Tahoma" w:cs="Tahoma"/>
        </w:rPr>
        <w:t>rd</w:t>
      </w:r>
      <w:r w:rsidRPr="009A07FD">
        <w:rPr>
          <w:rFonts w:ascii="Tahoma" w:eastAsia="Tahoma" w:hAnsi="Tahoma" w:cs="Tahoma"/>
          <w:spacing w:val="1"/>
        </w:rPr>
        <w:t>z</w:t>
      </w:r>
      <w:r w:rsidRPr="009A07FD">
        <w:rPr>
          <w:rFonts w:ascii="Tahoma" w:eastAsia="Tahoma" w:hAnsi="Tahoma" w:cs="Tahoma"/>
        </w:rPr>
        <w:t>o</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rPr>
        <w:t xml:space="preserve">go </w:t>
      </w:r>
      <w:r w:rsidRPr="009A07FD">
        <w:rPr>
          <w:rFonts w:ascii="Tahoma" w:eastAsia="Tahoma" w:hAnsi="Tahoma" w:cs="Tahoma"/>
          <w:spacing w:val="1"/>
        </w:rPr>
        <w:t>w</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2"/>
        </w:rPr>
        <w:t>o</w:t>
      </w:r>
      <w:r w:rsidRPr="009A07FD">
        <w:rPr>
          <w:rFonts w:ascii="Tahoma" w:eastAsia="Tahoma" w:hAnsi="Tahoma" w:cs="Tahoma"/>
        </w:rPr>
        <w:t>s</w:t>
      </w:r>
      <w:r w:rsidRPr="009A07FD">
        <w:rPr>
          <w:rFonts w:ascii="Tahoma" w:eastAsia="Tahoma" w:hAnsi="Tahoma" w:cs="Tahoma"/>
          <w:spacing w:val="1"/>
        </w:rPr>
        <w:t>k</w:t>
      </w:r>
      <w:r w:rsidRPr="009A07FD">
        <w:rPr>
          <w:rFonts w:ascii="Tahoma" w:eastAsia="Tahoma" w:hAnsi="Tahoma" w:cs="Tahoma"/>
        </w:rPr>
        <w:t>u o d</w:t>
      </w:r>
      <w:r w:rsidRPr="009A07FD">
        <w:rPr>
          <w:rFonts w:ascii="Tahoma" w:eastAsia="Tahoma" w:hAnsi="Tahoma" w:cs="Tahoma"/>
          <w:spacing w:val="2"/>
        </w:rPr>
        <w:t>o</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n</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so</w:t>
      </w:r>
      <w:r w:rsidRPr="009A07FD">
        <w:rPr>
          <w:rFonts w:ascii="Tahoma" w:eastAsia="Tahoma" w:hAnsi="Tahoma" w:cs="Tahoma"/>
          <w:spacing w:val="-2"/>
        </w:rPr>
        <w:t>w</w:t>
      </w:r>
      <w:r w:rsidRPr="009A07FD">
        <w:rPr>
          <w:rFonts w:ascii="Tahoma" w:eastAsia="Tahoma" w:hAnsi="Tahoma" w:cs="Tahoma"/>
          <w:spacing w:val="1"/>
        </w:rPr>
        <w:t>an</w:t>
      </w:r>
      <w:r w:rsidRPr="009A07FD">
        <w:rPr>
          <w:rFonts w:ascii="Tahoma" w:eastAsia="Tahoma" w:hAnsi="Tahoma" w:cs="Tahoma"/>
        </w:rPr>
        <w:t>i</w:t>
      </w:r>
      <w:r w:rsidRPr="009A07FD">
        <w:rPr>
          <w:rFonts w:ascii="Tahoma" w:eastAsia="Tahoma" w:hAnsi="Tahoma" w:cs="Tahoma"/>
          <w:spacing w:val="1"/>
        </w:rPr>
        <w:t>e</w:t>
      </w:r>
      <w:r w:rsidR="00BC3F26">
        <w:rPr>
          <w:rFonts w:ascii="Tahoma" w:eastAsia="Tahoma" w:hAnsi="Tahoma" w:cs="Tahoma"/>
          <w:spacing w:val="1"/>
        </w:rPr>
        <w:t xml:space="preserve"> </w:t>
      </w:r>
      <w:r w:rsidR="00BC3F26">
        <w:rPr>
          <w:rFonts w:ascii="Tahoma" w:eastAsia="Tahoma" w:hAnsi="Tahoma" w:cs="Tahoma"/>
        </w:rPr>
        <w:t>oraz</w:t>
      </w:r>
      <w:r w:rsidRPr="009A07FD">
        <w:rPr>
          <w:rFonts w:ascii="Tahoma" w:eastAsia="Tahoma" w:hAnsi="Tahoma" w:cs="Tahoma"/>
        </w:rPr>
        <w:t xml:space="preserve"> zobo</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ą</w:t>
      </w:r>
      <w:r w:rsidRPr="009A07FD">
        <w:rPr>
          <w:rFonts w:ascii="Tahoma" w:eastAsia="Tahoma" w:hAnsi="Tahoma" w:cs="Tahoma"/>
        </w:rPr>
        <w:t>zu</w:t>
      </w:r>
      <w:r w:rsidRPr="009A07FD">
        <w:rPr>
          <w:rFonts w:ascii="Tahoma" w:eastAsia="Tahoma" w:hAnsi="Tahoma" w:cs="Tahoma"/>
          <w:spacing w:val="-1"/>
        </w:rPr>
        <w:t>j</w:t>
      </w:r>
      <w:r w:rsidRPr="009A07FD">
        <w:rPr>
          <w:rFonts w:ascii="Tahoma" w:eastAsia="Tahoma" w:hAnsi="Tahoma" w:cs="Tahoma"/>
        </w:rPr>
        <w:t>e się</w:t>
      </w:r>
      <w:r w:rsidR="00C05F3C">
        <w:rPr>
          <w:rFonts w:ascii="Tahoma" w:eastAsia="Tahoma" w:hAnsi="Tahoma" w:cs="Tahoma"/>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rPr>
        <w:t>prz</w:t>
      </w:r>
      <w:r w:rsidRPr="009A07FD">
        <w:rPr>
          <w:rFonts w:ascii="Tahoma" w:eastAsia="Tahoma" w:hAnsi="Tahoma" w:cs="Tahoma"/>
          <w:spacing w:val="1"/>
        </w:rPr>
        <w:t>e</w:t>
      </w:r>
      <w:r w:rsidRPr="009A07FD">
        <w:rPr>
          <w:rFonts w:ascii="Tahoma" w:eastAsia="Tahoma" w:hAnsi="Tahoma" w:cs="Tahoma"/>
        </w:rPr>
        <w:t>strz</w:t>
      </w:r>
      <w:r w:rsidRPr="009A07FD">
        <w:rPr>
          <w:rFonts w:ascii="Tahoma" w:eastAsia="Tahoma" w:hAnsi="Tahoma" w:cs="Tahoma"/>
          <w:spacing w:val="1"/>
        </w:rPr>
        <w:t>e</w:t>
      </w:r>
      <w:r w:rsidRPr="009A07FD">
        <w:rPr>
          <w:rFonts w:ascii="Tahoma" w:eastAsia="Tahoma" w:hAnsi="Tahoma" w:cs="Tahoma"/>
        </w:rPr>
        <w:t>g</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ia</w:t>
      </w:r>
      <w:r w:rsidRPr="009A07FD">
        <w:rPr>
          <w:rFonts w:ascii="Tahoma" w:eastAsia="Tahoma" w:hAnsi="Tahoma" w:cs="Tahoma"/>
          <w:spacing w:val="-12"/>
        </w:rPr>
        <w:t xml:space="preserve"> </w:t>
      </w:r>
      <w:r w:rsidRPr="009A07FD">
        <w:rPr>
          <w:rFonts w:ascii="Tahoma" w:eastAsia="Tahoma" w:hAnsi="Tahoma" w:cs="Tahoma"/>
        </w:rPr>
        <w:t>limitów</w:t>
      </w:r>
      <w:r w:rsidRPr="009A07FD">
        <w:rPr>
          <w:rFonts w:ascii="Tahoma" w:eastAsia="Tahoma" w:hAnsi="Tahoma" w:cs="Tahoma"/>
          <w:spacing w:val="-6"/>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9"/>
        </w:rPr>
        <w:t xml:space="preserve"> </w:t>
      </w:r>
      <w:r w:rsidRPr="009A07FD">
        <w:rPr>
          <w:rFonts w:ascii="Tahoma" w:eastAsia="Tahoma" w:hAnsi="Tahoma" w:cs="Tahoma"/>
          <w:spacing w:val="1"/>
        </w:rPr>
        <w:t>w</w:t>
      </w:r>
      <w:r w:rsidRPr="009A07FD">
        <w:rPr>
          <w:rFonts w:ascii="Tahoma" w:eastAsia="Tahoma" w:hAnsi="Tahoma" w:cs="Tahoma"/>
          <w:spacing w:val="-1"/>
        </w:rPr>
        <w:t>yk</w:t>
      </w:r>
      <w:r w:rsidRPr="009A07FD">
        <w:rPr>
          <w:rFonts w:ascii="Tahoma" w:eastAsia="Tahoma" w:hAnsi="Tahoma" w:cs="Tahoma"/>
          <w:spacing w:val="1"/>
        </w:rPr>
        <w:t>a</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spacing w:val="-1"/>
        </w:rPr>
        <w:t>nyc</w:t>
      </w:r>
      <w:r w:rsidRPr="009A07FD">
        <w:rPr>
          <w:rFonts w:ascii="Tahoma" w:eastAsia="Tahoma" w:hAnsi="Tahoma" w:cs="Tahoma"/>
        </w:rPr>
        <w:t>h</w:t>
      </w:r>
      <w:r w:rsidRPr="009A07FD">
        <w:rPr>
          <w:rFonts w:ascii="Tahoma" w:eastAsia="Tahoma" w:hAnsi="Tahoma" w:cs="Tahoma"/>
          <w:spacing w:val="-12"/>
        </w:rPr>
        <w:t xml:space="preserve"> </w:t>
      </w:r>
      <w:r w:rsidRPr="009A07FD">
        <w:rPr>
          <w:rFonts w:ascii="Tahoma" w:eastAsia="Tahoma" w:hAnsi="Tahoma" w:cs="Tahoma"/>
        </w:rPr>
        <w:t xml:space="preserve">w </w:t>
      </w:r>
      <w:r w:rsidRPr="009A07FD">
        <w:rPr>
          <w:rFonts w:ascii="Tahoma" w:eastAsia="Tahoma" w:hAnsi="Tahoma" w:cs="Tahoma"/>
          <w:spacing w:val="2"/>
        </w:rPr>
        <w:t>o</w:t>
      </w:r>
      <w:r w:rsidRPr="009A07FD">
        <w:rPr>
          <w:rFonts w:ascii="Tahoma" w:eastAsia="Tahoma" w:hAnsi="Tahoma" w:cs="Tahoma"/>
        </w:rPr>
        <w:t>dniesi</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2"/>
        </w:rPr>
        <w:t>i</w:t>
      </w:r>
      <w:r w:rsidRPr="009A07FD">
        <w:rPr>
          <w:rFonts w:ascii="Tahoma" w:eastAsia="Tahoma" w:hAnsi="Tahoma" w:cs="Tahoma"/>
        </w:rPr>
        <w:t>u</w:t>
      </w:r>
      <w:r w:rsidRPr="009A07FD">
        <w:rPr>
          <w:rFonts w:ascii="Tahoma" w:eastAsia="Tahoma" w:hAnsi="Tahoma" w:cs="Tahoma"/>
          <w:spacing w:val="-10"/>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spacing w:val="-1"/>
        </w:rPr>
        <w:t>k</w:t>
      </w:r>
      <w:r w:rsidRPr="009A07FD">
        <w:rPr>
          <w:rFonts w:ascii="Tahoma" w:eastAsia="Tahoma" w:hAnsi="Tahoma" w:cs="Tahoma"/>
          <w:spacing w:val="1"/>
        </w:rPr>
        <w:t>a</w:t>
      </w:r>
      <w:r w:rsidRPr="009A07FD">
        <w:rPr>
          <w:rFonts w:ascii="Tahoma" w:eastAsia="Tahoma" w:hAnsi="Tahoma" w:cs="Tahoma"/>
        </w:rPr>
        <w:t>żd</w:t>
      </w:r>
      <w:r w:rsidRPr="009A07FD">
        <w:rPr>
          <w:rFonts w:ascii="Tahoma" w:eastAsia="Tahoma" w:hAnsi="Tahoma" w:cs="Tahoma"/>
          <w:spacing w:val="1"/>
        </w:rPr>
        <w:t>e</w:t>
      </w:r>
      <w:r w:rsidRPr="009A07FD">
        <w:rPr>
          <w:rFonts w:ascii="Tahoma" w:eastAsia="Tahoma" w:hAnsi="Tahoma" w:cs="Tahoma"/>
        </w:rPr>
        <w:t>go</w:t>
      </w:r>
      <w:r w:rsidRPr="009A07FD">
        <w:rPr>
          <w:rFonts w:ascii="Tahoma" w:eastAsia="Tahoma" w:hAnsi="Tahoma" w:cs="Tahoma"/>
          <w:spacing w:val="-5"/>
        </w:rPr>
        <w:t xml:space="preserve"> </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1"/>
        </w:rPr>
        <w:t>a</w:t>
      </w:r>
      <w:r w:rsidR="00BC3F26">
        <w:rPr>
          <w:rFonts w:ascii="Tahoma" w:eastAsia="Tahoma" w:hAnsi="Tahoma" w:cs="Tahoma"/>
        </w:rPr>
        <w:t>,</w:t>
      </w:r>
      <w:r w:rsidR="00BC3F26" w:rsidRPr="00BC3F26">
        <w:t xml:space="preserve"> </w:t>
      </w:r>
      <w:r w:rsidR="00BC3F26" w:rsidRPr="00BC3F26">
        <w:rPr>
          <w:rFonts w:ascii="Tahoma" w:eastAsia="Tahoma" w:hAnsi="Tahoma" w:cs="Tahoma"/>
        </w:rPr>
        <w:t>z zastrzeżeniem § 3</w:t>
      </w:r>
      <w:r w:rsidR="00E40523">
        <w:rPr>
          <w:rFonts w:ascii="Tahoma" w:eastAsia="Tahoma" w:hAnsi="Tahoma" w:cs="Tahoma"/>
        </w:rPr>
        <w:t>3</w:t>
      </w:r>
      <w:r w:rsidR="00BC3F26" w:rsidRPr="00BC3F26">
        <w:rPr>
          <w:rFonts w:ascii="Tahoma" w:eastAsia="Tahoma" w:hAnsi="Tahoma" w:cs="Tahoma"/>
        </w:rPr>
        <w:t xml:space="preserve"> ust. 2 i 3.</w:t>
      </w:r>
    </w:p>
    <w:p w14:paraId="14E4F8CA" w14:textId="77777777" w:rsidR="004D601D" w:rsidRPr="001C3C76" w:rsidRDefault="004D601D"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Beneficjent oraz Partnerzy</w:t>
      </w:r>
      <w:r w:rsidR="00BF79AA" w:rsidRPr="001C3C76">
        <w:rPr>
          <w:rStyle w:val="Odwoanieprzypisudolnego"/>
          <w:rFonts w:ascii="Tahoma" w:eastAsia="Tahoma" w:hAnsi="Tahoma" w:cs="Tahoma"/>
        </w:rPr>
        <w:footnoteReference w:id="28"/>
      </w:r>
      <w:r w:rsidRPr="001C3C76">
        <w:rPr>
          <w:rFonts w:ascii="Tahoma" w:eastAsia="Tahoma" w:hAnsi="Tahoma" w:cs="Tahoma"/>
        </w:rPr>
        <w:t xml:space="preserve"> mają prawo do ponoszenia wydatków po okresie realizacji projektu, jednak nie dłużej niż do 31 grudnia 2023r., pod warunkiem, że wydatki te dotyczą okresu realizacji projektu oraz zostaną uwzględnione w końcowym wniosku o płatność.</w:t>
      </w:r>
    </w:p>
    <w:p w14:paraId="2F291402" w14:textId="77777777"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rozli</w:t>
      </w:r>
      <w:r w:rsidRPr="001C3C76">
        <w:rPr>
          <w:rFonts w:ascii="Tahoma" w:eastAsia="Tahoma" w:hAnsi="Tahoma" w:cs="Tahoma"/>
          <w:spacing w:val="2"/>
        </w:rPr>
        <w:t>cz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10"/>
        </w:rPr>
        <w:t xml:space="preserve"> </w:t>
      </w:r>
      <w:r w:rsidRPr="001C3C76">
        <w:rPr>
          <w:rFonts w:ascii="Tahoma" w:eastAsia="Tahoma" w:hAnsi="Tahoma" w:cs="Tahoma"/>
        </w:rPr>
        <w:t>ze</w:t>
      </w:r>
      <w:r w:rsidRPr="001C3C76">
        <w:rPr>
          <w:rFonts w:ascii="Tahoma" w:eastAsia="Tahoma" w:hAnsi="Tahoma" w:cs="Tahoma"/>
          <w:spacing w:val="-1"/>
        </w:rPr>
        <w:t xml:space="preserve"> </w:t>
      </w:r>
      <w:r w:rsidRPr="001C3C76">
        <w:rPr>
          <w:rFonts w:ascii="Tahoma" w:eastAsia="Tahoma" w:hAnsi="Tahoma" w:cs="Tahoma"/>
        </w:rPr>
        <w:t>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14:paraId="55F15429" w14:textId="37FB2196"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n</w:t>
      </w:r>
      <w:r w:rsidRPr="001C3C76">
        <w:rPr>
          <w:rFonts w:ascii="Tahoma" w:eastAsia="Tahoma" w:hAnsi="Tahoma" w:cs="Tahoma"/>
        </w:rPr>
        <w:t>os</w:t>
      </w:r>
      <w:r w:rsidRPr="001C3C76">
        <w:rPr>
          <w:rFonts w:ascii="Tahoma" w:eastAsia="Tahoma" w:hAnsi="Tahoma" w:cs="Tahoma"/>
          <w:spacing w:val="2"/>
        </w:rPr>
        <w:t>i</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rPr>
        <w:t>rozlicz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ły</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dni</w:t>
      </w:r>
      <w:r w:rsidRPr="001C3C76">
        <w:rPr>
          <w:rFonts w:ascii="Tahoma" w:eastAsia="Tahoma" w:hAnsi="Tahoma" w:cs="Tahoma"/>
          <w:spacing w:val="-1"/>
        </w:rPr>
        <w:t>on</w:t>
      </w:r>
      <w:r w:rsidRPr="001C3C76">
        <w:rPr>
          <w:rFonts w:ascii="Tahoma" w:eastAsia="Tahoma" w:hAnsi="Tahoma" w:cs="Tahoma"/>
        </w:rPr>
        <w:t>e w</w:t>
      </w:r>
      <w:r w:rsidRPr="001C3C76">
        <w:rPr>
          <w:rFonts w:ascii="Tahoma" w:eastAsia="Tahoma" w:hAnsi="Tahoma" w:cs="Tahoma"/>
          <w:spacing w:val="9"/>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góło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 budż</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
        </w:rPr>
        <w:t xml:space="preserve"> </w:t>
      </w:r>
      <w:r w:rsidRPr="001C3C76">
        <w:rPr>
          <w:rFonts w:ascii="Tahoma" w:eastAsia="Tahoma" w:hAnsi="Tahoma" w:cs="Tahoma"/>
        </w:rPr>
        <w:t>pod</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że</w:t>
      </w:r>
      <w:r w:rsidRPr="001C3C76">
        <w:rPr>
          <w:rFonts w:ascii="Tahoma" w:eastAsia="Tahoma" w:hAnsi="Tahoma" w:cs="Tahoma"/>
          <w:spacing w:val="4"/>
        </w:rPr>
        <w:t xml:space="preserve"> </w:t>
      </w:r>
      <w:r w:rsidRPr="001C3C76">
        <w:rPr>
          <w:rFonts w:ascii="Tahoma" w:eastAsia="Tahoma" w:hAnsi="Tahoma" w:cs="Tahoma"/>
        </w:rPr>
        <w:t>są</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zpośr</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2"/>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ń</w:t>
      </w:r>
      <w:r w:rsidR="008C1063" w:rsidRPr="001C3C76">
        <w:rPr>
          <w:rFonts w:ascii="Tahoma" w:eastAsia="Tahoma" w:hAnsi="Tahoma" w:cs="Tahoma"/>
        </w:rPr>
        <w:t xml:space="preserve">, </w:t>
      </w:r>
      <w:r w:rsidRPr="001C3C76">
        <w:rPr>
          <w:rFonts w:ascii="Tahoma" w:eastAsia="Tahoma" w:hAnsi="Tahoma" w:cs="Tahoma"/>
        </w:rPr>
        <w:t>są</w:t>
      </w:r>
      <w:r w:rsidRPr="001C3C76">
        <w:rPr>
          <w:rFonts w:ascii="Tahoma" w:eastAsia="Tahoma" w:hAnsi="Tahoma" w:cs="Tahoma"/>
          <w:spacing w:val="-1"/>
        </w:rPr>
        <w:t xml:space="preserve"> </w:t>
      </w:r>
      <w:r w:rsidRPr="001C3C76">
        <w:rPr>
          <w:rFonts w:ascii="Tahoma" w:eastAsia="Tahoma" w:hAnsi="Tahoma" w:cs="Tahoma"/>
          <w:spacing w:val="1"/>
        </w:rPr>
        <w:t>e</w:t>
      </w:r>
      <w:r w:rsidRPr="001C3C76">
        <w:rPr>
          <w:rFonts w:ascii="Tahoma" w:eastAsia="Tahoma" w:hAnsi="Tahoma" w:cs="Tahoma"/>
          <w:spacing w:val="-3"/>
        </w:rPr>
        <w:t>f</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e</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or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nie</w:t>
      </w:r>
      <w:r w:rsidRPr="001C3C76">
        <w:rPr>
          <w:rFonts w:ascii="Tahoma" w:eastAsia="Tahoma" w:hAnsi="Tahoma" w:cs="Tahoma"/>
          <w:spacing w:val="1"/>
        </w:rPr>
        <w:t>z</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dne</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osią</w:t>
      </w:r>
      <w:r w:rsidRPr="001C3C76">
        <w:rPr>
          <w:rFonts w:ascii="Tahoma" w:eastAsia="Tahoma" w:hAnsi="Tahoma" w:cs="Tahoma"/>
          <w:spacing w:val="2"/>
        </w:rPr>
        <w:t>g</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celów</w:t>
      </w:r>
      <w:r w:rsidRPr="001C3C76">
        <w:rPr>
          <w:rFonts w:ascii="Tahoma" w:eastAsia="Tahoma" w:hAnsi="Tahoma" w:cs="Tahoma"/>
          <w:spacing w:val="-2"/>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0003135B" w:rsidRPr="001C3C76">
        <w:rPr>
          <w:rFonts w:ascii="Tahoma" w:eastAsia="Tahoma" w:hAnsi="Tahoma" w:cs="Tahoma"/>
          <w:spacing w:val="1"/>
        </w:rPr>
        <w:t xml:space="preserve">u, z uwzględnieniem </w:t>
      </w:r>
      <w:r w:rsidR="008C1063" w:rsidRPr="001C3C76">
        <w:rPr>
          <w:rFonts w:ascii="Tahoma" w:eastAsia="Tahoma" w:hAnsi="Tahoma" w:cs="Tahoma"/>
          <w:spacing w:val="1"/>
        </w:rPr>
        <w:t xml:space="preserve">zapisów § </w:t>
      </w:r>
      <w:r w:rsidR="0003135B" w:rsidRPr="001C3C76">
        <w:rPr>
          <w:rFonts w:ascii="Tahoma" w:eastAsia="Tahoma" w:hAnsi="Tahoma" w:cs="Tahoma"/>
          <w:spacing w:val="1"/>
        </w:rPr>
        <w:t>3</w:t>
      </w:r>
      <w:r w:rsidR="00E40523">
        <w:rPr>
          <w:rFonts w:ascii="Tahoma" w:eastAsia="Tahoma" w:hAnsi="Tahoma" w:cs="Tahoma"/>
          <w:spacing w:val="1"/>
        </w:rPr>
        <w:t>3</w:t>
      </w:r>
      <w:r w:rsidR="0003135B" w:rsidRPr="001C3C76">
        <w:rPr>
          <w:rFonts w:ascii="Tahoma" w:eastAsia="Tahoma" w:hAnsi="Tahoma" w:cs="Tahoma"/>
          <w:spacing w:val="1"/>
        </w:rPr>
        <w:t>.</w:t>
      </w:r>
    </w:p>
    <w:p w14:paraId="26369505" w14:textId="24842EF2"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 xml:space="preserve">o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 xml:space="preserve">otę </w:t>
      </w:r>
      <w:r w:rsidR="00B91F70">
        <w:rPr>
          <w:rFonts w:ascii="Tahoma" w:eastAsia="Tahoma" w:hAnsi="Tahoma" w:cs="Tahoma"/>
        </w:rPr>
        <w:t xml:space="preserve">inną </w:t>
      </w:r>
      <w:r w:rsidRPr="001C3C76">
        <w:rPr>
          <w:rFonts w:ascii="Tahoma" w:eastAsia="Tahoma" w:hAnsi="Tahoma" w:cs="Tahoma"/>
          <w:spacing w:val="-1"/>
        </w:rPr>
        <w:t>n</w:t>
      </w:r>
      <w:r w:rsidRPr="001C3C76">
        <w:rPr>
          <w:rFonts w:ascii="Tahoma" w:eastAsia="Tahoma" w:hAnsi="Tahoma" w:cs="Tahoma"/>
        </w:rPr>
        <w:t xml:space="preserve">iż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a to z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2"/>
        </w:rPr>
        <w:t>d</w:t>
      </w:r>
      <w:r w:rsidRPr="001C3C76">
        <w:rPr>
          <w:rFonts w:ascii="Tahoma" w:eastAsia="Tahoma" w:hAnsi="Tahoma" w:cs="Tahoma"/>
        </w:rPr>
        <w:t>z</w:t>
      </w:r>
      <w:r w:rsidR="00B91F70">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spacing w:val="3"/>
        </w:rPr>
        <w:t>m</w:t>
      </w:r>
      <w:r w:rsidRPr="001C3C76">
        <w:rPr>
          <w:rFonts w:ascii="Tahoma" w:eastAsia="Tahoma" w:hAnsi="Tahoma" w:cs="Tahoma"/>
        </w:rPr>
        <w:t>u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zo</w:t>
      </w:r>
      <w:r w:rsidRPr="001C3C76">
        <w:rPr>
          <w:rFonts w:ascii="Tahoma" w:eastAsia="Tahoma" w:hAnsi="Tahoma" w:cs="Tahoma"/>
          <w:spacing w:val="3"/>
        </w:rPr>
        <w:t>b</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Je</w:t>
      </w:r>
      <w:r w:rsidRPr="001C3C76">
        <w:rPr>
          <w:rFonts w:ascii="Tahoma" w:eastAsia="Tahoma" w:hAnsi="Tahoma" w:cs="Tahoma"/>
        </w:rPr>
        <w:t>śli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00061EA7" w:rsidRPr="001C3C76">
        <w:rPr>
          <w:rFonts w:ascii="Tahoma" w:eastAsia="Tahoma" w:hAnsi="Tahoma" w:cs="Tahoma"/>
          <w:spacing w:val="-1"/>
        </w:rPr>
        <w:t>zaakceptowana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IZ</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c</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środki</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1"/>
        </w:rPr>
        <w:t xml:space="preserve"> </w:t>
      </w:r>
      <w:r w:rsidR="00775C39" w:rsidRPr="001C3C76">
        <w:rPr>
          <w:rFonts w:ascii="Tahoma" w:eastAsia="Tahoma" w:hAnsi="Tahoma" w:cs="Tahoma"/>
          <w:spacing w:val="-11"/>
        </w:rPr>
        <w:br/>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4"/>
        </w:rPr>
        <w:t xml:space="preserve">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4"/>
        </w:rPr>
        <w:t>a</w:t>
      </w:r>
      <w:r w:rsidRPr="001C3C76">
        <w:rPr>
          <w:rFonts w:ascii="Tahoma" w:eastAsia="Tahoma" w:hAnsi="Tahoma" w:cs="Tahoma"/>
        </w:rPr>
        <w:t>mu</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16FF986B" w14:textId="77777777" w:rsidR="00942F4E" w:rsidRPr="001C3C76" w:rsidRDefault="00BC3F26" w:rsidP="00E43CDE">
      <w:pPr>
        <w:pStyle w:val="Akapitzlist"/>
        <w:numPr>
          <w:ilvl w:val="0"/>
          <w:numId w:val="13"/>
        </w:numPr>
        <w:spacing w:line="276" w:lineRule="auto"/>
        <w:ind w:left="426" w:right="14" w:hanging="426"/>
        <w:jc w:val="both"/>
        <w:rPr>
          <w:rFonts w:ascii="Tahoma" w:eastAsia="Tahoma" w:hAnsi="Tahoma" w:cs="Tahoma"/>
        </w:rPr>
      </w:pPr>
      <w:r w:rsidRPr="00BC3F26">
        <w:rPr>
          <w:rFonts w:ascii="Tahoma" w:eastAsia="Tahoma" w:hAnsi="Tahoma" w:cs="Tahoma"/>
        </w:rPr>
        <w:t>Beneficjent, w porozumieniu z IZ, może dokonywać zmian (aktualizacji) harmonogramu płatności.</w:t>
      </w:r>
      <w:r>
        <w:rPr>
          <w:rFonts w:ascii="Tahoma" w:eastAsia="Tahoma" w:hAnsi="Tahoma" w:cs="Tahoma"/>
        </w:rPr>
        <w:t xml:space="preserve"> </w:t>
      </w:r>
      <w:r w:rsidR="00280ADA" w:rsidRPr="001C3C76">
        <w:rPr>
          <w:rFonts w:ascii="Tahoma" w:eastAsia="Tahoma" w:hAnsi="Tahoma" w:cs="Tahoma"/>
        </w:rPr>
        <w:t>K</w:t>
      </w:r>
      <w:r w:rsidR="00280ADA" w:rsidRPr="001C3C76">
        <w:rPr>
          <w:rFonts w:ascii="Tahoma" w:eastAsia="Tahoma" w:hAnsi="Tahoma" w:cs="Tahoma"/>
          <w:spacing w:val="1"/>
        </w:rPr>
        <w:t>a</w:t>
      </w:r>
      <w:r w:rsidR="00280ADA" w:rsidRPr="001C3C76">
        <w:rPr>
          <w:rFonts w:ascii="Tahoma" w:eastAsia="Tahoma" w:hAnsi="Tahoma" w:cs="Tahoma"/>
        </w:rPr>
        <w:t>żda</w:t>
      </w:r>
      <w:r w:rsidR="00280ADA" w:rsidRPr="001C3C76">
        <w:rPr>
          <w:rFonts w:ascii="Tahoma" w:eastAsia="Tahoma" w:hAnsi="Tahoma" w:cs="Tahoma"/>
          <w:spacing w:val="9"/>
        </w:rPr>
        <w:t xml:space="preserve"> </w:t>
      </w:r>
      <w:r w:rsidR="00280ADA" w:rsidRPr="001C3C76">
        <w:rPr>
          <w:rFonts w:ascii="Tahoma" w:eastAsia="Tahoma" w:hAnsi="Tahoma" w:cs="Tahoma"/>
        </w:rPr>
        <w:t>z</w:t>
      </w:r>
      <w:r w:rsidR="00280ADA" w:rsidRPr="001C3C76">
        <w:rPr>
          <w:rFonts w:ascii="Tahoma" w:eastAsia="Tahoma" w:hAnsi="Tahoma" w:cs="Tahoma"/>
          <w:spacing w:val="1"/>
        </w:rPr>
        <w:t>m</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8"/>
        </w:rPr>
        <w:t xml:space="preserve"> </w:t>
      </w:r>
      <w:r w:rsidR="00280ADA" w:rsidRPr="001C3C76">
        <w:rPr>
          <w:rFonts w:ascii="Tahoma" w:eastAsia="Tahoma" w:hAnsi="Tahoma" w:cs="Tahoma"/>
          <w:spacing w:val="-1"/>
        </w:rPr>
        <w:t>h</w:t>
      </w:r>
      <w:r w:rsidR="00280ADA" w:rsidRPr="001C3C76">
        <w:rPr>
          <w:rFonts w:ascii="Tahoma" w:eastAsia="Tahoma" w:hAnsi="Tahoma" w:cs="Tahoma"/>
          <w:spacing w:val="1"/>
        </w:rPr>
        <w:t>a</w:t>
      </w:r>
      <w:r w:rsidR="00280ADA" w:rsidRPr="001C3C76">
        <w:rPr>
          <w:rFonts w:ascii="Tahoma" w:eastAsia="Tahoma" w:hAnsi="Tahoma" w:cs="Tahoma"/>
        </w:rPr>
        <w:t>r</w:t>
      </w:r>
      <w:r w:rsidR="00280ADA" w:rsidRPr="001C3C76">
        <w:rPr>
          <w:rFonts w:ascii="Tahoma" w:eastAsia="Tahoma" w:hAnsi="Tahoma" w:cs="Tahoma"/>
          <w:spacing w:val="1"/>
        </w:rPr>
        <w:t>m</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ogr</w:t>
      </w:r>
      <w:r w:rsidR="00280ADA" w:rsidRPr="001C3C76">
        <w:rPr>
          <w:rFonts w:ascii="Tahoma" w:eastAsia="Tahoma" w:hAnsi="Tahoma" w:cs="Tahoma"/>
          <w:spacing w:val="4"/>
        </w:rPr>
        <w:t>a</w:t>
      </w:r>
      <w:r w:rsidR="00280ADA" w:rsidRPr="001C3C76">
        <w:rPr>
          <w:rFonts w:ascii="Tahoma" w:eastAsia="Tahoma" w:hAnsi="Tahoma" w:cs="Tahoma"/>
        </w:rPr>
        <w:t>mu 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7"/>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y</w:t>
      </w:r>
      <w:r w:rsidR="00280ADA" w:rsidRPr="001C3C76">
        <w:rPr>
          <w:rFonts w:ascii="Tahoma" w:eastAsia="Tahoma" w:hAnsi="Tahoma" w:cs="Tahoma"/>
        </w:rPr>
        <w:t>m</w:t>
      </w:r>
      <w:r w:rsidR="00280ADA" w:rsidRPr="001C3C76">
        <w:rPr>
          <w:rFonts w:ascii="Tahoma" w:eastAsia="Tahoma" w:hAnsi="Tahoma" w:cs="Tahoma"/>
          <w:spacing w:val="1"/>
        </w:rPr>
        <w:t>a</w:t>
      </w:r>
      <w:r w:rsidR="00280ADA" w:rsidRPr="001C3C76">
        <w:rPr>
          <w:rFonts w:ascii="Tahoma" w:eastAsia="Tahoma" w:hAnsi="Tahoma" w:cs="Tahoma"/>
        </w:rPr>
        <w:t>ga</w:t>
      </w:r>
      <w:r w:rsidR="00280ADA" w:rsidRPr="001C3C76">
        <w:rPr>
          <w:rFonts w:ascii="Tahoma" w:eastAsia="Tahoma" w:hAnsi="Tahoma" w:cs="Tahoma"/>
          <w:spacing w:val="8"/>
        </w:rPr>
        <w:t xml:space="preserve"> </w:t>
      </w:r>
      <w:r w:rsidR="00280ADA" w:rsidRPr="001C3C76">
        <w:rPr>
          <w:rFonts w:ascii="Tahoma" w:eastAsia="Tahoma" w:hAnsi="Tahoma" w:cs="Tahoma"/>
          <w:spacing w:val="1"/>
        </w:rPr>
        <w:t>a</w:t>
      </w:r>
      <w:r w:rsidR="00280ADA" w:rsidRPr="001C3C76">
        <w:rPr>
          <w:rFonts w:ascii="Tahoma" w:eastAsia="Tahoma" w:hAnsi="Tahoma" w:cs="Tahoma"/>
          <w:spacing w:val="-1"/>
        </w:rPr>
        <w:t>kc</w:t>
      </w:r>
      <w:r w:rsidR="00280ADA" w:rsidRPr="001C3C76">
        <w:rPr>
          <w:rFonts w:ascii="Tahoma" w:eastAsia="Tahoma" w:hAnsi="Tahoma" w:cs="Tahoma"/>
          <w:spacing w:val="3"/>
        </w:rPr>
        <w:t>e</w:t>
      </w:r>
      <w:r w:rsidR="00280ADA" w:rsidRPr="001C3C76">
        <w:rPr>
          <w:rFonts w:ascii="Tahoma" w:eastAsia="Tahoma" w:hAnsi="Tahoma" w:cs="Tahoma"/>
        </w:rPr>
        <w:t>p</w:t>
      </w:r>
      <w:r w:rsidR="00280ADA" w:rsidRPr="001C3C76">
        <w:rPr>
          <w:rFonts w:ascii="Tahoma" w:eastAsia="Tahoma" w:hAnsi="Tahoma" w:cs="Tahoma"/>
          <w:spacing w:val="1"/>
        </w:rPr>
        <w:t>ta</w:t>
      </w:r>
      <w:r w:rsidR="00280ADA" w:rsidRPr="001C3C76">
        <w:rPr>
          <w:rFonts w:ascii="Tahoma" w:eastAsia="Tahoma" w:hAnsi="Tahoma" w:cs="Tahoma"/>
          <w:spacing w:val="-1"/>
        </w:rPr>
        <w:t>cj</w:t>
      </w:r>
      <w:r w:rsidR="00280ADA" w:rsidRPr="001C3C76">
        <w:rPr>
          <w:rFonts w:ascii="Tahoma" w:eastAsia="Tahoma" w:hAnsi="Tahoma" w:cs="Tahoma"/>
        </w:rPr>
        <w:t>i</w:t>
      </w:r>
      <w:r w:rsidR="00280ADA" w:rsidRPr="001C3C76">
        <w:rPr>
          <w:rFonts w:ascii="Tahoma" w:eastAsia="Tahoma" w:hAnsi="Tahoma" w:cs="Tahoma"/>
          <w:spacing w:val="12"/>
        </w:rPr>
        <w:t xml:space="preserve"> </w:t>
      </w:r>
      <w:r w:rsidR="00280ADA" w:rsidRPr="001C3C76">
        <w:rPr>
          <w:rFonts w:ascii="Tahoma" w:eastAsia="Tahoma" w:hAnsi="Tahoma" w:cs="Tahoma"/>
        </w:rPr>
        <w:t>I</w:t>
      </w:r>
      <w:r w:rsidR="00280ADA" w:rsidRPr="001C3C76">
        <w:rPr>
          <w:rFonts w:ascii="Tahoma" w:eastAsia="Tahoma" w:hAnsi="Tahoma" w:cs="Tahoma"/>
          <w:spacing w:val="1"/>
        </w:rPr>
        <w:t>Z</w:t>
      </w:r>
      <w:r w:rsidR="00280ADA" w:rsidRPr="001C3C76">
        <w:rPr>
          <w:rFonts w:ascii="Tahoma" w:eastAsia="Tahoma" w:hAnsi="Tahoma" w:cs="Tahoma"/>
        </w:rPr>
        <w:t>,</w:t>
      </w:r>
      <w:r w:rsidR="00280ADA" w:rsidRPr="001C3C76">
        <w:rPr>
          <w:rFonts w:ascii="Tahoma" w:eastAsia="Tahoma" w:hAnsi="Tahoma" w:cs="Tahoma"/>
          <w:spacing w:val="11"/>
        </w:rPr>
        <w:t xml:space="preserve"> </w:t>
      </w:r>
      <w:r w:rsidR="00280ADA" w:rsidRPr="001C3C76">
        <w:rPr>
          <w:rFonts w:ascii="Tahoma" w:eastAsia="Tahoma" w:hAnsi="Tahoma" w:cs="Tahoma"/>
          <w:spacing w:val="-1"/>
        </w:rPr>
        <w:t>k</w:t>
      </w:r>
      <w:r w:rsidR="00280ADA" w:rsidRPr="001C3C76">
        <w:rPr>
          <w:rFonts w:ascii="Tahoma" w:eastAsia="Tahoma" w:hAnsi="Tahoma" w:cs="Tahoma"/>
        </w:rPr>
        <w:t>tóra</w:t>
      </w:r>
      <w:r w:rsidR="00280ADA" w:rsidRPr="001C3C76">
        <w:rPr>
          <w:rFonts w:ascii="Tahoma" w:eastAsia="Tahoma" w:hAnsi="Tahoma" w:cs="Tahoma"/>
          <w:spacing w:val="11"/>
        </w:rPr>
        <w:t xml:space="preserve"> </w:t>
      </w:r>
      <w:r w:rsidR="00280ADA" w:rsidRPr="001C3C76">
        <w:rPr>
          <w:rFonts w:ascii="Tahoma" w:eastAsia="Tahoma" w:hAnsi="Tahoma" w:cs="Tahoma"/>
          <w:spacing w:val="-1"/>
        </w:rPr>
        <w:t>u</w:t>
      </w:r>
      <w:r w:rsidR="00280ADA" w:rsidRPr="001C3C76">
        <w:rPr>
          <w:rFonts w:ascii="Tahoma" w:eastAsia="Tahoma" w:hAnsi="Tahoma" w:cs="Tahoma"/>
        </w:rPr>
        <w:t>d</w:t>
      </w:r>
      <w:r w:rsidR="00280ADA" w:rsidRPr="001C3C76">
        <w:rPr>
          <w:rFonts w:ascii="Tahoma" w:eastAsia="Tahoma" w:hAnsi="Tahoma" w:cs="Tahoma"/>
          <w:spacing w:val="3"/>
        </w:rPr>
        <w:t>z</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6"/>
        </w:rPr>
        <w:t xml:space="preserve"> </w:t>
      </w:r>
      <w:r w:rsidR="00280ADA" w:rsidRPr="001C3C76">
        <w:rPr>
          <w:rFonts w:ascii="Tahoma" w:eastAsia="Tahoma" w:hAnsi="Tahoma" w:cs="Tahoma"/>
          <w:spacing w:val="1"/>
        </w:rPr>
        <w:t>je</w:t>
      </w:r>
      <w:r w:rsidR="00280ADA" w:rsidRPr="001C3C76">
        <w:rPr>
          <w:rFonts w:ascii="Tahoma" w:eastAsia="Tahoma" w:hAnsi="Tahoma" w:cs="Tahoma"/>
        </w:rPr>
        <w:t>st</w:t>
      </w:r>
      <w:r w:rsidR="00280ADA" w:rsidRPr="001C3C76">
        <w:rPr>
          <w:rFonts w:ascii="Tahoma" w:eastAsia="Tahoma" w:hAnsi="Tahoma" w:cs="Tahoma"/>
          <w:spacing w:val="11"/>
        </w:rPr>
        <w:t xml:space="preserve"> </w:t>
      </w:r>
      <w:r w:rsidR="00280ADA" w:rsidRPr="001C3C76">
        <w:rPr>
          <w:rFonts w:ascii="Tahoma" w:eastAsia="Tahoma" w:hAnsi="Tahoma" w:cs="Tahoma"/>
        </w:rPr>
        <w:t>w</w:t>
      </w:r>
      <w:r w:rsidR="00280ADA" w:rsidRPr="001C3C76">
        <w:rPr>
          <w:rFonts w:ascii="Tahoma" w:eastAsia="Tahoma" w:hAnsi="Tahoma" w:cs="Tahoma"/>
          <w:spacing w:val="13"/>
        </w:rPr>
        <w:t xml:space="preserve"> </w:t>
      </w:r>
      <w:r w:rsidR="00280ADA" w:rsidRPr="001C3C76">
        <w:rPr>
          <w:rFonts w:ascii="Tahoma" w:eastAsia="Tahoma" w:hAnsi="Tahoma" w:cs="Tahoma"/>
          <w:b/>
        </w:rPr>
        <w:t>t</w:t>
      </w:r>
      <w:r w:rsidR="00280ADA" w:rsidRPr="001C3C76">
        <w:rPr>
          <w:rFonts w:ascii="Tahoma" w:eastAsia="Tahoma" w:hAnsi="Tahoma" w:cs="Tahoma"/>
          <w:b/>
          <w:spacing w:val="1"/>
        </w:rPr>
        <w:t>e</w:t>
      </w:r>
      <w:r w:rsidR="00280ADA" w:rsidRPr="001C3C76">
        <w:rPr>
          <w:rFonts w:ascii="Tahoma" w:eastAsia="Tahoma" w:hAnsi="Tahoma" w:cs="Tahoma"/>
          <w:b/>
        </w:rPr>
        <w:t>r</w:t>
      </w:r>
      <w:r w:rsidR="00280ADA" w:rsidRPr="001C3C76">
        <w:rPr>
          <w:rFonts w:ascii="Tahoma" w:eastAsia="Tahoma" w:hAnsi="Tahoma" w:cs="Tahoma"/>
          <w:b/>
          <w:spacing w:val="1"/>
        </w:rPr>
        <w:t>m</w:t>
      </w:r>
      <w:r w:rsidR="00280ADA" w:rsidRPr="001C3C76">
        <w:rPr>
          <w:rFonts w:ascii="Tahoma" w:eastAsia="Tahoma" w:hAnsi="Tahoma" w:cs="Tahoma"/>
          <w:b/>
        </w:rPr>
        <w:t>i</w:t>
      </w:r>
      <w:r w:rsidR="00280ADA" w:rsidRPr="001C3C76">
        <w:rPr>
          <w:rFonts w:ascii="Tahoma" w:eastAsia="Tahoma" w:hAnsi="Tahoma" w:cs="Tahoma"/>
          <w:b/>
          <w:spacing w:val="-1"/>
        </w:rPr>
        <w:t>n</w:t>
      </w:r>
      <w:r w:rsidR="00280ADA" w:rsidRPr="001C3C76">
        <w:rPr>
          <w:rFonts w:ascii="Tahoma" w:eastAsia="Tahoma" w:hAnsi="Tahoma" w:cs="Tahoma"/>
          <w:b/>
        </w:rPr>
        <w:t>ie</w:t>
      </w:r>
      <w:r w:rsidR="00280ADA" w:rsidRPr="001C3C76">
        <w:rPr>
          <w:rFonts w:ascii="Tahoma" w:eastAsia="Tahoma" w:hAnsi="Tahoma" w:cs="Tahoma"/>
          <w:b/>
          <w:spacing w:val="7"/>
        </w:rPr>
        <w:t xml:space="preserve"> </w:t>
      </w:r>
      <w:r w:rsidR="00280ADA" w:rsidRPr="001C3C76">
        <w:rPr>
          <w:rFonts w:ascii="Tahoma" w:eastAsia="Tahoma" w:hAnsi="Tahoma" w:cs="Tahoma"/>
          <w:b/>
          <w:spacing w:val="-1"/>
        </w:rPr>
        <w:t>1</w:t>
      </w:r>
      <w:r w:rsidR="00280ADA" w:rsidRPr="001C3C76">
        <w:rPr>
          <w:rFonts w:ascii="Tahoma" w:eastAsia="Tahoma" w:hAnsi="Tahoma" w:cs="Tahoma"/>
          <w:b/>
        </w:rPr>
        <w:t>0 dn</w:t>
      </w:r>
      <w:r w:rsidR="00280ADA" w:rsidRPr="001C3C76">
        <w:rPr>
          <w:rFonts w:ascii="Tahoma" w:eastAsia="Tahoma" w:hAnsi="Tahoma" w:cs="Tahoma"/>
          <w:b/>
          <w:spacing w:val="2"/>
        </w:rPr>
        <w:t>i</w:t>
      </w:r>
      <w:r w:rsidR="00454A7F" w:rsidRPr="00C052A5">
        <w:rPr>
          <w:rStyle w:val="Odwoanieprzypisudolnego"/>
          <w:rFonts w:ascii="Tahoma" w:eastAsia="Tahoma" w:hAnsi="Tahoma" w:cs="Tahoma"/>
          <w:spacing w:val="2"/>
        </w:rPr>
        <w:footnoteReference w:id="29"/>
      </w:r>
      <w:r w:rsidR="00280ADA" w:rsidRPr="001C3C76">
        <w:rPr>
          <w:rFonts w:ascii="Tahoma" w:eastAsia="Tahoma" w:hAnsi="Tahoma" w:cs="Tahoma"/>
          <w:b/>
          <w:position w:val="9"/>
          <w:sz w:val="13"/>
          <w:szCs w:val="13"/>
        </w:rPr>
        <w:t xml:space="preserve"> </w:t>
      </w:r>
      <w:r w:rsidR="00280ADA" w:rsidRPr="001C3C76">
        <w:rPr>
          <w:rFonts w:ascii="Tahoma" w:eastAsia="Tahoma" w:hAnsi="Tahoma" w:cs="Tahoma"/>
          <w:b/>
        </w:rPr>
        <w:t>roboc</w:t>
      </w:r>
      <w:r w:rsidR="00280ADA" w:rsidRPr="001C3C76">
        <w:rPr>
          <w:rFonts w:ascii="Tahoma" w:eastAsia="Tahoma" w:hAnsi="Tahoma" w:cs="Tahoma"/>
          <w:b/>
          <w:spacing w:val="2"/>
        </w:rPr>
        <w:t>z</w:t>
      </w:r>
      <w:r w:rsidR="00280ADA" w:rsidRPr="001C3C76">
        <w:rPr>
          <w:rFonts w:ascii="Tahoma" w:eastAsia="Tahoma" w:hAnsi="Tahoma" w:cs="Tahoma"/>
          <w:b/>
          <w:spacing w:val="-1"/>
        </w:rPr>
        <w:t>y</w:t>
      </w:r>
      <w:r w:rsidR="00280ADA" w:rsidRPr="001C3C76">
        <w:rPr>
          <w:rFonts w:ascii="Tahoma" w:eastAsia="Tahoma" w:hAnsi="Tahoma" w:cs="Tahoma"/>
          <w:b/>
          <w:spacing w:val="2"/>
        </w:rPr>
        <w:t>c</w:t>
      </w:r>
      <w:r w:rsidR="00280ADA" w:rsidRPr="001C3C76">
        <w:rPr>
          <w:rFonts w:ascii="Tahoma" w:eastAsia="Tahoma" w:hAnsi="Tahoma" w:cs="Tahoma"/>
          <w:b/>
        </w:rPr>
        <w:t>h</w:t>
      </w:r>
      <w:r w:rsidR="00280ADA" w:rsidRPr="001C3C76">
        <w:rPr>
          <w:rFonts w:ascii="Tahoma" w:eastAsia="Tahoma" w:hAnsi="Tahoma" w:cs="Tahoma"/>
          <w:spacing w:val="14"/>
        </w:rPr>
        <w:t xml:space="preserve"> </w:t>
      </w:r>
      <w:r w:rsidR="00280ADA" w:rsidRPr="001C3C76">
        <w:rPr>
          <w:rFonts w:ascii="Tahoma" w:eastAsia="Tahoma" w:hAnsi="Tahoma" w:cs="Tahoma"/>
        </w:rPr>
        <w:t>od</w:t>
      </w:r>
      <w:r w:rsidR="00280ADA" w:rsidRPr="001C3C76">
        <w:rPr>
          <w:rFonts w:ascii="Tahoma" w:eastAsia="Tahoma" w:hAnsi="Tahoma" w:cs="Tahoma"/>
          <w:spacing w:val="24"/>
        </w:rPr>
        <w:t xml:space="preserve"> </w:t>
      </w:r>
      <w:r w:rsidR="00280ADA" w:rsidRPr="001C3C76">
        <w:rPr>
          <w:rFonts w:ascii="Tahoma" w:eastAsia="Tahoma" w:hAnsi="Tahoma" w:cs="Tahoma"/>
        </w:rPr>
        <w:t>dnia</w:t>
      </w:r>
      <w:r w:rsidR="00775C39" w:rsidRPr="001C3C76">
        <w:rPr>
          <w:rFonts w:ascii="Tahoma" w:eastAsia="Tahoma" w:hAnsi="Tahoma" w:cs="Tahoma"/>
          <w:spacing w:val="23"/>
        </w:rPr>
        <w:t xml:space="preserve"> </w:t>
      </w:r>
      <w:r w:rsidR="00061EA7" w:rsidRPr="001C3C76">
        <w:rPr>
          <w:rFonts w:ascii="Tahoma" w:eastAsia="Tahoma" w:hAnsi="Tahoma" w:cs="Tahoma"/>
          <w:spacing w:val="1"/>
        </w:rPr>
        <w:t>jej otrzymania</w:t>
      </w:r>
      <w:r w:rsidR="00280ADA" w:rsidRPr="001C3C76">
        <w:rPr>
          <w:rFonts w:ascii="Tahoma" w:eastAsia="Tahoma" w:hAnsi="Tahoma" w:cs="Tahoma"/>
        </w:rPr>
        <w:t>.</w:t>
      </w:r>
      <w:r w:rsidR="00280ADA" w:rsidRPr="001C3C76">
        <w:rPr>
          <w:rFonts w:ascii="Tahoma" w:eastAsia="Tahoma" w:hAnsi="Tahoma" w:cs="Tahoma"/>
          <w:spacing w:val="12"/>
        </w:rPr>
        <w:t xml:space="preserve"> </w:t>
      </w:r>
      <w:r w:rsidR="00280ADA" w:rsidRPr="001C3C76">
        <w:rPr>
          <w:rFonts w:ascii="Tahoma" w:eastAsia="Tahoma" w:hAnsi="Tahoma" w:cs="Tahoma"/>
          <w:spacing w:val="-1"/>
        </w:rPr>
        <w:t>D</w:t>
      </w:r>
      <w:r w:rsidR="00280ADA" w:rsidRPr="001C3C76">
        <w:rPr>
          <w:rFonts w:ascii="Tahoma" w:eastAsia="Tahoma" w:hAnsi="Tahoma" w:cs="Tahoma"/>
        </w:rPr>
        <w:t>o</w:t>
      </w:r>
      <w:r w:rsidR="00280ADA" w:rsidRPr="001C3C76">
        <w:rPr>
          <w:rFonts w:ascii="Tahoma" w:eastAsia="Tahoma" w:hAnsi="Tahoma" w:cs="Tahoma"/>
          <w:spacing w:val="23"/>
        </w:rPr>
        <w:t xml:space="preserve"> </w:t>
      </w:r>
      <w:r w:rsidR="00280ADA" w:rsidRPr="001C3C76">
        <w:rPr>
          <w:rFonts w:ascii="Tahoma" w:eastAsia="Tahoma" w:hAnsi="Tahoma" w:cs="Tahoma"/>
        </w:rPr>
        <w:t>mom</w:t>
      </w:r>
      <w:r w:rsidR="00280ADA" w:rsidRPr="001C3C76">
        <w:rPr>
          <w:rFonts w:ascii="Tahoma" w:eastAsia="Tahoma" w:hAnsi="Tahoma" w:cs="Tahoma"/>
          <w:spacing w:val="4"/>
        </w:rPr>
        <w:t>e</w:t>
      </w:r>
      <w:r w:rsidR="00280ADA" w:rsidRPr="001C3C76">
        <w:rPr>
          <w:rFonts w:ascii="Tahoma" w:eastAsia="Tahoma" w:hAnsi="Tahoma" w:cs="Tahoma"/>
          <w:spacing w:val="-1"/>
        </w:rPr>
        <w:t>n</w:t>
      </w:r>
      <w:r w:rsidR="00280ADA" w:rsidRPr="001C3C76">
        <w:rPr>
          <w:rFonts w:ascii="Tahoma" w:eastAsia="Tahoma" w:hAnsi="Tahoma" w:cs="Tahoma"/>
        </w:rPr>
        <w:t>tu</w:t>
      </w:r>
      <w:r w:rsidR="00280ADA" w:rsidRPr="001C3C76">
        <w:rPr>
          <w:rFonts w:ascii="Tahoma" w:eastAsia="Tahoma" w:hAnsi="Tahoma" w:cs="Tahoma"/>
          <w:spacing w:val="14"/>
        </w:rPr>
        <w:t xml:space="preserve"> </w:t>
      </w:r>
      <w:r w:rsidR="00280ADA" w:rsidRPr="001C3C76">
        <w:rPr>
          <w:rFonts w:ascii="Tahoma" w:eastAsia="Tahoma" w:hAnsi="Tahoma" w:cs="Tahoma"/>
          <w:spacing w:val="1"/>
        </w:rPr>
        <w:t>ak</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p</w:t>
      </w:r>
      <w:r w:rsidR="00280ADA" w:rsidRPr="001C3C76">
        <w:rPr>
          <w:rFonts w:ascii="Tahoma" w:eastAsia="Tahoma" w:hAnsi="Tahoma" w:cs="Tahoma"/>
          <w:spacing w:val="1"/>
        </w:rPr>
        <w:t>ta</w:t>
      </w:r>
      <w:r w:rsidR="00280ADA" w:rsidRPr="001C3C76">
        <w:rPr>
          <w:rFonts w:ascii="Tahoma" w:eastAsia="Tahoma" w:hAnsi="Tahoma" w:cs="Tahoma"/>
          <w:spacing w:val="-1"/>
        </w:rPr>
        <w:t>c</w:t>
      </w:r>
      <w:r w:rsidR="00280ADA" w:rsidRPr="001C3C76">
        <w:rPr>
          <w:rFonts w:ascii="Tahoma" w:eastAsia="Tahoma" w:hAnsi="Tahoma" w:cs="Tahoma"/>
          <w:spacing w:val="1"/>
        </w:rPr>
        <w:t>j</w:t>
      </w:r>
      <w:r w:rsidR="00280ADA" w:rsidRPr="001C3C76">
        <w:rPr>
          <w:rFonts w:ascii="Tahoma" w:eastAsia="Tahoma" w:hAnsi="Tahoma" w:cs="Tahoma"/>
        </w:rPr>
        <w:t xml:space="preserve">i </w:t>
      </w:r>
      <w:r w:rsidR="00280ADA" w:rsidRPr="001C3C76">
        <w:rPr>
          <w:rFonts w:ascii="Tahoma" w:eastAsia="Tahoma" w:hAnsi="Tahoma" w:cs="Tahoma"/>
          <w:spacing w:val="-1"/>
        </w:rPr>
        <w:t>h</w:t>
      </w:r>
      <w:r w:rsidR="00280ADA" w:rsidRPr="001C3C76">
        <w:rPr>
          <w:rFonts w:ascii="Tahoma" w:eastAsia="Tahoma" w:hAnsi="Tahoma" w:cs="Tahoma"/>
          <w:spacing w:val="1"/>
        </w:rPr>
        <w:t>a</w:t>
      </w:r>
      <w:r w:rsidR="00280ADA" w:rsidRPr="001C3C76">
        <w:rPr>
          <w:rFonts w:ascii="Tahoma" w:eastAsia="Tahoma" w:hAnsi="Tahoma" w:cs="Tahoma"/>
        </w:rPr>
        <w:t>r</w:t>
      </w:r>
      <w:r w:rsidR="00280ADA" w:rsidRPr="001C3C76">
        <w:rPr>
          <w:rFonts w:ascii="Tahoma" w:eastAsia="Tahoma" w:hAnsi="Tahoma" w:cs="Tahoma"/>
          <w:spacing w:val="1"/>
        </w:rPr>
        <w:t>m</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ogr</w:t>
      </w:r>
      <w:r w:rsidR="00280ADA" w:rsidRPr="001C3C76">
        <w:rPr>
          <w:rFonts w:ascii="Tahoma" w:eastAsia="Tahoma" w:hAnsi="Tahoma" w:cs="Tahoma"/>
          <w:spacing w:val="1"/>
        </w:rPr>
        <w:t>a</w:t>
      </w:r>
      <w:r w:rsidR="00280ADA" w:rsidRPr="001C3C76">
        <w:rPr>
          <w:rFonts w:ascii="Tahoma" w:eastAsia="Tahoma" w:hAnsi="Tahoma" w:cs="Tahoma"/>
          <w:spacing w:val="3"/>
        </w:rPr>
        <w:t>m</w:t>
      </w:r>
      <w:r w:rsidR="00280ADA" w:rsidRPr="001C3C76">
        <w:rPr>
          <w:rFonts w:ascii="Tahoma" w:eastAsia="Tahoma" w:hAnsi="Tahoma" w:cs="Tahoma"/>
        </w:rPr>
        <w:t>u</w:t>
      </w:r>
      <w:r w:rsidR="00280ADA" w:rsidRPr="001C3C76">
        <w:rPr>
          <w:rFonts w:ascii="Tahoma" w:eastAsia="Tahoma" w:hAnsi="Tahoma" w:cs="Tahoma"/>
          <w:spacing w:val="-5"/>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2"/>
        </w:rPr>
        <w:t>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4"/>
        </w:rPr>
        <w:t xml:space="preserve"> </w:t>
      </w:r>
      <w:r w:rsidR="00280ADA" w:rsidRPr="001C3C76">
        <w:rPr>
          <w:rFonts w:ascii="Tahoma" w:eastAsia="Tahoma" w:hAnsi="Tahoma" w:cs="Tahoma"/>
          <w:spacing w:val="2"/>
        </w:rPr>
        <w:t>o</w:t>
      </w:r>
      <w:r w:rsidR="00280ADA" w:rsidRPr="001C3C76">
        <w:rPr>
          <w:rFonts w:ascii="Tahoma" w:eastAsia="Tahoma" w:hAnsi="Tahoma" w:cs="Tahoma"/>
        </w:rPr>
        <w:t>bo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ą</w:t>
      </w:r>
      <w:r w:rsidR="00280ADA" w:rsidRPr="001C3C76">
        <w:rPr>
          <w:rFonts w:ascii="Tahoma" w:eastAsia="Tahoma" w:hAnsi="Tahoma" w:cs="Tahoma"/>
        </w:rPr>
        <w:t>zu</w:t>
      </w:r>
      <w:r w:rsidR="00280ADA" w:rsidRPr="001C3C76">
        <w:rPr>
          <w:rFonts w:ascii="Tahoma" w:eastAsia="Tahoma" w:hAnsi="Tahoma" w:cs="Tahoma"/>
          <w:spacing w:val="-1"/>
        </w:rPr>
        <w:t>j</w:t>
      </w:r>
      <w:r w:rsidR="00280ADA" w:rsidRPr="001C3C76">
        <w:rPr>
          <w:rFonts w:ascii="Tahoma" w:eastAsia="Tahoma" w:hAnsi="Tahoma" w:cs="Tahoma"/>
          <w:spacing w:val="1"/>
        </w:rPr>
        <w:t>ą</w:t>
      </w:r>
      <w:r w:rsidR="00280ADA" w:rsidRPr="001C3C76">
        <w:rPr>
          <w:rFonts w:ascii="Tahoma" w:eastAsia="Tahoma" w:hAnsi="Tahoma" w:cs="Tahoma"/>
          <w:spacing w:val="2"/>
        </w:rPr>
        <w:t>c</w:t>
      </w:r>
      <w:r w:rsidR="00280ADA" w:rsidRPr="001C3C76">
        <w:rPr>
          <w:rFonts w:ascii="Tahoma" w:eastAsia="Tahoma" w:hAnsi="Tahoma" w:cs="Tahoma"/>
        </w:rPr>
        <w:t>y</w:t>
      </w:r>
      <w:r w:rsidR="00280ADA" w:rsidRPr="001C3C76">
        <w:rPr>
          <w:rFonts w:ascii="Tahoma" w:eastAsia="Tahoma" w:hAnsi="Tahoma" w:cs="Tahoma"/>
          <w:spacing w:val="-1"/>
        </w:rPr>
        <w:t xml:space="preserve"> 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7"/>
        </w:rPr>
        <w:t xml:space="preserve"> </w:t>
      </w:r>
      <w:r w:rsidR="00280ADA" w:rsidRPr="001C3C76">
        <w:rPr>
          <w:rFonts w:ascii="Tahoma" w:eastAsia="Tahoma" w:hAnsi="Tahoma" w:cs="Tahoma"/>
          <w:spacing w:val="-1"/>
        </w:rPr>
        <w:t>h</w:t>
      </w:r>
      <w:r w:rsidR="00280ADA" w:rsidRPr="001C3C76">
        <w:rPr>
          <w:rFonts w:ascii="Tahoma" w:eastAsia="Tahoma" w:hAnsi="Tahoma" w:cs="Tahoma"/>
          <w:spacing w:val="1"/>
        </w:rPr>
        <w:t>a</w:t>
      </w:r>
      <w:r w:rsidR="00280ADA" w:rsidRPr="001C3C76">
        <w:rPr>
          <w:rFonts w:ascii="Tahoma" w:eastAsia="Tahoma" w:hAnsi="Tahoma" w:cs="Tahoma"/>
        </w:rPr>
        <w:t>r</w:t>
      </w:r>
      <w:r w:rsidR="00280ADA" w:rsidRPr="001C3C76">
        <w:rPr>
          <w:rFonts w:ascii="Tahoma" w:eastAsia="Tahoma" w:hAnsi="Tahoma" w:cs="Tahoma"/>
          <w:spacing w:val="1"/>
        </w:rPr>
        <w:t>m</w:t>
      </w:r>
      <w:r w:rsidR="00280ADA" w:rsidRPr="001C3C76">
        <w:rPr>
          <w:rFonts w:ascii="Tahoma" w:eastAsia="Tahoma" w:hAnsi="Tahoma" w:cs="Tahoma"/>
          <w:spacing w:val="2"/>
        </w:rPr>
        <w:t>o</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2"/>
        </w:rPr>
        <w:t>g</w:t>
      </w:r>
      <w:r w:rsidR="00280ADA" w:rsidRPr="001C3C76">
        <w:rPr>
          <w:rFonts w:ascii="Tahoma" w:eastAsia="Tahoma" w:hAnsi="Tahoma" w:cs="Tahoma"/>
        </w:rPr>
        <w:t>r</w:t>
      </w:r>
      <w:r w:rsidR="00280ADA" w:rsidRPr="001C3C76">
        <w:rPr>
          <w:rFonts w:ascii="Tahoma" w:eastAsia="Tahoma" w:hAnsi="Tahoma" w:cs="Tahoma"/>
          <w:spacing w:val="1"/>
        </w:rPr>
        <w:t>a</w:t>
      </w:r>
      <w:r w:rsidR="00280ADA" w:rsidRPr="001C3C76">
        <w:rPr>
          <w:rFonts w:ascii="Tahoma" w:eastAsia="Tahoma" w:hAnsi="Tahoma" w:cs="Tahoma"/>
        </w:rPr>
        <w:t>m</w:t>
      </w:r>
      <w:r w:rsidR="00280ADA" w:rsidRPr="001C3C76">
        <w:rPr>
          <w:rFonts w:ascii="Tahoma" w:eastAsia="Tahoma" w:hAnsi="Tahoma" w:cs="Tahoma"/>
          <w:spacing w:val="-2"/>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5"/>
        </w:rPr>
        <w:t xml:space="preserve"> </w:t>
      </w:r>
      <w:r w:rsidR="00280ADA" w:rsidRPr="001C3C76">
        <w:rPr>
          <w:rFonts w:ascii="Tahoma" w:eastAsia="Tahoma" w:hAnsi="Tahoma" w:cs="Tahoma"/>
          <w:spacing w:val="-1"/>
        </w:rPr>
        <w:t>u</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d</w:t>
      </w:r>
      <w:r w:rsidR="00280ADA" w:rsidRPr="001C3C76">
        <w:rPr>
          <w:rFonts w:ascii="Tahoma" w:eastAsia="Tahoma" w:hAnsi="Tahoma" w:cs="Tahoma"/>
          <w:spacing w:val="2"/>
        </w:rPr>
        <w:t>n</w:t>
      </w:r>
      <w:r w:rsidR="00280ADA" w:rsidRPr="001C3C76">
        <w:rPr>
          <w:rFonts w:ascii="Tahoma" w:eastAsia="Tahoma" w:hAnsi="Tahoma" w:cs="Tahoma"/>
        </w:rPr>
        <w:t>io z</w:t>
      </w:r>
      <w:r w:rsidR="00280ADA" w:rsidRPr="001C3C76">
        <w:rPr>
          <w:rFonts w:ascii="Tahoma" w:eastAsia="Tahoma" w:hAnsi="Tahoma" w:cs="Tahoma"/>
          <w:spacing w:val="4"/>
        </w:rPr>
        <w:t>a</w:t>
      </w:r>
      <w:r w:rsidR="00280ADA" w:rsidRPr="001C3C76">
        <w:rPr>
          <w:rFonts w:ascii="Tahoma" w:eastAsia="Tahoma" w:hAnsi="Tahoma" w:cs="Tahoma"/>
        </w:rPr>
        <w:t>t</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y</w:t>
      </w:r>
      <w:r w:rsidR="00280ADA" w:rsidRPr="001C3C76">
        <w:rPr>
          <w:rFonts w:ascii="Tahoma" w:eastAsia="Tahoma" w:hAnsi="Tahoma" w:cs="Tahoma"/>
          <w:spacing w:val="-3"/>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 I</w:t>
      </w:r>
      <w:r w:rsidR="00280ADA" w:rsidRPr="001C3C76">
        <w:rPr>
          <w:rFonts w:ascii="Tahoma" w:eastAsia="Tahoma" w:hAnsi="Tahoma" w:cs="Tahoma"/>
          <w:spacing w:val="-1"/>
        </w:rPr>
        <w:t>Z</w:t>
      </w:r>
      <w:r w:rsidR="00280ADA" w:rsidRPr="001C3C76">
        <w:rPr>
          <w:rFonts w:ascii="Tahoma" w:eastAsia="Tahoma" w:hAnsi="Tahoma" w:cs="Tahoma"/>
        </w:rPr>
        <w:t>.</w:t>
      </w:r>
      <w:r w:rsidR="00BB5A67" w:rsidRPr="001C3C76">
        <w:rPr>
          <w:rFonts w:ascii="Tahoma" w:eastAsia="Tahoma" w:hAnsi="Tahoma" w:cs="Tahoma"/>
        </w:rPr>
        <w:t xml:space="preserve"> Zmiana ta </w:t>
      </w:r>
      <w:r w:rsidR="008E1A68">
        <w:rPr>
          <w:rFonts w:ascii="Tahoma" w:eastAsia="Tahoma" w:hAnsi="Tahoma" w:cs="Tahoma"/>
        </w:rPr>
        <w:br/>
      </w:r>
      <w:r w:rsidR="00BB5A67" w:rsidRPr="001C3C76">
        <w:rPr>
          <w:rFonts w:ascii="Tahoma" w:eastAsia="Tahoma" w:hAnsi="Tahoma" w:cs="Tahoma"/>
        </w:rPr>
        <w:t>nie wymaga anek</w:t>
      </w:r>
      <w:r w:rsidR="00C86DE8" w:rsidRPr="001C3C76">
        <w:rPr>
          <w:rFonts w:ascii="Tahoma" w:eastAsia="Tahoma" w:hAnsi="Tahoma" w:cs="Tahoma"/>
        </w:rPr>
        <w:t>s</w:t>
      </w:r>
      <w:r w:rsidR="00BB5A67" w:rsidRPr="001C3C76">
        <w:rPr>
          <w:rFonts w:ascii="Tahoma" w:eastAsia="Tahoma" w:hAnsi="Tahoma" w:cs="Tahoma"/>
        </w:rPr>
        <w:t>owania umowy.</w:t>
      </w:r>
    </w:p>
    <w:p w14:paraId="61111ABF" w14:textId="04EF08A3"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lastRenderedPageBreak/>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y do </w:t>
      </w:r>
      <w:r w:rsidR="009E7E42">
        <w:rPr>
          <w:rFonts w:ascii="Tahoma" w:eastAsia="Tahoma" w:hAnsi="Tahoma" w:cs="Tahoma"/>
        </w:rPr>
        <w:t xml:space="preserve">wprowadzenia oraz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1"/>
        </w:rPr>
        <w:t>h</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mu</w:t>
      </w:r>
      <w:r w:rsidRPr="001C3C76">
        <w:rPr>
          <w:rFonts w:ascii="Tahoma" w:eastAsia="Tahoma" w:hAnsi="Tahoma" w:cs="Tahoma"/>
          <w:spacing w:val="53"/>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 xml:space="preserve">, </w:t>
      </w:r>
      <w:r w:rsidR="00D94D49">
        <w:rPr>
          <w:rFonts w:ascii="Tahoma" w:eastAsia="Tahoma" w:hAnsi="Tahoma" w:cs="Tahoma"/>
        </w:rPr>
        <w:br/>
      </w:r>
      <w:r w:rsidRPr="001C3C76">
        <w:rPr>
          <w:rFonts w:ascii="Tahoma" w:eastAsia="Tahoma" w:hAnsi="Tahoma" w:cs="Tahoma"/>
        </w:rPr>
        <w:t xml:space="preserve">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00CA7C48" w:rsidRPr="001C3C76">
        <w:rPr>
          <w:rFonts w:ascii="Tahoma" w:eastAsia="Tahoma" w:hAnsi="Tahoma" w:cs="Tahoma"/>
        </w:rPr>
        <w:t>a</w:t>
      </w:r>
      <w:r w:rsidR="00443780"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00CA7C48" w:rsidRPr="001C3C76">
        <w:rPr>
          <w:rFonts w:ascii="Tahoma" w:eastAsia="Tahoma" w:hAnsi="Tahoma" w:cs="Tahoma"/>
        </w:rPr>
        <w:t xml:space="preserve"> </w:t>
      </w:r>
      <w:r w:rsidRPr="001C3C76">
        <w:rPr>
          <w:rFonts w:ascii="Tahoma" w:eastAsia="Tahoma" w:hAnsi="Tahoma" w:cs="Tahoma"/>
        </w:rPr>
        <w:t xml:space="preserve">1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 p</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gr</w:t>
      </w:r>
      <w:r w:rsidRPr="001C3C76">
        <w:rPr>
          <w:rFonts w:ascii="Tahoma" w:eastAsia="Tahoma" w:hAnsi="Tahoma" w:cs="Tahoma"/>
          <w:spacing w:val="1"/>
        </w:rPr>
        <w:t>a</w:t>
      </w:r>
      <w:r w:rsidRPr="001C3C76">
        <w:rPr>
          <w:rFonts w:ascii="Tahoma" w:eastAsia="Tahoma" w:hAnsi="Tahoma" w:cs="Tahoma"/>
          <w:spacing w:val="-1"/>
        </w:rPr>
        <w:t>fu</w:t>
      </w:r>
      <w:r w:rsidRPr="001C3C76">
        <w:rPr>
          <w:rFonts w:ascii="Tahoma" w:eastAsia="Tahoma" w:hAnsi="Tahoma" w:cs="Tahoma"/>
        </w:rPr>
        <w:t>,</w:t>
      </w:r>
      <w:r w:rsidR="009E7E42">
        <w:rPr>
          <w:rFonts w:ascii="Tahoma" w:eastAsia="Tahoma" w:hAnsi="Tahoma" w:cs="Tahoma"/>
        </w:rPr>
        <w:t xml:space="preserve"> każdorazowo</w:t>
      </w:r>
      <w:r w:rsidRPr="001C3C76">
        <w:rPr>
          <w:rFonts w:ascii="Tahoma" w:eastAsia="Tahoma" w:hAnsi="Tahoma" w:cs="Tahoma"/>
          <w:spacing w:val="28"/>
        </w:rPr>
        <w:t xml:space="preserve"> </w:t>
      </w:r>
      <w:r w:rsidRPr="001C3C76">
        <w:rPr>
          <w:rFonts w:ascii="Tahoma" w:eastAsia="Tahoma" w:hAnsi="Tahoma" w:cs="Tahoma"/>
        </w:rPr>
        <w:t xml:space="preserve">w </w:t>
      </w:r>
      <w:r w:rsidRPr="001C3C76">
        <w:rPr>
          <w:rFonts w:ascii="Tahoma" w:eastAsia="Tahoma" w:hAnsi="Tahoma" w:cs="Tahoma"/>
          <w:spacing w:val="1"/>
        </w:rPr>
        <w:t>we</w:t>
      </w:r>
      <w:r w:rsidRPr="001C3C76">
        <w:rPr>
          <w:rFonts w:ascii="Tahoma" w:eastAsia="Tahoma" w:hAnsi="Tahoma" w:cs="Tahoma"/>
          <w:spacing w:val="2"/>
        </w:rPr>
        <w:t>r</w:t>
      </w:r>
      <w:r w:rsidRPr="001C3C76">
        <w:rPr>
          <w:rFonts w:ascii="Tahoma" w:eastAsia="Tahoma" w:hAnsi="Tahoma" w:cs="Tahoma"/>
        </w:rPr>
        <w:t>s</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5"/>
        </w:rPr>
        <w:t>e</w:t>
      </w:r>
      <w:r w:rsidRPr="001C3C76">
        <w:rPr>
          <w:rFonts w:ascii="Tahoma" w:eastAsia="Tahoma" w:hAnsi="Tahoma" w:cs="Tahoma"/>
        </w:rPr>
        <w:t>j za</w:t>
      </w:r>
      <w:r w:rsidRPr="001C3C76">
        <w:rPr>
          <w:rFonts w:ascii="Tahoma" w:eastAsia="Tahoma" w:hAnsi="Tahoma" w:cs="Tahoma"/>
          <w:spacing w:val="9"/>
        </w:rPr>
        <w:t xml:space="preserve"> </w:t>
      </w:r>
      <w:r w:rsidRPr="001C3C76">
        <w:rPr>
          <w:rFonts w:ascii="Tahoma" w:eastAsia="Tahoma" w:hAnsi="Tahoma" w:cs="Tahoma"/>
        </w:rPr>
        <w:t>pośr</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1"/>
        </w:rPr>
        <w:t>c</w:t>
      </w:r>
      <w:r w:rsidRPr="001C3C76">
        <w:rPr>
          <w:rFonts w:ascii="Tahoma" w:eastAsia="Tahoma" w:hAnsi="Tahoma" w:cs="Tahoma"/>
        </w:rPr>
        <w:t>t</w:t>
      </w:r>
      <w:r w:rsidRPr="001C3C76">
        <w:rPr>
          <w:rFonts w:ascii="Tahoma" w:eastAsia="Tahoma" w:hAnsi="Tahoma" w:cs="Tahoma"/>
          <w:spacing w:val="1"/>
        </w:rPr>
        <w:t>we</w:t>
      </w:r>
      <w:r w:rsidRPr="001C3C76">
        <w:rPr>
          <w:rFonts w:ascii="Tahoma" w:eastAsia="Tahoma" w:hAnsi="Tahoma" w:cs="Tahoma"/>
        </w:rPr>
        <w:t xml:space="preserve">m </w:t>
      </w:r>
      <w:r w:rsidR="007C58DA" w:rsidRPr="001C3C76">
        <w:rPr>
          <w:rFonts w:ascii="Tahoma" w:eastAsia="Tahoma" w:hAnsi="Tahoma" w:cs="Tahoma"/>
        </w:rPr>
        <w:t>SL2014</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rPr>
        <w:t>pod</w:t>
      </w:r>
      <w:r w:rsidRPr="001C3C76">
        <w:rPr>
          <w:rFonts w:ascii="Tahoma" w:eastAsia="Tahoma" w:hAnsi="Tahoma" w:cs="Tahoma"/>
          <w:spacing w:val="3"/>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
        </w:rPr>
        <w:t xml:space="preserve"> 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k</w:t>
      </w:r>
      <w:r w:rsidRPr="001C3C76">
        <w:rPr>
          <w:rFonts w:ascii="Tahoma" w:eastAsia="Tahoma" w:hAnsi="Tahoma" w:cs="Tahoma"/>
        </w:rPr>
        <w:t>ole</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7"/>
        </w:rPr>
        <w:t>y</w:t>
      </w:r>
      <w:r w:rsidRPr="001C3C76">
        <w:rPr>
          <w:rFonts w:ascii="Tahoma" w:eastAsia="Tahoma" w:hAnsi="Tahoma" w:cs="Tahoma"/>
        </w:rPr>
        <w:t>.</w:t>
      </w:r>
    </w:p>
    <w:p w14:paraId="683BF437" w14:textId="5C84A394" w:rsidR="00FF1FF7" w:rsidRPr="001C3C76" w:rsidRDefault="00FF1FF7"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na kolejne okresy rozliczeniowe </w:t>
      </w:r>
      <w:r w:rsidRPr="001C3C76">
        <w:rPr>
          <w:rFonts w:ascii="Tahoma" w:eastAsia="Tahoma" w:hAnsi="Tahoma" w:cs="Tahoma"/>
          <w:spacing w:val="3"/>
        </w:rPr>
        <w:t>m</w:t>
      </w:r>
      <w:r w:rsidRPr="001C3C76">
        <w:rPr>
          <w:rFonts w:ascii="Tahoma" w:eastAsia="Tahoma" w:hAnsi="Tahoma" w:cs="Tahoma"/>
        </w:rPr>
        <w:t>oże</w:t>
      </w:r>
      <w:r w:rsidRPr="001C3C76">
        <w:rPr>
          <w:rFonts w:ascii="Tahoma" w:eastAsia="Tahoma" w:hAnsi="Tahoma" w:cs="Tahoma"/>
          <w:spacing w:val="14"/>
        </w:rPr>
        <w:t xml:space="preserve"> </w:t>
      </w:r>
      <w:r w:rsidRPr="001C3C76">
        <w:rPr>
          <w:rFonts w:ascii="Tahoma" w:eastAsia="Tahoma" w:hAnsi="Tahoma" w:cs="Tahoma"/>
        </w:rPr>
        <w:t>być</w:t>
      </w:r>
      <w:r w:rsidRPr="001C3C76">
        <w:rPr>
          <w:rFonts w:ascii="Tahoma" w:eastAsia="Tahoma" w:hAnsi="Tahoma" w:cs="Tahoma"/>
          <w:spacing w:val="10"/>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tylko</w:t>
      </w:r>
      <w:r w:rsidR="001A56EC">
        <w:rPr>
          <w:rFonts w:ascii="Tahoma" w:eastAsia="Tahoma" w:hAnsi="Tahoma" w:cs="Tahoma"/>
        </w:rPr>
        <w:t xml:space="preserve"> </w:t>
      </w:r>
      <w:r w:rsidR="0083462A">
        <w:rPr>
          <w:rFonts w:ascii="Tahoma" w:eastAsia="Tahoma" w:hAnsi="Tahoma" w:cs="Tahoma"/>
        </w:rPr>
        <w:br/>
      </w:r>
      <w:r w:rsidRPr="001C3C76">
        <w:rPr>
          <w:rFonts w:ascii="Tahoma" w:eastAsia="Tahoma" w:hAnsi="Tahoma" w:cs="Tahoma"/>
        </w:rPr>
        <w:t>i wyłącznie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we</w:t>
      </w:r>
      <w:r w:rsidRPr="001C3C76">
        <w:rPr>
          <w:rFonts w:ascii="Tahoma" w:eastAsia="Tahoma" w:hAnsi="Tahoma" w:cs="Tahoma"/>
        </w:rPr>
        <w:t>m</w:t>
      </w:r>
      <w:r w:rsidRPr="001C3C76">
        <w:rPr>
          <w:rFonts w:ascii="Tahoma" w:eastAsia="Tahoma" w:hAnsi="Tahoma" w:cs="Tahoma"/>
          <w:spacing w:val="7"/>
        </w:rPr>
        <w:t xml:space="preserve"> bieżącego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9"/>
        </w:rPr>
        <w:t xml:space="preserve"> </w:t>
      </w:r>
      <w:r w:rsidRPr="001C3C76">
        <w:rPr>
          <w:rFonts w:ascii="Tahoma" w:eastAsia="Tahoma" w:hAnsi="Tahoma" w:cs="Tahoma"/>
        </w:rPr>
        <w:t>rozlic</w:t>
      </w:r>
      <w:r w:rsidRPr="001C3C76">
        <w:rPr>
          <w:rFonts w:ascii="Tahoma" w:eastAsia="Tahoma" w:hAnsi="Tahoma" w:cs="Tahoma"/>
          <w:spacing w:val="2"/>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 xml:space="preserve">. </w:t>
      </w:r>
    </w:p>
    <w:p w14:paraId="5F14D239" w14:textId="2D3ED5DA"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009844E3">
        <w:rPr>
          <w:rFonts w:ascii="Tahoma" w:eastAsia="Tahoma" w:hAnsi="Tahoma" w:cs="Tahoma"/>
        </w:rPr>
        <w:t xml:space="preserve">oraz środki PFRON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spacing w:val="4"/>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rPr>
        <w:t>mo</w:t>
      </w:r>
      <w:r w:rsidR="009844E3">
        <w:rPr>
          <w:rFonts w:ascii="Tahoma" w:eastAsia="Tahoma" w:hAnsi="Tahoma" w:cs="Tahoma"/>
        </w:rPr>
        <w:t>gą</w:t>
      </w:r>
      <w:r w:rsidRPr="001C3C76">
        <w:rPr>
          <w:rFonts w:ascii="Tahoma" w:eastAsia="Tahoma" w:hAnsi="Tahoma" w:cs="Tahoma"/>
          <w:spacing w:val="10"/>
        </w:rPr>
        <w:t xml:space="preserve"> </w:t>
      </w:r>
      <w:r w:rsidRPr="001C3C76">
        <w:rPr>
          <w:rFonts w:ascii="Tahoma" w:eastAsia="Tahoma" w:hAnsi="Tahoma" w:cs="Tahoma"/>
          <w:spacing w:val="2"/>
        </w:rPr>
        <w:t>b</w:t>
      </w:r>
      <w:r w:rsidRPr="001C3C76">
        <w:rPr>
          <w:rFonts w:ascii="Tahoma" w:eastAsia="Tahoma" w:hAnsi="Tahoma" w:cs="Tahoma"/>
          <w:spacing w:val="-1"/>
        </w:rPr>
        <w:t>y</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zone</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s</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7"/>
        </w:rPr>
        <w:t>i</w:t>
      </w:r>
      <w:r w:rsidRPr="001C3C76">
        <w:rPr>
          <w:rFonts w:ascii="Tahoma" w:eastAsia="Tahoma" w:hAnsi="Tahoma" w:cs="Tahoma"/>
          <w:spacing w:val="1"/>
        </w:rPr>
        <w:t>ęw</w:t>
      </w:r>
      <w:r w:rsidRPr="001C3C76">
        <w:rPr>
          <w:rFonts w:ascii="Tahoma" w:eastAsia="Tahoma" w:hAnsi="Tahoma" w:cs="Tahoma"/>
        </w:rPr>
        <w:t>zi</w:t>
      </w:r>
      <w:r w:rsidRPr="001C3C76">
        <w:rPr>
          <w:rFonts w:ascii="Tahoma" w:eastAsia="Tahoma" w:hAnsi="Tahoma" w:cs="Tahoma"/>
          <w:spacing w:val="1"/>
        </w:rPr>
        <w:t>ę</w:t>
      </w:r>
      <w:r w:rsidRPr="001C3C76">
        <w:rPr>
          <w:rFonts w:ascii="Tahoma" w:eastAsia="Tahoma" w:hAnsi="Tahoma" w:cs="Tahoma"/>
        </w:rPr>
        <w:t>ć 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w</w:t>
      </w:r>
      <w:r w:rsidRPr="001C3C76">
        <w:rPr>
          <w:rFonts w:ascii="Tahoma" w:eastAsia="Tahoma" w:hAnsi="Tahoma" w:cs="Tahoma"/>
          <w:spacing w:val="14"/>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9"/>
        </w:rPr>
        <w:t xml:space="preserve"> </w:t>
      </w:r>
      <w:r w:rsidRPr="001C3C76">
        <w:rPr>
          <w:rFonts w:ascii="Tahoma" w:eastAsia="Tahoma" w:hAnsi="Tahoma" w:cs="Tahoma"/>
        </w:rPr>
        <w:t>podp</w:t>
      </w:r>
      <w:r w:rsidRPr="001C3C76">
        <w:rPr>
          <w:rFonts w:ascii="Tahoma" w:eastAsia="Tahoma" w:hAnsi="Tahoma" w:cs="Tahoma"/>
          <w:spacing w:val="3"/>
        </w:rPr>
        <w:t>i</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ile</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 xml:space="preserve">e za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zgod</w:t>
      </w:r>
      <w:r w:rsidRPr="001C3C76">
        <w:rPr>
          <w:rFonts w:ascii="Tahoma" w:eastAsia="Tahoma" w:hAnsi="Tahoma" w:cs="Tahoma"/>
          <w:spacing w:val="-1"/>
        </w:rPr>
        <w:t>n</w:t>
      </w:r>
      <w:r w:rsidRPr="001C3C76">
        <w:rPr>
          <w:rFonts w:ascii="Tahoma" w:eastAsia="Tahoma" w:hAnsi="Tahoma" w:cs="Tahoma"/>
        </w:rPr>
        <w:t>ie z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mi pr</w:t>
      </w:r>
      <w:r w:rsidRPr="001C3C76">
        <w:rPr>
          <w:rFonts w:ascii="Tahoma" w:eastAsia="Tahoma" w:hAnsi="Tahoma" w:cs="Tahoma"/>
          <w:spacing w:val="1"/>
        </w:rPr>
        <w:t>ze</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zyć</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2"/>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 §</w:t>
      </w:r>
      <w:r w:rsidRPr="001C3C76">
        <w:rPr>
          <w:rFonts w:ascii="Tahoma" w:eastAsia="Tahoma" w:hAnsi="Tahoma" w:cs="Tahoma"/>
          <w:spacing w:val="-2"/>
        </w:rPr>
        <w:t xml:space="preserve"> </w:t>
      </w:r>
      <w:r w:rsidR="00FF6C7B" w:rsidRPr="001C3C76">
        <w:rPr>
          <w:rFonts w:ascii="Tahoma" w:eastAsia="Tahoma" w:hAnsi="Tahoma" w:cs="Tahoma"/>
        </w:rPr>
        <w:t>2</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6"/>
        </w:rPr>
        <w:t>y</w:t>
      </w:r>
      <w:r w:rsidR="00454A7F" w:rsidRPr="001C3C76">
        <w:rPr>
          <w:rFonts w:ascii="Tahoma" w:eastAsia="Tahoma" w:hAnsi="Tahoma" w:cs="Tahoma"/>
        </w:rPr>
        <w:t>.</w:t>
      </w:r>
      <w:r w:rsidR="00454A7F" w:rsidRPr="001C3C76">
        <w:rPr>
          <w:rStyle w:val="Odwoanieprzypisudolnego"/>
          <w:rFonts w:ascii="Tahoma" w:eastAsia="Tahoma" w:hAnsi="Tahoma" w:cs="Tahoma"/>
        </w:rPr>
        <w:footnoteReference w:id="30"/>
      </w:r>
    </w:p>
    <w:p w14:paraId="3CD1B24B" w14:textId="2B21BE8B"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009844E3">
        <w:rPr>
          <w:rFonts w:ascii="Tahoma" w:eastAsia="Tahoma" w:hAnsi="Tahoma" w:cs="Tahoma"/>
        </w:rPr>
        <w:t xml:space="preserve"> i środków PFRON</w:t>
      </w:r>
      <w:r w:rsidRPr="001C3C76">
        <w:rPr>
          <w:rFonts w:ascii="Tahoma" w:eastAsia="Tahoma" w:hAnsi="Tahoma" w:cs="Tahoma"/>
          <w:spacing w:val="1"/>
        </w:rPr>
        <w:t xml:space="preserve"> </w:t>
      </w:r>
      <w:r w:rsidRPr="001C3C76">
        <w:rPr>
          <w:rFonts w:ascii="Tahoma" w:eastAsia="Tahoma" w:hAnsi="Tahoma" w:cs="Tahoma"/>
        </w:rPr>
        <w:t>są</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00E85F43">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00E85F43">
        <w:rPr>
          <w:rFonts w:ascii="Tahoma" w:eastAsia="Tahoma" w:hAnsi="Tahoma" w:cs="Tahoma"/>
        </w:rPr>
        <w:t>e</w:t>
      </w:r>
      <w:r w:rsidRPr="001C3C76">
        <w:rPr>
          <w:rFonts w:ascii="Tahoma" w:eastAsia="Tahoma" w:hAnsi="Tahoma" w:cs="Tahoma"/>
        </w:rPr>
        <w:t xml:space="preserve"> dla</w:t>
      </w:r>
      <w:r w:rsidRPr="001C3C76">
        <w:rPr>
          <w:rFonts w:ascii="Tahoma" w:eastAsia="Tahoma" w:hAnsi="Tahoma" w:cs="Tahoma"/>
          <w:spacing w:val="18"/>
        </w:rPr>
        <w:t xml:space="preserve"> </w:t>
      </w: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2"/>
        </w:rPr>
        <w:t>o</w:t>
      </w:r>
      <w:r w:rsidRPr="001C3C76">
        <w:rPr>
          <w:rFonts w:ascii="Tahoma" w:eastAsia="Tahoma" w:hAnsi="Tahoma" w:cs="Tahoma"/>
          <w:b/>
        </w:rPr>
        <w:t>j</w:t>
      </w:r>
      <w:r w:rsidRPr="001C3C76">
        <w:rPr>
          <w:rFonts w:ascii="Tahoma" w:eastAsia="Tahoma" w:hAnsi="Tahoma" w:cs="Tahoma"/>
          <w:b/>
          <w:spacing w:val="-1"/>
        </w:rPr>
        <w:t>e</w:t>
      </w:r>
      <w:r w:rsidRPr="001C3C76">
        <w:rPr>
          <w:rFonts w:ascii="Tahoma" w:eastAsia="Tahoma" w:hAnsi="Tahoma" w:cs="Tahoma"/>
          <w:b/>
          <w:spacing w:val="2"/>
        </w:rPr>
        <w:t>k</w:t>
      </w:r>
      <w:r w:rsidRPr="001C3C76">
        <w:rPr>
          <w:rFonts w:ascii="Tahoma" w:eastAsia="Tahoma" w:hAnsi="Tahoma" w:cs="Tahoma"/>
          <w:b/>
          <w:spacing w:val="-1"/>
        </w:rPr>
        <w:t>t</w:t>
      </w:r>
      <w:r w:rsidRPr="001C3C76">
        <w:rPr>
          <w:rFonts w:ascii="Tahoma" w:eastAsia="Tahoma" w:hAnsi="Tahoma" w:cs="Tahoma"/>
          <w:b/>
        </w:rPr>
        <w:t>u</w:t>
      </w:r>
      <w:r w:rsidRPr="001C3C76">
        <w:rPr>
          <w:rFonts w:ascii="Tahoma" w:eastAsia="Tahoma" w:hAnsi="Tahoma" w:cs="Tahoma"/>
          <w:b/>
          <w:spacing w:val="4"/>
        </w:rPr>
        <w:t xml:space="preserve"> </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spacing w:val="2"/>
        </w:rPr>
        <w:t>ch</w:t>
      </w:r>
      <w:r w:rsidRPr="001C3C76">
        <w:rPr>
          <w:rFonts w:ascii="Tahoma" w:eastAsia="Tahoma" w:hAnsi="Tahoma" w:cs="Tahoma"/>
          <w:b/>
        </w:rPr>
        <w:t>un</w:t>
      </w:r>
      <w:r w:rsidR="00E85F43">
        <w:rPr>
          <w:rFonts w:ascii="Tahoma" w:eastAsia="Tahoma" w:hAnsi="Tahoma" w:cs="Tahoma"/>
          <w:b/>
        </w:rPr>
        <w:t>ki</w:t>
      </w:r>
      <w:r w:rsidRPr="001C3C76">
        <w:rPr>
          <w:rFonts w:ascii="Tahoma" w:eastAsia="Tahoma" w:hAnsi="Tahoma" w:cs="Tahoma"/>
          <w:b/>
        </w:rPr>
        <w:t xml:space="preserve"> </w:t>
      </w:r>
      <w:r w:rsidRPr="001C3C76">
        <w:rPr>
          <w:rFonts w:ascii="Tahoma" w:eastAsia="Tahoma" w:hAnsi="Tahoma" w:cs="Tahoma"/>
          <w:b/>
          <w:spacing w:val="-1"/>
        </w:rPr>
        <w:t>b</w:t>
      </w:r>
      <w:r w:rsidRPr="001C3C76">
        <w:rPr>
          <w:rFonts w:ascii="Tahoma" w:eastAsia="Tahoma" w:hAnsi="Tahoma" w:cs="Tahoma"/>
          <w:b/>
        </w:rPr>
        <w:t>an</w:t>
      </w:r>
      <w:r w:rsidRPr="001C3C76">
        <w:rPr>
          <w:rFonts w:ascii="Tahoma" w:eastAsia="Tahoma" w:hAnsi="Tahoma" w:cs="Tahoma"/>
          <w:b/>
          <w:spacing w:val="2"/>
        </w:rPr>
        <w:t>k</w:t>
      </w:r>
      <w:r w:rsidRPr="001C3C76">
        <w:rPr>
          <w:rFonts w:ascii="Tahoma" w:eastAsia="Tahoma" w:hAnsi="Tahoma" w:cs="Tahoma"/>
          <w:b/>
        </w:rPr>
        <w:t>ow</w:t>
      </w:r>
      <w:r w:rsidR="00E85F43">
        <w:rPr>
          <w:rFonts w:ascii="Tahoma" w:eastAsia="Tahoma" w:hAnsi="Tahoma" w:cs="Tahoma"/>
          <w:b/>
        </w:rPr>
        <w:t>e</w:t>
      </w:r>
      <w:r w:rsidRPr="001C3C76">
        <w:rPr>
          <w:rFonts w:ascii="Tahoma" w:eastAsia="Tahoma" w:hAnsi="Tahoma" w:cs="Tahoma"/>
          <w:b/>
          <w:spacing w:val="-9"/>
        </w:rPr>
        <w:t xml:space="preserve"> </w:t>
      </w:r>
      <w:r w:rsidRPr="001C3C76">
        <w:rPr>
          <w:rFonts w:ascii="Tahoma" w:eastAsia="Tahoma" w:hAnsi="Tahoma" w:cs="Tahoma"/>
          <w:b/>
          <w:spacing w:val="2"/>
        </w:rPr>
        <w:t>B</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spacing w:val="-1"/>
        </w:rPr>
        <w:t>e</w:t>
      </w:r>
      <w:r w:rsidRPr="001C3C76">
        <w:rPr>
          <w:rFonts w:ascii="Tahoma" w:eastAsia="Tahoma" w:hAnsi="Tahoma" w:cs="Tahoma"/>
          <w:b/>
          <w:spacing w:val="1"/>
        </w:rPr>
        <w:t>f</w:t>
      </w:r>
      <w:r w:rsidRPr="001C3C76">
        <w:rPr>
          <w:rFonts w:ascii="Tahoma" w:eastAsia="Tahoma" w:hAnsi="Tahoma" w:cs="Tahoma"/>
          <w:b/>
        </w:rPr>
        <w:t>ic</w:t>
      </w:r>
      <w:r w:rsidRPr="001C3C76">
        <w:rPr>
          <w:rFonts w:ascii="Tahoma" w:eastAsia="Tahoma" w:hAnsi="Tahoma" w:cs="Tahoma"/>
          <w:b/>
          <w:spacing w:val="1"/>
        </w:rPr>
        <w:t>je</w:t>
      </w:r>
      <w:r w:rsidRPr="001C3C76">
        <w:rPr>
          <w:rFonts w:ascii="Tahoma" w:eastAsia="Tahoma" w:hAnsi="Tahoma" w:cs="Tahoma"/>
          <w:b/>
        </w:rPr>
        <w:t>n</w:t>
      </w:r>
      <w:r w:rsidRPr="001C3C76">
        <w:rPr>
          <w:rFonts w:ascii="Tahoma" w:eastAsia="Tahoma" w:hAnsi="Tahoma" w:cs="Tahoma"/>
          <w:b/>
          <w:spacing w:val="-2"/>
        </w:rPr>
        <w:t>t</w:t>
      </w:r>
      <w:r w:rsidRPr="001C3C76">
        <w:rPr>
          <w:rFonts w:ascii="Tahoma" w:eastAsia="Tahoma" w:hAnsi="Tahoma" w:cs="Tahoma"/>
          <w:b/>
          <w:spacing w:val="2"/>
        </w:rPr>
        <w:t>a</w:t>
      </w:r>
      <w:r w:rsidR="00454A7F" w:rsidRPr="001C3C76">
        <w:rPr>
          <w:rFonts w:ascii="Tahoma" w:eastAsia="Tahoma" w:hAnsi="Tahoma" w:cs="Tahoma"/>
          <w:b/>
          <w:spacing w:val="2"/>
        </w:rPr>
        <w:t>:</w:t>
      </w:r>
    </w:p>
    <w:p w14:paraId="53B1BC10" w14:textId="19C18672" w:rsidR="0009152B" w:rsidRPr="001C3C76" w:rsidRDefault="00280ADA" w:rsidP="00DC2A08">
      <w:pPr>
        <w:spacing w:line="276" w:lineRule="auto"/>
        <w:ind w:left="426" w:right="14"/>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la</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003B51CB"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14:paraId="6488A354" w14:textId="14F85DE2" w:rsidR="0009152B" w:rsidRPr="001C3C76" w:rsidRDefault="00280ADA" w:rsidP="00DC2A08">
      <w:pPr>
        <w:spacing w:line="276" w:lineRule="auto"/>
        <w:ind w:left="426" w:right="14"/>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00E85F43">
        <w:rPr>
          <w:rFonts w:ascii="Tahoma" w:eastAsia="Tahoma" w:hAnsi="Tahoma" w:cs="Tahoma"/>
          <w:spacing w:val="2"/>
        </w:rPr>
        <w:t xml:space="preserve"> dla przekazywanego dofinansowania</w:t>
      </w:r>
      <w:r w:rsidRPr="001C3C76">
        <w:rPr>
          <w:rFonts w:ascii="Tahoma" w:eastAsia="Tahoma" w:hAnsi="Tahoma" w:cs="Tahoma"/>
        </w:rPr>
        <w:t>:</w:t>
      </w:r>
      <w:r w:rsidR="003E6FA1">
        <w:rPr>
          <w:rFonts w:ascii="Tahoma" w:eastAsia="Tahoma" w:hAnsi="Tahoma" w:cs="Tahoma"/>
        </w:rPr>
        <w:t xml:space="preserve"> </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003E6FA1">
        <w:rPr>
          <w:rFonts w:ascii="Tahoma" w:eastAsia="Tahoma" w:hAnsi="Tahoma" w:cs="Tahoma"/>
          <w:spacing w:val="1"/>
        </w:rPr>
        <w:t xml:space="preserve"> </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003B51CB" w:rsidRPr="001C3C76">
        <w:rPr>
          <w:rFonts w:ascii="Tahoma" w:eastAsia="Tahoma" w:hAnsi="Tahoma" w:cs="Tahoma"/>
          <w:spacing w:val="1"/>
        </w:rPr>
        <w:t>…</w:t>
      </w:r>
      <w:r w:rsidRPr="001C3C76">
        <w:rPr>
          <w:rFonts w:ascii="Tahoma" w:eastAsia="Tahoma" w:hAnsi="Tahoma" w:cs="Tahoma"/>
        </w:rPr>
        <w:t>…</w:t>
      </w:r>
    </w:p>
    <w:p w14:paraId="68EEAE78" w14:textId="4897A20D" w:rsidR="00BB5A67" w:rsidRPr="001C3C76" w:rsidRDefault="00E85F43" w:rsidP="00DC2A08">
      <w:pPr>
        <w:spacing w:line="276" w:lineRule="auto"/>
        <w:ind w:left="426" w:right="14"/>
        <w:jc w:val="both"/>
        <w:rPr>
          <w:rFonts w:ascii="Tahoma" w:eastAsia="Tahoma" w:hAnsi="Tahoma" w:cs="Tahoma"/>
        </w:rPr>
      </w:pPr>
      <w:r>
        <w:rPr>
          <w:rFonts w:ascii="Tahoma" w:eastAsia="Tahoma" w:hAnsi="Tahoma" w:cs="Tahoma"/>
        </w:rPr>
        <w:t>oraz</w:t>
      </w:r>
    </w:p>
    <w:p w14:paraId="7ACA6DEF" w14:textId="614F3AFC" w:rsidR="00942F4E" w:rsidRPr="00BB2CBF" w:rsidRDefault="00E85F43" w:rsidP="00DC2A08">
      <w:pPr>
        <w:spacing w:line="276" w:lineRule="auto"/>
        <w:ind w:left="426" w:right="14"/>
        <w:jc w:val="both"/>
        <w:rPr>
          <w:rFonts w:ascii="Tahoma" w:eastAsia="Tahoma" w:hAnsi="Tahoma" w:cs="Tahoma"/>
        </w:rPr>
      </w:pPr>
      <w:r w:rsidRPr="009C0571">
        <w:rPr>
          <w:rFonts w:ascii="Tahoma" w:eastAsia="Tahoma" w:hAnsi="Tahoma" w:cs="Tahoma"/>
          <w:spacing w:val="1"/>
        </w:rPr>
        <w:t>rachunku bankowego dla przekazywanych środków PFRON</w:t>
      </w:r>
    </w:p>
    <w:p w14:paraId="42E85BA4" w14:textId="26333D4C" w:rsidR="00942F4E" w:rsidRPr="001C3C76" w:rsidRDefault="00280ADA" w:rsidP="00DC2A08">
      <w:pPr>
        <w:spacing w:line="276" w:lineRule="auto"/>
        <w:ind w:left="426" w:right="14"/>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2"/>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14:paraId="6710791E" w14:textId="02AE58BE"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3"/>
        </w:rPr>
        <w:t xml:space="preserve"> </w:t>
      </w:r>
      <w:r w:rsidRPr="001C3C76">
        <w:rPr>
          <w:rFonts w:ascii="Tahoma" w:eastAsia="Tahoma" w:hAnsi="Tahoma" w:cs="Tahoma"/>
        </w:rPr>
        <w:t>, 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spacing w:val="1"/>
        </w:rPr>
        <w:t>1</w:t>
      </w:r>
      <w:r w:rsidR="00E40523">
        <w:rPr>
          <w:rFonts w:ascii="Tahoma" w:eastAsia="Tahoma" w:hAnsi="Tahoma" w:cs="Tahoma"/>
          <w:spacing w:val="1"/>
        </w:rPr>
        <w:t>2</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t>
      </w:r>
      <w:r w:rsidR="00A10268">
        <w:rPr>
          <w:rFonts w:ascii="Tahoma" w:eastAsia="Tahoma" w:hAnsi="Tahoma" w:cs="Tahoma"/>
        </w:rPr>
        <w:t>pośredniczącego</w:t>
      </w:r>
      <w:r w:rsidRPr="001C3C76">
        <w:rPr>
          <w:rFonts w:ascii="Tahoma" w:eastAsia="Tahoma" w:hAnsi="Tahoma" w:cs="Tahoma"/>
        </w:rPr>
        <w:t>,</w:t>
      </w:r>
      <w:r w:rsidR="00FE041E">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8"/>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18"/>
        </w:rPr>
        <w:t xml:space="preserve"> </w:t>
      </w:r>
      <w:r w:rsidRPr="001C3C76">
        <w:rPr>
          <w:rFonts w:ascii="Tahoma" w:eastAsia="Tahoma" w:hAnsi="Tahoma" w:cs="Tahoma"/>
          <w:spacing w:val="5"/>
        </w:rPr>
        <w:t>1</w:t>
      </w:r>
      <w:r w:rsidR="004A509B">
        <w:rPr>
          <w:rFonts w:ascii="Tahoma" w:eastAsia="Tahoma" w:hAnsi="Tahoma" w:cs="Tahoma"/>
          <w:spacing w:val="5"/>
        </w:rPr>
        <w:t>2</w:t>
      </w:r>
      <w:r w:rsidR="00FF6C7B" w:rsidRPr="001C3C76">
        <w:rPr>
          <w:rFonts w:ascii="Tahoma" w:eastAsia="Tahoma" w:hAnsi="Tahoma" w:cs="Tahoma"/>
          <w:spacing w:val="5"/>
        </w:rPr>
        <w:t xml:space="preserve"> niniejszego paragrafu</w:t>
      </w:r>
      <w:r w:rsidR="00A10268">
        <w:rPr>
          <w:rFonts w:ascii="Tahoma" w:eastAsia="Tahoma" w:hAnsi="Tahoma" w:cs="Tahoma"/>
          <w:spacing w:val="5"/>
        </w:rPr>
        <w:t>,</w:t>
      </w:r>
      <w:r w:rsidRPr="001C3C76">
        <w:rPr>
          <w:rFonts w:ascii="Tahoma" w:eastAsia="Tahoma" w:hAnsi="Tahoma" w:cs="Tahoma"/>
          <w:spacing w:val="21"/>
        </w:rPr>
        <w:t xml:space="preserve"> </w:t>
      </w:r>
      <w:r w:rsidRPr="001C3C76">
        <w:rPr>
          <w:rFonts w:ascii="Tahoma" w:eastAsia="Tahoma" w:hAnsi="Tahoma" w:cs="Tahoma"/>
        </w:rPr>
        <w:t>są</w:t>
      </w:r>
      <w:r w:rsidRPr="001C3C76">
        <w:rPr>
          <w:rFonts w:ascii="Tahoma" w:eastAsia="Tahoma" w:hAnsi="Tahoma" w:cs="Tahoma"/>
          <w:spacing w:val="2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21"/>
        </w:rPr>
        <w:t xml:space="preserve"> </w:t>
      </w:r>
      <w:r w:rsidRPr="001C3C76">
        <w:rPr>
          <w:rFonts w:ascii="Tahoma" w:eastAsia="Tahoma" w:hAnsi="Tahoma" w:cs="Tahoma"/>
        </w:rPr>
        <w:t>zb</w:t>
      </w:r>
      <w:r w:rsidRPr="001C3C76">
        <w:rPr>
          <w:rFonts w:ascii="Tahoma" w:eastAsia="Tahoma" w:hAnsi="Tahoma" w:cs="Tahoma"/>
          <w:spacing w:val="1"/>
        </w:rPr>
        <w:t>ę</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0"/>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 dla</w:t>
      </w:r>
      <w:r w:rsidRPr="001C3C76">
        <w:rPr>
          <w:rFonts w:ascii="Tahoma" w:eastAsia="Tahoma" w:hAnsi="Tahoma" w:cs="Tahoma"/>
          <w:spacing w:val="-2"/>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5"/>
        </w:rPr>
        <w:t>y</w:t>
      </w:r>
      <w:r w:rsidRPr="004D73B8">
        <w:rPr>
          <w:rFonts w:ascii="Tahoma" w:eastAsia="Tahoma" w:hAnsi="Tahoma" w:cs="Tahoma"/>
          <w:spacing w:val="2"/>
        </w:rPr>
        <w:t>.</w:t>
      </w:r>
      <w:r w:rsidR="00FE041E" w:rsidRPr="004D73B8">
        <w:rPr>
          <w:rStyle w:val="Odwoanieprzypisudolnego"/>
          <w:rFonts w:ascii="Tahoma" w:eastAsia="Tahoma" w:hAnsi="Tahoma" w:cs="Tahoma"/>
          <w:spacing w:val="2"/>
        </w:rPr>
        <w:footnoteReference w:id="31"/>
      </w:r>
    </w:p>
    <w:p w14:paraId="7E036C3B" w14:textId="5D80E558"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c</w:t>
      </w:r>
      <w:r w:rsidRPr="001C3C76">
        <w:rPr>
          <w:rFonts w:ascii="Tahoma" w:eastAsia="Tahoma" w:hAnsi="Tahoma" w:cs="Tahoma"/>
        </w:rPr>
        <w:t>znie</w:t>
      </w:r>
      <w:r w:rsidRPr="001C3C76">
        <w:rPr>
          <w:rFonts w:ascii="Tahoma" w:eastAsia="Tahoma" w:hAnsi="Tahoma" w:cs="Tahoma"/>
          <w:spacing w:val="1"/>
        </w:rPr>
        <w:t xml:space="preserve"> </w:t>
      </w:r>
      <w:r w:rsidRPr="001C3C76">
        <w:rPr>
          <w:rFonts w:ascii="Tahoma" w:eastAsia="Tahoma" w:hAnsi="Tahoma" w:cs="Tahoma"/>
        </w:rPr>
        <w:t>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Pr="001C3C76">
        <w:rPr>
          <w:rFonts w:ascii="Tahoma" w:eastAsia="Tahoma" w:hAnsi="Tahoma" w:cs="Tahoma"/>
          <w:spacing w:val="2"/>
        </w:rPr>
        <w:t>1</w:t>
      </w:r>
      <w:r w:rsidR="004A509B">
        <w:rPr>
          <w:rFonts w:ascii="Tahoma" w:eastAsia="Tahoma" w:hAnsi="Tahoma" w:cs="Tahoma"/>
          <w:spacing w:val="2"/>
        </w:rPr>
        <w:t>2</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Prz</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uj</w:t>
      </w:r>
      <w:r w:rsidRPr="001C3C76">
        <w:rPr>
          <w:rFonts w:ascii="Tahoma" w:eastAsia="Tahoma" w:hAnsi="Tahoma" w:cs="Tahoma"/>
        </w:rPr>
        <w:t xml:space="preserve">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kso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0ECB5B5A" w14:textId="77777777" w:rsidR="007C132A" w:rsidRDefault="00280ADA" w:rsidP="00A33438">
      <w:pPr>
        <w:pStyle w:val="Akapitzlist"/>
        <w:numPr>
          <w:ilvl w:val="0"/>
          <w:numId w:val="13"/>
        </w:numPr>
        <w:spacing w:line="276" w:lineRule="auto"/>
        <w:ind w:left="426" w:right="14" w:hanging="426"/>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set</w:t>
      </w:r>
      <w:r w:rsidRPr="001C3C76">
        <w:rPr>
          <w:rFonts w:ascii="Tahoma" w:eastAsia="Tahoma" w:hAnsi="Tahoma" w:cs="Tahoma"/>
          <w:spacing w:val="-1"/>
        </w:rPr>
        <w:t>k</w:t>
      </w:r>
      <w:r w:rsidRPr="001C3C76">
        <w:rPr>
          <w:rFonts w:ascii="Tahoma" w:eastAsia="Tahoma" w:hAnsi="Tahoma" w:cs="Tahoma"/>
        </w:rPr>
        <w:t>i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od 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001D7F80">
        <w:rPr>
          <w:rFonts w:ascii="Tahoma" w:eastAsia="Tahoma" w:hAnsi="Tahoma" w:cs="Tahoma"/>
        </w:rPr>
        <w:t>:</w:t>
      </w:r>
      <w:r w:rsidRPr="001C3C76">
        <w:rPr>
          <w:rFonts w:ascii="Tahoma" w:eastAsia="Tahoma" w:hAnsi="Tahoma" w:cs="Tahoma"/>
        </w:rPr>
        <w:t xml:space="preserve"> </w:t>
      </w:r>
    </w:p>
    <w:p w14:paraId="645C08B2" w14:textId="1FCC1794" w:rsidR="00942F4E" w:rsidRDefault="007C132A" w:rsidP="00D54A5D">
      <w:pPr>
        <w:pStyle w:val="Akapitzlist"/>
        <w:spacing w:line="276" w:lineRule="auto"/>
        <w:ind w:left="426" w:right="14"/>
        <w:jc w:val="both"/>
        <w:rPr>
          <w:rFonts w:ascii="Tahoma" w:eastAsia="Tahoma" w:hAnsi="Tahoma" w:cs="Tahoma"/>
        </w:rPr>
      </w:pPr>
      <w:r>
        <w:rPr>
          <w:rFonts w:ascii="Tahoma" w:eastAsia="Tahoma" w:hAnsi="Tahoma" w:cs="Tahoma"/>
        </w:rPr>
        <w:t>1)</w:t>
      </w:r>
      <w:r w:rsidR="00280ADA" w:rsidRPr="001C3C76">
        <w:rPr>
          <w:rFonts w:ascii="Tahoma" w:eastAsia="Tahoma" w:hAnsi="Tahoma" w:cs="Tahoma"/>
        </w:rPr>
        <w:t>do</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2"/>
        </w:rPr>
        <w:t>s</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Pr>
          <w:rFonts w:ascii="Tahoma" w:eastAsia="Tahoma" w:hAnsi="Tahoma" w:cs="Tahoma"/>
        </w:rPr>
        <w:t xml:space="preserve"> -</w:t>
      </w:r>
      <w:r w:rsidR="00280ADA" w:rsidRPr="001C3C76">
        <w:rPr>
          <w:rFonts w:ascii="Tahoma" w:eastAsia="Tahoma" w:hAnsi="Tahoma" w:cs="Tahoma"/>
        </w:rPr>
        <w:t xml:space="preserve"> po</w:t>
      </w:r>
      <w:r w:rsidR="00280ADA" w:rsidRPr="001C3C76">
        <w:rPr>
          <w:rFonts w:ascii="Tahoma" w:eastAsia="Tahoma" w:hAnsi="Tahoma" w:cs="Tahoma"/>
          <w:spacing w:val="3"/>
        </w:rPr>
        <w:t>d</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rPr>
        <w:t>g</w:t>
      </w:r>
      <w:r w:rsidR="00280ADA" w:rsidRPr="001C3C76">
        <w:rPr>
          <w:rFonts w:ascii="Tahoma" w:eastAsia="Tahoma" w:hAnsi="Tahoma" w:cs="Tahoma"/>
          <w:spacing w:val="1"/>
        </w:rPr>
        <w:t>a</w:t>
      </w:r>
      <w:r w:rsidR="00280ADA" w:rsidRPr="001C3C76">
        <w:rPr>
          <w:rFonts w:ascii="Tahoma" w:eastAsia="Tahoma" w:hAnsi="Tahoma" w:cs="Tahoma"/>
          <w:spacing w:val="-1"/>
        </w:rPr>
        <w:t>j</w:t>
      </w:r>
      <w:r w:rsidR="00280ADA" w:rsidRPr="001C3C76">
        <w:rPr>
          <w:rFonts w:ascii="Tahoma" w:eastAsia="Tahoma" w:hAnsi="Tahoma" w:cs="Tahoma"/>
        </w:rPr>
        <w:t>ą z</w:t>
      </w:r>
      <w:r w:rsidR="00280ADA" w:rsidRPr="001C3C76">
        <w:rPr>
          <w:rFonts w:ascii="Tahoma" w:eastAsia="Tahoma" w:hAnsi="Tahoma" w:cs="Tahoma"/>
          <w:spacing w:val="1"/>
        </w:rPr>
        <w:t>w</w:t>
      </w:r>
      <w:r w:rsidR="00280ADA" w:rsidRPr="001C3C76">
        <w:rPr>
          <w:rFonts w:ascii="Tahoma" w:eastAsia="Tahoma" w:hAnsi="Tahoma" w:cs="Tahoma"/>
        </w:rPr>
        <w:t>ro</w:t>
      </w:r>
      <w:r w:rsidR="00280ADA" w:rsidRPr="001C3C76">
        <w:rPr>
          <w:rFonts w:ascii="Tahoma" w:eastAsia="Tahoma" w:hAnsi="Tahoma" w:cs="Tahoma"/>
          <w:spacing w:val="1"/>
        </w:rPr>
        <w:t>t</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 xml:space="preserve">i </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6"/>
        </w:rPr>
        <w:t xml:space="preserve"> </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chun</w:t>
      </w:r>
      <w:r w:rsidR="00280ADA" w:rsidRPr="001C3C76">
        <w:rPr>
          <w:rFonts w:ascii="Tahoma" w:eastAsia="Tahoma" w:hAnsi="Tahoma" w:cs="Tahoma"/>
          <w:spacing w:val="3"/>
        </w:rPr>
        <w:t>e</w:t>
      </w:r>
      <w:r w:rsidR="00280ADA" w:rsidRPr="001C3C76">
        <w:rPr>
          <w:rFonts w:ascii="Tahoma" w:eastAsia="Tahoma" w:hAnsi="Tahoma" w:cs="Tahoma"/>
        </w:rPr>
        <w:t>k</w:t>
      </w:r>
      <w:r w:rsidR="00280ADA" w:rsidRPr="001C3C76">
        <w:rPr>
          <w:rFonts w:ascii="Tahoma" w:eastAsia="Tahoma" w:hAnsi="Tahoma" w:cs="Tahoma"/>
          <w:spacing w:val="-1"/>
        </w:rPr>
        <w:t xml:space="preserve"> </w:t>
      </w:r>
      <w:r w:rsidR="00280ADA" w:rsidRPr="001C3C76">
        <w:rPr>
          <w:rFonts w:ascii="Tahoma" w:eastAsia="Tahoma" w:hAnsi="Tahoma" w:cs="Tahoma"/>
          <w:spacing w:val="3"/>
        </w:rPr>
        <w:t>I</w:t>
      </w:r>
      <w:r w:rsidR="00280ADA" w:rsidRPr="001C3C76">
        <w:rPr>
          <w:rFonts w:ascii="Tahoma" w:eastAsia="Tahoma" w:hAnsi="Tahoma" w:cs="Tahoma"/>
        </w:rPr>
        <w:t>Z</w:t>
      </w:r>
      <w:r w:rsidR="00463A9B">
        <w:rPr>
          <w:rFonts w:ascii="Tahoma" w:eastAsia="Tahoma" w:hAnsi="Tahoma" w:cs="Tahoma"/>
        </w:rPr>
        <w:t>,</w:t>
      </w:r>
      <w:r w:rsidR="00280ADA" w:rsidRPr="001C3C76">
        <w:rPr>
          <w:rFonts w:ascii="Tahoma" w:eastAsia="Tahoma" w:hAnsi="Tahoma" w:cs="Tahoma"/>
          <w:spacing w:val="4"/>
        </w:rPr>
        <w:t xml:space="preserve"> </w:t>
      </w:r>
      <w:r w:rsidR="00463A9B" w:rsidRPr="001C3C76">
        <w:rPr>
          <w:rFonts w:ascii="Tahoma" w:eastAsia="Tahoma" w:hAnsi="Tahoma" w:cs="Tahoma"/>
        </w:rPr>
        <w:t>o</w:t>
      </w:r>
      <w:r w:rsidR="00463A9B" w:rsidRPr="001C3C76">
        <w:rPr>
          <w:rFonts w:ascii="Tahoma" w:eastAsia="Tahoma" w:hAnsi="Tahoma" w:cs="Tahoma"/>
          <w:spacing w:val="14"/>
        </w:rPr>
        <w:t xml:space="preserve"> </w:t>
      </w:r>
      <w:r w:rsidR="00463A9B" w:rsidRPr="001C3C76">
        <w:rPr>
          <w:rFonts w:ascii="Tahoma" w:eastAsia="Tahoma" w:hAnsi="Tahoma" w:cs="Tahoma"/>
        </w:rPr>
        <w:t>ile</w:t>
      </w:r>
      <w:r w:rsidR="00463A9B" w:rsidRPr="001C3C76">
        <w:rPr>
          <w:rFonts w:ascii="Tahoma" w:eastAsia="Tahoma" w:hAnsi="Tahoma" w:cs="Tahoma"/>
          <w:spacing w:val="14"/>
        </w:rPr>
        <w:t xml:space="preserve"> </w:t>
      </w:r>
      <w:r w:rsidR="00463A9B" w:rsidRPr="001C3C76">
        <w:rPr>
          <w:rFonts w:ascii="Tahoma" w:eastAsia="Tahoma" w:hAnsi="Tahoma" w:cs="Tahoma"/>
        </w:rPr>
        <w:t>pr</w:t>
      </w:r>
      <w:r w:rsidR="00463A9B" w:rsidRPr="001C3C76">
        <w:rPr>
          <w:rFonts w:ascii="Tahoma" w:eastAsia="Tahoma" w:hAnsi="Tahoma" w:cs="Tahoma"/>
          <w:spacing w:val="1"/>
        </w:rPr>
        <w:t>ze</w:t>
      </w:r>
      <w:r w:rsidR="00463A9B" w:rsidRPr="001C3C76">
        <w:rPr>
          <w:rFonts w:ascii="Tahoma" w:eastAsia="Tahoma" w:hAnsi="Tahoma" w:cs="Tahoma"/>
        </w:rPr>
        <w:t>p</w:t>
      </w:r>
      <w:r w:rsidR="00463A9B" w:rsidRPr="001C3C76">
        <w:rPr>
          <w:rFonts w:ascii="Tahoma" w:eastAsia="Tahoma" w:hAnsi="Tahoma" w:cs="Tahoma"/>
          <w:spacing w:val="3"/>
        </w:rPr>
        <w:t>i</w:t>
      </w:r>
      <w:r w:rsidR="00463A9B" w:rsidRPr="001C3C76">
        <w:rPr>
          <w:rFonts w:ascii="Tahoma" w:eastAsia="Tahoma" w:hAnsi="Tahoma" w:cs="Tahoma"/>
        </w:rPr>
        <w:t>sy odr</w:t>
      </w:r>
      <w:r w:rsidR="00463A9B" w:rsidRPr="001C3C76">
        <w:rPr>
          <w:rFonts w:ascii="Tahoma" w:eastAsia="Tahoma" w:hAnsi="Tahoma" w:cs="Tahoma"/>
          <w:spacing w:val="1"/>
        </w:rPr>
        <w:t>ę</w:t>
      </w:r>
      <w:r w:rsidR="00463A9B" w:rsidRPr="001C3C76">
        <w:rPr>
          <w:rFonts w:ascii="Tahoma" w:eastAsia="Tahoma" w:hAnsi="Tahoma" w:cs="Tahoma"/>
        </w:rPr>
        <w:t>bne</w:t>
      </w:r>
      <w:r w:rsidR="00463A9B" w:rsidRPr="001C3C76">
        <w:rPr>
          <w:rFonts w:ascii="Tahoma" w:eastAsia="Tahoma" w:hAnsi="Tahoma" w:cs="Tahoma"/>
          <w:spacing w:val="-7"/>
        </w:rPr>
        <w:t xml:space="preserve"> </w:t>
      </w:r>
      <w:r w:rsidR="00463A9B" w:rsidRPr="001C3C76">
        <w:rPr>
          <w:rFonts w:ascii="Tahoma" w:eastAsia="Tahoma" w:hAnsi="Tahoma" w:cs="Tahoma"/>
        </w:rPr>
        <w:t>nie</w:t>
      </w:r>
      <w:r w:rsidR="00463A9B" w:rsidRPr="001C3C76">
        <w:rPr>
          <w:rFonts w:ascii="Tahoma" w:eastAsia="Tahoma" w:hAnsi="Tahoma" w:cs="Tahoma"/>
          <w:spacing w:val="-3"/>
        </w:rPr>
        <w:t xml:space="preserve"> </w:t>
      </w:r>
      <w:r w:rsidR="00463A9B" w:rsidRPr="001C3C76">
        <w:rPr>
          <w:rFonts w:ascii="Tahoma" w:eastAsia="Tahoma" w:hAnsi="Tahoma" w:cs="Tahoma"/>
        </w:rPr>
        <w:t>s</w:t>
      </w:r>
      <w:r w:rsidR="00463A9B" w:rsidRPr="001C3C76">
        <w:rPr>
          <w:rFonts w:ascii="Tahoma" w:eastAsia="Tahoma" w:hAnsi="Tahoma" w:cs="Tahoma"/>
          <w:spacing w:val="1"/>
        </w:rPr>
        <w:t>tan</w:t>
      </w:r>
      <w:r w:rsidR="00463A9B" w:rsidRPr="001C3C76">
        <w:rPr>
          <w:rFonts w:ascii="Tahoma" w:eastAsia="Tahoma" w:hAnsi="Tahoma" w:cs="Tahoma"/>
        </w:rPr>
        <w:t>o</w:t>
      </w:r>
      <w:r w:rsidR="00463A9B" w:rsidRPr="001C3C76">
        <w:rPr>
          <w:rFonts w:ascii="Tahoma" w:eastAsia="Tahoma" w:hAnsi="Tahoma" w:cs="Tahoma"/>
          <w:spacing w:val="1"/>
        </w:rPr>
        <w:t>w</w:t>
      </w:r>
      <w:r w:rsidR="00463A9B" w:rsidRPr="001C3C76">
        <w:rPr>
          <w:rFonts w:ascii="Tahoma" w:eastAsia="Tahoma" w:hAnsi="Tahoma" w:cs="Tahoma"/>
        </w:rPr>
        <w:t>ią</w:t>
      </w:r>
      <w:r w:rsidR="00463A9B" w:rsidRPr="001C3C76">
        <w:rPr>
          <w:rFonts w:ascii="Tahoma" w:eastAsia="Tahoma" w:hAnsi="Tahoma" w:cs="Tahoma"/>
          <w:spacing w:val="-7"/>
        </w:rPr>
        <w:t xml:space="preserve"> </w:t>
      </w:r>
      <w:r w:rsidR="00463A9B" w:rsidRPr="001C3C76">
        <w:rPr>
          <w:rFonts w:ascii="Tahoma" w:eastAsia="Tahoma" w:hAnsi="Tahoma" w:cs="Tahoma"/>
        </w:rPr>
        <w:t>i</w:t>
      </w:r>
      <w:r w:rsidR="00463A9B" w:rsidRPr="001C3C76">
        <w:rPr>
          <w:rFonts w:ascii="Tahoma" w:eastAsia="Tahoma" w:hAnsi="Tahoma" w:cs="Tahoma"/>
          <w:spacing w:val="-1"/>
        </w:rPr>
        <w:t>n</w:t>
      </w:r>
      <w:r w:rsidR="00463A9B" w:rsidRPr="001C3C76">
        <w:rPr>
          <w:rFonts w:ascii="Tahoma" w:eastAsia="Tahoma" w:hAnsi="Tahoma" w:cs="Tahoma"/>
          <w:spacing w:val="1"/>
        </w:rPr>
        <w:t>a</w:t>
      </w:r>
      <w:r w:rsidR="00463A9B" w:rsidRPr="001C3C76">
        <w:rPr>
          <w:rFonts w:ascii="Tahoma" w:eastAsia="Tahoma" w:hAnsi="Tahoma" w:cs="Tahoma"/>
          <w:spacing w:val="-1"/>
        </w:rPr>
        <w:t>c</w:t>
      </w:r>
      <w:r w:rsidR="00463A9B" w:rsidRPr="001C3C76">
        <w:rPr>
          <w:rFonts w:ascii="Tahoma" w:eastAsia="Tahoma" w:hAnsi="Tahoma" w:cs="Tahoma"/>
          <w:spacing w:val="3"/>
        </w:rPr>
        <w:t>z</w:t>
      </w:r>
      <w:r w:rsidR="00463A9B" w:rsidRPr="001C3C76">
        <w:rPr>
          <w:rFonts w:ascii="Tahoma" w:eastAsia="Tahoma" w:hAnsi="Tahoma" w:cs="Tahoma"/>
          <w:spacing w:val="1"/>
        </w:rPr>
        <w:t>e</w:t>
      </w:r>
      <w:r w:rsidR="00463A9B" w:rsidRPr="001C3C76">
        <w:rPr>
          <w:rFonts w:ascii="Tahoma" w:eastAsia="Tahoma" w:hAnsi="Tahoma" w:cs="Tahoma"/>
          <w:spacing w:val="-1"/>
        </w:rPr>
        <w:t>j</w:t>
      </w:r>
      <w:r w:rsidR="00463A9B">
        <w:rPr>
          <w:rFonts w:ascii="Tahoma" w:eastAsia="Tahoma" w:hAnsi="Tahoma" w:cs="Tahoma"/>
          <w:spacing w:val="-1"/>
        </w:rPr>
        <w:t>,</w:t>
      </w:r>
      <w:r w:rsidR="00463A9B" w:rsidRPr="001C3C76">
        <w:rPr>
          <w:rFonts w:ascii="Tahoma" w:eastAsia="Tahoma" w:hAnsi="Tahoma" w:cs="Tahoma"/>
          <w:spacing w:val="-1"/>
        </w:rPr>
        <w:t xml:space="preserve"> </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6"/>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3"/>
        </w:rPr>
        <w:t>e</w:t>
      </w:r>
      <w:r w:rsidR="00280ADA" w:rsidRPr="001C3C76">
        <w:rPr>
          <w:rFonts w:ascii="Tahoma" w:eastAsia="Tahoma" w:hAnsi="Tahoma" w:cs="Tahoma"/>
        </w:rPr>
        <w:t>c ro</w:t>
      </w:r>
      <w:r w:rsidR="00280ADA" w:rsidRPr="001C3C76">
        <w:rPr>
          <w:rFonts w:ascii="Tahoma" w:eastAsia="Tahoma" w:hAnsi="Tahoma" w:cs="Tahoma"/>
          <w:spacing w:val="-1"/>
        </w:rPr>
        <w:t>k</w:t>
      </w:r>
      <w:r w:rsidR="00280ADA" w:rsidRPr="001C3C76">
        <w:rPr>
          <w:rFonts w:ascii="Tahoma" w:eastAsia="Tahoma" w:hAnsi="Tahoma" w:cs="Tahoma"/>
        </w:rPr>
        <w:t>u</w:t>
      </w:r>
      <w:r w:rsidR="00280ADA" w:rsidRPr="001C3C76">
        <w:rPr>
          <w:rFonts w:ascii="Tahoma" w:eastAsia="Tahoma" w:hAnsi="Tahoma" w:cs="Tahoma"/>
          <w:spacing w:val="2"/>
        </w:rPr>
        <w:t xml:space="preserve"> b</w:t>
      </w:r>
      <w:r w:rsidR="00280ADA" w:rsidRPr="001C3C76">
        <w:rPr>
          <w:rFonts w:ascii="Tahoma" w:eastAsia="Tahoma" w:hAnsi="Tahoma" w:cs="Tahoma"/>
          <w:spacing w:val="-1"/>
        </w:rPr>
        <w:t>u</w:t>
      </w:r>
      <w:r w:rsidR="00280ADA" w:rsidRPr="001C3C76">
        <w:rPr>
          <w:rFonts w:ascii="Tahoma" w:eastAsia="Tahoma" w:hAnsi="Tahoma" w:cs="Tahoma"/>
        </w:rPr>
        <w:t>dż</w:t>
      </w:r>
      <w:r w:rsidR="00280ADA" w:rsidRPr="001C3C76">
        <w:rPr>
          <w:rFonts w:ascii="Tahoma" w:eastAsia="Tahoma" w:hAnsi="Tahoma" w:cs="Tahoma"/>
          <w:spacing w:val="1"/>
        </w:rPr>
        <w:t>e</w:t>
      </w:r>
      <w:r w:rsidR="00280ADA" w:rsidRPr="001C3C76">
        <w:rPr>
          <w:rFonts w:ascii="Tahoma" w:eastAsia="Tahoma" w:hAnsi="Tahoma" w:cs="Tahoma"/>
        </w:rPr>
        <w:t>to</w:t>
      </w:r>
      <w:r w:rsidR="00280ADA" w:rsidRPr="001C3C76">
        <w:rPr>
          <w:rFonts w:ascii="Tahoma" w:eastAsia="Tahoma" w:hAnsi="Tahoma" w:cs="Tahoma"/>
          <w:spacing w:val="1"/>
        </w:rPr>
        <w:t>we</w:t>
      </w:r>
      <w:r w:rsidR="00280ADA" w:rsidRPr="001C3C76">
        <w:rPr>
          <w:rFonts w:ascii="Tahoma" w:eastAsia="Tahoma" w:hAnsi="Tahoma" w:cs="Tahoma"/>
        </w:rPr>
        <w:t>g</w:t>
      </w:r>
      <w:r w:rsidR="00280ADA" w:rsidRPr="001C3C76">
        <w:rPr>
          <w:rFonts w:ascii="Tahoma" w:eastAsia="Tahoma" w:hAnsi="Tahoma" w:cs="Tahoma"/>
          <w:spacing w:val="-2"/>
        </w:rPr>
        <w:t>o</w:t>
      </w:r>
      <w:r w:rsidR="00280ADA" w:rsidRPr="001C3C76">
        <w:rPr>
          <w:rFonts w:ascii="Tahoma" w:eastAsia="Tahoma" w:hAnsi="Tahoma" w:cs="Tahoma"/>
        </w:rPr>
        <w:t>,</w:t>
      </w:r>
      <w:r w:rsidR="00280ADA" w:rsidRPr="001C3C76">
        <w:rPr>
          <w:rFonts w:ascii="Tahoma" w:eastAsia="Tahoma" w:hAnsi="Tahoma" w:cs="Tahoma"/>
          <w:spacing w:val="-5"/>
        </w:rPr>
        <w:t xml:space="preserve"> </w:t>
      </w:r>
      <w:r w:rsidR="00280ADA" w:rsidRPr="001C3C76">
        <w:rPr>
          <w:rFonts w:ascii="Tahoma" w:eastAsia="Tahoma" w:hAnsi="Tahoma" w:cs="Tahoma"/>
        </w:rPr>
        <w:t>a</w:t>
      </w:r>
      <w:r w:rsidR="00280ADA" w:rsidRPr="001C3C76">
        <w:rPr>
          <w:rFonts w:ascii="Tahoma" w:eastAsia="Tahoma" w:hAnsi="Tahoma" w:cs="Tahoma"/>
          <w:spacing w:val="7"/>
        </w:rPr>
        <w:t xml:space="preserve"> </w:t>
      </w:r>
      <w:r w:rsidR="00280ADA" w:rsidRPr="001C3C76">
        <w:rPr>
          <w:rFonts w:ascii="Tahoma" w:eastAsia="Tahoma" w:hAnsi="Tahoma" w:cs="Tahoma"/>
        </w:rPr>
        <w:t>w</w:t>
      </w:r>
      <w:r w:rsidR="00280ADA" w:rsidRPr="001C3C76">
        <w:rPr>
          <w:rFonts w:ascii="Tahoma" w:eastAsia="Tahoma" w:hAnsi="Tahoma" w:cs="Tahoma"/>
          <w:spacing w:val="7"/>
        </w:rPr>
        <w:t xml:space="preserve"> </w:t>
      </w:r>
      <w:r w:rsidR="00280ADA" w:rsidRPr="001C3C76">
        <w:rPr>
          <w:rFonts w:ascii="Tahoma" w:eastAsia="Tahoma" w:hAnsi="Tahoma" w:cs="Tahoma"/>
        </w:rPr>
        <w:t>pr</w:t>
      </w:r>
      <w:r w:rsidR="00280ADA" w:rsidRPr="001C3C76">
        <w:rPr>
          <w:rFonts w:ascii="Tahoma" w:eastAsia="Tahoma" w:hAnsi="Tahoma" w:cs="Tahoma"/>
          <w:spacing w:val="1"/>
        </w:rPr>
        <w:t>zy</w:t>
      </w:r>
      <w:r w:rsidR="00280ADA" w:rsidRPr="001C3C76">
        <w:rPr>
          <w:rFonts w:ascii="Tahoma" w:eastAsia="Tahoma" w:hAnsi="Tahoma" w:cs="Tahoma"/>
        </w:rPr>
        <w:t>p</w:t>
      </w:r>
      <w:r w:rsidR="00280ADA" w:rsidRPr="001C3C76">
        <w:rPr>
          <w:rFonts w:ascii="Tahoma" w:eastAsia="Tahoma" w:hAnsi="Tahoma" w:cs="Tahoma"/>
          <w:spacing w:val="1"/>
        </w:rPr>
        <w:t>a</w:t>
      </w:r>
      <w:r w:rsidR="00280ADA" w:rsidRPr="001C3C76">
        <w:rPr>
          <w:rFonts w:ascii="Tahoma" w:eastAsia="Tahoma" w:hAnsi="Tahoma" w:cs="Tahoma"/>
        </w:rPr>
        <w:t>dku</w:t>
      </w:r>
      <w:r w:rsidR="00280ADA" w:rsidRPr="001C3C76">
        <w:rPr>
          <w:rFonts w:ascii="Tahoma" w:eastAsia="Tahoma" w:hAnsi="Tahoma" w:cs="Tahoma"/>
          <w:spacing w:val="-1"/>
        </w:rPr>
        <w:t xml:space="preserve"> </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1"/>
        </w:rPr>
        <w:t>ń</w:t>
      </w:r>
      <w:r w:rsidR="00280ADA" w:rsidRPr="001C3C76">
        <w:rPr>
          <w:rFonts w:ascii="Tahoma" w:eastAsia="Tahoma" w:hAnsi="Tahoma" w:cs="Tahoma"/>
          <w:spacing w:val="-1"/>
        </w:rPr>
        <w:t>c</w:t>
      </w:r>
      <w:r w:rsidR="00280ADA" w:rsidRPr="001C3C76">
        <w:rPr>
          <w:rFonts w:ascii="Tahoma" w:eastAsia="Tahoma" w:hAnsi="Tahoma" w:cs="Tahoma"/>
        </w:rPr>
        <w:t>o</w:t>
      </w:r>
      <w:r w:rsidR="00280ADA" w:rsidRPr="001C3C76">
        <w:rPr>
          <w:rFonts w:ascii="Tahoma" w:eastAsia="Tahoma" w:hAnsi="Tahoma" w:cs="Tahoma"/>
          <w:spacing w:val="1"/>
        </w:rPr>
        <w:t>we</w:t>
      </w:r>
      <w:r w:rsidR="00280ADA" w:rsidRPr="001C3C76">
        <w:rPr>
          <w:rFonts w:ascii="Tahoma" w:eastAsia="Tahoma" w:hAnsi="Tahoma" w:cs="Tahoma"/>
        </w:rPr>
        <w:t>go</w:t>
      </w:r>
      <w:r w:rsidR="00280ADA" w:rsidRPr="001C3C76">
        <w:rPr>
          <w:rFonts w:ascii="Tahoma" w:eastAsia="Tahoma" w:hAnsi="Tahoma" w:cs="Tahoma"/>
          <w:spacing w:val="-3"/>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n</w:t>
      </w:r>
      <w:r w:rsidR="00280ADA" w:rsidRPr="001C3C76">
        <w:rPr>
          <w:rFonts w:ascii="Tahoma" w:eastAsia="Tahoma" w:hAnsi="Tahoma" w:cs="Tahoma"/>
          <w:spacing w:val="2"/>
        </w:rPr>
        <w:t>i</w:t>
      </w:r>
      <w:r w:rsidR="00280ADA" w:rsidRPr="001C3C76">
        <w:rPr>
          <w:rFonts w:ascii="Tahoma" w:eastAsia="Tahoma" w:hAnsi="Tahoma" w:cs="Tahoma"/>
        </w:rPr>
        <w:t>os</w:t>
      </w:r>
      <w:r w:rsidR="00280ADA" w:rsidRPr="001C3C76">
        <w:rPr>
          <w:rFonts w:ascii="Tahoma" w:eastAsia="Tahoma" w:hAnsi="Tahoma" w:cs="Tahoma"/>
          <w:spacing w:val="1"/>
        </w:rPr>
        <w:t>k</w:t>
      </w:r>
      <w:r w:rsidR="00280ADA" w:rsidRPr="001C3C76">
        <w:rPr>
          <w:rFonts w:ascii="Tahoma" w:eastAsia="Tahoma" w:hAnsi="Tahoma" w:cs="Tahoma"/>
        </w:rPr>
        <w:t>u</w:t>
      </w:r>
      <w:r w:rsidR="00280ADA" w:rsidRPr="001C3C76">
        <w:rPr>
          <w:rFonts w:ascii="Tahoma" w:eastAsia="Tahoma" w:hAnsi="Tahoma" w:cs="Tahoma"/>
          <w:spacing w:val="2"/>
        </w:rPr>
        <w:t xml:space="preserve"> </w:t>
      </w:r>
      <w:r w:rsidR="00280ADA" w:rsidRPr="001C3C76">
        <w:rPr>
          <w:rFonts w:ascii="Tahoma" w:eastAsia="Tahoma" w:hAnsi="Tahoma" w:cs="Tahoma"/>
        </w:rPr>
        <w:t>o</w:t>
      </w:r>
      <w:r w:rsidR="00280ADA" w:rsidRPr="001C3C76">
        <w:rPr>
          <w:rFonts w:ascii="Tahoma" w:eastAsia="Tahoma" w:hAnsi="Tahoma" w:cs="Tahoma"/>
          <w:spacing w:val="6"/>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1"/>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 xml:space="preserve">d </w:t>
      </w:r>
      <w:r w:rsidR="00280ADA" w:rsidRPr="001C3C76">
        <w:rPr>
          <w:rFonts w:ascii="Tahoma" w:eastAsia="Tahoma" w:hAnsi="Tahoma" w:cs="Tahoma"/>
          <w:spacing w:val="-1"/>
        </w:rPr>
        <w:t>u</w:t>
      </w:r>
      <w:r w:rsidR="00280ADA" w:rsidRPr="001C3C76">
        <w:rPr>
          <w:rFonts w:ascii="Tahoma" w:eastAsia="Tahoma" w:hAnsi="Tahoma" w:cs="Tahoma"/>
        </w:rPr>
        <w:t>p</w:t>
      </w:r>
      <w:r w:rsidR="00280ADA" w:rsidRPr="001C3C76">
        <w:rPr>
          <w:rFonts w:ascii="Tahoma" w:eastAsia="Tahoma" w:hAnsi="Tahoma" w:cs="Tahoma"/>
          <w:spacing w:val="1"/>
        </w:rPr>
        <w:t>ł</w:t>
      </w:r>
      <w:r w:rsidR="00280ADA" w:rsidRPr="001C3C76">
        <w:rPr>
          <w:rFonts w:ascii="Tahoma" w:eastAsia="Tahoma" w:hAnsi="Tahoma" w:cs="Tahoma"/>
          <w:spacing w:val="-1"/>
        </w:rPr>
        <w:t>y</w:t>
      </w:r>
      <w:r w:rsidR="00280ADA" w:rsidRPr="001C3C76">
        <w:rPr>
          <w:rFonts w:ascii="Tahoma" w:eastAsia="Tahoma" w:hAnsi="Tahoma" w:cs="Tahoma"/>
          <w:spacing w:val="1"/>
        </w:rPr>
        <w:t>we</w:t>
      </w:r>
      <w:r w:rsidR="00280ADA" w:rsidRPr="001C3C76">
        <w:rPr>
          <w:rFonts w:ascii="Tahoma" w:eastAsia="Tahoma" w:hAnsi="Tahoma" w:cs="Tahoma"/>
        </w:rPr>
        <w:t>m</w:t>
      </w:r>
      <w:r w:rsidR="00280ADA" w:rsidRPr="001C3C76">
        <w:rPr>
          <w:rFonts w:ascii="Tahoma" w:eastAsia="Tahoma" w:hAnsi="Tahoma" w:cs="Tahoma"/>
          <w:spacing w:val="7"/>
        </w:rPr>
        <w:t xml:space="preserve"> </w:t>
      </w:r>
      <w:r w:rsidR="00280ADA" w:rsidRPr="001C3C76">
        <w:rPr>
          <w:rFonts w:ascii="Tahoma" w:eastAsia="Tahoma" w:hAnsi="Tahoma" w:cs="Tahoma"/>
          <w:spacing w:val="-1"/>
        </w:rPr>
        <w:t>3</w:t>
      </w:r>
      <w:r w:rsidR="00280ADA" w:rsidRPr="001C3C76">
        <w:rPr>
          <w:rFonts w:ascii="Tahoma" w:eastAsia="Tahoma" w:hAnsi="Tahoma" w:cs="Tahoma"/>
        </w:rPr>
        <w:t>0</w:t>
      </w:r>
      <w:r w:rsidR="00280ADA" w:rsidRPr="001C3C76">
        <w:rPr>
          <w:rFonts w:ascii="Tahoma" w:eastAsia="Tahoma" w:hAnsi="Tahoma" w:cs="Tahoma"/>
          <w:spacing w:val="12"/>
        </w:rPr>
        <w:t xml:space="preserve"> </w:t>
      </w:r>
      <w:r w:rsidR="00280ADA" w:rsidRPr="001C3C76">
        <w:rPr>
          <w:rFonts w:ascii="Tahoma" w:eastAsia="Tahoma" w:hAnsi="Tahoma" w:cs="Tahoma"/>
        </w:rPr>
        <w:t>dni</w:t>
      </w:r>
      <w:r w:rsidR="00280ADA" w:rsidRPr="001C3C76">
        <w:rPr>
          <w:rFonts w:ascii="Tahoma" w:eastAsia="Tahoma" w:hAnsi="Tahoma" w:cs="Tahoma"/>
          <w:spacing w:val="14"/>
        </w:rPr>
        <w:t xml:space="preserve"> </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rPr>
        <w:t>rzo</w:t>
      </w:r>
      <w:r w:rsidR="00280ADA" w:rsidRPr="001C3C76">
        <w:rPr>
          <w:rFonts w:ascii="Tahoma" w:eastAsia="Tahoma" w:hAnsi="Tahoma" w:cs="Tahoma"/>
          <w:spacing w:val="1"/>
        </w:rPr>
        <w:t>w</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 od</w:t>
      </w:r>
      <w:r w:rsidR="00280ADA" w:rsidRPr="001C3C76">
        <w:rPr>
          <w:rFonts w:ascii="Tahoma" w:eastAsia="Tahoma" w:hAnsi="Tahoma" w:cs="Tahoma"/>
          <w:spacing w:val="13"/>
        </w:rPr>
        <w:t xml:space="preserve"> </w:t>
      </w:r>
      <w:r w:rsidR="00280ADA" w:rsidRPr="001C3C76">
        <w:rPr>
          <w:rFonts w:ascii="Tahoma" w:eastAsia="Tahoma" w:hAnsi="Tahoma" w:cs="Tahoma"/>
        </w:rPr>
        <w:t>dnia</w:t>
      </w:r>
      <w:r w:rsidR="00280ADA" w:rsidRPr="001C3C76">
        <w:rPr>
          <w:rFonts w:ascii="Tahoma" w:eastAsia="Tahoma" w:hAnsi="Tahoma" w:cs="Tahoma"/>
          <w:spacing w:val="16"/>
        </w:rPr>
        <w:t xml:space="preserve"> </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spacing w:val="-1"/>
        </w:rPr>
        <w:t>ńc</w:t>
      </w:r>
      <w:r w:rsidR="00280ADA" w:rsidRPr="001C3C76">
        <w:rPr>
          <w:rFonts w:ascii="Tahoma" w:eastAsia="Tahoma" w:hAnsi="Tahoma" w:cs="Tahoma"/>
        </w:rPr>
        <w:t>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2"/>
        </w:rPr>
        <w:t>i</w:t>
      </w:r>
      <w:r w:rsidR="00280ADA" w:rsidRPr="001C3C76">
        <w:rPr>
          <w:rFonts w:ascii="Tahoma" w:eastAsia="Tahoma" w:hAnsi="Tahoma" w:cs="Tahoma"/>
        </w:rPr>
        <w:t>a</w:t>
      </w:r>
      <w:r w:rsidR="00280ADA" w:rsidRPr="001C3C76">
        <w:rPr>
          <w:rFonts w:ascii="Tahoma" w:eastAsia="Tahoma" w:hAnsi="Tahoma" w:cs="Tahoma"/>
          <w:spacing w:val="6"/>
        </w:rPr>
        <w:t xml:space="preserve"> </w:t>
      </w:r>
      <w:r w:rsidR="00280ADA" w:rsidRPr="001C3C76">
        <w:rPr>
          <w:rFonts w:ascii="Tahoma" w:eastAsia="Tahoma" w:hAnsi="Tahoma" w:cs="Tahoma"/>
        </w:rPr>
        <w:t>o</w:t>
      </w:r>
      <w:r w:rsidR="00280ADA" w:rsidRPr="001C3C76">
        <w:rPr>
          <w:rFonts w:ascii="Tahoma" w:eastAsia="Tahoma" w:hAnsi="Tahoma" w:cs="Tahoma"/>
          <w:spacing w:val="-1"/>
        </w:rPr>
        <w:t>k</w:t>
      </w:r>
      <w:r w:rsidR="00280ADA" w:rsidRPr="001C3C76">
        <w:rPr>
          <w:rFonts w:ascii="Tahoma" w:eastAsia="Tahoma" w:hAnsi="Tahoma" w:cs="Tahoma"/>
        </w:rPr>
        <w:t>r</w:t>
      </w:r>
      <w:r w:rsidR="00280ADA" w:rsidRPr="001C3C76">
        <w:rPr>
          <w:rFonts w:ascii="Tahoma" w:eastAsia="Tahoma" w:hAnsi="Tahoma" w:cs="Tahoma"/>
          <w:spacing w:val="1"/>
        </w:rPr>
        <w:t>e</w:t>
      </w:r>
      <w:r w:rsidR="00280ADA" w:rsidRPr="001C3C76">
        <w:rPr>
          <w:rFonts w:ascii="Tahoma" w:eastAsia="Tahoma" w:hAnsi="Tahoma" w:cs="Tahoma"/>
        </w:rPr>
        <w:t>su</w:t>
      </w:r>
      <w:r w:rsidR="00280ADA" w:rsidRPr="001C3C76">
        <w:rPr>
          <w:rFonts w:ascii="Tahoma" w:eastAsia="Tahoma" w:hAnsi="Tahoma" w:cs="Tahoma"/>
          <w:spacing w:val="8"/>
        </w:rPr>
        <w:t xml:space="preserve"> </w:t>
      </w:r>
      <w:r w:rsidR="00280ADA" w:rsidRPr="001C3C76">
        <w:rPr>
          <w:rFonts w:ascii="Tahoma" w:eastAsia="Tahoma" w:hAnsi="Tahoma" w:cs="Tahoma"/>
        </w:rPr>
        <w:t>r</w:t>
      </w:r>
      <w:r w:rsidR="00280ADA" w:rsidRPr="001C3C76">
        <w:rPr>
          <w:rFonts w:ascii="Tahoma" w:eastAsia="Tahoma" w:hAnsi="Tahoma" w:cs="Tahoma"/>
          <w:spacing w:val="1"/>
        </w:rPr>
        <w:t>ea</w:t>
      </w:r>
      <w:r w:rsidR="00280ADA" w:rsidRPr="001C3C76">
        <w:rPr>
          <w:rFonts w:ascii="Tahoma" w:eastAsia="Tahoma" w:hAnsi="Tahoma" w:cs="Tahoma"/>
        </w:rPr>
        <w:t>liz</w:t>
      </w:r>
      <w:r w:rsidR="00280ADA" w:rsidRPr="001C3C76">
        <w:rPr>
          <w:rFonts w:ascii="Tahoma" w:eastAsia="Tahoma" w:hAnsi="Tahoma" w:cs="Tahoma"/>
          <w:spacing w:val="1"/>
        </w:rPr>
        <w:t>a</w:t>
      </w:r>
      <w:r w:rsidR="00280ADA" w:rsidRPr="001C3C76">
        <w:rPr>
          <w:rFonts w:ascii="Tahoma" w:eastAsia="Tahoma" w:hAnsi="Tahoma" w:cs="Tahoma"/>
          <w:spacing w:val="-1"/>
        </w:rPr>
        <w:t>cj</w:t>
      </w:r>
      <w:r w:rsidR="00280ADA" w:rsidRPr="001C3C76">
        <w:rPr>
          <w:rFonts w:ascii="Tahoma" w:eastAsia="Tahoma" w:hAnsi="Tahoma" w:cs="Tahoma"/>
        </w:rPr>
        <w:t>i</w:t>
      </w:r>
      <w:r w:rsidR="00280ADA" w:rsidRPr="001C3C76">
        <w:rPr>
          <w:rFonts w:ascii="Tahoma" w:eastAsia="Tahoma" w:hAnsi="Tahoma" w:cs="Tahoma"/>
          <w:spacing w:val="8"/>
        </w:rPr>
        <w:t xml:space="preserve"> </w:t>
      </w:r>
      <w:r w:rsidR="00280ADA" w:rsidRPr="001C3C76">
        <w:rPr>
          <w:rFonts w:ascii="Tahoma" w:eastAsia="Tahoma" w:hAnsi="Tahoma" w:cs="Tahoma"/>
          <w:spacing w:val="3"/>
        </w:rPr>
        <w:t>p</w:t>
      </w:r>
      <w:r w:rsidR="00280ADA" w:rsidRPr="001C3C76">
        <w:rPr>
          <w:rFonts w:ascii="Tahoma" w:eastAsia="Tahoma" w:hAnsi="Tahoma" w:cs="Tahoma"/>
        </w:rPr>
        <w:t>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w:t>
      </w:r>
      <w:r w:rsidR="00280ADA" w:rsidRPr="001C3C76">
        <w:rPr>
          <w:rFonts w:ascii="Tahoma" w:eastAsia="Tahoma" w:hAnsi="Tahoma" w:cs="Tahoma"/>
          <w:spacing w:val="-1"/>
        </w:rPr>
        <w:t>u</w:t>
      </w:r>
      <w:r w:rsidR="00280ADA" w:rsidRPr="001C3C76">
        <w:rPr>
          <w:rFonts w:ascii="Tahoma" w:eastAsia="Tahoma" w:hAnsi="Tahoma" w:cs="Tahoma"/>
        </w:rPr>
        <w:t>.</w:t>
      </w:r>
    </w:p>
    <w:p w14:paraId="1F03E2EE" w14:textId="5A1C7021" w:rsidR="007C132A" w:rsidRPr="001C3C76" w:rsidRDefault="007C132A">
      <w:pPr>
        <w:pStyle w:val="Akapitzlist"/>
        <w:spacing w:line="276" w:lineRule="auto"/>
        <w:ind w:left="426" w:right="14"/>
        <w:jc w:val="both"/>
        <w:rPr>
          <w:rFonts w:ascii="Tahoma" w:eastAsia="Tahoma" w:hAnsi="Tahoma" w:cs="Tahoma"/>
        </w:rPr>
      </w:pPr>
      <w:r>
        <w:rPr>
          <w:rFonts w:ascii="Tahoma" w:eastAsia="Tahoma" w:hAnsi="Tahoma" w:cs="Tahoma"/>
        </w:rPr>
        <w:t>2) środków PFRON – pomniejszają kwotę tych środków przeznaczonych na sfinansowania wkładu własnego.</w:t>
      </w:r>
    </w:p>
    <w:p w14:paraId="39C678D8" w14:textId="34EB36EA"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spacing w:val="7"/>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spacing w:val="2"/>
        </w:rPr>
        <w:t>i</w:t>
      </w:r>
      <w:r w:rsidRPr="001C3C76">
        <w:rPr>
          <w:rFonts w:ascii="Tahoma" w:eastAsia="Tahoma" w:hAnsi="Tahoma" w:cs="Tahoma"/>
          <w:spacing w:val="-1"/>
        </w:rPr>
        <w:t>nf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e</w:t>
      </w:r>
      <w:r w:rsidR="00FF6C7B" w:rsidRPr="001C3C76">
        <w:rPr>
          <w:rFonts w:ascii="Tahoma" w:eastAsia="Tahoma" w:hAnsi="Tahoma" w:cs="Tahoma"/>
        </w:rPr>
        <w:t xml:space="preserve"> do 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00A93AB3" w:rsidRPr="001C3C76">
        <w:rPr>
          <w:rFonts w:ascii="Tahoma" w:eastAsia="Tahoma" w:hAnsi="Tahoma" w:cs="Tahoma"/>
          <w:spacing w:val="1"/>
        </w:rPr>
        <w:t xml:space="preserve"> (w tym również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1"/>
        </w:rPr>
        <w:t>ro</w:t>
      </w:r>
      <w:r w:rsidR="00A93AB3" w:rsidRPr="001C3C76">
        <w:rPr>
          <w:rFonts w:ascii="Tahoma" w:eastAsia="Tahoma" w:hAnsi="Tahoma" w:cs="Tahoma"/>
        </w:rPr>
        <w:t>s</w:t>
      </w:r>
      <w:r w:rsidR="00A93AB3" w:rsidRPr="001C3C76">
        <w:rPr>
          <w:rFonts w:ascii="Tahoma" w:eastAsia="Tahoma" w:hAnsi="Tahoma" w:cs="Tahoma"/>
          <w:spacing w:val="-1"/>
        </w:rPr>
        <w:t>ł</w:t>
      </w:r>
      <w:r w:rsidR="00A93AB3" w:rsidRPr="001C3C76">
        <w:rPr>
          <w:rFonts w:ascii="Tahoma" w:eastAsia="Tahoma" w:hAnsi="Tahoma" w:cs="Tahoma"/>
          <w:spacing w:val="-3"/>
        </w:rPr>
        <w:t>y</w:t>
      </w:r>
      <w:r w:rsidR="00A93AB3" w:rsidRPr="001C3C76">
        <w:rPr>
          <w:rFonts w:ascii="Tahoma" w:eastAsia="Tahoma" w:hAnsi="Tahoma" w:cs="Tahoma"/>
        </w:rPr>
        <w:t>ch</w:t>
      </w:r>
      <w:r w:rsidR="00A93AB3" w:rsidRPr="001C3C76">
        <w:rPr>
          <w:rFonts w:ascii="Tahoma" w:eastAsia="Tahoma" w:hAnsi="Tahoma" w:cs="Tahoma"/>
          <w:spacing w:val="10"/>
        </w:rPr>
        <w:t xml:space="preserve">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7"/>
        </w:rPr>
        <w:t xml:space="preserve"> </w:t>
      </w:r>
      <w:r w:rsidR="00A93AB3" w:rsidRPr="001C3C76">
        <w:rPr>
          <w:rFonts w:ascii="Tahoma" w:eastAsia="Tahoma" w:hAnsi="Tahoma" w:cs="Tahoma"/>
          <w:spacing w:val="-3"/>
        </w:rPr>
        <w:t>r</w:t>
      </w:r>
      <w:r w:rsidR="00A93AB3" w:rsidRPr="001C3C76">
        <w:rPr>
          <w:rFonts w:ascii="Tahoma" w:eastAsia="Tahoma" w:hAnsi="Tahoma" w:cs="Tahoma"/>
        </w:rPr>
        <w:t>ac</w:t>
      </w:r>
      <w:r w:rsidR="00A93AB3" w:rsidRPr="001C3C76">
        <w:rPr>
          <w:rFonts w:ascii="Tahoma" w:eastAsia="Tahoma" w:hAnsi="Tahoma" w:cs="Tahoma"/>
          <w:spacing w:val="-1"/>
        </w:rPr>
        <w:t>hunk</w:t>
      </w:r>
      <w:r w:rsidR="00A93AB3" w:rsidRPr="001C3C76">
        <w:rPr>
          <w:rFonts w:ascii="Tahoma" w:eastAsia="Tahoma" w:hAnsi="Tahoma" w:cs="Tahoma"/>
        </w:rPr>
        <w:t>u</w:t>
      </w:r>
      <w:r w:rsidR="00A93AB3" w:rsidRPr="001C3C76">
        <w:rPr>
          <w:rFonts w:ascii="Tahoma" w:eastAsia="Tahoma" w:hAnsi="Tahoma" w:cs="Tahoma"/>
          <w:spacing w:val="7"/>
        </w:rPr>
        <w:t xml:space="preserve"> </w:t>
      </w:r>
      <w:r w:rsidR="00A93AB3" w:rsidRPr="001C3C76">
        <w:rPr>
          <w:rFonts w:ascii="Tahoma" w:eastAsia="Tahoma" w:hAnsi="Tahoma" w:cs="Tahoma"/>
        </w:rPr>
        <w:t>ba</w:t>
      </w:r>
      <w:r w:rsidR="00A93AB3" w:rsidRPr="001C3C76">
        <w:rPr>
          <w:rFonts w:ascii="Tahoma" w:eastAsia="Tahoma" w:hAnsi="Tahoma" w:cs="Tahoma"/>
          <w:spacing w:val="-1"/>
        </w:rPr>
        <w:t>n</w:t>
      </w:r>
      <w:r w:rsidR="00A93AB3" w:rsidRPr="001C3C76">
        <w:rPr>
          <w:rFonts w:ascii="Tahoma" w:eastAsia="Tahoma" w:hAnsi="Tahoma" w:cs="Tahoma"/>
          <w:spacing w:val="-3"/>
        </w:rPr>
        <w:t>k</w:t>
      </w:r>
      <w:r w:rsidR="00A93AB3" w:rsidRPr="001C3C76">
        <w:rPr>
          <w:rFonts w:ascii="Tahoma" w:eastAsia="Tahoma" w:hAnsi="Tahoma" w:cs="Tahoma"/>
          <w:spacing w:val="-1"/>
        </w:rPr>
        <w:t>o</w:t>
      </w:r>
      <w:r w:rsidR="00A93AB3" w:rsidRPr="001C3C76">
        <w:rPr>
          <w:rFonts w:ascii="Tahoma" w:eastAsia="Tahoma" w:hAnsi="Tahoma" w:cs="Tahoma"/>
        </w:rPr>
        <w:t>w</w:t>
      </w:r>
      <w:r w:rsidR="00A93AB3" w:rsidRPr="001C3C76">
        <w:rPr>
          <w:rFonts w:ascii="Tahoma" w:eastAsia="Tahoma" w:hAnsi="Tahoma" w:cs="Tahoma"/>
          <w:spacing w:val="1"/>
        </w:rPr>
        <w:t>y</w:t>
      </w:r>
      <w:r w:rsidR="00A93AB3" w:rsidRPr="001C3C76">
        <w:rPr>
          <w:rFonts w:ascii="Tahoma" w:eastAsia="Tahoma" w:hAnsi="Tahoma" w:cs="Tahoma"/>
        </w:rPr>
        <w:t>m</w:t>
      </w:r>
      <w:r w:rsidR="00A93AB3" w:rsidRPr="001C3C76">
        <w:rPr>
          <w:rFonts w:ascii="Tahoma" w:eastAsia="Tahoma" w:hAnsi="Tahoma" w:cs="Tahoma"/>
          <w:spacing w:val="7"/>
        </w:rPr>
        <w:t xml:space="preserve"> </w:t>
      </w:r>
      <w:r w:rsidR="00A93AB3" w:rsidRPr="001C3C76">
        <w:rPr>
          <w:rFonts w:ascii="Tahoma" w:eastAsia="Tahoma" w:hAnsi="Tahoma" w:cs="Tahoma"/>
          <w:spacing w:val="-3"/>
        </w:rPr>
        <w:t>P</w:t>
      </w:r>
      <w:r w:rsidR="00A93AB3" w:rsidRPr="001C3C76">
        <w:rPr>
          <w:rFonts w:ascii="Tahoma" w:eastAsia="Tahoma" w:hAnsi="Tahoma" w:cs="Tahoma"/>
        </w:rPr>
        <w:t>a</w:t>
      </w:r>
      <w:r w:rsidR="00A93AB3" w:rsidRPr="001C3C76">
        <w:rPr>
          <w:rFonts w:ascii="Tahoma" w:eastAsia="Tahoma" w:hAnsi="Tahoma" w:cs="Tahoma"/>
          <w:spacing w:val="-1"/>
        </w:rPr>
        <w:t>rtne</w:t>
      </w:r>
      <w:r w:rsidR="00A93AB3" w:rsidRPr="001C3C76">
        <w:rPr>
          <w:rFonts w:ascii="Tahoma" w:eastAsia="Tahoma" w:hAnsi="Tahoma" w:cs="Tahoma"/>
          <w:spacing w:val="-3"/>
        </w:rPr>
        <w:t>r</w:t>
      </w:r>
      <w:r w:rsidR="00A93AB3" w:rsidRPr="001C3C76">
        <w:rPr>
          <w:rFonts w:ascii="Tahoma" w:eastAsia="Tahoma" w:hAnsi="Tahoma" w:cs="Tahoma"/>
        </w:rPr>
        <w:t>a</w:t>
      </w:r>
      <w:r w:rsidR="00A93AB3" w:rsidRPr="001C3C76">
        <w:rPr>
          <w:rFonts w:ascii="Tahoma" w:eastAsia="Tahoma" w:hAnsi="Tahoma" w:cs="Tahoma"/>
          <w:sz w:val="16"/>
          <w:szCs w:val="16"/>
        </w:rPr>
        <w:t>)</w:t>
      </w:r>
      <w:r w:rsidR="009A07FD">
        <w:rPr>
          <w:rStyle w:val="Odwoanieprzypisudolnego"/>
          <w:rFonts w:ascii="Tahoma" w:eastAsia="Tahoma" w:hAnsi="Tahoma" w:cs="Tahoma"/>
          <w:sz w:val="16"/>
          <w:szCs w:val="16"/>
        </w:rPr>
        <w:footnoteReference w:id="32"/>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2"/>
        </w:rPr>
        <w:t>1</w:t>
      </w:r>
      <w:r w:rsidR="004A509B">
        <w:rPr>
          <w:rFonts w:ascii="Tahoma" w:eastAsia="Tahoma" w:hAnsi="Tahoma" w:cs="Tahoma"/>
          <w:spacing w:val="2"/>
        </w:rPr>
        <w:t>5</w:t>
      </w:r>
      <w:r w:rsidR="00FF6C7B" w:rsidRPr="001C3C76">
        <w:rPr>
          <w:rFonts w:ascii="Tahoma" w:eastAsia="Tahoma" w:hAnsi="Tahoma" w:cs="Tahoma"/>
          <w:spacing w:val="2"/>
        </w:rPr>
        <w:t xml:space="preserve"> niniejszego paragrafu</w:t>
      </w:r>
      <w:r w:rsidR="00FF6C7B" w:rsidRPr="001C3C76">
        <w:rPr>
          <w:rFonts w:ascii="Tahoma" w:eastAsia="Tahoma" w:hAnsi="Tahoma" w:cs="Tahoma"/>
          <w:spacing w:val="-3"/>
        </w:rPr>
        <w:t>.</w:t>
      </w:r>
    </w:p>
    <w:p w14:paraId="77050F84" w14:textId="3FD54271"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00463A9B">
        <w:rPr>
          <w:rFonts w:ascii="Tahoma" w:eastAsia="Tahoma" w:hAnsi="Tahoma" w:cs="Tahoma"/>
        </w:rPr>
        <w:t>, dokonując zwrotu (przelewu) na rachunek IZ,</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rPr>
        <w:t>o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3"/>
        </w:rPr>
        <w:t>ł</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1"/>
        </w:rPr>
        <w:t xml:space="preserve"> </w:t>
      </w:r>
      <w:r w:rsidR="00463A9B">
        <w:rPr>
          <w:rFonts w:ascii="Tahoma" w:eastAsia="Tahoma" w:hAnsi="Tahoma" w:cs="Tahoma"/>
        </w:rPr>
        <w:t xml:space="preserve">przedstawienia </w:t>
      </w:r>
      <w:r w:rsidRPr="001C3C76">
        <w:rPr>
          <w:rFonts w:ascii="Tahoma" w:eastAsia="Tahoma" w:hAnsi="Tahoma" w:cs="Tahoma"/>
        </w:rPr>
        <w:t xml:space="preserve">IZ </w:t>
      </w:r>
      <w:r w:rsidR="00463725">
        <w:rPr>
          <w:rFonts w:ascii="Tahoma" w:eastAsia="Tahoma" w:hAnsi="Tahoma" w:cs="Tahoma"/>
        </w:rPr>
        <w:t>za pośrednictwem SL</w:t>
      </w:r>
      <w:r w:rsidR="00947DC8" w:rsidRPr="001C3C76">
        <w:rPr>
          <w:rFonts w:ascii="Tahoma" w:eastAsia="Tahoma" w:hAnsi="Tahoma" w:cs="Tahoma"/>
        </w:rPr>
        <w:t xml:space="preserve">2014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środkó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10026CB2" w14:textId="77777777" w:rsid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nu</w:t>
      </w:r>
      <w:r w:rsidRPr="00072F4A">
        <w:rPr>
          <w:rFonts w:ascii="Tahoma" w:eastAsia="Tahoma" w:hAnsi="Tahoma" w:cs="Tahoma"/>
        </w:rPr>
        <w:t>m</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6"/>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3"/>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p>
    <w:p w14:paraId="1456B2B0" w14:textId="77777777" w:rsidR="00072F4A" w:rsidRP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s</w:t>
      </w:r>
      <w:r w:rsidRPr="00072F4A">
        <w:rPr>
          <w:rFonts w:ascii="Tahoma" w:eastAsia="Tahoma" w:hAnsi="Tahoma" w:cs="Tahoma"/>
          <w:spacing w:val="2"/>
        </w:rPr>
        <w:t>o</w:t>
      </w:r>
      <w:r w:rsidRPr="00072F4A">
        <w:rPr>
          <w:rFonts w:ascii="Tahoma" w:eastAsia="Tahoma" w:hAnsi="Tahoma" w:cs="Tahoma"/>
          <w:spacing w:val="-3"/>
        </w:rPr>
        <w:t>k</w:t>
      </w:r>
      <w:r w:rsidRPr="00072F4A">
        <w:rPr>
          <w:rFonts w:ascii="Tahoma" w:eastAsia="Tahoma" w:hAnsi="Tahoma" w:cs="Tahoma"/>
        </w:rPr>
        <w:t>ość</w:t>
      </w:r>
      <w:r w:rsidRPr="00072F4A">
        <w:rPr>
          <w:rFonts w:ascii="Tahoma" w:eastAsia="Tahoma" w:hAnsi="Tahoma" w:cs="Tahoma"/>
          <w:spacing w:val="-7"/>
        </w:rPr>
        <w:t xml:space="preserve"> </w:t>
      </w:r>
      <w:r w:rsidRPr="00072F4A">
        <w:rPr>
          <w:rFonts w:ascii="Tahoma" w:eastAsia="Tahoma" w:hAnsi="Tahoma" w:cs="Tahoma"/>
        </w:rPr>
        <w:t>środków</w:t>
      </w:r>
      <w:r w:rsidRPr="00072F4A">
        <w:rPr>
          <w:rFonts w:ascii="Tahoma" w:eastAsia="Tahoma" w:hAnsi="Tahoma" w:cs="Tahoma"/>
          <w:spacing w:val="-7"/>
        </w:rPr>
        <w:t xml:space="preserve"> </w:t>
      </w:r>
      <w:r w:rsidRPr="00072F4A">
        <w:rPr>
          <w:rFonts w:ascii="Tahoma" w:eastAsia="Tahoma" w:hAnsi="Tahoma" w:cs="Tahoma"/>
        </w:rPr>
        <w:t xml:space="preserve">w </w:t>
      </w:r>
      <w:r w:rsidRPr="00072F4A">
        <w:rPr>
          <w:rFonts w:ascii="Tahoma" w:eastAsia="Tahoma" w:hAnsi="Tahoma" w:cs="Tahoma"/>
          <w:spacing w:val="3"/>
        </w:rPr>
        <w:t>p</w:t>
      </w:r>
      <w:r w:rsidRPr="00072F4A">
        <w:rPr>
          <w:rFonts w:ascii="Tahoma" w:eastAsia="Tahoma" w:hAnsi="Tahoma" w:cs="Tahoma"/>
        </w:rPr>
        <w:t>osz</w:t>
      </w:r>
      <w:r w:rsidRPr="00072F4A">
        <w:rPr>
          <w:rFonts w:ascii="Tahoma" w:eastAsia="Tahoma" w:hAnsi="Tahoma" w:cs="Tahoma"/>
          <w:spacing w:val="2"/>
        </w:rPr>
        <w:t>c</w:t>
      </w:r>
      <w:r w:rsidRPr="00072F4A">
        <w:rPr>
          <w:rFonts w:ascii="Tahoma" w:eastAsia="Tahoma" w:hAnsi="Tahoma" w:cs="Tahoma"/>
        </w:rPr>
        <w:t>z</w:t>
      </w:r>
      <w:r w:rsidRPr="00072F4A">
        <w:rPr>
          <w:rFonts w:ascii="Tahoma" w:eastAsia="Tahoma" w:hAnsi="Tahoma" w:cs="Tahoma"/>
          <w:spacing w:val="1"/>
        </w:rPr>
        <w:t>e</w:t>
      </w:r>
      <w:r w:rsidRPr="00072F4A">
        <w:rPr>
          <w:rFonts w:ascii="Tahoma" w:eastAsia="Tahoma" w:hAnsi="Tahoma" w:cs="Tahoma"/>
        </w:rPr>
        <w:t>gól</w:t>
      </w:r>
      <w:r w:rsidRPr="00072F4A">
        <w:rPr>
          <w:rFonts w:ascii="Tahoma" w:eastAsia="Tahoma" w:hAnsi="Tahoma" w:cs="Tahoma"/>
          <w:spacing w:val="-3"/>
        </w:rPr>
        <w:t>n</w:t>
      </w:r>
      <w:r w:rsidRPr="00072F4A">
        <w:rPr>
          <w:rFonts w:ascii="Tahoma" w:eastAsia="Tahoma" w:hAnsi="Tahoma" w:cs="Tahoma"/>
          <w:spacing w:val="-1"/>
        </w:rPr>
        <w:t>yc</w:t>
      </w:r>
      <w:r w:rsidRPr="00072F4A">
        <w:rPr>
          <w:rFonts w:ascii="Tahoma" w:eastAsia="Tahoma" w:hAnsi="Tahoma" w:cs="Tahoma"/>
        </w:rPr>
        <w:t>h</w:t>
      </w:r>
      <w:r w:rsidRPr="00072F4A">
        <w:rPr>
          <w:rFonts w:ascii="Tahoma" w:eastAsia="Tahoma" w:hAnsi="Tahoma" w:cs="Tahoma"/>
          <w:spacing w:val="-15"/>
        </w:rPr>
        <w:t xml:space="preserve"> </w:t>
      </w:r>
      <w:r w:rsidRPr="00072F4A">
        <w:rPr>
          <w:rFonts w:ascii="Tahoma" w:eastAsia="Tahoma" w:hAnsi="Tahoma" w:cs="Tahoma"/>
        </w:rPr>
        <w:t>p</w:t>
      </w:r>
      <w:r w:rsidRPr="00072F4A">
        <w:rPr>
          <w:rFonts w:ascii="Tahoma" w:eastAsia="Tahoma" w:hAnsi="Tahoma" w:cs="Tahoma"/>
          <w:spacing w:val="1"/>
        </w:rPr>
        <w:t>a</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g</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3"/>
        </w:rPr>
        <w:t>f</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10"/>
        </w:rPr>
        <w:t xml:space="preserve"> </w:t>
      </w:r>
      <w:r w:rsidRPr="00072F4A">
        <w:rPr>
          <w:rFonts w:ascii="Tahoma" w:eastAsia="Tahoma" w:hAnsi="Tahoma" w:cs="Tahoma"/>
          <w:spacing w:val="-1"/>
        </w:rPr>
        <w:t>k</w:t>
      </w:r>
      <w:r w:rsidRPr="00072F4A">
        <w:rPr>
          <w:rFonts w:ascii="Tahoma" w:eastAsia="Tahoma" w:hAnsi="Tahoma" w:cs="Tahoma"/>
        </w:rPr>
        <w:t>l</w:t>
      </w:r>
      <w:r w:rsidRPr="00072F4A">
        <w:rPr>
          <w:rFonts w:ascii="Tahoma" w:eastAsia="Tahoma" w:hAnsi="Tahoma" w:cs="Tahoma"/>
          <w:spacing w:val="1"/>
        </w:rPr>
        <w:t>a</w:t>
      </w:r>
      <w:r w:rsidRPr="00072F4A">
        <w:rPr>
          <w:rFonts w:ascii="Tahoma" w:eastAsia="Tahoma" w:hAnsi="Tahoma" w:cs="Tahoma"/>
          <w:spacing w:val="2"/>
        </w:rPr>
        <w:t>s</w:t>
      </w:r>
      <w:r w:rsidRPr="00072F4A">
        <w:rPr>
          <w:rFonts w:ascii="Tahoma" w:eastAsia="Tahoma" w:hAnsi="Tahoma" w:cs="Tahoma"/>
          <w:spacing w:val="-1"/>
        </w:rPr>
        <w:t>yf</w:t>
      </w:r>
      <w:r w:rsidRPr="00072F4A">
        <w:rPr>
          <w:rFonts w:ascii="Tahoma" w:eastAsia="Tahoma" w:hAnsi="Tahoma" w:cs="Tahoma"/>
          <w:spacing w:val="2"/>
        </w:rPr>
        <w:t>i</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9"/>
        </w:rPr>
        <w:t xml:space="preserve"> </w:t>
      </w:r>
      <w:r w:rsidRPr="00072F4A">
        <w:rPr>
          <w:rFonts w:ascii="Tahoma" w:eastAsia="Tahoma" w:hAnsi="Tahoma" w:cs="Tahoma"/>
          <w:spacing w:val="2"/>
        </w:rPr>
        <w:t>b</w:t>
      </w:r>
      <w:r w:rsidRPr="00072F4A">
        <w:rPr>
          <w:rFonts w:ascii="Tahoma" w:eastAsia="Tahoma" w:hAnsi="Tahoma" w:cs="Tahoma"/>
          <w:spacing w:val="-1"/>
        </w:rPr>
        <w:t>u</w:t>
      </w:r>
      <w:r w:rsidRPr="00072F4A">
        <w:rPr>
          <w:rFonts w:ascii="Tahoma" w:eastAsia="Tahoma" w:hAnsi="Tahoma" w:cs="Tahoma"/>
        </w:rPr>
        <w:t>dż</w:t>
      </w:r>
      <w:r w:rsidRPr="00072F4A">
        <w:rPr>
          <w:rFonts w:ascii="Tahoma" w:eastAsia="Tahoma" w:hAnsi="Tahoma" w:cs="Tahoma"/>
          <w:spacing w:val="1"/>
        </w:rPr>
        <w:t>e</w:t>
      </w:r>
      <w:r w:rsidRPr="00072F4A">
        <w:rPr>
          <w:rFonts w:ascii="Tahoma" w:eastAsia="Tahoma" w:hAnsi="Tahoma" w:cs="Tahoma"/>
        </w:rPr>
        <w:t>to</w:t>
      </w:r>
      <w:r w:rsidRPr="00072F4A">
        <w:rPr>
          <w:rFonts w:ascii="Tahoma" w:eastAsia="Tahoma" w:hAnsi="Tahoma" w:cs="Tahoma"/>
          <w:spacing w:val="1"/>
        </w:rPr>
        <w:t>we</w:t>
      </w:r>
      <w:r w:rsidR="00A93AB3" w:rsidRPr="00072F4A">
        <w:rPr>
          <w:rFonts w:ascii="Tahoma" w:eastAsia="Tahoma" w:hAnsi="Tahoma" w:cs="Tahoma"/>
          <w:spacing w:val="7"/>
        </w:rPr>
        <w:t>j</w:t>
      </w:r>
      <w:r w:rsidR="00FC2DB2" w:rsidRPr="00072F4A">
        <w:rPr>
          <w:rFonts w:ascii="Tahoma" w:eastAsia="Tahoma" w:hAnsi="Tahoma" w:cs="Tahoma"/>
          <w:spacing w:val="7"/>
        </w:rPr>
        <w:t>;</w:t>
      </w:r>
      <w:r w:rsidR="00A93AB3" w:rsidRPr="001C3C76">
        <w:rPr>
          <w:rStyle w:val="Odwoanieprzypisudolnego"/>
          <w:rFonts w:ascii="Tahoma" w:eastAsia="Tahoma" w:hAnsi="Tahoma" w:cs="Tahoma"/>
          <w:spacing w:val="7"/>
        </w:rPr>
        <w:footnoteReference w:id="33"/>
      </w:r>
    </w:p>
    <w:p w14:paraId="5A354DE6" w14:textId="77777777" w:rsid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podzi</w:t>
      </w:r>
      <w:r w:rsidRPr="00072F4A">
        <w:rPr>
          <w:rFonts w:ascii="Tahoma" w:eastAsia="Tahoma" w:hAnsi="Tahoma" w:cs="Tahoma"/>
          <w:spacing w:val="1"/>
        </w:rPr>
        <w:t>a</w:t>
      </w:r>
      <w:r w:rsidRPr="00072F4A">
        <w:rPr>
          <w:rFonts w:ascii="Tahoma" w:eastAsia="Tahoma" w:hAnsi="Tahoma" w:cs="Tahoma"/>
        </w:rPr>
        <w:t>ł</w:t>
      </w:r>
      <w:r w:rsidRPr="00072F4A">
        <w:rPr>
          <w:rFonts w:ascii="Tahoma" w:eastAsia="Tahoma" w:hAnsi="Tahoma" w:cs="Tahoma"/>
          <w:spacing w:val="23"/>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29"/>
        </w:rPr>
        <w:t xml:space="preserve"> </w:t>
      </w:r>
      <w:r w:rsidRPr="00072F4A">
        <w:rPr>
          <w:rFonts w:ascii="Tahoma" w:eastAsia="Tahoma" w:hAnsi="Tahoma" w:cs="Tahoma"/>
          <w:spacing w:val="-1"/>
        </w:rPr>
        <w:t>k</w:t>
      </w:r>
      <w:r w:rsidRPr="00072F4A">
        <w:rPr>
          <w:rFonts w:ascii="Tahoma" w:eastAsia="Tahoma" w:hAnsi="Tahoma" w:cs="Tahoma"/>
          <w:spacing w:val="1"/>
        </w:rPr>
        <w:t>w</w:t>
      </w:r>
      <w:r w:rsidRPr="00072F4A">
        <w:rPr>
          <w:rFonts w:ascii="Tahoma" w:eastAsia="Tahoma" w:hAnsi="Tahoma" w:cs="Tahoma"/>
        </w:rPr>
        <w:t>otę</w:t>
      </w:r>
      <w:r w:rsidRPr="00072F4A">
        <w:rPr>
          <w:rFonts w:ascii="Tahoma" w:eastAsia="Tahoma" w:hAnsi="Tahoma" w:cs="Tahoma"/>
          <w:spacing w:val="29"/>
        </w:rPr>
        <w:t xml:space="preserve"> </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e</w:t>
      </w:r>
      <w:r w:rsidRPr="00072F4A">
        <w:rPr>
          <w:rFonts w:ascii="Tahoma" w:eastAsia="Tahoma" w:hAnsi="Tahoma" w:cs="Tahoma"/>
        </w:rPr>
        <w:t>żno</w:t>
      </w:r>
      <w:r w:rsidRPr="00072F4A">
        <w:rPr>
          <w:rFonts w:ascii="Tahoma" w:eastAsia="Tahoma" w:hAnsi="Tahoma" w:cs="Tahoma"/>
          <w:spacing w:val="2"/>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20"/>
        </w:rPr>
        <w:t xml:space="preserve"> </w:t>
      </w:r>
      <w:r w:rsidRPr="00072F4A">
        <w:rPr>
          <w:rFonts w:ascii="Tahoma" w:eastAsia="Tahoma" w:hAnsi="Tahoma" w:cs="Tahoma"/>
        </w:rPr>
        <w:t>g</w:t>
      </w:r>
      <w:r w:rsidRPr="00072F4A">
        <w:rPr>
          <w:rFonts w:ascii="Tahoma" w:eastAsia="Tahoma" w:hAnsi="Tahoma" w:cs="Tahoma"/>
          <w:spacing w:val="1"/>
        </w:rPr>
        <w:t>ł</w:t>
      </w:r>
      <w:r w:rsidRPr="00072F4A">
        <w:rPr>
          <w:rFonts w:ascii="Tahoma" w:eastAsia="Tahoma" w:hAnsi="Tahoma" w:cs="Tahoma"/>
        </w:rPr>
        <w:t>ó</w:t>
      </w:r>
      <w:r w:rsidRPr="00072F4A">
        <w:rPr>
          <w:rFonts w:ascii="Tahoma" w:eastAsia="Tahoma" w:hAnsi="Tahoma" w:cs="Tahoma"/>
          <w:spacing w:val="3"/>
        </w:rPr>
        <w:t>w</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rPr>
        <w:t>j</w:t>
      </w:r>
      <w:r w:rsidRPr="00072F4A">
        <w:rPr>
          <w:rFonts w:ascii="Tahoma" w:eastAsia="Tahoma" w:hAnsi="Tahoma" w:cs="Tahoma"/>
          <w:spacing w:val="21"/>
        </w:rPr>
        <w:t xml:space="preserve"> </w:t>
      </w:r>
      <w:r w:rsidRPr="00072F4A">
        <w:rPr>
          <w:rFonts w:ascii="Tahoma" w:eastAsia="Tahoma" w:hAnsi="Tahoma" w:cs="Tahoma"/>
        </w:rPr>
        <w:t>i</w:t>
      </w:r>
      <w:r w:rsidRPr="00072F4A">
        <w:rPr>
          <w:rFonts w:ascii="Tahoma" w:eastAsia="Tahoma" w:hAnsi="Tahoma" w:cs="Tahoma"/>
          <w:spacing w:val="31"/>
        </w:rPr>
        <w:t xml:space="preserve"> </w:t>
      </w:r>
      <w:r w:rsidRPr="00072F4A">
        <w:rPr>
          <w:rFonts w:ascii="Tahoma" w:eastAsia="Tahoma" w:hAnsi="Tahoma" w:cs="Tahoma"/>
          <w:spacing w:val="-1"/>
        </w:rPr>
        <w:t>k</w:t>
      </w:r>
      <w:r w:rsidRPr="00072F4A">
        <w:rPr>
          <w:rFonts w:ascii="Tahoma" w:eastAsia="Tahoma" w:hAnsi="Tahoma" w:cs="Tahoma"/>
          <w:spacing w:val="3"/>
        </w:rPr>
        <w:t>w</w:t>
      </w:r>
      <w:r w:rsidRPr="00072F4A">
        <w:rPr>
          <w:rFonts w:ascii="Tahoma" w:eastAsia="Tahoma" w:hAnsi="Tahoma" w:cs="Tahoma"/>
        </w:rPr>
        <w:t>otę</w:t>
      </w:r>
      <w:r w:rsidRPr="00072F4A">
        <w:rPr>
          <w:rFonts w:ascii="Tahoma" w:eastAsia="Tahoma" w:hAnsi="Tahoma" w:cs="Tahoma"/>
          <w:spacing w:val="25"/>
        </w:rPr>
        <w:t xml:space="preserve"> </w:t>
      </w:r>
      <w:r w:rsidRPr="00072F4A">
        <w:rPr>
          <w:rFonts w:ascii="Tahoma" w:eastAsia="Tahoma" w:hAnsi="Tahoma" w:cs="Tahoma"/>
        </w:rPr>
        <w:t>ods</w:t>
      </w:r>
      <w:r w:rsidRPr="00072F4A">
        <w:rPr>
          <w:rFonts w:ascii="Tahoma" w:eastAsia="Tahoma" w:hAnsi="Tahoma" w:cs="Tahoma"/>
          <w:spacing w:val="1"/>
        </w:rPr>
        <w:t>e</w:t>
      </w:r>
      <w:r w:rsidRPr="00072F4A">
        <w:rPr>
          <w:rFonts w:ascii="Tahoma" w:eastAsia="Tahoma" w:hAnsi="Tahoma" w:cs="Tahoma"/>
        </w:rPr>
        <w:t>t</w:t>
      </w:r>
      <w:r w:rsidRPr="00072F4A">
        <w:rPr>
          <w:rFonts w:ascii="Tahoma" w:eastAsia="Tahoma" w:hAnsi="Tahoma" w:cs="Tahoma"/>
          <w:spacing w:val="3"/>
        </w:rPr>
        <w:t>e</w:t>
      </w:r>
      <w:r w:rsidRPr="00072F4A">
        <w:rPr>
          <w:rFonts w:ascii="Tahoma" w:eastAsia="Tahoma" w:hAnsi="Tahoma" w:cs="Tahoma"/>
        </w:rPr>
        <w:t>k</w:t>
      </w:r>
      <w:r w:rsidRPr="00072F4A">
        <w:rPr>
          <w:rFonts w:ascii="Tahoma" w:eastAsia="Tahoma" w:hAnsi="Tahoma" w:cs="Tahoma"/>
          <w:spacing w:val="21"/>
        </w:rPr>
        <w:t xml:space="preserve"> </w:t>
      </w:r>
      <w:r w:rsidRPr="00072F4A">
        <w:rPr>
          <w:rFonts w:ascii="Tahoma" w:eastAsia="Tahoma" w:hAnsi="Tahoma" w:cs="Tahoma"/>
        </w:rPr>
        <w:t>ze</w:t>
      </w:r>
      <w:r w:rsidRPr="00072F4A">
        <w:rPr>
          <w:rFonts w:ascii="Tahoma" w:eastAsia="Tahoma" w:hAnsi="Tahoma" w:cs="Tahoma"/>
          <w:spacing w:val="28"/>
        </w:rPr>
        <w:t xml:space="preserve"> </w:t>
      </w:r>
      <w:r w:rsidRPr="00072F4A">
        <w:rPr>
          <w:rFonts w:ascii="Tahoma" w:eastAsia="Tahoma" w:hAnsi="Tahoma" w:cs="Tahoma"/>
          <w:spacing w:val="1"/>
        </w:rPr>
        <w:t>w</w:t>
      </w:r>
      <w:r w:rsidRPr="00072F4A">
        <w:rPr>
          <w:rFonts w:ascii="Tahoma" w:eastAsia="Tahoma" w:hAnsi="Tahoma" w:cs="Tahoma"/>
          <w:spacing w:val="2"/>
        </w:rPr>
        <w:t>s</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18"/>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29"/>
        </w:rPr>
        <w:t xml:space="preserve"> </w:t>
      </w:r>
      <w:r w:rsidRPr="00072F4A">
        <w:rPr>
          <w:rFonts w:ascii="Tahoma" w:eastAsia="Tahoma" w:hAnsi="Tahoma" w:cs="Tahoma"/>
        </w:rPr>
        <w:t>źród</w:t>
      </w:r>
      <w:r w:rsidRPr="00072F4A">
        <w:rPr>
          <w:rFonts w:ascii="Tahoma" w:eastAsia="Tahoma" w:hAnsi="Tahoma" w:cs="Tahoma"/>
          <w:spacing w:val="3"/>
        </w:rPr>
        <w:t>ł</w:t>
      </w:r>
      <w:r w:rsidRPr="00072F4A">
        <w:rPr>
          <w:rFonts w:ascii="Tahoma" w:eastAsia="Tahoma" w:hAnsi="Tahoma" w:cs="Tahoma"/>
        </w:rPr>
        <w:t>a</w:t>
      </w:r>
      <w:r w:rsidRPr="00072F4A">
        <w:rPr>
          <w:rFonts w:ascii="Tahoma" w:eastAsia="Tahoma" w:hAnsi="Tahoma" w:cs="Tahoma"/>
          <w:spacing w:val="24"/>
        </w:rPr>
        <w:t xml:space="preserve"> </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rPr>
        <w:t>so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00AB220F" w:rsidRPr="00072F4A">
        <w:rPr>
          <w:rFonts w:ascii="Tahoma" w:eastAsia="Tahoma" w:hAnsi="Tahoma" w:cs="Tahoma"/>
        </w:rPr>
        <w:t xml:space="preserve"> </w:t>
      </w:r>
      <w:r w:rsidRPr="00072F4A">
        <w:rPr>
          <w:rFonts w:ascii="Tahoma" w:eastAsia="Tahoma" w:hAnsi="Tahoma" w:cs="Tahoma"/>
        </w:rPr>
        <w:t>(</w:t>
      </w:r>
      <w:r w:rsidRPr="00072F4A">
        <w:rPr>
          <w:rFonts w:ascii="Tahoma" w:eastAsia="Tahoma" w:hAnsi="Tahoma" w:cs="Tahoma"/>
          <w:spacing w:val="1"/>
        </w:rPr>
        <w:t>p</w:t>
      </w:r>
      <w:r w:rsidRPr="00072F4A">
        <w:rPr>
          <w:rFonts w:ascii="Tahoma" w:eastAsia="Tahoma" w:hAnsi="Tahoma" w:cs="Tahoma"/>
        </w:rPr>
        <w:t>ł</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ość</w:t>
      </w:r>
      <w:r w:rsidRPr="00072F4A">
        <w:rPr>
          <w:rFonts w:ascii="Tahoma" w:eastAsia="Tahoma" w:hAnsi="Tahoma" w:cs="Tahoma"/>
          <w:spacing w:val="-9"/>
        </w:rPr>
        <w:t xml:space="preserve"> </w:t>
      </w:r>
      <w:r w:rsidRPr="00072F4A">
        <w:rPr>
          <w:rFonts w:ascii="Tahoma" w:eastAsia="Tahoma" w:hAnsi="Tahoma" w:cs="Tahoma"/>
        </w:rPr>
        <w:t>ze</w:t>
      </w:r>
      <w:r w:rsidRPr="00072F4A">
        <w:rPr>
          <w:rFonts w:ascii="Tahoma" w:eastAsia="Tahoma" w:hAnsi="Tahoma" w:cs="Tahoma"/>
          <w:spacing w:val="-1"/>
        </w:rPr>
        <w:t xml:space="preserve"> </w:t>
      </w:r>
      <w:r w:rsidRPr="00072F4A">
        <w:rPr>
          <w:rFonts w:ascii="Tahoma" w:eastAsia="Tahoma" w:hAnsi="Tahoma" w:cs="Tahoma"/>
        </w:rPr>
        <w:t>środków</w:t>
      </w:r>
      <w:r w:rsidRPr="00072F4A">
        <w:rPr>
          <w:rFonts w:ascii="Tahoma" w:eastAsia="Tahoma" w:hAnsi="Tahoma" w:cs="Tahoma"/>
          <w:spacing w:val="-7"/>
        </w:rPr>
        <w:t xml:space="preserve"> </w:t>
      </w:r>
      <w:r w:rsidRPr="00072F4A">
        <w:rPr>
          <w:rFonts w:ascii="Tahoma" w:eastAsia="Tahoma" w:hAnsi="Tahoma" w:cs="Tahoma"/>
          <w:spacing w:val="3"/>
        </w:rPr>
        <w:t>e</w:t>
      </w:r>
      <w:r w:rsidRPr="00072F4A">
        <w:rPr>
          <w:rFonts w:ascii="Tahoma" w:eastAsia="Tahoma" w:hAnsi="Tahoma" w:cs="Tahoma"/>
          <w:spacing w:val="-1"/>
        </w:rPr>
        <w:t>u</w:t>
      </w:r>
      <w:r w:rsidRPr="00072F4A">
        <w:rPr>
          <w:rFonts w:ascii="Tahoma" w:eastAsia="Tahoma" w:hAnsi="Tahoma" w:cs="Tahoma"/>
        </w:rPr>
        <w:t>rop</w:t>
      </w:r>
      <w:r w:rsidRPr="00072F4A">
        <w:rPr>
          <w:rFonts w:ascii="Tahoma" w:eastAsia="Tahoma" w:hAnsi="Tahoma" w:cs="Tahoma"/>
          <w:spacing w:val="1"/>
        </w:rPr>
        <w:t>e</w:t>
      </w:r>
      <w:r w:rsidRPr="00072F4A">
        <w:rPr>
          <w:rFonts w:ascii="Tahoma" w:eastAsia="Tahoma" w:hAnsi="Tahoma" w:cs="Tahoma"/>
          <w:spacing w:val="-1"/>
        </w:rPr>
        <w:t>j</w:t>
      </w:r>
      <w:r w:rsidRPr="00072F4A">
        <w:rPr>
          <w:rFonts w:ascii="Tahoma" w:eastAsia="Tahoma" w:hAnsi="Tahoma" w:cs="Tahoma"/>
        </w:rPr>
        <w:t>s</w:t>
      </w:r>
      <w:r w:rsidRPr="00072F4A">
        <w:rPr>
          <w:rFonts w:ascii="Tahoma" w:eastAsia="Tahoma" w:hAnsi="Tahoma" w:cs="Tahoma"/>
          <w:spacing w:val="-1"/>
        </w:rPr>
        <w:t>k</w:t>
      </w:r>
      <w:r w:rsidRPr="00072F4A">
        <w:rPr>
          <w:rFonts w:ascii="Tahoma" w:eastAsia="Tahoma" w:hAnsi="Tahoma" w:cs="Tahoma"/>
          <w:spacing w:val="2"/>
        </w:rPr>
        <w:t>i</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12"/>
        </w:rPr>
        <w:t xml:space="preserve"> </w:t>
      </w:r>
      <w:r w:rsidRPr="00072F4A">
        <w:rPr>
          <w:rFonts w:ascii="Tahoma" w:eastAsia="Tahoma" w:hAnsi="Tahoma" w:cs="Tahoma"/>
        </w:rPr>
        <w:t>i do</w:t>
      </w:r>
      <w:r w:rsidRPr="00072F4A">
        <w:rPr>
          <w:rFonts w:ascii="Tahoma" w:eastAsia="Tahoma" w:hAnsi="Tahoma" w:cs="Tahoma"/>
          <w:spacing w:val="1"/>
        </w:rPr>
        <w:t>t</w:t>
      </w:r>
      <w:r w:rsidRPr="00072F4A">
        <w:rPr>
          <w:rFonts w:ascii="Tahoma" w:eastAsia="Tahoma" w:hAnsi="Tahoma" w:cs="Tahoma"/>
          <w:spacing w:val="3"/>
        </w:rPr>
        <w:t>a</w:t>
      </w:r>
      <w:r w:rsidRPr="00072F4A">
        <w:rPr>
          <w:rFonts w:ascii="Tahoma" w:eastAsia="Tahoma" w:hAnsi="Tahoma" w:cs="Tahoma"/>
          <w:spacing w:val="-1"/>
        </w:rPr>
        <w:t>cj</w:t>
      </w:r>
      <w:r w:rsidRPr="00072F4A">
        <w:rPr>
          <w:rFonts w:ascii="Tahoma" w:eastAsia="Tahoma" w:hAnsi="Tahoma" w:cs="Tahoma"/>
        </w:rPr>
        <w:t>a</w:t>
      </w:r>
      <w:r w:rsidRPr="00072F4A">
        <w:rPr>
          <w:rFonts w:ascii="Tahoma" w:eastAsia="Tahoma" w:hAnsi="Tahoma" w:cs="Tahoma"/>
          <w:spacing w:val="-5"/>
        </w:rPr>
        <w:t xml:space="preserve"> </w:t>
      </w:r>
      <w:r w:rsidRPr="00072F4A">
        <w:rPr>
          <w:rFonts w:ascii="Tahoma" w:eastAsia="Tahoma" w:hAnsi="Tahoma" w:cs="Tahoma"/>
        </w:rPr>
        <w:t>cel</w:t>
      </w:r>
      <w:r w:rsidRPr="00072F4A">
        <w:rPr>
          <w:rFonts w:ascii="Tahoma" w:eastAsia="Tahoma" w:hAnsi="Tahoma" w:cs="Tahoma"/>
          <w:spacing w:val="2"/>
        </w:rPr>
        <w:t>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w:t>
      </w:r>
    </w:p>
    <w:p w14:paraId="7E8137C4" w14:textId="77777777" w:rsid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rPr>
        <w:t>s</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 xml:space="preserve">ie </w:t>
      </w:r>
      <w:r w:rsidR="00B92830" w:rsidRPr="00072F4A">
        <w:rPr>
          <w:rFonts w:ascii="Tahoma" w:eastAsia="Tahoma" w:hAnsi="Tahoma" w:cs="Tahoma"/>
        </w:rPr>
        <w:t>terminu płatności</w:t>
      </w:r>
      <w:r w:rsidRPr="00072F4A">
        <w:rPr>
          <w:rFonts w:ascii="Tahoma" w:eastAsia="Tahoma" w:hAnsi="Tahoma" w:cs="Tahoma"/>
        </w:rPr>
        <w:t xml:space="preserve"> 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sz</w:t>
      </w:r>
      <w:r w:rsidRPr="00072F4A">
        <w:rPr>
          <w:rFonts w:ascii="Tahoma" w:eastAsia="Tahoma" w:hAnsi="Tahoma" w:cs="Tahoma"/>
          <w:spacing w:val="-17"/>
        </w:rPr>
        <w:t>y</w:t>
      </w:r>
      <w:r w:rsidR="00B92830" w:rsidRPr="00072F4A">
        <w:rPr>
          <w:rFonts w:ascii="Tahoma" w:eastAsia="Tahoma" w:hAnsi="Tahoma" w:cs="Tahoma"/>
          <w:spacing w:val="-17"/>
        </w:rPr>
        <w:t xml:space="preserve"> środków</w:t>
      </w:r>
      <w:r w:rsidRPr="00072F4A">
        <w:rPr>
          <w:rFonts w:ascii="Tahoma" w:eastAsia="Tahoma" w:hAnsi="Tahoma" w:cs="Tahoma"/>
        </w:rPr>
        <w:t xml:space="preserve">,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 do</w:t>
      </w:r>
      <w:r w:rsidRPr="00072F4A">
        <w:rPr>
          <w:rFonts w:ascii="Tahoma" w:eastAsia="Tahoma" w:hAnsi="Tahoma" w:cs="Tahoma"/>
          <w:spacing w:val="-2"/>
        </w:rPr>
        <w:t>t</w:t>
      </w:r>
      <w:r w:rsidRPr="00072F4A">
        <w:rPr>
          <w:rFonts w:ascii="Tahoma" w:eastAsia="Tahoma" w:hAnsi="Tahoma" w:cs="Tahoma"/>
          <w:spacing w:val="-1"/>
        </w:rPr>
        <w:t>yc</w:t>
      </w:r>
      <w:r w:rsidRPr="00072F4A">
        <w:rPr>
          <w:rFonts w:ascii="Tahoma" w:eastAsia="Tahoma" w:hAnsi="Tahoma" w:cs="Tahoma"/>
        </w:rPr>
        <w:t>zy z</w:t>
      </w:r>
      <w:r w:rsidRPr="00072F4A">
        <w:rPr>
          <w:rFonts w:ascii="Tahoma" w:eastAsia="Tahoma" w:hAnsi="Tahoma" w:cs="Tahoma"/>
          <w:spacing w:val="1"/>
        </w:rPr>
        <w:t>w</w:t>
      </w:r>
      <w:r w:rsidRPr="00072F4A">
        <w:rPr>
          <w:rFonts w:ascii="Tahoma" w:eastAsia="Tahoma" w:hAnsi="Tahoma" w:cs="Tahoma"/>
        </w:rPr>
        <w:t>rot</w:t>
      </w:r>
      <w:r w:rsidR="00B92830" w:rsidRPr="00072F4A">
        <w:rPr>
          <w:rFonts w:ascii="Tahoma" w:eastAsia="Tahoma" w:hAnsi="Tahoma" w:cs="Tahoma"/>
        </w:rPr>
        <w:t xml:space="preserve"> (</w:t>
      </w:r>
      <w:r w:rsidRPr="00072F4A">
        <w:rPr>
          <w:rFonts w:ascii="Tahoma" w:eastAsia="Tahoma" w:hAnsi="Tahoma" w:cs="Tahoma"/>
        </w:rPr>
        <w:t>z</w:t>
      </w:r>
      <w:r w:rsidRPr="00072F4A">
        <w:rPr>
          <w:rFonts w:ascii="Tahoma" w:eastAsia="Tahoma" w:hAnsi="Tahoma" w:cs="Tahoma"/>
          <w:spacing w:val="-1"/>
        </w:rPr>
        <w:t xml:space="preserve"> u</w:t>
      </w:r>
      <w:r w:rsidRPr="00072F4A">
        <w:rPr>
          <w:rFonts w:ascii="Tahoma" w:eastAsia="Tahoma" w:hAnsi="Tahoma" w:cs="Tahoma"/>
          <w:spacing w:val="1"/>
        </w:rPr>
        <w:t>w</w:t>
      </w:r>
      <w:r w:rsidRPr="00072F4A">
        <w:rPr>
          <w:rFonts w:ascii="Tahoma" w:eastAsia="Tahoma" w:hAnsi="Tahoma" w:cs="Tahoma"/>
        </w:rPr>
        <w:t>zgl</w:t>
      </w:r>
      <w:r w:rsidRPr="00072F4A">
        <w:rPr>
          <w:rFonts w:ascii="Tahoma" w:eastAsia="Tahoma" w:hAnsi="Tahoma" w:cs="Tahoma"/>
          <w:spacing w:val="1"/>
        </w:rPr>
        <w:t>ę</w:t>
      </w:r>
      <w:r w:rsidRPr="00072F4A">
        <w:rPr>
          <w:rFonts w:ascii="Tahoma" w:eastAsia="Tahoma" w:hAnsi="Tahoma" w:cs="Tahoma"/>
        </w:rPr>
        <w:t>dnieniem</w:t>
      </w:r>
      <w:r w:rsidRPr="00072F4A">
        <w:rPr>
          <w:rFonts w:ascii="Tahoma" w:eastAsia="Tahoma" w:hAnsi="Tahoma" w:cs="Tahoma"/>
          <w:spacing w:val="-13"/>
        </w:rPr>
        <w:t xml:space="preserve"> </w:t>
      </w:r>
      <w:r w:rsidRPr="00072F4A">
        <w:rPr>
          <w:rFonts w:ascii="Tahoma" w:eastAsia="Tahoma" w:hAnsi="Tahoma" w:cs="Tahoma"/>
        </w:rPr>
        <w:t>źr</w:t>
      </w:r>
      <w:r w:rsidRPr="00072F4A">
        <w:rPr>
          <w:rFonts w:ascii="Tahoma" w:eastAsia="Tahoma" w:hAnsi="Tahoma" w:cs="Tahoma"/>
          <w:spacing w:val="2"/>
        </w:rPr>
        <w:t>ó</w:t>
      </w:r>
      <w:r w:rsidRPr="00072F4A">
        <w:rPr>
          <w:rFonts w:ascii="Tahoma" w:eastAsia="Tahoma" w:hAnsi="Tahoma" w:cs="Tahoma"/>
        </w:rPr>
        <w:t>d</w:t>
      </w:r>
      <w:r w:rsidRPr="00072F4A">
        <w:rPr>
          <w:rFonts w:ascii="Tahoma" w:eastAsia="Tahoma" w:hAnsi="Tahoma" w:cs="Tahoma"/>
          <w:spacing w:val="1"/>
        </w:rPr>
        <w:t>e</w:t>
      </w:r>
      <w:r w:rsidRPr="00072F4A">
        <w:rPr>
          <w:rFonts w:ascii="Tahoma" w:eastAsia="Tahoma" w:hAnsi="Tahoma" w:cs="Tahoma"/>
        </w:rPr>
        <w:t>ł</w:t>
      </w:r>
      <w:r w:rsidRPr="00072F4A">
        <w:rPr>
          <w:rFonts w:ascii="Tahoma" w:eastAsia="Tahoma" w:hAnsi="Tahoma" w:cs="Tahoma"/>
          <w:spacing w:val="-2"/>
        </w:rPr>
        <w:t xml:space="preserve"> </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na</w:t>
      </w:r>
      <w:r w:rsidRPr="00072F4A">
        <w:rPr>
          <w:rFonts w:ascii="Tahoma" w:eastAsia="Tahoma" w:hAnsi="Tahoma" w:cs="Tahoma"/>
          <w:spacing w:val="-1"/>
        </w:rPr>
        <w:t>n</w:t>
      </w:r>
      <w:r w:rsidRPr="00072F4A">
        <w:rPr>
          <w:rFonts w:ascii="Tahoma" w:eastAsia="Tahoma" w:hAnsi="Tahoma" w:cs="Tahoma"/>
        </w:rPr>
        <w:t>so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a</w:t>
      </w:r>
      <w:r w:rsidR="00B92830" w:rsidRPr="00072F4A">
        <w:rPr>
          <w:rFonts w:ascii="Tahoma" w:eastAsia="Tahoma" w:hAnsi="Tahoma" w:cs="Tahoma"/>
          <w:spacing w:val="1"/>
        </w:rPr>
        <w:t>)</w:t>
      </w:r>
      <w:r w:rsidRPr="00072F4A">
        <w:rPr>
          <w:rFonts w:ascii="Tahoma" w:eastAsia="Tahoma" w:hAnsi="Tahoma" w:cs="Tahoma"/>
        </w:rPr>
        <w:t>;</w:t>
      </w:r>
    </w:p>
    <w:p w14:paraId="7E377C25" w14:textId="3E4555C3" w:rsidR="00942F4E" w:rsidRP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2"/>
        </w:rPr>
        <w:t>t</w:t>
      </w:r>
      <w:r w:rsidRPr="00072F4A">
        <w:rPr>
          <w:rFonts w:ascii="Tahoma" w:eastAsia="Tahoma" w:hAnsi="Tahoma" w:cs="Tahoma"/>
          <w:spacing w:val="-1"/>
        </w:rPr>
        <w:t>y</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ł z</w:t>
      </w:r>
      <w:r w:rsidRPr="00072F4A">
        <w:rPr>
          <w:rFonts w:ascii="Tahoma" w:eastAsia="Tahoma" w:hAnsi="Tahoma" w:cs="Tahoma"/>
          <w:spacing w:val="1"/>
        </w:rPr>
        <w:t>w</w:t>
      </w:r>
      <w:r w:rsidRPr="00072F4A">
        <w:rPr>
          <w:rFonts w:ascii="Tahoma" w:eastAsia="Tahoma" w:hAnsi="Tahoma" w:cs="Tahoma"/>
        </w:rPr>
        <w:t>ro</w:t>
      </w:r>
      <w:r w:rsidRPr="00072F4A">
        <w:rPr>
          <w:rFonts w:ascii="Tahoma" w:eastAsia="Tahoma" w:hAnsi="Tahoma" w:cs="Tahoma"/>
          <w:spacing w:val="1"/>
        </w:rPr>
        <w:t>t</w:t>
      </w:r>
      <w:r w:rsidRPr="00072F4A">
        <w:rPr>
          <w:rFonts w:ascii="Tahoma" w:eastAsia="Tahoma" w:hAnsi="Tahoma" w:cs="Tahoma"/>
        </w:rPr>
        <w:t xml:space="preserve">u </w:t>
      </w:r>
      <w:r w:rsidRPr="00072F4A">
        <w:rPr>
          <w:rFonts w:ascii="Tahoma" w:eastAsia="Tahoma" w:hAnsi="Tahoma" w:cs="Tahoma"/>
          <w:spacing w:val="3"/>
        </w:rPr>
        <w:t>(</w:t>
      </w:r>
      <w:r w:rsidRPr="00072F4A">
        <w:rPr>
          <w:rFonts w:ascii="Tahoma" w:eastAsia="Tahoma" w:hAnsi="Tahoma" w:cs="Tahoma"/>
          <w:spacing w:val="-1"/>
        </w:rPr>
        <w:t>n</w:t>
      </w:r>
      <w:r w:rsidRPr="00072F4A">
        <w:rPr>
          <w:rFonts w:ascii="Tahoma" w:eastAsia="Tahoma" w:hAnsi="Tahoma" w:cs="Tahoma"/>
          <w:spacing w:val="-2"/>
        </w:rPr>
        <w:t>p</w:t>
      </w:r>
      <w:r w:rsidRPr="00072F4A">
        <w:rPr>
          <w:rFonts w:ascii="Tahoma" w:eastAsia="Tahoma" w:hAnsi="Tahoma" w:cs="Tahoma"/>
        </w:rPr>
        <w:t>. z</w:t>
      </w:r>
      <w:r w:rsidRPr="00072F4A">
        <w:rPr>
          <w:rFonts w:ascii="Tahoma" w:eastAsia="Tahoma" w:hAnsi="Tahoma" w:cs="Tahoma"/>
          <w:spacing w:val="1"/>
        </w:rPr>
        <w:t>w</w:t>
      </w:r>
      <w:r w:rsidRPr="00072F4A">
        <w:rPr>
          <w:rFonts w:ascii="Tahoma" w:eastAsia="Tahoma" w:hAnsi="Tahoma" w:cs="Tahoma"/>
        </w:rPr>
        <w:t>rot środk</w:t>
      </w:r>
      <w:r w:rsidRPr="00072F4A">
        <w:rPr>
          <w:rFonts w:ascii="Tahoma" w:eastAsia="Tahoma" w:hAnsi="Tahoma" w:cs="Tahoma"/>
          <w:spacing w:val="-1"/>
        </w:rPr>
        <w:t>ó</w:t>
      </w:r>
      <w:r w:rsidRPr="00072F4A">
        <w:rPr>
          <w:rFonts w:ascii="Tahoma" w:eastAsia="Tahoma" w:hAnsi="Tahoma" w:cs="Tahoma"/>
        </w:rPr>
        <w:t xml:space="preserve">w </w:t>
      </w:r>
      <w:r w:rsidRPr="00072F4A">
        <w:rPr>
          <w:rFonts w:ascii="Tahoma" w:eastAsia="Tahoma" w:hAnsi="Tahoma" w:cs="Tahoma"/>
          <w:spacing w:val="-1"/>
        </w:rPr>
        <w:t>n</w:t>
      </w:r>
      <w:r w:rsidRPr="00072F4A">
        <w:rPr>
          <w:rFonts w:ascii="Tahoma" w:eastAsia="Tahoma" w:hAnsi="Tahoma" w:cs="Tahoma"/>
        </w:rPr>
        <w:t xml:space="preserve">a </w:t>
      </w:r>
      <w:r w:rsidRPr="00072F4A">
        <w:rPr>
          <w:rFonts w:ascii="Tahoma" w:eastAsia="Tahoma" w:hAnsi="Tahoma" w:cs="Tahoma"/>
          <w:spacing w:val="-3"/>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c 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 pro</w:t>
      </w:r>
      <w:r w:rsidRPr="00072F4A">
        <w:rPr>
          <w:rFonts w:ascii="Tahoma" w:eastAsia="Tahoma" w:hAnsi="Tahoma" w:cs="Tahoma"/>
          <w:spacing w:val="-1"/>
        </w:rPr>
        <w:t>j</w:t>
      </w:r>
      <w:r w:rsidRPr="00072F4A">
        <w:rPr>
          <w:rFonts w:ascii="Tahoma" w:eastAsia="Tahoma" w:hAnsi="Tahoma" w:cs="Tahoma"/>
          <w:spacing w:val="3"/>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 xml:space="preserve">, </w:t>
      </w:r>
      <w:r w:rsidRPr="00072F4A">
        <w:rPr>
          <w:rFonts w:ascii="Tahoma" w:eastAsia="Tahoma" w:hAnsi="Tahoma" w:cs="Tahoma"/>
          <w:spacing w:val="3"/>
        </w:rPr>
        <w:t>z</w:t>
      </w:r>
      <w:r w:rsidRPr="00072F4A">
        <w:rPr>
          <w:rFonts w:ascii="Tahoma" w:eastAsia="Tahoma" w:hAnsi="Tahoma" w:cs="Tahoma"/>
          <w:spacing w:val="1"/>
        </w:rPr>
        <w:t>w</w:t>
      </w:r>
      <w:r w:rsidRPr="00072F4A">
        <w:rPr>
          <w:rFonts w:ascii="Tahoma" w:eastAsia="Tahoma" w:hAnsi="Tahoma" w:cs="Tahoma"/>
        </w:rPr>
        <w:t>rot środk</w:t>
      </w:r>
      <w:r w:rsidRPr="00072F4A">
        <w:rPr>
          <w:rFonts w:ascii="Tahoma" w:eastAsia="Tahoma" w:hAnsi="Tahoma" w:cs="Tahoma"/>
          <w:spacing w:val="-1"/>
        </w:rPr>
        <w:t>ó</w:t>
      </w:r>
      <w:r w:rsidRPr="00072F4A">
        <w:rPr>
          <w:rFonts w:ascii="Tahoma" w:eastAsia="Tahoma" w:hAnsi="Tahoma" w:cs="Tahoma"/>
        </w:rPr>
        <w:t>w</w:t>
      </w:r>
      <w:r w:rsidR="004D3D5B" w:rsidRPr="00072F4A">
        <w:rPr>
          <w:rFonts w:ascii="Tahoma" w:eastAsia="Tahoma" w:hAnsi="Tahoma" w:cs="Tahoma"/>
          <w:spacing w:val="-1"/>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kw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2"/>
        </w:rPr>
        <w:t>i</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nych</w:t>
      </w:r>
      <w:r w:rsidRPr="00072F4A">
        <w:rPr>
          <w:rFonts w:ascii="Tahoma" w:eastAsia="Tahoma" w:hAnsi="Tahoma" w:cs="Tahoma"/>
        </w:rPr>
        <w:t>,</w:t>
      </w:r>
      <w:r w:rsidRPr="00072F4A">
        <w:rPr>
          <w:rFonts w:ascii="Tahoma" w:eastAsia="Tahoma" w:hAnsi="Tahoma" w:cs="Tahoma"/>
          <w:spacing w:val="-16"/>
        </w:rPr>
        <w:t xml:space="preserve"> </w:t>
      </w:r>
      <w:r w:rsidRPr="00072F4A">
        <w:rPr>
          <w:rFonts w:ascii="Tahoma" w:eastAsia="Tahoma" w:hAnsi="Tahoma" w:cs="Tahoma"/>
        </w:rPr>
        <w:t>ods</w:t>
      </w:r>
      <w:r w:rsidRPr="00072F4A">
        <w:rPr>
          <w:rFonts w:ascii="Tahoma" w:eastAsia="Tahoma" w:hAnsi="Tahoma" w:cs="Tahoma"/>
          <w:spacing w:val="1"/>
        </w:rPr>
        <w:t>e</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i</w:t>
      </w:r>
      <w:r w:rsidR="00B92830" w:rsidRPr="00072F4A">
        <w:rPr>
          <w:rFonts w:ascii="Tahoma" w:eastAsia="Tahoma" w:hAnsi="Tahoma" w:cs="Tahoma"/>
        </w:rPr>
        <w:t xml:space="preserve"> bankowe</w:t>
      </w:r>
      <w:r w:rsidRPr="00072F4A">
        <w:rPr>
          <w:rFonts w:ascii="Tahoma" w:eastAsia="Tahoma" w:hAnsi="Tahoma" w:cs="Tahoma"/>
        </w:rPr>
        <w:t>,</w:t>
      </w:r>
      <w:r w:rsidRPr="00072F4A">
        <w:rPr>
          <w:rFonts w:ascii="Tahoma" w:eastAsia="Tahoma" w:hAnsi="Tahoma" w:cs="Tahoma"/>
          <w:spacing w:val="-4"/>
        </w:rPr>
        <w:t xml:space="preserve"> </w:t>
      </w:r>
      <w:r w:rsidRPr="00072F4A">
        <w:rPr>
          <w:rFonts w:ascii="Tahoma" w:eastAsia="Tahoma" w:hAnsi="Tahoma" w:cs="Tahoma"/>
        </w:rPr>
        <w:t>itp</w:t>
      </w:r>
      <w:r w:rsidRPr="00072F4A">
        <w:rPr>
          <w:rFonts w:ascii="Tahoma" w:eastAsia="Tahoma" w:hAnsi="Tahoma" w:cs="Tahoma"/>
          <w:spacing w:val="-9"/>
        </w:rPr>
        <w:t>.</w:t>
      </w:r>
      <w:r w:rsidRPr="00072F4A">
        <w:rPr>
          <w:rFonts w:ascii="Tahoma" w:eastAsia="Tahoma" w:hAnsi="Tahoma" w:cs="Tahoma"/>
        </w:rPr>
        <w:t>).</w:t>
      </w:r>
    </w:p>
    <w:p w14:paraId="43DD1B11" w14:textId="10068768" w:rsidR="00125812" w:rsidRPr="001C3C76" w:rsidRDefault="00125812" w:rsidP="00E43CDE">
      <w:pPr>
        <w:pStyle w:val="Akapitzlist"/>
        <w:numPr>
          <w:ilvl w:val="0"/>
          <w:numId w:val="13"/>
        </w:numPr>
        <w:spacing w:line="276" w:lineRule="auto"/>
        <w:ind w:left="426" w:right="14" w:hanging="479"/>
        <w:jc w:val="both"/>
        <w:rPr>
          <w:rFonts w:ascii="Tahoma" w:eastAsia="Tahoma" w:hAnsi="Tahoma" w:cs="Tahoma"/>
        </w:rPr>
      </w:pPr>
      <w:r w:rsidRPr="001C3C76">
        <w:rPr>
          <w:rFonts w:ascii="Tahoma" w:eastAsia="Tahoma" w:hAnsi="Tahoma" w:cs="Tahoma"/>
        </w:rPr>
        <w:t>Beneficjent oraz Partnerzy</w:t>
      </w:r>
      <w:r w:rsidRPr="001C3C76">
        <w:rPr>
          <w:rStyle w:val="Odwoanieprzypisudolnego"/>
          <w:rFonts w:ascii="Tahoma" w:eastAsia="Tahoma" w:hAnsi="Tahoma" w:cs="Tahoma"/>
        </w:rPr>
        <w:footnoteReference w:id="34"/>
      </w:r>
      <w:r w:rsidRPr="001C3C76">
        <w:rPr>
          <w:rFonts w:ascii="Tahoma" w:eastAsia="Tahoma" w:hAnsi="Tahoma" w:cs="Tahoma"/>
        </w:rPr>
        <w:t xml:space="preserve"> nie mo</w:t>
      </w:r>
      <w:r w:rsidR="007D3498">
        <w:rPr>
          <w:rFonts w:ascii="Tahoma" w:eastAsia="Tahoma" w:hAnsi="Tahoma" w:cs="Tahoma"/>
        </w:rPr>
        <w:t>że/</w:t>
      </w:r>
      <w:r w:rsidRPr="001C3C76">
        <w:rPr>
          <w:rFonts w:ascii="Tahoma" w:eastAsia="Tahoma" w:hAnsi="Tahoma" w:cs="Tahoma"/>
        </w:rPr>
        <w:t>gą przeznaczyć otrzymanych transz dofinansowania</w:t>
      </w:r>
      <w:r w:rsidR="007C132A">
        <w:rPr>
          <w:rFonts w:ascii="Tahoma" w:eastAsia="Tahoma" w:hAnsi="Tahoma" w:cs="Tahoma"/>
        </w:rPr>
        <w:t xml:space="preserve"> i środków PFRON </w:t>
      </w:r>
      <w:r w:rsidRPr="001C3C76">
        <w:rPr>
          <w:rFonts w:ascii="Tahoma" w:eastAsia="Tahoma" w:hAnsi="Tahoma" w:cs="Tahoma"/>
        </w:rPr>
        <w:t xml:space="preserve"> na cele inne niż związane z projektem, w szczególności na tymczasowe </w:t>
      </w:r>
      <w:r w:rsidRPr="001C3C76">
        <w:rPr>
          <w:rFonts w:ascii="Tahoma" w:eastAsia="Tahoma" w:hAnsi="Tahoma" w:cs="Tahoma"/>
        </w:rPr>
        <w:lastRenderedPageBreak/>
        <w:t>finansowanie swojej podstawowej, poza</w:t>
      </w:r>
      <w:r w:rsidR="00463A9B">
        <w:rPr>
          <w:rFonts w:ascii="Tahoma" w:eastAsia="Tahoma" w:hAnsi="Tahoma" w:cs="Tahoma"/>
        </w:rPr>
        <w:t xml:space="preserve"> </w:t>
      </w:r>
      <w:r w:rsidRPr="001C3C76">
        <w:rPr>
          <w:rFonts w:ascii="Tahoma" w:eastAsia="Tahoma" w:hAnsi="Tahoma" w:cs="Tahoma"/>
        </w:rPr>
        <w:t>projektowej działalności. W przypadku naruszenia zdania pierwszego stosuje się § 1</w:t>
      </w:r>
      <w:r w:rsidR="004A509B">
        <w:rPr>
          <w:rFonts w:ascii="Tahoma" w:eastAsia="Tahoma" w:hAnsi="Tahoma" w:cs="Tahoma"/>
        </w:rPr>
        <w:t>5</w:t>
      </w:r>
      <w:r w:rsidRPr="001C3C76">
        <w:rPr>
          <w:rFonts w:ascii="Tahoma" w:eastAsia="Tahoma" w:hAnsi="Tahoma" w:cs="Tahoma"/>
        </w:rPr>
        <w:t>.</w:t>
      </w:r>
    </w:p>
    <w:p w14:paraId="14643D56" w14:textId="5402F674" w:rsidR="00125812" w:rsidRPr="001C3C76" w:rsidRDefault="00125812" w:rsidP="00E43CDE">
      <w:pPr>
        <w:pStyle w:val="Akapitzlist"/>
        <w:numPr>
          <w:ilvl w:val="0"/>
          <w:numId w:val="13"/>
        </w:numPr>
        <w:spacing w:line="276" w:lineRule="auto"/>
        <w:ind w:left="426" w:right="14" w:hanging="479"/>
        <w:jc w:val="both"/>
        <w:rPr>
          <w:rFonts w:ascii="Tahoma" w:eastAsia="Tahoma" w:hAnsi="Tahoma" w:cs="Tahoma"/>
        </w:rPr>
      </w:pPr>
      <w:r w:rsidRPr="001C3C76">
        <w:rPr>
          <w:rFonts w:ascii="Tahoma" w:eastAsia="Tahoma" w:hAnsi="Tahoma" w:cs="Tahoma"/>
        </w:rPr>
        <w:t>Beneficjent przekazuje odpowiednią część dofinansowania na pokrycie wydatków partner</w:t>
      </w:r>
      <w:r w:rsidR="00B92830">
        <w:rPr>
          <w:rFonts w:ascii="Tahoma" w:eastAsia="Tahoma" w:hAnsi="Tahoma" w:cs="Tahoma"/>
        </w:rPr>
        <w:t>a/</w:t>
      </w:r>
      <w:r w:rsidRPr="001C3C76">
        <w:rPr>
          <w:rFonts w:ascii="Tahoma" w:eastAsia="Tahoma" w:hAnsi="Tahoma" w:cs="Tahoma"/>
        </w:rPr>
        <w:t>ów, zgodnie z umową o partnerstwie. Wszystkie płatności dokonywane w związku z realizacją niniejszej umowy, pomiędzy Beneficjentem a Partnerem</w:t>
      </w:r>
      <w:r w:rsidR="00B92830">
        <w:rPr>
          <w:rFonts w:ascii="Tahoma" w:eastAsia="Tahoma" w:hAnsi="Tahoma" w:cs="Tahoma"/>
        </w:rPr>
        <w:t>/ami</w:t>
      </w:r>
      <w:r w:rsidRPr="001C3C76">
        <w:rPr>
          <w:rFonts w:ascii="Tahoma" w:eastAsia="Tahoma" w:hAnsi="Tahoma" w:cs="Tahoma"/>
        </w:rPr>
        <w:t>, powinny być dokonywane za pośrednictwem rachunku bankowego</w:t>
      </w:r>
      <w:r w:rsidR="003B51CB" w:rsidRPr="001C3C76">
        <w:rPr>
          <w:rFonts w:ascii="Tahoma" w:eastAsia="Tahoma" w:hAnsi="Tahoma" w:cs="Tahoma"/>
        </w:rPr>
        <w:t>, o którym mowa w ust. 1</w:t>
      </w:r>
      <w:r w:rsidR="004A509B">
        <w:rPr>
          <w:rFonts w:ascii="Tahoma" w:eastAsia="Tahoma" w:hAnsi="Tahoma" w:cs="Tahoma"/>
        </w:rPr>
        <w:t>2</w:t>
      </w:r>
      <w:r w:rsidR="003B51CB" w:rsidRPr="001C3C76">
        <w:rPr>
          <w:rFonts w:ascii="Tahoma" w:eastAsia="Tahoma" w:hAnsi="Tahoma" w:cs="Tahoma"/>
        </w:rPr>
        <w:t>, pod rygorem uznania poniesionych wydatków za niekwalifikowa</w:t>
      </w:r>
      <w:r w:rsidR="00714CA9" w:rsidRPr="001C3C76">
        <w:rPr>
          <w:rFonts w:ascii="Tahoma" w:eastAsia="Tahoma" w:hAnsi="Tahoma" w:cs="Tahoma"/>
        </w:rPr>
        <w:t>l</w:t>
      </w:r>
      <w:r w:rsidR="003B51CB" w:rsidRPr="001C3C76">
        <w:rPr>
          <w:rFonts w:ascii="Tahoma" w:eastAsia="Tahoma" w:hAnsi="Tahoma" w:cs="Tahoma"/>
        </w:rPr>
        <w:t>ne.</w:t>
      </w:r>
      <w:r w:rsidR="003B51CB" w:rsidRPr="001C3C76">
        <w:rPr>
          <w:rStyle w:val="Odwoanieprzypisudolnego"/>
          <w:rFonts w:ascii="Tahoma" w:eastAsia="Tahoma" w:hAnsi="Tahoma" w:cs="Tahoma"/>
        </w:rPr>
        <w:footnoteReference w:id="35"/>
      </w:r>
      <w:r w:rsidR="003B51CB" w:rsidRPr="001C3C76">
        <w:rPr>
          <w:rFonts w:ascii="Tahoma" w:eastAsia="Tahoma" w:hAnsi="Tahoma" w:cs="Tahoma"/>
        </w:rPr>
        <w:t xml:space="preserve"> </w:t>
      </w:r>
    </w:p>
    <w:p w14:paraId="6491BDC5" w14:textId="3C05DE04" w:rsidR="003B51CB" w:rsidRPr="001C3C76" w:rsidRDefault="003E52A3" w:rsidP="00E43CDE">
      <w:pPr>
        <w:pStyle w:val="Akapitzlist"/>
        <w:numPr>
          <w:ilvl w:val="0"/>
          <w:numId w:val="13"/>
        </w:numPr>
        <w:spacing w:line="276" w:lineRule="auto"/>
        <w:ind w:left="426" w:right="14" w:hanging="479"/>
        <w:jc w:val="both"/>
        <w:rPr>
          <w:rFonts w:ascii="Tahoma" w:eastAsia="Tahoma" w:hAnsi="Tahoma" w:cs="Tahoma"/>
        </w:rPr>
      </w:pPr>
      <w:r w:rsidRPr="001C3C76">
        <w:rPr>
          <w:rFonts w:ascii="Tahoma" w:eastAsia="Tahoma" w:hAnsi="Tahoma" w:cs="Tahoma"/>
        </w:rPr>
        <w:t>Beneficjent zobowiązuje się ująć każdy wydatek kwalifikowalny we wniosku o płatność</w:t>
      </w:r>
      <w:r w:rsidR="00463A9B">
        <w:rPr>
          <w:rFonts w:ascii="Tahoma" w:eastAsia="Tahoma" w:hAnsi="Tahoma" w:cs="Tahoma"/>
        </w:rPr>
        <w:t xml:space="preserve"> </w:t>
      </w:r>
      <w:r w:rsidRPr="001C3C76">
        <w:rPr>
          <w:rFonts w:ascii="Tahoma" w:eastAsia="Tahoma" w:hAnsi="Tahoma" w:cs="Tahoma"/>
        </w:rPr>
        <w:t xml:space="preserve">przekazywanym do </w:t>
      </w:r>
      <w:r w:rsidR="00BB5A67" w:rsidRPr="001C3C76">
        <w:rPr>
          <w:rFonts w:ascii="Tahoma" w:eastAsia="Tahoma" w:hAnsi="Tahoma" w:cs="Tahoma"/>
        </w:rPr>
        <w:t>IZ</w:t>
      </w:r>
      <w:r w:rsidRPr="001C3C76">
        <w:rPr>
          <w:rFonts w:ascii="Tahoma" w:eastAsia="Tahoma" w:hAnsi="Tahoma" w:cs="Tahoma"/>
        </w:rPr>
        <w:t xml:space="preserve"> w terminie do 3 miesięcy od dnia jego poniesienia.</w:t>
      </w:r>
      <w:r w:rsidRPr="001C3C76">
        <w:rPr>
          <w:rStyle w:val="Odwoanieprzypisudolnego"/>
          <w:rFonts w:ascii="Tahoma" w:eastAsia="Tahoma" w:hAnsi="Tahoma" w:cs="Tahoma"/>
        </w:rPr>
        <w:footnoteReference w:id="36"/>
      </w:r>
    </w:p>
    <w:p w14:paraId="462A0AE1" w14:textId="77777777" w:rsidR="00CD63D9" w:rsidRDefault="00CD63D9" w:rsidP="00C64D60">
      <w:pPr>
        <w:spacing w:line="276" w:lineRule="auto"/>
        <w:ind w:left="426" w:right="14"/>
        <w:jc w:val="both"/>
        <w:rPr>
          <w:rFonts w:ascii="Tahoma" w:eastAsia="Tahoma" w:hAnsi="Tahoma" w:cs="Tahoma"/>
        </w:rPr>
      </w:pPr>
    </w:p>
    <w:p w14:paraId="55F02B2F" w14:textId="5BD65FB9" w:rsidR="00942F4E" w:rsidRPr="001C3C76" w:rsidRDefault="00280ADA" w:rsidP="00DC2A08">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A67B62" w:rsidRPr="00BD725D">
        <w:rPr>
          <w:rFonts w:ascii="Tahoma" w:eastAsia="Tahoma" w:hAnsi="Tahoma" w:cs="Tahoma"/>
        </w:rPr>
        <w:t>2</w:t>
      </w:r>
      <w:r w:rsidRPr="001C3C76">
        <w:rPr>
          <w:rFonts w:ascii="Tahoma" w:eastAsia="Tahoma" w:hAnsi="Tahoma" w:cs="Tahoma"/>
          <w:w w:val="99"/>
        </w:rPr>
        <w:t>.</w:t>
      </w:r>
    </w:p>
    <w:p w14:paraId="79B594EB" w14:textId="575314F1"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rPr>
        <w:t>Stro</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007C132A">
        <w:rPr>
          <w:rFonts w:ascii="Tahoma" w:eastAsia="Tahoma" w:hAnsi="Tahoma" w:cs="Tahoma"/>
          <w:spacing w:val="1"/>
        </w:rPr>
        <w:t xml:space="preserve"> i środków PFRON</w:t>
      </w:r>
      <w:r w:rsidRPr="001C3C76">
        <w:rPr>
          <w:rFonts w:ascii="Tahoma" w:eastAsia="Tahoma" w:hAnsi="Tahoma" w:cs="Tahoma"/>
        </w:rPr>
        <w:t>,</w:t>
      </w:r>
      <w:r w:rsidR="004D3D5B">
        <w:rPr>
          <w:rFonts w:ascii="Tahoma" w:eastAsia="Tahoma" w:hAnsi="Tahoma" w:cs="Tahoma"/>
        </w:rPr>
        <w:t xml:space="preserve"> </w:t>
      </w:r>
      <w:r w:rsidR="00B2598D">
        <w:rPr>
          <w:rFonts w:ascii="Tahoma" w:eastAsia="Tahoma" w:hAnsi="Tahoma" w:cs="Tahoma"/>
        </w:rPr>
        <w:br/>
      </w:r>
      <w:r w:rsidRPr="001C3C76">
        <w:rPr>
          <w:rFonts w:ascii="Tahoma" w:eastAsia="Tahoma" w:hAnsi="Tahoma" w:cs="Tahoma"/>
        </w:rPr>
        <w:t xml:space="preserve">z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st.</w:t>
      </w:r>
      <w:r w:rsidR="00463725">
        <w:rPr>
          <w:rFonts w:ascii="Tahoma" w:eastAsia="Tahoma" w:hAnsi="Tahoma" w:cs="Tahoma"/>
        </w:rPr>
        <w:t xml:space="preserve"> </w:t>
      </w:r>
      <w:r w:rsidRPr="001C3C76">
        <w:rPr>
          <w:rFonts w:ascii="Tahoma" w:eastAsia="Tahoma" w:hAnsi="Tahoma" w:cs="Tahoma"/>
          <w:spacing w:val="2"/>
        </w:rPr>
        <w:t>2</w:t>
      </w:r>
      <w:r w:rsidRPr="001C3C76">
        <w:rPr>
          <w:rFonts w:ascii="Tahoma" w:eastAsia="Tahoma" w:hAnsi="Tahoma" w:cs="Tahoma"/>
        </w:rPr>
        <w:t>-</w:t>
      </w:r>
      <w:r w:rsidRPr="001C3C76">
        <w:rPr>
          <w:rFonts w:ascii="Tahoma" w:eastAsia="Tahoma" w:hAnsi="Tahoma" w:cs="Tahoma"/>
          <w:spacing w:val="2"/>
        </w:rPr>
        <w:t>6:</w:t>
      </w:r>
    </w:p>
    <w:p w14:paraId="61432710" w14:textId="0EDA387A" w:rsidR="00072F4A" w:rsidRDefault="00280ADA" w:rsidP="00E43CDE">
      <w:pPr>
        <w:pStyle w:val="Akapitzlist"/>
        <w:numPr>
          <w:ilvl w:val="1"/>
          <w:numId w:val="7"/>
        </w:numPr>
        <w:spacing w:line="276" w:lineRule="auto"/>
        <w:ind w:left="851" w:right="14" w:hanging="425"/>
        <w:jc w:val="both"/>
        <w:rPr>
          <w:rFonts w:ascii="Tahoma" w:eastAsia="Tahoma" w:hAnsi="Tahoma" w:cs="Tahoma"/>
        </w:rPr>
      </w:pPr>
      <w:r w:rsidRPr="00072F4A">
        <w:rPr>
          <w:rFonts w:ascii="Tahoma" w:eastAsia="Tahoma" w:hAnsi="Tahoma" w:cs="Tahoma"/>
        </w:rPr>
        <w:t>pi</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1"/>
        </w:rPr>
        <w:t>w</w:t>
      </w:r>
      <w:r w:rsidRPr="00072F4A">
        <w:rPr>
          <w:rFonts w:ascii="Tahoma" w:eastAsia="Tahoma" w:hAnsi="Tahoma" w:cs="Tahoma"/>
        </w:rPr>
        <w:t>sza</w:t>
      </w:r>
      <w:r w:rsidRPr="00072F4A">
        <w:rPr>
          <w:rFonts w:ascii="Tahoma" w:eastAsia="Tahoma" w:hAnsi="Tahoma" w:cs="Tahoma"/>
          <w:spacing w:val="-7"/>
        </w:rPr>
        <w:t xml:space="preserve"> </w:t>
      </w:r>
      <w:r w:rsidRPr="00072F4A">
        <w:rPr>
          <w:rFonts w:ascii="Tahoma" w:eastAsia="Tahoma" w:hAnsi="Tahoma" w:cs="Tahoma"/>
          <w:spacing w:val="1"/>
        </w:rPr>
        <w:t>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sza</w:t>
      </w:r>
      <w:r w:rsidRPr="00072F4A">
        <w:rPr>
          <w:rFonts w:ascii="Tahoma" w:eastAsia="Tahoma" w:hAnsi="Tahoma" w:cs="Tahoma"/>
          <w:spacing w:val="-5"/>
        </w:rPr>
        <w:t xml:space="preserve"> </w:t>
      </w:r>
      <w:r w:rsidRPr="00072F4A">
        <w:rPr>
          <w:rFonts w:ascii="Tahoma" w:eastAsia="Tahoma" w:hAnsi="Tahoma" w:cs="Tahoma"/>
        </w:rPr>
        <w:t>do</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spacing w:val="2"/>
        </w:rPr>
        <w:t>so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3"/>
        </w:rPr>
        <w:t xml:space="preserve"> </w:t>
      </w:r>
      <w:r w:rsidR="007C132A">
        <w:rPr>
          <w:rFonts w:ascii="Tahoma" w:eastAsia="Tahoma" w:hAnsi="Tahoma" w:cs="Tahoma"/>
          <w:spacing w:val="-13"/>
        </w:rPr>
        <w:t xml:space="preserve">i środków PFRON  </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zy</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11"/>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5"/>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1"/>
        </w:rPr>
        <w:t xml:space="preserve"> </w:t>
      </w:r>
      <w:r w:rsidRPr="00072F4A">
        <w:rPr>
          <w:rFonts w:ascii="Tahoma" w:eastAsia="Tahoma" w:hAnsi="Tahoma" w:cs="Tahoma"/>
        </w:rPr>
        <w:t>pods</w:t>
      </w:r>
      <w:r w:rsidRPr="00072F4A">
        <w:rPr>
          <w:rFonts w:ascii="Tahoma" w:eastAsia="Tahoma" w:hAnsi="Tahoma" w:cs="Tahoma"/>
          <w:spacing w:val="1"/>
        </w:rPr>
        <w:t>taw</w:t>
      </w:r>
      <w:r w:rsidRPr="00072F4A">
        <w:rPr>
          <w:rFonts w:ascii="Tahoma" w:eastAsia="Tahoma" w:hAnsi="Tahoma" w:cs="Tahoma"/>
        </w:rPr>
        <w:t>ie</w:t>
      </w:r>
      <w:r w:rsidRPr="00072F4A">
        <w:rPr>
          <w:rFonts w:ascii="Tahoma" w:eastAsia="Tahoma" w:hAnsi="Tahoma" w:cs="Tahoma"/>
          <w:spacing w:val="-9"/>
        </w:rPr>
        <w:t xml:space="preserve"> </w:t>
      </w:r>
      <w:r w:rsidRPr="00072F4A">
        <w:rPr>
          <w:rFonts w:ascii="Tahoma" w:eastAsia="Tahoma" w:hAnsi="Tahoma" w:cs="Tahoma"/>
        </w:rPr>
        <w:t>z</w:t>
      </w:r>
      <w:r w:rsidRPr="00072F4A">
        <w:rPr>
          <w:rFonts w:ascii="Tahoma" w:eastAsia="Tahoma" w:hAnsi="Tahoma" w:cs="Tahoma"/>
          <w:spacing w:val="1"/>
        </w:rPr>
        <w:t>ło</w:t>
      </w:r>
      <w:r w:rsidRPr="00072F4A">
        <w:rPr>
          <w:rFonts w:ascii="Tahoma" w:eastAsia="Tahoma" w:hAnsi="Tahoma" w:cs="Tahoma"/>
        </w:rPr>
        <w:t>żonego</w:t>
      </w:r>
      <w:r w:rsidRPr="00072F4A">
        <w:rPr>
          <w:rFonts w:ascii="Tahoma" w:eastAsia="Tahoma" w:hAnsi="Tahoma" w:cs="Tahoma"/>
          <w:spacing w:val="-9"/>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os</w:t>
      </w:r>
      <w:r w:rsidRPr="00072F4A">
        <w:rPr>
          <w:rFonts w:ascii="Tahoma" w:eastAsia="Tahoma" w:hAnsi="Tahoma" w:cs="Tahoma"/>
          <w:spacing w:val="-1"/>
        </w:rPr>
        <w:t>k</w:t>
      </w:r>
      <w:r w:rsidRPr="00072F4A">
        <w:rPr>
          <w:rFonts w:ascii="Tahoma" w:eastAsia="Tahoma" w:hAnsi="Tahoma" w:cs="Tahoma"/>
        </w:rPr>
        <w:t>u</w:t>
      </w:r>
      <w:r w:rsidRPr="00072F4A">
        <w:rPr>
          <w:rFonts w:ascii="Tahoma" w:eastAsia="Tahoma" w:hAnsi="Tahoma" w:cs="Tahoma"/>
          <w:spacing w:val="-6"/>
        </w:rPr>
        <w:t xml:space="preserve"> </w:t>
      </w:r>
      <w:r w:rsidRPr="00072F4A">
        <w:rPr>
          <w:rFonts w:ascii="Tahoma" w:eastAsia="Tahoma" w:hAnsi="Tahoma" w:cs="Tahoma"/>
        </w:rPr>
        <w:t>o</w:t>
      </w:r>
      <w:r w:rsidRPr="00072F4A">
        <w:rPr>
          <w:rFonts w:ascii="Tahoma" w:eastAsia="Tahoma" w:hAnsi="Tahoma" w:cs="Tahoma"/>
          <w:spacing w:val="-1"/>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rPr>
        <w:t>ć w</w:t>
      </w:r>
      <w:r w:rsidRPr="00072F4A">
        <w:rPr>
          <w:rFonts w:ascii="Tahoma" w:eastAsia="Tahoma" w:hAnsi="Tahoma" w:cs="Tahoma"/>
          <w:spacing w:val="11"/>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so</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4"/>
        </w:rPr>
        <w:t xml:space="preserve"> </w:t>
      </w:r>
      <w:r w:rsidRPr="00072F4A">
        <w:rPr>
          <w:rFonts w:ascii="Tahoma" w:eastAsia="Tahoma" w:hAnsi="Tahoma" w:cs="Tahoma"/>
        </w:rPr>
        <w:t>i</w:t>
      </w:r>
      <w:r w:rsidRPr="00072F4A">
        <w:rPr>
          <w:rFonts w:ascii="Tahoma" w:eastAsia="Tahoma" w:hAnsi="Tahoma" w:cs="Tahoma"/>
          <w:spacing w:val="12"/>
        </w:rPr>
        <w:t xml:space="preserve"> </w:t>
      </w:r>
      <w:r w:rsidRPr="00072F4A">
        <w:rPr>
          <w:rFonts w:ascii="Tahoma" w:eastAsia="Tahoma" w:hAnsi="Tahoma" w:cs="Tahoma"/>
        </w:rPr>
        <w:t>t</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5"/>
        </w:rPr>
        <w:t xml:space="preserve"> </w:t>
      </w:r>
      <w:r w:rsidRPr="00072F4A">
        <w:rPr>
          <w:rFonts w:ascii="Tahoma" w:eastAsia="Tahoma" w:hAnsi="Tahoma" w:cs="Tahoma"/>
        </w:rPr>
        <w:t>o</w:t>
      </w:r>
      <w:r w:rsidRPr="00072F4A">
        <w:rPr>
          <w:rFonts w:ascii="Tahoma" w:eastAsia="Tahoma" w:hAnsi="Tahoma" w:cs="Tahoma"/>
          <w:spacing w:val="-1"/>
        </w:rPr>
        <w:t>k</w:t>
      </w:r>
      <w:r w:rsidRPr="00072F4A">
        <w:rPr>
          <w:rFonts w:ascii="Tahoma" w:eastAsia="Tahoma" w:hAnsi="Tahoma" w:cs="Tahoma"/>
          <w:spacing w:val="2"/>
        </w:rPr>
        <w:t>r</w:t>
      </w:r>
      <w:r w:rsidRPr="00072F4A">
        <w:rPr>
          <w:rFonts w:ascii="Tahoma" w:eastAsia="Tahoma" w:hAnsi="Tahoma" w:cs="Tahoma"/>
          <w:spacing w:val="1"/>
        </w:rPr>
        <w:t>e</w:t>
      </w:r>
      <w:r w:rsidRPr="00072F4A">
        <w:rPr>
          <w:rFonts w:ascii="Tahoma" w:eastAsia="Tahoma" w:hAnsi="Tahoma" w:cs="Tahoma"/>
        </w:rPr>
        <w:t>ślo</w:t>
      </w:r>
      <w:r w:rsidRPr="00072F4A">
        <w:rPr>
          <w:rFonts w:ascii="Tahoma" w:eastAsia="Tahoma" w:hAnsi="Tahoma" w:cs="Tahoma"/>
          <w:spacing w:val="-1"/>
        </w:rPr>
        <w:t>ny</w:t>
      </w:r>
      <w:r w:rsidRPr="00072F4A">
        <w:rPr>
          <w:rFonts w:ascii="Tahoma" w:eastAsia="Tahoma" w:hAnsi="Tahoma" w:cs="Tahoma"/>
        </w:rPr>
        <w:t>m</w:t>
      </w:r>
      <w:r w:rsidRPr="00072F4A">
        <w:rPr>
          <w:rFonts w:ascii="Tahoma" w:eastAsia="Tahoma" w:hAnsi="Tahoma" w:cs="Tahoma"/>
          <w:spacing w:val="2"/>
        </w:rPr>
        <w:t xml:space="preserve"> </w:t>
      </w:r>
      <w:r w:rsidRPr="00072F4A">
        <w:rPr>
          <w:rFonts w:ascii="Tahoma" w:eastAsia="Tahoma" w:hAnsi="Tahoma" w:cs="Tahoma"/>
        </w:rPr>
        <w:t>w</w:t>
      </w:r>
      <w:r w:rsidRPr="00072F4A">
        <w:rPr>
          <w:rFonts w:ascii="Tahoma" w:eastAsia="Tahoma" w:hAnsi="Tahoma" w:cs="Tahoma"/>
          <w:spacing w:val="4"/>
        </w:rPr>
        <w:t xml:space="preserve"> </w:t>
      </w:r>
      <w:r w:rsidRPr="00072F4A">
        <w:rPr>
          <w:rFonts w:ascii="Tahoma" w:eastAsia="Tahoma" w:hAnsi="Tahoma" w:cs="Tahoma"/>
          <w:spacing w:val="-1"/>
        </w:rPr>
        <w:t>h</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spacing w:val="2"/>
        </w:rPr>
        <w:t>o</w:t>
      </w:r>
      <w:r w:rsidRPr="00072F4A">
        <w:rPr>
          <w:rFonts w:ascii="Tahoma" w:eastAsia="Tahoma" w:hAnsi="Tahoma" w:cs="Tahoma"/>
        </w:rPr>
        <w:t>g</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m</w:t>
      </w:r>
      <w:r w:rsidRPr="00072F4A">
        <w:rPr>
          <w:rFonts w:ascii="Tahoma" w:eastAsia="Tahoma" w:hAnsi="Tahoma" w:cs="Tahoma"/>
          <w:spacing w:val="2"/>
        </w:rPr>
        <w:t>i</w:t>
      </w:r>
      <w:r w:rsidRPr="00072F4A">
        <w:rPr>
          <w:rFonts w:ascii="Tahoma" w:eastAsia="Tahoma" w:hAnsi="Tahoma" w:cs="Tahoma"/>
        </w:rPr>
        <w:t>e</w:t>
      </w:r>
      <w:r w:rsidRPr="00072F4A">
        <w:rPr>
          <w:rFonts w:ascii="Tahoma" w:eastAsia="Tahoma" w:hAnsi="Tahoma" w:cs="Tahoma"/>
          <w:spacing w:val="-2"/>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4"/>
        </w:rPr>
        <w:t xml:space="preserve"> </w:t>
      </w:r>
      <w:r w:rsidRPr="00072F4A">
        <w:rPr>
          <w:rFonts w:ascii="Tahoma" w:eastAsia="Tahoma" w:hAnsi="Tahoma" w:cs="Tahoma"/>
        </w:rPr>
        <w:t>o</w:t>
      </w:r>
      <w:r w:rsidRPr="00072F4A">
        <w:rPr>
          <w:rFonts w:ascii="Tahoma" w:eastAsia="Tahoma" w:hAnsi="Tahoma" w:cs="Tahoma"/>
          <w:spacing w:val="11"/>
        </w:rPr>
        <w:t xml:space="preserve">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1"/>
        </w:rPr>
        <w:t>y</w:t>
      </w:r>
      <w:r w:rsidRPr="00072F4A">
        <w:rPr>
          <w:rFonts w:ascii="Tahoma" w:eastAsia="Tahoma" w:hAnsi="Tahoma" w:cs="Tahoma"/>
        </w:rPr>
        <w:t>m</w:t>
      </w:r>
      <w:r w:rsidRPr="00072F4A">
        <w:rPr>
          <w:rFonts w:ascii="Tahoma" w:eastAsia="Tahoma" w:hAnsi="Tahoma" w:cs="Tahoma"/>
          <w:spacing w:val="6"/>
        </w:rPr>
        <w:t xml:space="preserve"> </w:t>
      </w:r>
      <w:r w:rsidRPr="00072F4A">
        <w:rPr>
          <w:rFonts w:ascii="Tahoma" w:eastAsia="Tahoma" w:hAnsi="Tahoma" w:cs="Tahoma"/>
        </w:rPr>
        <w:t>mo</w:t>
      </w:r>
      <w:r w:rsidRPr="00072F4A">
        <w:rPr>
          <w:rFonts w:ascii="Tahoma" w:eastAsia="Tahoma" w:hAnsi="Tahoma" w:cs="Tahoma"/>
          <w:spacing w:val="-2"/>
        </w:rPr>
        <w:t>w</w:t>
      </w:r>
      <w:r w:rsidRPr="00072F4A">
        <w:rPr>
          <w:rFonts w:ascii="Tahoma" w:eastAsia="Tahoma" w:hAnsi="Tahoma" w:cs="Tahoma"/>
        </w:rPr>
        <w:t>a</w:t>
      </w:r>
      <w:r w:rsidRPr="00072F4A">
        <w:rPr>
          <w:rFonts w:ascii="Tahoma" w:eastAsia="Tahoma" w:hAnsi="Tahoma" w:cs="Tahoma"/>
          <w:spacing w:val="10"/>
        </w:rPr>
        <w:t xml:space="preserve"> </w:t>
      </w:r>
      <w:r w:rsidRPr="00072F4A">
        <w:rPr>
          <w:rFonts w:ascii="Tahoma" w:eastAsia="Tahoma" w:hAnsi="Tahoma" w:cs="Tahoma"/>
        </w:rPr>
        <w:t>w</w:t>
      </w:r>
      <w:r w:rsidRPr="00072F4A">
        <w:rPr>
          <w:rFonts w:ascii="Tahoma" w:eastAsia="Tahoma" w:hAnsi="Tahoma" w:cs="Tahoma"/>
          <w:spacing w:val="11"/>
        </w:rPr>
        <w:t xml:space="preserve"> </w:t>
      </w:r>
      <w:r w:rsidRPr="00072F4A">
        <w:rPr>
          <w:rFonts w:ascii="Tahoma" w:eastAsia="Tahoma" w:hAnsi="Tahoma" w:cs="Tahoma"/>
        </w:rPr>
        <w:t>§</w:t>
      </w:r>
      <w:r w:rsidRPr="00072F4A">
        <w:rPr>
          <w:rFonts w:ascii="Tahoma" w:eastAsia="Tahoma" w:hAnsi="Tahoma" w:cs="Tahoma"/>
          <w:spacing w:val="10"/>
        </w:rPr>
        <w:t xml:space="preserve"> </w:t>
      </w:r>
      <w:r w:rsidRPr="00072F4A">
        <w:rPr>
          <w:rFonts w:ascii="Tahoma" w:eastAsia="Tahoma" w:hAnsi="Tahoma" w:cs="Tahoma"/>
          <w:spacing w:val="-1"/>
        </w:rPr>
        <w:t>1</w:t>
      </w:r>
      <w:r w:rsidR="00E40523" w:rsidRPr="00072F4A">
        <w:rPr>
          <w:rFonts w:ascii="Tahoma" w:eastAsia="Tahoma" w:hAnsi="Tahoma" w:cs="Tahoma"/>
          <w:spacing w:val="-1"/>
        </w:rPr>
        <w:t>1</w:t>
      </w:r>
      <w:r w:rsidRPr="00072F4A">
        <w:rPr>
          <w:rFonts w:ascii="Tahoma" w:eastAsia="Tahoma" w:hAnsi="Tahoma" w:cs="Tahoma"/>
          <w:spacing w:val="14"/>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9"/>
        </w:rPr>
        <w:t xml:space="preserve"> </w:t>
      </w:r>
      <w:r w:rsidRPr="00072F4A">
        <w:rPr>
          <w:rFonts w:ascii="Tahoma" w:eastAsia="Tahoma" w:hAnsi="Tahoma" w:cs="Tahoma"/>
          <w:spacing w:val="1"/>
        </w:rPr>
        <w:t>1</w:t>
      </w:r>
      <w:r w:rsidRPr="00072F4A">
        <w:rPr>
          <w:rFonts w:ascii="Tahoma" w:eastAsia="Tahoma" w:hAnsi="Tahoma" w:cs="Tahoma"/>
        </w:rPr>
        <w:t>, pod</w:t>
      </w:r>
      <w:r w:rsidRPr="00072F4A">
        <w:rPr>
          <w:rFonts w:ascii="Tahoma" w:eastAsia="Tahoma" w:hAnsi="Tahoma" w:cs="Tahoma"/>
          <w:spacing w:val="42"/>
        </w:rPr>
        <w:t xml:space="preserve"> </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ru</w:t>
      </w:r>
      <w:r w:rsidRPr="00072F4A">
        <w:rPr>
          <w:rFonts w:ascii="Tahoma" w:eastAsia="Tahoma" w:hAnsi="Tahoma" w:cs="Tahoma"/>
          <w:spacing w:val="1"/>
        </w:rPr>
        <w:t>n</w:t>
      </w:r>
      <w:r w:rsidRPr="00072F4A">
        <w:rPr>
          <w:rFonts w:ascii="Tahoma" w:eastAsia="Tahoma" w:hAnsi="Tahoma" w:cs="Tahoma"/>
          <w:spacing w:val="-1"/>
        </w:rPr>
        <w:t>k</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35"/>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si</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39"/>
        </w:rPr>
        <w:t xml:space="preserve"> </w:t>
      </w:r>
      <w:r w:rsidRPr="00072F4A">
        <w:rPr>
          <w:rFonts w:ascii="Tahoma" w:eastAsia="Tahoma" w:hAnsi="Tahoma" w:cs="Tahoma"/>
          <w:spacing w:val="3"/>
        </w:rPr>
        <w:t>z</w:t>
      </w:r>
      <w:r w:rsidRPr="00072F4A">
        <w:rPr>
          <w:rFonts w:ascii="Tahoma" w:eastAsia="Tahoma" w:hAnsi="Tahoma" w:cs="Tahoma"/>
          <w:spacing w:val="1"/>
        </w:rPr>
        <w:t>a</w:t>
      </w:r>
      <w:r w:rsidRPr="00072F4A">
        <w:rPr>
          <w:rFonts w:ascii="Tahoma" w:eastAsia="Tahoma" w:hAnsi="Tahoma" w:cs="Tahoma"/>
        </w:rPr>
        <w:t>b</w:t>
      </w:r>
      <w:r w:rsidRPr="00072F4A">
        <w:rPr>
          <w:rFonts w:ascii="Tahoma" w:eastAsia="Tahoma" w:hAnsi="Tahoma" w:cs="Tahoma"/>
          <w:spacing w:val="1"/>
        </w:rPr>
        <w:t>e</w:t>
      </w:r>
      <w:r w:rsidRPr="00072F4A">
        <w:rPr>
          <w:rFonts w:ascii="Tahoma" w:eastAsia="Tahoma" w:hAnsi="Tahoma" w:cs="Tahoma"/>
        </w:rPr>
        <w:t>zpi</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rPr>
        <w:t>z</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a</w:t>
      </w:r>
      <w:r w:rsidRPr="00072F4A">
        <w:rPr>
          <w:rFonts w:ascii="Tahoma" w:eastAsia="Tahoma" w:hAnsi="Tahoma" w:cs="Tahoma"/>
        </w:rPr>
        <w:t>,</w:t>
      </w:r>
      <w:r w:rsidRPr="00072F4A">
        <w:rPr>
          <w:rFonts w:ascii="Tahoma" w:eastAsia="Tahoma" w:hAnsi="Tahoma" w:cs="Tahoma"/>
          <w:spacing w:val="31"/>
        </w:rPr>
        <w:t xml:space="preserve"> </w:t>
      </w:r>
      <w:r w:rsidRPr="00072F4A">
        <w:rPr>
          <w:rFonts w:ascii="Tahoma" w:eastAsia="Tahoma" w:hAnsi="Tahoma" w:cs="Tahoma"/>
        </w:rPr>
        <w:t>o</w:t>
      </w:r>
      <w:r w:rsidRPr="00072F4A">
        <w:rPr>
          <w:rFonts w:ascii="Tahoma" w:eastAsia="Tahoma" w:hAnsi="Tahoma" w:cs="Tahoma"/>
          <w:spacing w:val="44"/>
        </w:rPr>
        <w:t xml:space="preserve"> </w:t>
      </w:r>
      <w:r w:rsidRPr="00072F4A">
        <w:rPr>
          <w:rFonts w:ascii="Tahoma" w:eastAsia="Tahoma" w:hAnsi="Tahoma" w:cs="Tahoma"/>
          <w:spacing w:val="-1"/>
        </w:rPr>
        <w:t>k</w:t>
      </w:r>
      <w:r w:rsidRPr="00072F4A">
        <w:rPr>
          <w:rFonts w:ascii="Tahoma" w:eastAsia="Tahoma" w:hAnsi="Tahoma" w:cs="Tahoma"/>
        </w:rPr>
        <w:t>tór</w:t>
      </w:r>
      <w:r w:rsidRPr="00072F4A">
        <w:rPr>
          <w:rFonts w:ascii="Tahoma" w:eastAsia="Tahoma" w:hAnsi="Tahoma" w:cs="Tahoma"/>
          <w:spacing w:val="-1"/>
        </w:rPr>
        <w:t>y</w:t>
      </w:r>
      <w:r w:rsidRPr="00072F4A">
        <w:rPr>
          <w:rFonts w:ascii="Tahoma" w:eastAsia="Tahoma" w:hAnsi="Tahoma" w:cs="Tahoma"/>
        </w:rPr>
        <w:t>m</w:t>
      </w:r>
      <w:r w:rsidRPr="00072F4A">
        <w:rPr>
          <w:rFonts w:ascii="Tahoma" w:eastAsia="Tahoma" w:hAnsi="Tahoma" w:cs="Tahoma"/>
          <w:spacing w:val="42"/>
        </w:rPr>
        <w:t xml:space="preserve"> </w:t>
      </w:r>
      <w:r w:rsidRPr="00072F4A">
        <w:rPr>
          <w:rFonts w:ascii="Tahoma" w:eastAsia="Tahoma" w:hAnsi="Tahoma" w:cs="Tahoma"/>
        </w:rPr>
        <w:t>mo</w:t>
      </w:r>
      <w:r w:rsidRPr="00072F4A">
        <w:rPr>
          <w:rFonts w:ascii="Tahoma" w:eastAsia="Tahoma" w:hAnsi="Tahoma" w:cs="Tahoma"/>
          <w:spacing w:val="-2"/>
        </w:rPr>
        <w:t>w</w:t>
      </w:r>
      <w:r w:rsidRPr="00072F4A">
        <w:rPr>
          <w:rFonts w:ascii="Tahoma" w:eastAsia="Tahoma" w:hAnsi="Tahoma" w:cs="Tahoma"/>
        </w:rPr>
        <w:t>a</w:t>
      </w:r>
      <w:r w:rsidRPr="00072F4A">
        <w:rPr>
          <w:rFonts w:ascii="Tahoma" w:eastAsia="Tahoma" w:hAnsi="Tahoma" w:cs="Tahoma"/>
          <w:spacing w:val="41"/>
        </w:rPr>
        <w:t xml:space="preserve"> </w:t>
      </w:r>
      <w:r w:rsidRPr="00072F4A">
        <w:rPr>
          <w:rFonts w:ascii="Tahoma" w:eastAsia="Tahoma" w:hAnsi="Tahoma" w:cs="Tahoma"/>
        </w:rPr>
        <w:t>w</w:t>
      </w:r>
      <w:r w:rsidRPr="00072F4A">
        <w:rPr>
          <w:rFonts w:ascii="Tahoma" w:eastAsia="Tahoma" w:hAnsi="Tahoma" w:cs="Tahoma"/>
          <w:spacing w:val="49"/>
        </w:rPr>
        <w:t xml:space="preserve"> </w:t>
      </w:r>
      <w:r w:rsidRPr="00072F4A">
        <w:rPr>
          <w:rFonts w:ascii="Tahoma" w:eastAsia="Tahoma" w:hAnsi="Tahoma" w:cs="Tahoma"/>
        </w:rPr>
        <w:t>§</w:t>
      </w:r>
      <w:r w:rsidRPr="00072F4A">
        <w:rPr>
          <w:rFonts w:ascii="Tahoma" w:eastAsia="Tahoma" w:hAnsi="Tahoma" w:cs="Tahoma"/>
          <w:spacing w:val="43"/>
        </w:rPr>
        <w:t xml:space="preserve"> </w:t>
      </w:r>
      <w:r w:rsidR="00D54A5D">
        <w:rPr>
          <w:rFonts w:ascii="Tahoma" w:eastAsia="Tahoma" w:hAnsi="Tahoma" w:cs="Tahoma"/>
          <w:spacing w:val="43"/>
        </w:rPr>
        <w:t>1</w:t>
      </w:r>
      <w:r w:rsidR="00E40523" w:rsidRPr="00072F4A">
        <w:rPr>
          <w:rFonts w:ascii="Tahoma" w:eastAsia="Tahoma" w:hAnsi="Tahoma" w:cs="Tahoma"/>
          <w:spacing w:val="43"/>
        </w:rPr>
        <w:t>9</w:t>
      </w:r>
      <w:r w:rsidR="008B6B10" w:rsidRPr="00072F4A">
        <w:rPr>
          <w:rFonts w:ascii="Tahoma" w:eastAsia="Tahoma" w:hAnsi="Tahoma" w:cs="Tahoma"/>
        </w:rPr>
        <w:t xml:space="preserve"> ust. 1</w:t>
      </w:r>
      <w:r w:rsidRPr="00072F4A">
        <w:rPr>
          <w:rFonts w:ascii="Tahoma" w:eastAsia="Tahoma" w:hAnsi="Tahoma" w:cs="Tahoma"/>
          <w:position w:val="9"/>
          <w:sz w:val="13"/>
          <w:szCs w:val="13"/>
        </w:rPr>
        <w:t xml:space="preserve">  </w:t>
      </w:r>
      <w:r w:rsidRPr="00072F4A">
        <w:rPr>
          <w:rFonts w:ascii="Tahoma" w:eastAsia="Tahoma" w:hAnsi="Tahoma" w:cs="Tahoma"/>
          <w:spacing w:val="-1"/>
        </w:rPr>
        <w:t>u</w:t>
      </w:r>
      <w:r w:rsidRPr="00072F4A">
        <w:rPr>
          <w:rFonts w:ascii="Tahoma" w:eastAsia="Tahoma" w:hAnsi="Tahoma" w:cs="Tahoma"/>
        </w:rPr>
        <w:t>mo</w:t>
      </w:r>
      <w:r w:rsidRPr="00072F4A">
        <w:rPr>
          <w:rFonts w:ascii="Tahoma" w:eastAsia="Tahoma" w:hAnsi="Tahoma" w:cs="Tahoma"/>
          <w:spacing w:val="1"/>
        </w:rPr>
        <w:t>w</w:t>
      </w:r>
      <w:r w:rsidRPr="00072F4A">
        <w:rPr>
          <w:rFonts w:ascii="Tahoma" w:eastAsia="Tahoma" w:hAnsi="Tahoma" w:cs="Tahoma"/>
          <w:spacing w:val="-16"/>
        </w:rPr>
        <w:t>y</w:t>
      </w:r>
      <w:r w:rsidRPr="00072F4A">
        <w:rPr>
          <w:rFonts w:ascii="Tahoma" w:eastAsia="Tahoma" w:hAnsi="Tahoma" w:cs="Tahoma"/>
        </w:rPr>
        <w:t>.</w:t>
      </w:r>
      <w:r w:rsidR="004D3D5B">
        <w:rPr>
          <w:rStyle w:val="Odwoanieprzypisudolnego"/>
          <w:rFonts w:ascii="Tahoma" w:eastAsia="Tahoma" w:hAnsi="Tahoma" w:cs="Tahoma"/>
        </w:rPr>
        <w:footnoteReference w:id="37"/>
      </w:r>
      <w:r w:rsidRPr="00072F4A">
        <w:rPr>
          <w:rFonts w:ascii="Tahoma" w:eastAsia="Tahoma" w:hAnsi="Tahoma" w:cs="Tahoma"/>
          <w:spacing w:val="40"/>
        </w:rPr>
        <w:t xml:space="preserve"> </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k</w:t>
      </w:r>
      <w:r w:rsidRPr="00072F4A">
        <w:rPr>
          <w:rFonts w:ascii="Tahoma" w:eastAsia="Tahoma" w:hAnsi="Tahoma" w:cs="Tahoma"/>
        </w:rPr>
        <w:t>s</w:t>
      </w:r>
      <w:r w:rsidRPr="00072F4A">
        <w:rPr>
          <w:rFonts w:ascii="Tahoma" w:eastAsia="Tahoma" w:hAnsi="Tahoma" w:cs="Tahoma"/>
          <w:spacing w:val="-1"/>
        </w:rPr>
        <w:t>y</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2"/>
        </w:rPr>
        <w:t>n</w:t>
      </w:r>
      <w:r w:rsidRPr="00072F4A">
        <w:rPr>
          <w:rFonts w:ascii="Tahoma" w:eastAsia="Tahoma" w:hAnsi="Tahoma" w:cs="Tahoma"/>
        </w:rPr>
        <w:t xml:space="preserve">a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s</w:t>
      </w:r>
      <w:r w:rsidRPr="00072F4A">
        <w:rPr>
          <w:rFonts w:ascii="Tahoma" w:eastAsia="Tahoma" w:hAnsi="Tahoma" w:cs="Tahoma"/>
          <w:spacing w:val="2"/>
        </w:rPr>
        <w:t>o</w:t>
      </w:r>
      <w:r w:rsidRPr="00072F4A">
        <w:rPr>
          <w:rFonts w:ascii="Tahoma" w:eastAsia="Tahoma" w:hAnsi="Tahoma" w:cs="Tahoma"/>
          <w:spacing w:val="-3"/>
        </w:rPr>
        <w:t>k</w:t>
      </w:r>
      <w:r w:rsidRPr="00072F4A">
        <w:rPr>
          <w:rFonts w:ascii="Tahoma" w:eastAsia="Tahoma" w:hAnsi="Tahoma" w:cs="Tahoma"/>
        </w:rPr>
        <w:t>ość</w:t>
      </w:r>
      <w:r w:rsidRPr="00072F4A">
        <w:rPr>
          <w:rFonts w:ascii="Tahoma" w:eastAsia="Tahoma" w:hAnsi="Tahoma" w:cs="Tahoma"/>
          <w:spacing w:val="-7"/>
        </w:rPr>
        <w:t xml:space="preserve"> </w:t>
      </w:r>
      <w:r w:rsidRPr="00072F4A">
        <w:rPr>
          <w:rFonts w:ascii="Tahoma" w:eastAsia="Tahoma" w:hAnsi="Tahoma" w:cs="Tahoma"/>
        </w:rPr>
        <w:t>pi</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1"/>
        </w:rPr>
        <w:t>w</w:t>
      </w:r>
      <w:r w:rsidRPr="00072F4A">
        <w:rPr>
          <w:rFonts w:ascii="Tahoma" w:eastAsia="Tahoma" w:hAnsi="Tahoma" w:cs="Tahoma"/>
        </w:rPr>
        <w:t>sz</w:t>
      </w:r>
      <w:r w:rsidRPr="00072F4A">
        <w:rPr>
          <w:rFonts w:ascii="Tahoma" w:eastAsia="Tahoma" w:hAnsi="Tahoma" w:cs="Tahoma"/>
          <w:spacing w:val="1"/>
        </w:rPr>
        <w:t>e</w:t>
      </w:r>
      <w:r w:rsidRPr="00072F4A">
        <w:rPr>
          <w:rFonts w:ascii="Tahoma" w:eastAsia="Tahoma" w:hAnsi="Tahoma" w:cs="Tahoma"/>
        </w:rPr>
        <w:t>j</w:t>
      </w:r>
      <w:r w:rsidRPr="00072F4A">
        <w:rPr>
          <w:rFonts w:ascii="Tahoma" w:eastAsia="Tahoma" w:hAnsi="Tahoma" w:cs="Tahoma"/>
          <w:spacing w:val="-9"/>
        </w:rPr>
        <w:t xml:space="preserve"> </w:t>
      </w:r>
      <w:r w:rsidRPr="00072F4A">
        <w:rPr>
          <w:rFonts w:ascii="Tahoma" w:eastAsia="Tahoma" w:hAnsi="Tahoma" w:cs="Tahoma"/>
          <w:spacing w:val="1"/>
        </w:rPr>
        <w:t>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w:t>
      </w:r>
      <w:r w:rsidRPr="00072F4A">
        <w:rPr>
          <w:rFonts w:ascii="Tahoma" w:eastAsia="Tahoma" w:hAnsi="Tahoma" w:cs="Tahoma"/>
          <w:spacing w:val="2"/>
        </w:rPr>
        <w:t>z</w:t>
      </w:r>
      <w:r w:rsidRPr="00072F4A">
        <w:rPr>
          <w:rFonts w:ascii="Tahoma" w:eastAsia="Tahoma" w:hAnsi="Tahoma" w:cs="Tahoma"/>
        </w:rPr>
        <w:t>y</w:t>
      </w:r>
      <w:r w:rsidRPr="00072F4A">
        <w:rPr>
          <w:rFonts w:ascii="Tahoma" w:eastAsia="Tahoma" w:hAnsi="Tahoma" w:cs="Tahoma"/>
          <w:spacing w:val="-5"/>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3"/>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a</w:t>
      </w:r>
      <w:r w:rsidR="00463A9B" w:rsidRPr="00072F4A">
        <w:rPr>
          <w:rFonts w:ascii="Tahoma" w:eastAsia="Tahoma" w:hAnsi="Tahoma" w:cs="Tahoma"/>
        </w:rPr>
        <w:t xml:space="preserve"> przez IZ</w:t>
      </w:r>
      <w:r w:rsidRPr="00072F4A">
        <w:rPr>
          <w:rFonts w:ascii="Tahoma" w:eastAsia="Tahoma" w:hAnsi="Tahoma" w:cs="Tahoma"/>
          <w:spacing w:val="-6"/>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2"/>
        </w:rPr>
        <w:t>d</w:t>
      </w:r>
      <w:r w:rsidRPr="00072F4A">
        <w:rPr>
          <w:rFonts w:ascii="Tahoma" w:eastAsia="Tahoma" w:hAnsi="Tahoma" w:cs="Tahoma"/>
          <w:spacing w:val="-1"/>
        </w:rPr>
        <w:t>y</w:t>
      </w:r>
      <w:r w:rsidRPr="00072F4A">
        <w:rPr>
          <w:rFonts w:ascii="Tahoma" w:eastAsia="Tahoma" w:hAnsi="Tahoma" w:cs="Tahoma"/>
          <w:spacing w:val="1"/>
        </w:rPr>
        <w:t>w</w:t>
      </w:r>
      <w:r w:rsidRPr="00072F4A">
        <w:rPr>
          <w:rFonts w:ascii="Tahoma" w:eastAsia="Tahoma" w:hAnsi="Tahoma" w:cs="Tahoma"/>
        </w:rPr>
        <w:t>idua</w:t>
      </w:r>
      <w:r w:rsidRPr="00072F4A">
        <w:rPr>
          <w:rFonts w:ascii="Tahoma" w:eastAsia="Tahoma" w:hAnsi="Tahoma" w:cs="Tahoma"/>
          <w:spacing w:val="3"/>
        </w:rPr>
        <w:t>l</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9"/>
        </w:rPr>
        <w:t xml:space="preserve"> </w:t>
      </w:r>
      <w:r w:rsidRPr="00072F4A">
        <w:rPr>
          <w:rFonts w:ascii="Tahoma" w:eastAsia="Tahoma" w:hAnsi="Tahoma" w:cs="Tahoma"/>
        </w:rPr>
        <w:t>dla</w:t>
      </w:r>
      <w:r w:rsidRPr="00072F4A">
        <w:rPr>
          <w:rFonts w:ascii="Tahoma" w:eastAsia="Tahoma" w:hAnsi="Tahoma" w:cs="Tahoma"/>
          <w:spacing w:val="2"/>
        </w:rPr>
        <w:t xml:space="preserve"> </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żd</w:t>
      </w:r>
      <w:r w:rsidRPr="00072F4A">
        <w:rPr>
          <w:rFonts w:ascii="Tahoma" w:eastAsia="Tahoma" w:hAnsi="Tahoma" w:cs="Tahoma"/>
          <w:spacing w:val="1"/>
        </w:rPr>
        <w:t>e</w:t>
      </w:r>
      <w:r w:rsidRPr="00072F4A">
        <w:rPr>
          <w:rFonts w:ascii="Tahoma" w:eastAsia="Tahoma" w:hAnsi="Tahoma" w:cs="Tahoma"/>
        </w:rPr>
        <w:t>go</w:t>
      </w:r>
      <w:r w:rsidRPr="00072F4A">
        <w:rPr>
          <w:rFonts w:ascii="Tahoma" w:eastAsia="Tahoma" w:hAnsi="Tahoma" w:cs="Tahoma"/>
          <w:spacing w:val="-6"/>
        </w:rPr>
        <w:t xml:space="preserve"> </w:t>
      </w:r>
      <w:r w:rsidRPr="00072F4A">
        <w:rPr>
          <w:rFonts w:ascii="Tahoma" w:eastAsia="Tahoma" w:hAnsi="Tahoma" w:cs="Tahoma"/>
        </w:rPr>
        <w:t>pro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spacing w:val="3"/>
        </w:rPr>
        <w:t>t</w:t>
      </w:r>
      <w:r w:rsidRPr="00072F4A">
        <w:rPr>
          <w:rFonts w:ascii="Tahoma" w:eastAsia="Tahoma" w:hAnsi="Tahoma" w:cs="Tahoma"/>
        </w:rPr>
        <w:t>u</w:t>
      </w:r>
      <w:r w:rsidR="00FC2DB2" w:rsidRPr="00072F4A">
        <w:rPr>
          <w:rFonts w:ascii="Tahoma" w:eastAsia="Tahoma" w:hAnsi="Tahoma" w:cs="Tahoma"/>
        </w:rPr>
        <w:t>;</w:t>
      </w:r>
    </w:p>
    <w:p w14:paraId="2DC2C6DB" w14:textId="16C345C8" w:rsidR="00942F4E" w:rsidRPr="00072F4A" w:rsidRDefault="006C75F6" w:rsidP="00E43CDE">
      <w:pPr>
        <w:pStyle w:val="Akapitzlist"/>
        <w:numPr>
          <w:ilvl w:val="1"/>
          <w:numId w:val="7"/>
        </w:numPr>
        <w:spacing w:line="276" w:lineRule="auto"/>
        <w:ind w:left="851" w:right="14" w:hanging="425"/>
        <w:jc w:val="both"/>
        <w:rPr>
          <w:rFonts w:ascii="Tahoma" w:eastAsia="Tahoma" w:hAnsi="Tahoma" w:cs="Tahoma"/>
        </w:rPr>
      </w:pPr>
      <w:r w:rsidRPr="00072F4A">
        <w:rPr>
          <w:rFonts w:ascii="Tahoma" w:eastAsia="Tahoma" w:hAnsi="Tahoma" w:cs="Tahoma"/>
        </w:rPr>
        <w:t>kolejne</w:t>
      </w:r>
      <w:r w:rsidR="00DA1FFB" w:rsidRPr="00072F4A">
        <w:rPr>
          <w:rFonts w:ascii="Tahoma" w:eastAsia="Tahoma" w:hAnsi="Tahoma" w:cs="Tahoma"/>
        </w:rPr>
        <w:t xml:space="preserve"> tr</w:t>
      </w:r>
      <w:r w:rsidR="001C5EB0" w:rsidRPr="00072F4A">
        <w:rPr>
          <w:rFonts w:ascii="Tahoma" w:eastAsia="Tahoma" w:hAnsi="Tahoma" w:cs="Tahoma"/>
        </w:rPr>
        <w:t>ansz</w:t>
      </w:r>
      <w:r w:rsidRPr="00072F4A">
        <w:rPr>
          <w:rFonts w:ascii="Tahoma" w:eastAsia="Tahoma" w:hAnsi="Tahoma" w:cs="Tahoma"/>
        </w:rPr>
        <w:t>e</w:t>
      </w:r>
      <w:r w:rsidR="00DA1FFB" w:rsidRPr="00072F4A">
        <w:rPr>
          <w:rFonts w:ascii="Tahoma" w:eastAsia="Tahoma" w:hAnsi="Tahoma" w:cs="Tahoma"/>
        </w:rPr>
        <w:t xml:space="preserve"> dofinansowania</w:t>
      </w:r>
      <w:r w:rsidR="00280ADA" w:rsidRPr="00072F4A">
        <w:rPr>
          <w:rFonts w:ascii="Tahoma" w:eastAsia="Tahoma" w:hAnsi="Tahoma" w:cs="Tahoma"/>
          <w:spacing w:val="5"/>
        </w:rPr>
        <w:t xml:space="preserve"> </w:t>
      </w:r>
      <w:r w:rsidR="00280ADA" w:rsidRPr="00072F4A">
        <w:rPr>
          <w:rFonts w:ascii="Tahoma" w:eastAsia="Tahoma" w:hAnsi="Tahoma" w:cs="Tahoma"/>
        </w:rPr>
        <w:t>pr</w:t>
      </w:r>
      <w:r w:rsidR="00280ADA" w:rsidRPr="00072F4A">
        <w:rPr>
          <w:rFonts w:ascii="Tahoma" w:eastAsia="Tahoma" w:hAnsi="Tahoma" w:cs="Tahoma"/>
          <w:spacing w:val="1"/>
        </w:rPr>
        <w:t>zeka</w:t>
      </w:r>
      <w:r w:rsidR="00280ADA" w:rsidRPr="00072F4A">
        <w:rPr>
          <w:rFonts w:ascii="Tahoma" w:eastAsia="Tahoma" w:hAnsi="Tahoma" w:cs="Tahoma"/>
        </w:rPr>
        <w:t>zy</w:t>
      </w:r>
      <w:r w:rsidR="00280ADA" w:rsidRPr="00072F4A">
        <w:rPr>
          <w:rFonts w:ascii="Tahoma" w:eastAsia="Tahoma" w:hAnsi="Tahoma" w:cs="Tahoma"/>
          <w:spacing w:val="-2"/>
        </w:rPr>
        <w:t>w</w:t>
      </w:r>
      <w:r w:rsidR="00280ADA" w:rsidRPr="00072F4A">
        <w:rPr>
          <w:rFonts w:ascii="Tahoma" w:eastAsia="Tahoma" w:hAnsi="Tahoma" w:cs="Tahoma"/>
          <w:spacing w:val="1"/>
        </w:rPr>
        <w:t>a</w:t>
      </w:r>
      <w:r w:rsidR="00280ADA" w:rsidRPr="00072F4A">
        <w:rPr>
          <w:rFonts w:ascii="Tahoma" w:eastAsia="Tahoma" w:hAnsi="Tahoma" w:cs="Tahoma"/>
          <w:spacing w:val="-1"/>
        </w:rPr>
        <w:t>n</w:t>
      </w:r>
      <w:r w:rsidR="00C86DE8" w:rsidRPr="00072F4A">
        <w:rPr>
          <w:rFonts w:ascii="Tahoma" w:eastAsia="Tahoma" w:hAnsi="Tahoma" w:cs="Tahoma"/>
          <w:spacing w:val="-1"/>
        </w:rPr>
        <w:t>e</w:t>
      </w:r>
      <w:r w:rsidR="00DA1FFB" w:rsidRPr="00072F4A">
        <w:rPr>
          <w:rFonts w:ascii="Tahoma" w:eastAsia="Tahoma" w:hAnsi="Tahoma" w:cs="Tahoma"/>
          <w:spacing w:val="-1"/>
        </w:rPr>
        <w:t xml:space="preserve"> </w:t>
      </w:r>
      <w:r w:rsidR="00C86DE8" w:rsidRPr="00072F4A">
        <w:rPr>
          <w:rFonts w:ascii="Tahoma" w:eastAsia="Tahoma" w:hAnsi="Tahoma" w:cs="Tahoma"/>
          <w:spacing w:val="-1"/>
        </w:rPr>
        <w:t>są</w:t>
      </w:r>
      <w:r w:rsidR="00280ADA" w:rsidRPr="00072F4A">
        <w:rPr>
          <w:rFonts w:ascii="Tahoma" w:eastAsia="Tahoma" w:hAnsi="Tahoma" w:cs="Tahoma"/>
          <w:spacing w:val="-2"/>
        </w:rPr>
        <w:t xml:space="preserve"> </w:t>
      </w:r>
      <w:r w:rsidR="00280ADA" w:rsidRPr="00072F4A">
        <w:rPr>
          <w:rFonts w:ascii="Tahoma" w:eastAsia="Tahoma" w:hAnsi="Tahoma" w:cs="Tahoma"/>
          <w:spacing w:val="2"/>
        </w:rPr>
        <w:t>p</w:t>
      </w:r>
      <w:r w:rsidR="00280ADA" w:rsidRPr="00072F4A">
        <w:rPr>
          <w:rFonts w:ascii="Tahoma" w:eastAsia="Tahoma" w:hAnsi="Tahoma" w:cs="Tahoma"/>
        </w:rPr>
        <w:t>o</w:t>
      </w:r>
      <w:r w:rsidR="00280ADA" w:rsidRPr="00072F4A">
        <w:rPr>
          <w:rFonts w:ascii="Tahoma" w:eastAsia="Tahoma" w:hAnsi="Tahoma" w:cs="Tahoma"/>
          <w:spacing w:val="7"/>
        </w:rPr>
        <w:t xml:space="preserve"> </w:t>
      </w:r>
      <w:r w:rsidR="00280ADA" w:rsidRPr="00072F4A">
        <w:rPr>
          <w:rFonts w:ascii="Tahoma" w:eastAsia="Tahoma" w:hAnsi="Tahoma" w:cs="Tahoma"/>
        </w:rPr>
        <w:t>z</w:t>
      </w:r>
      <w:r w:rsidR="00280ADA" w:rsidRPr="00072F4A">
        <w:rPr>
          <w:rFonts w:ascii="Tahoma" w:eastAsia="Tahoma" w:hAnsi="Tahoma" w:cs="Tahoma"/>
          <w:spacing w:val="1"/>
        </w:rPr>
        <w:t>ł</w:t>
      </w:r>
      <w:r w:rsidR="00280ADA" w:rsidRPr="00072F4A">
        <w:rPr>
          <w:rFonts w:ascii="Tahoma" w:eastAsia="Tahoma" w:hAnsi="Tahoma" w:cs="Tahoma"/>
        </w:rPr>
        <w:t>oż</w:t>
      </w:r>
      <w:r w:rsidR="00280ADA" w:rsidRPr="00072F4A">
        <w:rPr>
          <w:rFonts w:ascii="Tahoma" w:eastAsia="Tahoma" w:hAnsi="Tahoma" w:cs="Tahoma"/>
          <w:spacing w:val="1"/>
        </w:rPr>
        <w:t>e</w:t>
      </w:r>
      <w:r w:rsidR="00280ADA" w:rsidRPr="00072F4A">
        <w:rPr>
          <w:rFonts w:ascii="Tahoma" w:eastAsia="Tahoma" w:hAnsi="Tahoma" w:cs="Tahoma"/>
          <w:spacing w:val="-1"/>
        </w:rPr>
        <w:t>n</w:t>
      </w:r>
      <w:r w:rsidR="00280ADA" w:rsidRPr="00072F4A">
        <w:rPr>
          <w:rFonts w:ascii="Tahoma" w:eastAsia="Tahoma" w:hAnsi="Tahoma" w:cs="Tahoma"/>
          <w:spacing w:val="2"/>
        </w:rPr>
        <w:t>i</w:t>
      </w:r>
      <w:r w:rsidR="00280ADA" w:rsidRPr="00072F4A">
        <w:rPr>
          <w:rFonts w:ascii="Tahoma" w:eastAsia="Tahoma" w:hAnsi="Tahoma" w:cs="Tahoma"/>
        </w:rPr>
        <w:t>u</w:t>
      </w:r>
      <w:r w:rsidR="00056E9B" w:rsidRPr="00072F4A">
        <w:rPr>
          <w:rFonts w:ascii="Tahoma" w:eastAsia="Tahoma" w:hAnsi="Tahoma" w:cs="Tahoma"/>
        </w:rPr>
        <w:t xml:space="preserve"> i zweryfikowaniu</w:t>
      </w:r>
      <w:r w:rsidR="00280ADA" w:rsidRPr="00072F4A">
        <w:rPr>
          <w:rFonts w:ascii="Tahoma" w:eastAsia="Tahoma" w:hAnsi="Tahoma" w:cs="Tahoma"/>
          <w:spacing w:val="2"/>
        </w:rPr>
        <w:t xml:space="preserve"> </w:t>
      </w:r>
      <w:r w:rsidR="00E20EF2" w:rsidRPr="00072F4A">
        <w:rPr>
          <w:rFonts w:ascii="Tahoma" w:eastAsia="Tahoma" w:hAnsi="Tahoma" w:cs="Tahoma"/>
          <w:spacing w:val="-3"/>
        </w:rPr>
        <w:t xml:space="preserve">zgodnie </w:t>
      </w:r>
      <w:r w:rsidR="00A85E96">
        <w:rPr>
          <w:rFonts w:ascii="Tahoma" w:eastAsia="Tahoma" w:hAnsi="Tahoma" w:cs="Tahoma"/>
          <w:spacing w:val="-3"/>
        </w:rPr>
        <w:br/>
      </w:r>
      <w:r w:rsidR="00E20EF2" w:rsidRPr="00072F4A">
        <w:rPr>
          <w:rFonts w:ascii="Tahoma" w:eastAsia="Tahoma" w:hAnsi="Tahoma" w:cs="Tahoma"/>
          <w:spacing w:val="-3"/>
        </w:rPr>
        <w:t xml:space="preserve">z § 13 ust. 3 </w:t>
      </w:r>
      <w:r w:rsidR="00280ADA" w:rsidRPr="00072F4A">
        <w:rPr>
          <w:rFonts w:ascii="Tahoma" w:eastAsia="Tahoma" w:hAnsi="Tahoma" w:cs="Tahoma"/>
          <w:spacing w:val="3"/>
        </w:rPr>
        <w:t>w</w:t>
      </w:r>
      <w:r w:rsidR="00280ADA" w:rsidRPr="00072F4A">
        <w:rPr>
          <w:rFonts w:ascii="Tahoma" w:eastAsia="Tahoma" w:hAnsi="Tahoma" w:cs="Tahoma"/>
          <w:spacing w:val="-1"/>
        </w:rPr>
        <w:t>n</w:t>
      </w:r>
      <w:r w:rsidR="00280ADA" w:rsidRPr="00072F4A">
        <w:rPr>
          <w:rFonts w:ascii="Tahoma" w:eastAsia="Tahoma" w:hAnsi="Tahoma" w:cs="Tahoma"/>
        </w:rPr>
        <w:t>ios</w:t>
      </w:r>
      <w:r w:rsidR="00280ADA" w:rsidRPr="00072F4A">
        <w:rPr>
          <w:rFonts w:ascii="Tahoma" w:eastAsia="Tahoma" w:hAnsi="Tahoma" w:cs="Tahoma"/>
          <w:spacing w:val="1"/>
        </w:rPr>
        <w:t>k</w:t>
      </w:r>
      <w:r w:rsidR="00280ADA" w:rsidRPr="00072F4A">
        <w:rPr>
          <w:rFonts w:ascii="Tahoma" w:eastAsia="Tahoma" w:hAnsi="Tahoma" w:cs="Tahoma"/>
        </w:rPr>
        <w:t>u</w:t>
      </w:r>
      <w:r w:rsidR="00280ADA" w:rsidRPr="00072F4A">
        <w:rPr>
          <w:rFonts w:ascii="Tahoma" w:eastAsia="Tahoma" w:hAnsi="Tahoma" w:cs="Tahoma"/>
          <w:spacing w:val="2"/>
        </w:rPr>
        <w:t xml:space="preserve"> </w:t>
      </w:r>
      <w:r w:rsidR="00280ADA" w:rsidRPr="00072F4A">
        <w:rPr>
          <w:rFonts w:ascii="Tahoma" w:eastAsia="Tahoma" w:hAnsi="Tahoma" w:cs="Tahoma"/>
        </w:rPr>
        <w:t>o</w:t>
      </w:r>
      <w:r w:rsidR="00280ADA" w:rsidRPr="00072F4A">
        <w:rPr>
          <w:rFonts w:ascii="Tahoma" w:eastAsia="Tahoma" w:hAnsi="Tahoma" w:cs="Tahoma"/>
          <w:spacing w:val="10"/>
        </w:rPr>
        <w:t xml:space="preserve"> </w:t>
      </w:r>
      <w:r w:rsidR="00280ADA" w:rsidRPr="00072F4A">
        <w:rPr>
          <w:rFonts w:ascii="Tahoma" w:eastAsia="Tahoma" w:hAnsi="Tahoma" w:cs="Tahoma"/>
        </w:rPr>
        <w:t>p</w:t>
      </w:r>
      <w:r w:rsidR="00280ADA" w:rsidRPr="00072F4A">
        <w:rPr>
          <w:rFonts w:ascii="Tahoma" w:eastAsia="Tahoma" w:hAnsi="Tahoma" w:cs="Tahoma"/>
          <w:spacing w:val="1"/>
        </w:rPr>
        <w:t>ła</w:t>
      </w:r>
      <w:r w:rsidR="00280ADA" w:rsidRPr="00072F4A">
        <w:rPr>
          <w:rFonts w:ascii="Tahoma" w:eastAsia="Tahoma" w:hAnsi="Tahoma" w:cs="Tahoma"/>
        </w:rPr>
        <w:t>t</w:t>
      </w:r>
      <w:r w:rsidR="00280ADA" w:rsidRPr="00072F4A">
        <w:rPr>
          <w:rFonts w:ascii="Tahoma" w:eastAsia="Tahoma" w:hAnsi="Tahoma" w:cs="Tahoma"/>
          <w:spacing w:val="-1"/>
        </w:rPr>
        <w:t>n</w:t>
      </w:r>
      <w:r w:rsidR="00280ADA" w:rsidRPr="00072F4A">
        <w:rPr>
          <w:rFonts w:ascii="Tahoma" w:eastAsia="Tahoma" w:hAnsi="Tahoma" w:cs="Tahoma"/>
        </w:rPr>
        <w:t>o</w:t>
      </w:r>
      <w:r w:rsidR="00280ADA" w:rsidRPr="00072F4A">
        <w:rPr>
          <w:rFonts w:ascii="Tahoma" w:eastAsia="Tahoma" w:hAnsi="Tahoma" w:cs="Tahoma"/>
          <w:spacing w:val="2"/>
        </w:rPr>
        <w:t>ś</w:t>
      </w:r>
      <w:r w:rsidR="00280ADA" w:rsidRPr="00072F4A">
        <w:rPr>
          <w:rFonts w:ascii="Tahoma" w:eastAsia="Tahoma" w:hAnsi="Tahoma" w:cs="Tahoma"/>
        </w:rPr>
        <w:t>ć</w:t>
      </w:r>
      <w:r w:rsidR="00280ADA" w:rsidRPr="00072F4A">
        <w:rPr>
          <w:rFonts w:ascii="Tahoma" w:eastAsia="Tahoma" w:hAnsi="Tahoma" w:cs="Tahoma"/>
          <w:spacing w:val="2"/>
        </w:rPr>
        <w:t xml:space="preserve"> </w:t>
      </w:r>
      <w:r w:rsidR="00280ADA" w:rsidRPr="00072F4A">
        <w:rPr>
          <w:rFonts w:ascii="Tahoma" w:eastAsia="Tahoma" w:hAnsi="Tahoma" w:cs="Tahoma"/>
        </w:rPr>
        <w:t>o</w:t>
      </w:r>
      <w:r w:rsidR="00280ADA" w:rsidRPr="00072F4A">
        <w:rPr>
          <w:rFonts w:ascii="Tahoma" w:eastAsia="Tahoma" w:hAnsi="Tahoma" w:cs="Tahoma"/>
          <w:spacing w:val="-2"/>
        </w:rPr>
        <w:t>r</w:t>
      </w:r>
      <w:r w:rsidR="00280ADA" w:rsidRPr="00072F4A">
        <w:rPr>
          <w:rFonts w:ascii="Tahoma" w:eastAsia="Tahoma" w:hAnsi="Tahoma" w:cs="Tahoma"/>
          <w:spacing w:val="1"/>
        </w:rPr>
        <w:t>a</w:t>
      </w:r>
      <w:r w:rsidR="00280ADA" w:rsidRPr="00072F4A">
        <w:rPr>
          <w:rFonts w:ascii="Tahoma" w:eastAsia="Tahoma" w:hAnsi="Tahoma" w:cs="Tahoma"/>
        </w:rPr>
        <w:t>z</w:t>
      </w:r>
      <w:r w:rsidR="00280ADA" w:rsidRPr="00072F4A">
        <w:rPr>
          <w:rFonts w:ascii="Tahoma" w:eastAsia="Tahoma" w:hAnsi="Tahoma" w:cs="Tahoma"/>
          <w:spacing w:val="-4"/>
        </w:rPr>
        <w:t xml:space="preserve"> </w:t>
      </w:r>
      <w:r w:rsidR="00280ADA" w:rsidRPr="00072F4A">
        <w:rPr>
          <w:rFonts w:ascii="Tahoma" w:eastAsia="Tahoma" w:hAnsi="Tahoma" w:cs="Tahoma"/>
        </w:rPr>
        <w:t>sp</w:t>
      </w:r>
      <w:r w:rsidR="00280ADA" w:rsidRPr="00072F4A">
        <w:rPr>
          <w:rFonts w:ascii="Tahoma" w:eastAsia="Tahoma" w:hAnsi="Tahoma" w:cs="Tahoma"/>
          <w:spacing w:val="1"/>
        </w:rPr>
        <w:t>e</w:t>
      </w:r>
      <w:r w:rsidR="00280ADA" w:rsidRPr="00072F4A">
        <w:rPr>
          <w:rFonts w:ascii="Tahoma" w:eastAsia="Tahoma" w:hAnsi="Tahoma" w:cs="Tahoma"/>
        </w:rPr>
        <w:t>ł</w:t>
      </w:r>
      <w:r w:rsidR="00280ADA" w:rsidRPr="00072F4A">
        <w:rPr>
          <w:rFonts w:ascii="Tahoma" w:eastAsia="Tahoma" w:hAnsi="Tahoma" w:cs="Tahoma"/>
          <w:spacing w:val="-1"/>
        </w:rPr>
        <w:t>n</w:t>
      </w:r>
      <w:r w:rsidR="00280ADA" w:rsidRPr="00072F4A">
        <w:rPr>
          <w:rFonts w:ascii="Tahoma" w:eastAsia="Tahoma" w:hAnsi="Tahoma" w:cs="Tahoma"/>
        </w:rPr>
        <w:t>i</w:t>
      </w:r>
      <w:r w:rsidR="00280ADA" w:rsidRPr="00072F4A">
        <w:rPr>
          <w:rFonts w:ascii="Tahoma" w:eastAsia="Tahoma" w:hAnsi="Tahoma" w:cs="Tahoma"/>
          <w:spacing w:val="1"/>
        </w:rPr>
        <w:t>e</w:t>
      </w:r>
      <w:r w:rsidR="00280ADA" w:rsidRPr="00072F4A">
        <w:rPr>
          <w:rFonts w:ascii="Tahoma" w:eastAsia="Tahoma" w:hAnsi="Tahoma" w:cs="Tahoma"/>
          <w:spacing w:val="-1"/>
        </w:rPr>
        <w:t>n</w:t>
      </w:r>
      <w:r w:rsidR="00280ADA" w:rsidRPr="00072F4A">
        <w:rPr>
          <w:rFonts w:ascii="Tahoma" w:eastAsia="Tahoma" w:hAnsi="Tahoma" w:cs="Tahoma"/>
        </w:rPr>
        <w:t>iu</w:t>
      </w:r>
      <w:r w:rsidR="00280ADA" w:rsidRPr="00072F4A">
        <w:rPr>
          <w:rFonts w:ascii="Tahoma" w:eastAsia="Tahoma" w:hAnsi="Tahoma" w:cs="Tahoma"/>
          <w:spacing w:val="-8"/>
        </w:rPr>
        <w:t xml:space="preserve"> </w:t>
      </w:r>
      <w:r w:rsidR="00280ADA" w:rsidRPr="00072F4A">
        <w:rPr>
          <w:rFonts w:ascii="Tahoma" w:eastAsia="Tahoma" w:hAnsi="Tahoma" w:cs="Tahoma"/>
          <w:spacing w:val="-1"/>
        </w:rPr>
        <w:t>n</w:t>
      </w:r>
      <w:r w:rsidR="00280ADA" w:rsidRPr="00072F4A">
        <w:rPr>
          <w:rFonts w:ascii="Tahoma" w:eastAsia="Tahoma" w:hAnsi="Tahoma" w:cs="Tahoma"/>
          <w:spacing w:val="1"/>
        </w:rPr>
        <w:t>a</w:t>
      </w:r>
      <w:r w:rsidR="00280ADA" w:rsidRPr="00072F4A">
        <w:rPr>
          <w:rFonts w:ascii="Tahoma" w:eastAsia="Tahoma" w:hAnsi="Tahoma" w:cs="Tahoma"/>
        </w:rPr>
        <w:t>st</w:t>
      </w:r>
      <w:r w:rsidR="00280ADA" w:rsidRPr="00072F4A">
        <w:rPr>
          <w:rFonts w:ascii="Tahoma" w:eastAsia="Tahoma" w:hAnsi="Tahoma" w:cs="Tahoma"/>
          <w:spacing w:val="1"/>
        </w:rPr>
        <w:t>ę</w:t>
      </w:r>
      <w:r w:rsidR="00280ADA" w:rsidRPr="00072F4A">
        <w:rPr>
          <w:rFonts w:ascii="Tahoma" w:eastAsia="Tahoma" w:hAnsi="Tahoma" w:cs="Tahoma"/>
        </w:rPr>
        <w:t>pu</w:t>
      </w:r>
      <w:r w:rsidR="00280ADA" w:rsidRPr="00072F4A">
        <w:rPr>
          <w:rFonts w:ascii="Tahoma" w:eastAsia="Tahoma" w:hAnsi="Tahoma" w:cs="Tahoma"/>
          <w:spacing w:val="-1"/>
        </w:rPr>
        <w:t>j</w:t>
      </w:r>
      <w:r w:rsidR="00280ADA" w:rsidRPr="00072F4A">
        <w:rPr>
          <w:rFonts w:ascii="Tahoma" w:eastAsia="Tahoma" w:hAnsi="Tahoma" w:cs="Tahoma"/>
          <w:spacing w:val="1"/>
        </w:rPr>
        <w:t>ą</w:t>
      </w:r>
      <w:r w:rsidR="00280ADA" w:rsidRPr="00072F4A">
        <w:rPr>
          <w:rFonts w:ascii="Tahoma" w:eastAsia="Tahoma" w:hAnsi="Tahoma" w:cs="Tahoma"/>
          <w:spacing w:val="2"/>
        </w:rPr>
        <w:t>c</w:t>
      </w:r>
      <w:r w:rsidR="00280ADA" w:rsidRPr="00072F4A">
        <w:rPr>
          <w:rFonts w:ascii="Tahoma" w:eastAsia="Tahoma" w:hAnsi="Tahoma" w:cs="Tahoma"/>
          <w:spacing w:val="-1"/>
        </w:rPr>
        <w:t>yc</w:t>
      </w:r>
      <w:r w:rsidR="00280ADA" w:rsidRPr="00072F4A">
        <w:rPr>
          <w:rFonts w:ascii="Tahoma" w:eastAsia="Tahoma" w:hAnsi="Tahoma" w:cs="Tahoma"/>
        </w:rPr>
        <w:t>h</w:t>
      </w:r>
      <w:r w:rsidR="00280ADA" w:rsidRPr="00072F4A">
        <w:rPr>
          <w:rFonts w:ascii="Tahoma" w:eastAsia="Tahoma" w:hAnsi="Tahoma" w:cs="Tahoma"/>
          <w:spacing w:val="49"/>
        </w:rPr>
        <w:t xml:space="preserve"> </w:t>
      </w:r>
      <w:r w:rsidR="00280ADA" w:rsidRPr="00072F4A">
        <w:rPr>
          <w:rFonts w:ascii="Tahoma" w:eastAsia="Tahoma" w:hAnsi="Tahoma" w:cs="Tahoma"/>
          <w:spacing w:val="-1"/>
        </w:rPr>
        <w:t>w</w:t>
      </w:r>
      <w:r w:rsidR="00280ADA" w:rsidRPr="00072F4A">
        <w:rPr>
          <w:rFonts w:ascii="Tahoma" w:eastAsia="Tahoma" w:hAnsi="Tahoma" w:cs="Tahoma"/>
          <w:spacing w:val="1"/>
        </w:rPr>
        <w:t>a</w:t>
      </w:r>
      <w:r w:rsidR="00280ADA" w:rsidRPr="00072F4A">
        <w:rPr>
          <w:rFonts w:ascii="Tahoma" w:eastAsia="Tahoma" w:hAnsi="Tahoma" w:cs="Tahoma"/>
          <w:spacing w:val="2"/>
        </w:rPr>
        <w:t>r</w:t>
      </w:r>
      <w:r w:rsidR="00280ADA" w:rsidRPr="00072F4A">
        <w:rPr>
          <w:rFonts w:ascii="Tahoma" w:eastAsia="Tahoma" w:hAnsi="Tahoma" w:cs="Tahoma"/>
          <w:spacing w:val="-1"/>
        </w:rPr>
        <w:t>u</w:t>
      </w:r>
      <w:r w:rsidR="00280ADA" w:rsidRPr="00072F4A">
        <w:rPr>
          <w:rFonts w:ascii="Tahoma" w:eastAsia="Tahoma" w:hAnsi="Tahoma" w:cs="Tahoma"/>
          <w:spacing w:val="1"/>
        </w:rPr>
        <w:t>nk</w:t>
      </w:r>
      <w:r w:rsidR="00280ADA" w:rsidRPr="00072F4A">
        <w:rPr>
          <w:rFonts w:ascii="Tahoma" w:eastAsia="Tahoma" w:hAnsi="Tahoma" w:cs="Tahoma"/>
        </w:rPr>
        <w:t>ó</w:t>
      </w:r>
      <w:r w:rsidR="00280ADA" w:rsidRPr="00072F4A">
        <w:rPr>
          <w:rFonts w:ascii="Tahoma" w:eastAsia="Tahoma" w:hAnsi="Tahoma" w:cs="Tahoma"/>
          <w:spacing w:val="1"/>
        </w:rPr>
        <w:t>w</w:t>
      </w:r>
      <w:r w:rsidR="00280ADA" w:rsidRPr="00072F4A">
        <w:rPr>
          <w:rFonts w:ascii="Tahoma" w:eastAsia="Tahoma" w:hAnsi="Tahoma" w:cs="Tahoma"/>
        </w:rPr>
        <w:t>:</w:t>
      </w:r>
    </w:p>
    <w:p w14:paraId="5E60C2DE" w14:textId="77777777" w:rsidR="00072F4A" w:rsidRDefault="00280ADA" w:rsidP="00E43CDE">
      <w:pPr>
        <w:pStyle w:val="Akapitzlist"/>
        <w:numPr>
          <w:ilvl w:val="2"/>
          <w:numId w:val="16"/>
        </w:numPr>
        <w:tabs>
          <w:tab w:val="clear" w:pos="680"/>
        </w:tabs>
        <w:spacing w:line="276" w:lineRule="auto"/>
        <w:ind w:left="1276" w:right="14" w:hanging="425"/>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spacing w:val="-1"/>
        </w:rPr>
        <w:t>yk</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iu w t</w:t>
      </w:r>
      <w:r w:rsidRPr="00072F4A">
        <w:rPr>
          <w:rFonts w:ascii="Tahoma" w:eastAsia="Tahoma" w:hAnsi="Tahoma" w:cs="Tahoma"/>
          <w:spacing w:val="-1"/>
        </w:rPr>
        <w:t>y</w:t>
      </w:r>
      <w:r w:rsidRPr="00072F4A">
        <w:rPr>
          <w:rFonts w:ascii="Tahoma" w:eastAsia="Tahoma" w:hAnsi="Tahoma" w:cs="Tahoma"/>
        </w:rPr>
        <w:t xml:space="preserve">m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os</w:t>
      </w:r>
      <w:r w:rsidRPr="00072F4A">
        <w:rPr>
          <w:rFonts w:ascii="Tahoma" w:eastAsia="Tahoma" w:hAnsi="Tahoma" w:cs="Tahoma"/>
          <w:spacing w:val="1"/>
        </w:rPr>
        <w:t>k</w:t>
      </w:r>
      <w:r w:rsidRPr="00072F4A">
        <w:rPr>
          <w:rFonts w:ascii="Tahoma" w:eastAsia="Tahoma" w:hAnsi="Tahoma" w:cs="Tahoma"/>
        </w:rPr>
        <w:t>u o 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rPr>
        <w:t>ć</w:t>
      </w:r>
      <w:r w:rsidR="00E20EF2" w:rsidRPr="00072F4A">
        <w:rPr>
          <w:rFonts w:ascii="Tahoma" w:eastAsia="Tahoma" w:hAnsi="Tahoma" w:cs="Tahoma"/>
        </w:rPr>
        <w:t>, nie wymagających składania dalszych wyjaśnień,</w:t>
      </w:r>
      <w:r w:rsidRPr="00072F4A">
        <w:rPr>
          <w:rFonts w:ascii="Tahoma" w:eastAsia="Tahoma" w:hAnsi="Tahoma" w:cs="Tahoma"/>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 xml:space="preserve">ów </w:t>
      </w:r>
      <w:r w:rsidRPr="00072F4A">
        <w:rPr>
          <w:rFonts w:ascii="Tahoma" w:eastAsia="Tahoma" w:hAnsi="Tahoma" w:cs="Tahoma"/>
          <w:spacing w:val="-1"/>
        </w:rPr>
        <w:t>kw</w:t>
      </w:r>
      <w:r w:rsidRPr="00072F4A">
        <w:rPr>
          <w:rFonts w:ascii="Tahoma" w:eastAsia="Tahoma" w:hAnsi="Tahoma" w:cs="Tahoma"/>
          <w:spacing w:val="1"/>
        </w:rPr>
        <w:t>a</w:t>
      </w:r>
      <w:r w:rsidRPr="00072F4A">
        <w:rPr>
          <w:rFonts w:ascii="Tahoma" w:eastAsia="Tahoma" w:hAnsi="Tahoma" w:cs="Tahoma"/>
        </w:rPr>
        <w:t>li</w:t>
      </w:r>
      <w:r w:rsidRPr="00072F4A">
        <w:rPr>
          <w:rFonts w:ascii="Tahoma" w:eastAsia="Tahoma" w:hAnsi="Tahoma" w:cs="Tahoma"/>
          <w:spacing w:val="-1"/>
        </w:rPr>
        <w:t>f</w:t>
      </w:r>
      <w:r w:rsidRPr="00072F4A">
        <w:rPr>
          <w:rFonts w:ascii="Tahoma" w:eastAsia="Tahoma" w:hAnsi="Tahoma" w:cs="Tahoma"/>
          <w:spacing w:val="2"/>
        </w:rPr>
        <w:t>i</w:t>
      </w:r>
      <w:r w:rsidRPr="00072F4A">
        <w:rPr>
          <w:rFonts w:ascii="Tahoma" w:eastAsia="Tahoma" w:hAnsi="Tahoma" w:cs="Tahoma"/>
          <w:spacing w:val="-3"/>
        </w:rPr>
        <w:t>k</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2"/>
        </w:rPr>
        <w:t>l</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 xml:space="preserve">h </w:t>
      </w:r>
      <w:r w:rsidR="000078CF" w:rsidRPr="00072F4A">
        <w:rPr>
          <w:rFonts w:ascii="Tahoma" w:eastAsia="Tahoma" w:hAnsi="Tahoma" w:cs="Tahoma"/>
        </w:rPr>
        <w:t xml:space="preserve">stanowiących </w:t>
      </w:r>
      <w:r w:rsidRPr="00072F4A">
        <w:rPr>
          <w:rFonts w:ascii="Tahoma" w:eastAsia="Tahoma" w:hAnsi="Tahoma" w:cs="Tahoma"/>
          <w:spacing w:val="-1"/>
        </w:rPr>
        <w:t>c</w:t>
      </w:r>
      <w:r w:rsidRPr="00072F4A">
        <w:rPr>
          <w:rFonts w:ascii="Tahoma" w:eastAsia="Tahoma" w:hAnsi="Tahoma" w:cs="Tahoma"/>
        </w:rPr>
        <w:t xml:space="preserve">o </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spacing w:val="-1"/>
        </w:rPr>
        <w:t>j</w:t>
      </w:r>
      <w:r w:rsidRPr="00072F4A">
        <w:rPr>
          <w:rFonts w:ascii="Tahoma" w:eastAsia="Tahoma" w:hAnsi="Tahoma" w:cs="Tahoma"/>
        </w:rPr>
        <w:t>m</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3"/>
        </w:rPr>
        <w:t>e</w:t>
      </w:r>
      <w:r w:rsidRPr="00072F4A">
        <w:rPr>
          <w:rFonts w:ascii="Tahoma" w:eastAsia="Tahoma" w:hAnsi="Tahoma" w:cs="Tahoma"/>
        </w:rPr>
        <w:t>j</w:t>
      </w:r>
      <w:r w:rsidRPr="00072F4A">
        <w:rPr>
          <w:rFonts w:ascii="Tahoma" w:eastAsia="Tahoma" w:hAnsi="Tahoma" w:cs="Tahoma"/>
          <w:spacing w:val="4"/>
        </w:rPr>
        <w:t xml:space="preserve"> </w:t>
      </w:r>
      <w:r w:rsidRPr="00072F4A">
        <w:rPr>
          <w:rFonts w:ascii="Tahoma" w:eastAsia="Tahoma" w:hAnsi="Tahoma" w:cs="Tahoma"/>
          <w:spacing w:val="1"/>
        </w:rPr>
        <w:t>7</w:t>
      </w:r>
      <w:r w:rsidRPr="00072F4A">
        <w:rPr>
          <w:rFonts w:ascii="Tahoma" w:eastAsia="Tahoma" w:hAnsi="Tahoma" w:cs="Tahoma"/>
          <w:spacing w:val="-1"/>
        </w:rPr>
        <w:t>0</w:t>
      </w:r>
      <w:r w:rsidRPr="00072F4A">
        <w:rPr>
          <w:rFonts w:ascii="Tahoma" w:eastAsia="Tahoma" w:hAnsi="Tahoma" w:cs="Tahoma"/>
        </w:rPr>
        <w:t>%</w:t>
      </w:r>
      <w:r w:rsidRPr="00072F4A">
        <w:rPr>
          <w:rFonts w:ascii="Tahoma" w:eastAsia="Tahoma" w:hAnsi="Tahoma" w:cs="Tahoma"/>
          <w:spacing w:val="10"/>
        </w:rPr>
        <w:t xml:space="preserve"> </w:t>
      </w:r>
      <w:r w:rsidRPr="00072F4A">
        <w:rPr>
          <w:rFonts w:ascii="Tahoma" w:eastAsia="Tahoma" w:hAnsi="Tahoma" w:cs="Tahoma"/>
        </w:rPr>
        <w:t>ł</w:t>
      </w:r>
      <w:r w:rsidRPr="00072F4A">
        <w:rPr>
          <w:rFonts w:ascii="Tahoma" w:eastAsia="Tahoma" w:hAnsi="Tahoma" w:cs="Tahoma"/>
          <w:spacing w:val="1"/>
        </w:rPr>
        <w:t>ą</w:t>
      </w:r>
      <w:r w:rsidRPr="00072F4A">
        <w:rPr>
          <w:rFonts w:ascii="Tahoma" w:eastAsia="Tahoma" w:hAnsi="Tahoma" w:cs="Tahoma"/>
          <w:spacing w:val="-1"/>
        </w:rPr>
        <w:t>c</w:t>
      </w:r>
      <w:r w:rsidRPr="00072F4A">
        <w:rPr>
          <w:rFonts w:ascii="Tahoma" w:eastAsia="Tahoma" w:hAnsi="Tahoma" w:cs="Tahoma"/>
        </w:rPr>
        <w:t>zn</w:t>
      </w:r>
      <w:r w:rsidRPr="00072F4A">
        <w:rPr>
          <w:rFonts w:ascii="Tahoma" w:eastAsia="Tahoma" w:hAnsi="Tahoma" w:cs="Tahoma"/>
          <w:spacing w:val="3"/>
        </w:rPr>
        <w:t>e</w:t>
      </w:r>
      <w:r w:rsidRPr="00072F4A">
        <w:rPr>
          <w:rFonts w:ascii="Tahoma" w:eastAsia="Tahoma" w:hAnsi="Tahoma" w:cs="Tahoma"/>
        </w:rPr>
        <w:t>j</w:t>
      </w:r>
      <w:r w:rsidRPr="00072F4A">
        <w:rPr>
          <w:rFonts w:ascii="Tahoma" w:eastAsia="Tahoma" w:hAnsi="Tahoma" w:cs="Tahoma"/>
          <w:spacing w:val="5"/>
        </w:rPr>
        <w:t xml:space="preserve"> </w:t>
      </w:r>
      <w:r w:rsidRPr="00072F4A">
        <w:rPr>
          <w:rFonts w:ascii="Tahoma" w:eastAsia="Tahoma" w:hAnsi="Tahoma" w:cs="Tahoma"/>
          <w:spacing w:val="-1"/>
        </w:rPr>
        <w:t>k</w:t>
      </w:r>
      <w:r w:rsidRPr="00072F4A">
        <w:rPr>
          <w:rFonts w:ascii="Tahoma" w:eastAsia="Tahoma" w:hAnsi="Tahoma" w:cs="Tahoma"/>
          <w:spacing w:val="3"/>
        </w:rPr>
        <w:t>w</w:t>
      </w:r>
      <w:r w:rsidRPr="00072F4A">
        <w:rPr>
          <w:rFonts w:ascii="Tahoma" w:eastAsia="Tahoma" w:hAnsi="Tahoma" w:cs="Tahoma"/>
          <w:spacing w:val="2"/>
        </w:rPr>
        <w:t>o</w:t>
      </w:r>
      <w:r w:rsidRPr="00072F4A">
        <w:rPr>
          <w:rFonts w:ascii="Tahoma" w:eastAsia="Tahoma" w:hAnsi="Tahoma" w:cs="Tahoma"/>
          <w:spacing w:val="-2"/>
        </w:rPr>
        <w:t>t</w:t>
      </w:r>
      <w:r w:rsidRPr="00072F4A">
        <w:rPr>
          <w:rFonts w:ascii="Tahoma" w:eastAsia="Tahoma" w:hAnsi="Tahoma" w:cs="Tahoma"/>
        </w:rPr>
        <w:t>y</w:t>
      </w:r>
      <w:r w:rsidRPr="00072F4A">
        <w:rPr>
          <w:rFonts w:ascii="Tahoma" w:eastAsia="Tahoma" w:hAnsi="Tahoma" w:cs="Tahoma"/>
          <w:spacing w:val="10"/>
        </w:rPr>
        <w:t xml:space="preserve"> </w:t>
      </w:r>
      <w:r w:rsidR="00E20EF2" w:rsidRPr="00072F4A">
        <w:rPr>
          <w:rFonts w:ascii="Tahoma" w:eastAsia="Tahoma" w:hAnsi="Tahoma" w:cs="Tahoma"/>
          <w:spacing w:val="10"/>
        </w:rPr>
        <w:t xml:space="preserve">otrzymanych przez Beneficjenta </w:t>
      </w:r>
      <w:r w:rsidRPr="00072F4A">
        <w:rPr>
          <w:rFonts w:ascii="Tahoma" w:eastAsia="Tahoma" w:hAnsi="Tahoma" w:cs="Tahoma"/>
        </w:rPr>
        <w:t>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w:t>
      </w:r>
      <w:r w:rsidRPr="00072F4A">
        <w:rPr>
          <w:rFonts w:ascii="Tahoma" w:eastAsia="Tahoma" w:hAnsi="Tahoma" w:cs="Tahoma"/>
          <w:spacing w:val="3"/>
        </w:rPr>
        <w:t>z</w:t>
      </w:r>
      <w:r w:rsidRPr="00072F4A">
        <w:rPr>
          <w:rFonts w:ascii="Tahoma" w:eastAsia="Tahoma" w:hAnsi="Tahoma" w:cs="Tahoma"/>
          <w:spacing w:val="5"/>
        </w:rPr>
        <w:t xml:space="preserve"> </w:t>
      </w:r>
      <w:r w:rsidRPr="00072F4A">
        <w:rPr>
          <w:rFonts w:ascii="Tahoma" w:eastAsia="Tahoma" w:hAnsi="Tahoma" w:cs="Tahoma"/>
        </w:rPr>
        <w:t>d</w:t>
      </w:r>
      <w:r w:rsidRPr="00072F4A">
        <w:rPr>
          <w:rFonts w:ascii="Tahoma" w:eastAsia="Tahoma" w:hAnsi="Tahoma" w:cs="Tahoma"/>
          <w:spacing w:val="2"/>
        </w:rPr>
        <w:t>o</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rPr>
        <w:t>so</w:t>
      </w:r>
      <w:r w:rsidRPr="00072F4A">
        <w:rPr>
          <w:rFonts w:ascii="Tahoma" w:eastAsia="Tahoma" w:hAnsi="Tahoma" w:cs="Tahoma"/>
          <w:spacing w:val="-2"/>
        </w:rPr>
        <w:t>w</w:t>
      </w:r>
      <w:r w:rsidRPr="00072F4A">
        <w:rPr>
          <w:rFonts w:ascii="Tahoma" w:eastAsia="Tahoma" w:hAnsi="Tahoma" w:cs="Tahoma"/>
          <w:spacing w:val="1"/>
        </w:rPr>
        <w:t>an</w:t>
      </w:r>
      <w:r w:rsidRPr="00072F4A">
        <w:rPr>
          <w:rFonts w:ascii="Tahoma" w:eastAsia="Tahoma" w:hAnsi="Tahoma" w:cs="Tahoma"/>
          <w:spacing w:val="2"/>
        </w:rPr>
        <w:t>i</w:t>
      </w:r>
      <w:r w:rsidRPr="00072F4A">
        <w:rPr>
          <w:rFonts w:ascii="Tahoma" w:eastAsia="Tahoma" w:hAnsi="Tahoma" w:cs="Tahoma"/>
        </w:rPr>
        <w:t>a</w:t>
      </w:r>
      <w:r w:rsidR="000078CF">
        <w:rPr>
          <w:rStyle w:val="Odwoanieprzypisudolnego"/>
          <w:rFonts w:ascii="Tahoma" w:eastAsia="Tahoma" w:hAnsi="Tahoma" w:cs="Tahoma"/>
        </w:rPr>
        <w:footnoteReference w:id="38"/>
      </w:r>
      <w:r w:rsidRPr="00072F4A">
        <w:rPr>
          <w:rFonts w:ascii="Tahoma" w:eastAsia="Tahoma" w:hAnsi="Tahoma" w:cs="Tahoma"/>
        </w:rPr>
        <w:t>;</w:t>
      </w:r>
    </w:p>
    <w:p w14:paraId="2C6C13C9" w14:textId="77777777" w:rsidR="00072F4A" w:rsidRPr="00072F4A" w:rsidRDefault="00D952C5" w:rsidP="00E43CDE">
      <w:pPr>
        <w:pStyle w:val="Akapitzlist"/>
        <w:numPr>
          <w:ilvl w:val="2"/>
          <w:numId w:val="16"/>
        </w:numPr>
        <w:tabs>
          <w:tab w:val="clear" w:pos="680"/>
        </w:tabs>
        <w:spacing w:line="276" w:lineRule="auto"/>
        <w:ind w:left="1276" w:right="14" w:hanging="425"/>
        <w:jc w:val="both"/>
        <w:rPr>
          <w:rFonts w:ascii="Tahoma" w:eastAsia="Tahoma" w:hAnsi="Tahoma" w:cs="Tahoma"/>
        </w:rPr>
      </w:pPr>
      <w:r w:rsidRPr="00072F4A">
        <w:rPr>
          <w:rFonts w:ascii="Tahoma" w:eastAsia="Tahoma" w:hAnsi="Tahoma" w:cs="Tahoma"/>
          <w:spacing w:val="-1"/>
        </w:rPr>
        <w:t>zatwierdzeniu przez IZ wniosk</w:t>
      </w:r>
      <w:r w:rsidR="00E20EF2" w:rsidRPr="00072F4A">
        <w:rPr>
          <w:rFonts w:ascii="Tahoma" w:eastAsia="Tahoma" w:hAnsi="Tahoma" w:cs="Tahoma"/>
          <w:spacing w:val="-1"/>
        </w:rPr>
        <w:t>ów</w:t>
      </w:r>
      <w:r w:rsidRPr="00072F4A">
        <w:rPr>
          <w:rFonts w:ascii="Tahoma" w:eastAsia="Tahoma" w:hAnsi="Tahoma" w:cs="Tahoma"/>
          <w:spacing w:val="-1"/>
        </w:rPr>
        <w:t xml:space="preserve"> o płatność rozliczając</w:t>
      </w:r>
      <w:r w:rsidR="00E20EF2" w:rsidRPr="00072F4A">
        <w:rPr>
          <w:rFonts w:ascii="Tahoma" w:eastAsia="Tahoma" w:hAnsi="Tahoma" w:cs="Tahoma"/>
          <w:spacing w:val="-1"/>
        </w:rPr>
        <w:t>ych wcześniejsze okresy rozliczeniowe</w:t>
      </w:r>
      <w:r w:rsidRPr="00072F4A">
        <w:rPr>
          <w:rFonts w:ascii="Tahoma" w:eastAsia="Tahoma" w:hAnsi="Tahoma" w:cs="Tahoma"/>
          <w:spacing w:val="-1"/>
        </w:rPr>
        <w:t xml:space="preserve">, zgodnie z </w:t>
      </w:r>
      <w:r w:rsidRPr="00072F4A">
        <w:rPr>
          <w:rFonts w:ascii="Tahoma" w:eastAsia="Tahoma" w:hAnsi="Tahoma" w:cs="Tahoma"/>
          <w:spacing w:val="-3"/>
        </w:rPr>
        <w:t>§ 1</w:t>
      </w:r>
      <w:r w:rsidR="00E40523" w:rsidRPr="00072F4A">
        <w:rPr>
          <w:rFonts w:ascii="Tahoma" w:eastAsia="Tahoma" w:hAnsi="Tahoma" w:cs="Tahoma"/>
          <w:spacing w:val="-3"/>
        </w:rPr>
        <w:t>3</w:t>
      </w:r>
      <w:r w:rsidRPr="00072F4A">
        <w:rPr>
          <w:rFonts w:ascii="Tahoma" w:eastAsia="Tahoma" w:hAnsi="Tahoma" w:cs="Tahoma"/>
          <w:spacing w:val="-3"/>
        </w:rPr>
        <w:t xml:space="preserve"> ust. 7</w:t>
      </w:r>
      <w:r w:rsidR="00FC64E4" w:rsidRPr="00072F4A">
        <w:rPr>
          <w:rFonts w:ascii="Tahoma" w:eastAsia="Tahoma" w:hAnsi="Tahoma" w:cs="Tahoma"/>
          <w:spacing w:val="-3"/>
        </w:rPr>
        <w:t>;</w:t>
      </w:r>
    </w:p>
    <w:p w14:paraId="204C909B" w14:textId="493FD2BF" w:rsidR="001C5EB0" w:rsidRDefault="001C5EB0" w:rsidP="00E43CDE">
      <w:pPr>
        <w:pStyle w:val="Akapitzlist"/>
        <w:numPr>
          <w:ilvl w:val="2"/>
          <w:numId w:val="16"/>
        </w:numPr>
        <w:tabs>
          <w:tab w:val="clear" w:pos="680"/>
        </w:tabs>
        <w:spacing w:line="276" w:lineRule="auto"/>
        <w:ind w:left="1276" w:right="14" w:hanging="425"/>
        <w:jc w:val="both"/>
        <w:rPr>
          <w:rFonts w:ascii="Tahoma" w:eastAsia="Tahoma" w:hAnsi="Tahoma" w:cs="Tahoma"/>
        </w:rPr>
      </w:pP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ze</w:t>
      </w:r>
      <w:r w:rsidRPr="00072F4A">
        <w:rPr>
          <w:rFonts w:ascii="Tahoma" w:eastAsia="Tahoma" w:hAnsi="Tahoma" w:cs="Tahoma"/>
          <w:spacing w:val="-1"/>
        </w:rPr>
        <w:t>n</w:t>
      </w:r>
      <w:r w:rsidRPr="00072F4A">
        <w:rPr>
          <w:rFonts w:ascii="Tahoma" w:eastAsia="Tahoma" w:hAnsi="Tahoma" w:cs="Tahoma"/>
        </w:rPr>
        <w:t>iu</w:t>
      </w:r>
      <w:r w:rsidRPr="00072F4A">
        <w:rPr>
          <w:rFonts w:ascii="Tahoma" w:eastAsia="Tahoma" w:hAnsi="Tahoma" w:cs="Tahoma"/>
          <w:spacing w:val="-13"/>
        </w:rPr>
        <w:t xml:space="preserve"> </w:t>
      </w:r>
      <w:r w:rsidRPr="00072F4A">
        <w:rPr>
          <w:rFonts w:ascii="Tahoma" w:eastAsia="Tahoma" w:hAnsi="Tahoma" w:cs="Tahoma"/>
          <w:spacing w:val="2"/>
        </w:rPr>
        <w:t>o</w:t>
      </w:r>
      <w:r w:rsidRPr="00072F4A">
        <w:rPr>
          <w:rFonts w:ascii="Tahoma" w:eastAsia="Tahoma" w:hAnsi="Tahoma" w:cs="Tahoma"/>
          <w:spacing w:val="-1"/>
        </w:rPr>
        <w:t>k</w:t>
      </w:r>
      <w:r w:rsidRPr="00072F4A">
        <w:rPr>
          <w:rFonts w:ascii="Tahoma" w:eastAsia="Tahoma" w:hAnsi="Tahoma" w:cs="Tahoma"/>
        </w:rPr>
        <w:t>oli</w:t>
      </w:r>
      <w:r w:rsidRPr="00072F4A">
        <w:rPr>
          <w:rFonts w:ascii="Tahoma" w:eastAsia="Tahoma" w:hAnsi="Tahoma" w:cs="Tahoma"/>
          <w:spacing w:val="-1"/>
        </w:rPr>
        <w:t>c</w:t>
      </w:r>
      <w:r w:rsidRPr="00072F4A">
        <w:rPr>
          <w:rFonts w:ascii="Tahoma" w:eastAsia="Tahoma" w:hAnsi="Tahoma" w:cs="Tahoma"/>
          <w:spacing w:val="3"/>
        </w:rPr>
        <w:t>z</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śc</w:t>
      </w:r>
      <w:r w:rsidRPr="00072F4A">
        <w:rPr>
          <w:rFonts w:ascii="Tahoma" w:eastAsia="Tahoma" w:hAnsi="Tahoma" w:cs="Tahoma"/>
        </w:rPr>
        <w:t>i,</w:t>
      </w:r>
      <w:r w:rsidRPr="00072F4A">
        <w:rPr>
          <w:rFonts w:ascii="Tahoma" w:eastAsia="Tahoma" w:hAnsi="Tahoma" w:cs="Tahoma"/>
          <w:spacing w:val="-11"/>
        </w:rPr>
        <w:t xml:space="preserve"> </w:t>
      </w:r>
      <w:r w:rsidRPr="00072F4A">
        <w:rPr>
          <w:rFonts w:ascii="Tahoma" w:eastAsia="Tahoma" w:hAnsi="Tahoma" w:cs="Tahoma"/>
        </w:rPr>
        <w:t>o</w:t>
      </w:r>
      <w:r w:rsidRPr="00072F4A">
        <w:rPr>
          <w:rFonts w:ascii="Tahoma" w:eastAsia="Tahoma" w:hAnsi="Tahoma" w:cs="Tahoma"/>
          <w:spacing w:val="-1"/>
        </w:rPr>
        <w:t xml:space="preserve"> 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1"/>
        </w:rPr>
        <w:t>yc</w:t>
      </w:r>
      <w:r w:rsidRPr="00072F4A">
        <w:rPr>
          <w:rFonts w:ascii="Tahoma" w:eastAsia="Tahoma" w:hAnsi="Tahoma" w:cs="Tahoma"/>
        </w:rPr>
        <w:t>h</w:t>
      </w:r>
      <w:r w:rsidRPr="00072F4A">
        <w:rPr>
          <w:rFonts w:ascii="Tahoma" w:eastAsia="Tahoma" w:hAnsi="Tahoma" w:cs="Tahoma"/>
          <w:spacing w:val="-7"/>
        </w:rPr>
        <w:t xml:space="preserve"> </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rPr>
        <w:t>a</w:t>
      </w:r>
      <w:r w:rsidRPr="00072F4A">
        <w:rPr>
          <w:rFonts w:ascii="Tahoma" w:eastAsia="Tahoma" w:hAnsi="Tahoma" w:cs="Tahoma"/>
          <w:spacing w:val="-4"/>
        </w:rPr>
        <w:t xml:space="preserve"> </w:t>
      </w:r>
      <w:r w:rsidRPr="00072F4A">
        <w:rPr>
          <w:rFonts w:ascii="Tahoma" w:eastAsia="Tahoma" w:hAnsi="Tahoma" w:cs="Tahoma"/>
        </w:rPr>
        <w:t>w</w:t>
      </w:r>
      <w:r w:rsidRPr="00072F4A">
        <w:rPr>
          <w:rFonts w:ascii="Tahoma" w:eastAsia="Tahoma" w:hAnsi="Tahoma" w:cs="Tahoma"/>
          <w:spacing w:val="2"/>
        </w:rPr>
        <w:t xml:space="preserve"> </w:t>
      </w:r>
      <w:r w:rsidRPr="00072F4A">
        <w:rPr>
          <w:rFonts w:ascii="Tahoma" w:eastAsia="Tahoma" w:hAnsi="Tahoma" w:cs="Tahoma"/>
        </w:rPr>
        <w:t xml:space="preserve">§ </w:t>
      </w:r>
      <w:r w:rsidRPr="00072F4A">
        <w:rPr>
          <w:rFonts w:ascii="Tahoma" w:eastAsia="Tahoma" w:hAnsi="Tahoma" w:cs="Tahoma"/>
          <w:spacing w:val="2"/>
        </w:rPr>
        <w:t>3</w:t>
      </w:r>
      <w:r w:rsidR="00656D99" w:rsidRPr="00072F4A">
        <w:rPr>
          <w:rFonts w:ascii="Tahoma" w:eastAsia="Tahoma" w:hAnsi="Tahoma" w:cs="Tahoma"/>
          <w:spacing w:val="2"/>
        </w:rPr>
        <w:t>4</w:t>
      </w:r>
      <w:r w:rsidRPr="00072F4A">
        <w:rPr>
          <w:rFonts w:ascii="Tahoma" w:eastAsia="Tahoma" w:hAnsi="Tahoma" w:cs="Tahoma"/>
          <w:spacing w:val="-3"/>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3"/>
        </w:rPr>
        <w:t xml:space="preserve"> </w:t>
      </w:r>
      <w:r w:rsidRPr="00072F4A">
        <w:rPr>
          <w:rFonts w:ascii="Tahoma" w:eastAsia="Tahoma" w:hAnsi="Tahoma" w:cs="Tahoma"/>
          <w:spacing w:val="-1"/>
        </w:rPr>
        <w:t>1</w:t>
      </w:r>
      <w:r w:rsidRPr="00072F4A">
        <w:rPr>
          <w:rFonts w:ascii="Tahoma" w:eastAsia="Tahoma" w:hAnsi="Tahoma" w:cs="Tahoma"/>
        </w:rPr>
        <w:t>.</w:t>
      </w:r>
    </w:p>
    <w:p w14:paraId="73748D81" w14:textId="146320EF" w:rsidR="007C132A" w:rsidRPr="009C0571" w:rsidRDefault="00253C58" w:rsidP="009C0571">
      <w:pPr>
        <w:pStyle w:val="Akapitzlist"/>
        <w:numPr>
          <w:ilvl w:val="1"/>
          <w:numId w:val="7"/>
        </w:numPr>
        <w:spacing w:line="276" w:lineRule="auto"/>
        <w:ind w:left="851" w:right="14" w:hanging="425"/>
        <w:jc w:val="both"/>
        <w:rPr>
          <w:rFonts w:ascii="Tahoma" w:eastAsia="Tahoma" w:hAnsi="Tahoma" w:cs="Tahoma"/>
        </w:rPr>
      </w:pPr>
      <w:r>
        <w:rPr>
          <w:rFonts w:ascii="Tahoma" w:eastAsia="Tahoma" w:hAnsi="Tahoma" w:cs="Tahoma"/>
        </w:rPr>
        <w:t>Kolejne transze środkó</w:t>
      </w:r>
      <w:r w:rsidR="003334A0">
        <w:rPr>
          <w:rFonts w:ascii="Tahoma" w:eastAsia="Tahoma" w:hAnsi="Tahoma" w:cs="Tahoma"/>
        </w:rPr>
        <w:t>w</w:t>
      </w:r>
      <w:r>
        <w:rPr>
          <w:rFonts w:ascii="Tahoma" w:eastAsia="Tahoma" w:hAnsi="Tahoma" w:cs="Tahoma"/>
        </w:rPr>
        <w:t xml:space="preserve"> PFRON przekazywane są w terminach określonych w harmonogramie płatności, o którym mowa w </w:t>
      </w:r>
      <w:r w:rsidRPr="001C3C76">
        <w:rPr>
          <w:rFonts w:ascii="Tahoma" w:eastAsia="Tahoma" w:hAnsi="Tahoma" w:cs="Tahoma"/>
        </w:rPr>
        <w:t>§</w:t>
      </w:r>
      <w:r>
        <w:rPr>
          <w:rFonts w:ascii="Tahoma" w:eastAsia="Tahoma" w:hAnsi="Tahoma" w:cs="Tahoma"/>
        </w:rPr>
        <w:t xml:space="preserve"> 11 ust. 1.</w:t>
      </w:r>
    </w:p>
    <w:p w14:paraId="34544487" w14:textId="29573FD0"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spacing w:val="1"/>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rPr>
        <w:t>1,</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 xml:space="preserve">pić </w:t>
      </w:r>
      <w:r w:rsidRPr="001C3C76">
        <w:rPr>
          <w:rFonts w:ascii="Tahoma" w:eastAsia="Tahoma" w:hAnsi="Tahoma" w:cs="Tahoma"/>
          <w:spacing w:val="1"/>
        </w:rPr>
        <w:t>a</w:t>
      </w:r>
      <w:r w:rsidRPr="001C3C76">
        <w:rPr>
          <w:rFonts w:ascii="Tahoma" w:eastAsia="Tahoma" w:hAnsi="Tahoma" w:cs="Tahoma"/>
        </w:rPr>
        <w:t>lbo po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 xml:space="preserve">u </w:t>
      </w:r>
      <w:r w:rsidR="00B2598D">
        <w:rPr>
          <w:rFonts w:ascii="Tahoma" w:eastAsia="Tahoma" w:hAnsi="Tahoma" w:cs="Tahoma"/>
        </w:rPr>
        <w:br/>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 (w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gdy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 xml:space="preserve">ć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31"/>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37"/>
        </w:rPr>
        <w:t xml:space="preserve"> </w:t>
      </w:r>
      <w:r w:rsidRPr="001C3C76">
        <w:rPr>
          <w:rFonts w:ascii="Tahoma" w:eastAsia="Tahoma" w:hAnsi="Tahoma" w:cs="Tahoma"/>
        </w:rPr>
        <w:t>po</w:t>
      </w:r>
      <w:r w:rsidRPr="001C3C76">
        <w:rPr>
          <w:rFonts w:ascii="Tahoma" w:eastAsia="Tahoma" w:hAnsi="Tahoma" w:cs="Tahoma"/>
          <w:spacing w:val="38"/>
        </w:rPr>
        <w:t xml:space="preserve"> </w:t>
      </w:r>
      <w:r w:rsidRPr="001C3C76">
        <w:rPr>
          <w:rFonts w:ascii="Tahoma" w:eastAsia="Tahoma" w:hAnsi="Tahoma" w:cs="Tahoma"/>
        </w:rPr>
        <w:t>od</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3"/>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28"/>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2"/>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38"/>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32"/>
        </w:rPr>
        <w:t xml:space="preserve"> </w:t>
      </w:r>
      <w:r w:rsidRPr="001C3C76">
        <w:rPr>
          <w:rFonts w:ascii="Tahoma" w:eastAsia="Tahoma" w:hAnsi="Tahoma" w:cs="Tahoma"/>
        </w:rPr>
        <w:t>(w</w:t>
      </w:r>
      <w:r w:rsidRPr="001C3C76">
        <w:rPr>
          <w:rFonts w:ascii="Tahoma" w:eastAsia="Tahoma" w:hAnsi="Tahoma" w:cs="Tahoma"/>
          <w:spacing w:val="4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rPr>
        <w:t>dku</w:t>
      </w:r>
      <w:r w:rsidRPr="001C3C76">
        <w:rPr>
          <w:rFonts w:ascii="Tahoma" w:eastAsia="Tahoma" w:hAnsi="Tahoma" w:cs="Tahoma"/>
          <w:spacing w:val="32"/>
        </w:rPr>
        <w:t xml:space="preserve"> </w:t>
      </w:r>
      <w:r w:rsidRPr="001C3C76">
        <w:rPr>
          <w:rFonts w:ascii="Tahoma" w:eastAsia="Tahoma" w:hAnsi="Tahoma" w:cs="Tahoma"/>
        </w:rPr>
        <w:t>gdy</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lszy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or</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2"/>
        </w:rPr>
        <w:t>s</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rPr>
        <w:t>.</w:t>
      </w:r>
    </w:p>
    <w:p w14:paraId="1FD5CE0E" w14:textId="72F8574A"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3"/>
        </w:rPr>
        <w:t>e</w:t>
      </w:r>
      <w:r w:rsidRPr="001C3C76">
        <w:rPr>
          <w:rFonts w:ascii="Tahoma" w:eastAsia="Tahoma" w:hAnsi="Tahoma" w:cs="Tahoma"/>
          <w:spacing w:val="-1"/>
        </w:rPr>
        <w:t>jn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 xml:space="preserve"> 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w:t>
      </w:r>
      <w:r w:rsidRPr="001C3C76">
        <w:rPr>
          <w:rFonts w:ascii="Tahoma" w:eastAsia="Tahoma" w:hAnsi="Tahoma" w:cs="Tahoma"/>
          <w:spacing w:val="-8"/>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pop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9"/>
        </w:rPr>
        <w:t xml:space="preserve"> </w:t>
      </w:r>
      <w:r w:rsidRPr="001C3C76">
        <w:rPr>
          <w:rFonts w:ascii="Tahoma" w:eastAsia="Tahoma" w:hAnsi="Tahoma" w:cs="Tahoma"/>
          <w:spacing w:val="-1"/>
        </w:rPr>
        <w:t>ok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3982C5B5" w14:textId="77777777" w:rsidR="00072F4A" w:rsidRDefault="00280ADA" w:rsidP="00E43CDE">
      <w:pPr>
        <w:pStyle w:val="Akapitzlist"/>
        <w:numPr>
          <w:ilvl w:val="1"/>
          <w:numId w:val="53"/>
        </w:numPr>
        <w:spacing w:line="276" w:lineRule="auto"/>
        <w:ind w:left="851" w:right="14" w:hanging="425"/>
        <w:jc w:val="both"/>
        <w:rPr>
          <w:rFonts w:ascii="Tahoma" w:eastAsia="Tahoma" w:hAnsi="Tahoma" w:cs="Tahoma"/>
        </w:rPr>
      </w:pPr>
      <w:r w:rsidRPr="00072F4A">
        <w:rPr>
          <w:rFonts w:ascii="Tahoma" w:eastAsia="Tahoma" w:hAnsi="Tahoma" w:cs="Tahoma"/>
        </w:rPr>
        <w:t>w</w:t>
      </w:r>
      <w:r w:rsidRPr="00072F4A">
        <w:rPr>
          <w:rFonts w:ascii="Tahoma" w:eastAsia="Tahoma" w:hAnsi="Tahoma" w:cs="Tahoma"/>
          <w:spacing w:val="24"/>
        </w:rPr>
        <w:t xml:space="preserve"> </w:t>
      </w:r>
      <w:r w:rsidRPr="00072F4A">
        <w:rPr>
          <w:rFonts w:ascii="Tahoma" w:eastAsia="Tahoma" w:hAnsi="Tahoma" w:cs="Tahoma"/>
          <w:spacing w:val="-1"/>
        </w:rPr>
        <w:t>ch</w:t>
      </w:r>
      <w:r w:rsidRPr="00072F4A">
        <w:rPr>
          <w:rFonts w:ascii="Tahoma" w:eastAsia="Tahoma" w:hAnsi="Tahoma" w:cs="Tahoma"/>
          <w:spacing w:val="1"/>
        </w:rPr>
        <w:t>w</w:t>
      </w:r>
      <w:r w:rsidRPr="00072F4A">
        <w:rPr>
          <w:rFonts w:ascii="Tahoma" w:eastAsia="Tahoma" w:hAnsi="Tahoma" w:cs="Tahoma"/>
        </w:rPr>
        <w:t>ili z</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3"/>
        </w:rPr>
        <w:t xml:space="preserve"> </w:t>
      </w:r>
      <w:r w:rsidRPr="00072F4A">
        <w:rPr>
          <w:rFonts w:ascii="Tahoma" w:eastAsia="Tahoma" w:hAnsi="Tahoma" w:cs="Tahoma"/>
          <w:spacing w:val="-2"/>
        </w:rPr>
        <w:t>d</w:t>
      </w:r>
      <w:r w:rsidRPr="00072F4A">
        <w:rPr>
          <w:rFonts w:ascii="Tahoma" w:eastAsia="Tahoma" w:hAnsi="Tahoma" w:cs="Tahoma"/>
        </w:rPr>
        <w:t xml:space="preserve">o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spacing w:val="-2"/>
        </w:rPr>
        <w:t>t</w:t>
      </w:r>
      <w:r w:rsidRPr="00072F4A">
        <w:rPr>
          <w:rFonts w:ascii="Tahoma" w:eastAsia="Tahoma" w:hAnsi="Tahoma" w:cs="Tahoma"/>
        </w:rPr>
        <w:t xml:space="preserve">y </w:t>
      </w:r>
      <w:r w:rsidRPr="00072F4A">
        <w:rPr>
          <w:rFonts w:ascii="Tahoma" w:eastAsia="Tahoma" w:hAnsi="Tahoma" w:cs="Tahoma"/>
          <w:spacing w:val="-3"/>
        </w:rPr>
        <w:t>k</w:t>
      </w:r>
      <w:r w:rsidRPr="00072F4A">
        <w:rPr>
          <w:rFonts w:ascii="Tahoma" w:eastAsia="Tahoma" w:hAnsi="Tahoma" w:cs="Tahoma"/>
        </w:rPr>
        <w:t>ole</w:t>
      </w:r>
      <w:r w:rsidRPr="00072F4A">
        <w:rPr>
          <w:rFonts w:ascii="Tahoma" w:eastAsia="Tahoma" w:hAnsi="Tahoma" w:cs="Tahoma"/>
          <w:spacing w:val="1"/>
        </w:rPr>
        <w:t>j</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rPr>
        <w:t>j 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w:t>
      </w:r>
      <w:r w:rsidRPr="00072F4A">
        <w:rPr>
          <w:rFonts w:ascii="Tahoma" w:eastAsia="Tahoma" w:hAnsi="Tahoma" w:cs="Tahoma"/>
          <w:spacing w:val="3"/>
        </w:rPr>
        <w:t>z</w:t>
      </w:r>
      <w:r w:rsidRPr="00072F4A">
        <w:rPr>
          <w:rFonts w:ascii="Tahoma" w:eastAsia="Tahoma" w:hAnsi="Tahoma" w:cs="Tahoma"/>
        </w:rPr>
        <w:t>y do</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10"/>
        </w:rPr>
        <w:t>a</w:t>
      </w:r>
      <w:r w:rsidRPr="00072F4A">
        <w:rPr>
          <w:rFonts w:ascii="Tahoma" w:eastAsia="Tahoma" w:hAnsi="Tahoma" w:cs="Tahoma"/>
          <w:spacing w:val="-1"/>
        </w:rPr>
        <w:t>n</w:t>
      </w:r>
      <w:r w:rsidRPr="00072F4A">
        <w:rPr>
          <w:rFonts w:ascii="Tahoma" w:eastAsia="Tahoma" w:hAnsi="Tahoma" w:cs="Tahoma"/>
        </w:rPr>
        <w:t>so</w:t>
      </w:r>
      <w:r w:rsidRPr="00072F4A">
        <w:rPr>
          <w:rFonts w:ascii="Tahoma" w:eastAsia="Tahoma" w:hAnsi="Tahoma" w:cs="Tahoma"/>
          <w:spacing w:val="-2"/>
        </w:rPr>
        <w:t>w</w:t>
      </w:r>
      <w:r w:rsidRPr="00072F4A">
        <w:rPr>
          <w:rFonts w:ascii="Tahoma" w:eastAsia="Tahoma" w:hAnsi="Tahoma" w:cs="Tahoma"/>
          <w:spacing w:val="1"/>
        </w:rPr>
        <w:t>an</w:t>
      </w:r>
      <w:r w:rsidRPr="00072F4A">
        <w:rPr>
          <w:rFonts w:ascii="Tahoma" w:eastAsia="Tahoma" w:hAnsi="Tahoma" w:cs="Tahoma"/>
        </w:rPr>
        <w:t xml:space="preserve">ia IZ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 zobo</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ą</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3"/>
        </w:rPr>
        <w:t>n</w:t>
      </w:r>
      <w:r w:rsidRPr="00072F4A">
        <w:rPr>
          <w:rFonts w:ascii="Tahoma" w:eastAsia="Tahoma" w:hAnsi="Tahoma" w:cs="Tahoma"/>
        </w:rPr>
        <w:t xml:space="preserve">a do </w:t>
      </w:r>
      <w:r w:rsidRPr="00072F4A">
        <w:rPr>
          <w:rFonts w:ascii="Tahoma" w:eastAsia="Tahoma" w:hAnsi="Tahoma" w:cs="Tahoma"/>
          <w:spacing w:val="-1"/>
        </w:rPr>
        <w:t>u</w:t>
      </w:r>
      <w:r w:rsidRPr="00072F4A">
        <w:rPr>
          <w:rFonts w:ascii="Tahoma" w:eastAsia="Tahoma" w:hAnsi="Tahoma" w:cs="Tahoma"/>
          <w:spacing w:val="1"/>
        </w:rPr>
        <w:t>w</w:t>
      </w:r>
      <w:r w:rsidRPr="00072F4A">
        <w:rPr>
          <w:rFonts w:ascii="Tahoma" w:eastAsia="Tahoma" w:hAnsi="Tahoma" w:cs="Tahoma"/>
        </w:rPr>
        <w:t>zgl</w:t>
      </w:r>
      <w:r w:rsidRPr="00072F4A">
        <w:rPr>
          <w:rFonts w:ascii="Tahoma" w:eastAsia="Tahoma" w:hAnsi="Tahoma" w:cs="Tahoma"/>
          <w:spacing w:val="1"/>
        </w:rPr>
        <w:t>ę</w:t>
      </w:r>
      <w:r w:rsidRPr="00072F4A">
        <w:rPr>
          <w:rFonts w:ascii="Tahoma" w:eastAsia="Tahoma" w:hAnsi="Tahoma" w:cs="Tahoma"/>
        </w:rPr>
        <w:t>dni</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59"/>
        </w:rPr>
        <w:t xml:space="preserve"> </w:t>
      </w:r>
      <w:r w:rsidRPr="00072F4A">
        <w:rPr>
          <w:rFonts w:ascii="Tahoma" w:eastAsia="Tahoma" w:hAnsi="Tahoma" w:cs="Tahoma"/>
        </w:rPr>
        <w:t>śro</w:t>
      </w:r>
      <w:r w:rsidRPr="00072F4A">
        <w:rPr>
          <w:rFonts w:ascii="Tahoma" w:eastAsia="Tahoma" w:hAnsi="Tahoma" w:cs="Tahoma"/>
          <w:spacing w:val="3"/>
        </w:rPr>
        <w:t>d</w:t>
      </w:r>
      <w:r w:rsidRPr="00072F4A">
        <w:rPr>
          <w:rFonts w:ascii="Tahoma" w:eastAsia="Tahoma" w:hAnsi="Tahoma" w:cs="Tahoma"/>
          <w:spacing w:val="-1"/>
        </w:rPr>
        <w:t>k</w:t>
      </w:r>
      <w:r w:rsidRPr="00072F4A">
        <w:rPr>
          <w:rFonts w:ascii="Tahoma" w:eastAsia="Tahoma" w:hAnsi="Tahoma" w:cs="Tahoma"/>
          <w:spacing w:val="2"/>
        </w:rPr>
        <w:t>ó</w:t>
      </w:r>
      <w:r w:rsidRPr="00072F4A">
        <w:rPr>
          <w:rFonts w:ascii="Tahoma" w:eastAsia="Tahoma" w:hAnsi="Tahoma" w:cs="Tahoma"/>
        </w:rPr>
        <w:t xml:space="preserve">w </w:t>
      </w:r>
      <w:r w:rsidRPr="00072F4A">
        <w:rPr>
          <w:rFonts w:ascii="Tahoma" w:eastAsia="Tahoma" w:hAnsi="Tahoma" w:cs="Tahoma"/>
          <w:spacing w:val="-3"/>
        </w:rPr>
        <w:t>f</w:t>
      </w:r>
      <w:r w:rsidRPr="00072F4A">
        <w:rPr>
          <w:rFonts w:ascii="Tahoma" w:eastAsia="Tahoma" w:hAnsi="Tahoma" w:cs="Tahoma"/>
          <w:spacing w:val="1"/>
        </w:rPr>
        <w:t>a</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3"/>
        </w:rPr>
        <w:t>y</w:t>
      </w:r>
      <w:r w:rsidRPr="00072F4A">
        <w:rPr>
          <w:rFonts w:ascii="Tahoma" w:eastAsia="Tahoma" w:hAnsi="Tahoma" w:cs="Tahoma"/>
          <w:spacing w:val="-1"/>
        </w:rPr>
        <w:t>c</w:t>
      </w:r>
      <w:r w:rsidRPr="00072F4A">
        <w:rPr>
          <w:rFonts w:ascii="Tahoma" w:eastAsia="Tahoma" w:hAnsi="Tahoma" w:cs="Tahoma"/>
          <w:spacing w:val="3"/>
        </w:rPr>
        <w:t>z</w:t>
      </w:r>
      <w:r w:rsidRPr="00072F4A">
        <w:rPr>
          <w:rFonts w:ascii="Tahoma" w:eastAsia="Tahoma" w:hAnsi="Tahoma" w:cs="Tahoma"/>
          <w:spacing w:val="-1"/>
        </w:rPr>
        <w:t>n</w:t>
      </w:r>
      <w:r w:rsidRPr="00072F4A">
        <w:rPr>
          <w:rFonts w:ascii="Tahoma" w:eastAsia="Tahoma" w:hAnsi="Tahoma" w:cs="Tahoma"/>
        </w:rPr>
        <w:t>ie pr</w:t>
      </w:r>
      <w:r w:rsidRPr="00072F4A">
        <w:rPr>
          <w:rFonts w:ascii="Tahoma" w:eastAsia="Tahoma" w:hAnsi="Tahoma" w:cs="Tahoma"/>
          <w:spacing w:val="1"/>
        </w:rPr>
        <w:t>ze</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4"/>
        </w:rPr>
        <w:t>a</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 B</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spacing w:val="-1"/>
        </w:rPr>
        <w:t>f</w:t>
      </w:r>
      <w:r w:rsidRPr="00072F4A">
        <w:rPr>
          <w:rFonts w:ascii="Tahoma" w:eastAsia="Tahoma" w:hAnsi="Tahoma" w:cs="Tahoma"/>
          <w:spacing w:val="2"/>
        </w:rPr>
        <w:t>i</w:t>
      </w:r>
      <w:r w:rsidRPr="00072F4A">
        <w:rPr>
          <w:rFonts w:ascii="Tahoma" w:eastAsia="Tahoma" w:hAnsi="Tahoma" w:cs="Tahoma"/>
          <w:spacing w:val="-1"/>
        </w:rPr>
        <w:t>c</w:t>
      </w:r>
      <w:r w:rsidRPr="00072F4A">
        <w:rPr>
          <w:rFonts w:ascii="Tahoma" w:eastAsia="Tahoma" w:hAnsi="Tahoma" w:cs="Tahoma"/>
        </w:rPr>
        <w:t>j</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to</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58"/>
        </w:rPr>
        <w:t xml:space="preserve"> </w:t>
      </w:r>
      <w:r w:rsidRPr="00072F4A">
        <w:rPr>
          <w:rFonts w:ascii="Tahoma" w:eastAsia="Tahoma" w:hAnsi="Tahoma" w:cs="Tahoma"/>
          <w:spacing w:val="-1"/>
        </w:rPr>
        <w:t>n</w:t>
      </w:r>
      <w:r w:rsidRPr="00072F4A">
        <w:rPr>
          <w:rFonts w:ascii="Tahoma" w:eastAsia="Tahoma" w:hAnsi="Tahoma" w:cs="Tahoma"/>
        </w:rPr>
        <w:t>a dzi</w:t>
      </w:r>
      <w:r w:rsidRPr="00072F4A">
        <w:rPr>
          <w:rFonts w:ascii="Tahoma" w:eastAsia="Tahoma" w:hAnsi="Tahoma" w:cs="Tahoma"/>
          <w:spacing w:val="3"/>
        </w:rPr>
        <w:t>e</w:t>
      </w:r>
      <w:r w:rsidRPr="00072F4A">
        <w:rPr>
          <w:rFonts w:ascii="Tahoma" w:eastAsia="Tahoma" w:hAnsi="Tahoma" w:cs="Tahoma"/>
        </w:rPr>
        <w:t>ń</w:t>
      </w:r>
      <w:r w:rsidRPr="00072F4A">
        <w:rPr>
          <w:rFonts w:ascii="Tahoma" w:eastAsia="Tahoma" w:hAnsi="Tahoma" w:cs="Tahoma"/>
          <w:spacing w:val="3"/>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ze</w:t>
      </w:r>
      <w:r w:rsidRPr="00072F4A">
        <w:rPr>
          <w:rFonts w:ascii="Tahoma" w:eastAsia="Tahoma" w:hAnsi="Tahoma" w:cs="Tahoma"/>
          <w:spacing w:val="-1"/>
        </w:rPr>
        <w:t>n</w:t>
      </w:r>
      <w:r w:rsidRPr="00072F4A">
        <w:rPr>
          <w:rFonts w:ascii="Tahoma" w:eastAsia="Tahoma" w:hAnsi="Tahoma" w:cs="Tahoma"/>
        </w:rPr>
        <w:t>ia</w:t>
      </w:r>
      <w:r w:rsidR="0095019C" w:rsidRPr="00072F4A">
        <w:rPr>
          <w:rFonts w:ascii="Tahoma" w:eastAsia="Tahoma" w:hAnsi="Tahoma" w:cs="Tahoma"/>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ios</w:t>
      </w:r>
      <w:r w:rsidRPr="00072F4A">
        <w:rPr>
          <w:rFonts w:ascii="Tahoma" w:eastAsia="Tahoma" w:hAnsi="Tahoma" w:cs="Tahoma"/>
          <w:spacing w:val="1"/>
        </w:rPr>
        <w:t>k</w:t>
      </w:r>
      <w:r w:rsidRPr="00072F4A">
        <w:rPr>
          <w:rFonts w:ascii="Tahoma" w:eastAsia="Tahoma" w:hAnsi="Tahoma" w:cs="Tahoma"/>
        </w:rPr>
        <w:t>u</w:t>
      </w:r>
      <w:r w:rsidRPr="00072F4A">
        <w:rPr>
          <w:rFonts w:ascii="Tahoma" w:eastAsia="Tahoma" w:hAnsi="Tahoma" w:cs="Tahoma"/>
          <w:spacing w:val="3"/>
        </w:rPr>
        <w:t xml:space="preserve"> </w:t>
      </w:r>
      <w:r w:rsidRPr="00072F4A">
        <w:rPr>
          <w:rFonts w:ascii="Tahoma" w:eastAsia="Tahoma" w:hAnsi="Tahoma" w:cs="Tahoma"/>
        </w:rPr>
        <w:t>o</w:t>
      </w:r>
      <w:r w:rsidRPr="00072F4A">
        <w:rPr>
          <w:rFonts w:ascii="Tahoma" w:eastAsia="Tahoma" w:hAnsi="Tahoma" w:cs="Tahoma"/>
          <w:spacing w:val="11"/>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spacing w:val="-1"/>
        </w:rPr>
        <w:t>ć</w:t>
      </w:r>
      <w:r w:rsidRPr="00072F4A">
        <w:rPr>
          <w:rFonts w:ascii="Tahoma" w:eastAsia="Tahoma" w:hAnsi="Tahoma" w:cs="Tahoma"/>
        </w:rPr>
        <w:t>,</w:t>
      </w:r>
      <w:r w:rsidRPr="00072F4A">
        <w:rPr>
          <w:rFonts w:ascii="Tahoma" w:eastAsia="Tahoma" w:hAnsi="Tahoma" w:cs="Tahoma"/>
          <w:spacing w:val="2"/>
        </w:rPr>
        <w:t xml:space="preserve"> </w:t>
      </w:r>
      <w:r w:rsidRPr="00072F4A">
        <w:rPr>
          <w:rFonts w:ascii="Tahoma" w:eastAsia="Tahoma" w:hAnsi="Tahoma" w:cs="Tahoma"/>
        </w:rPr>
        <w:t>w</w:t>
      </w:r>
      <w:r w:rsidRPr="00072F4A">
        <w:rPr>
          <w:rFonts w:ascii="Tahoma" w:eastAsia="Tahoma" w:hAnsi="Tahoma" w:cs="Tahoma"/>
          <w:spacing w:val="12"/>
        </w:rPr>
        <w:t xml:space="preserve"> </w:t>
      </w:r>
      <w:r w:rsidRPr="00072F4A">
        <w:rPr>
          <w:rFonts w:ascii="Tahoma" w:eastAsia="Tahoma" w:hAnsi="Tahoma" w:cs="Tahoma"/>
          <w:spacing w:val="-2"/>
        </w:rPr>
        <w:t>t</w:t>
      </w:r>
      <w:r w:rsidRPr="00072F4A">
        <w:rPr>
          <w:rFonts w:ascii="Tahoma" w:eastAsia="Tahoma" w:hAnsi="Tahoma" w:cs="Tahoma"/>
          <w:spacing w:val="-1"/>
        </w:rPr>
        <w:t>y</w:t>
      </w:r>
      <w:r w:rsidRPr="00072F4A">
        <w:rPr>
          <w:rFonts w:ascii="Tahoma" w:eastAsia="Tahoma" w:hAnsi="Tahoma" w:cs="Tahoma"/>
        </w:rPr>
        <w:t>m</w:t>
      </w:r>
      <w:r w:rsidRPr="00072F4A">
        <w:rPr>
          <w:rFonts w:ascii="Tahoma" w:eastAsia="Tahoma" w:hAnsi="Tahoma" w:cs="Tahoma"/>
          <w:spacing w:val="9"/>
        </w:rPr>
        <w:t xml:space="preserve"> </w:t>
      </w:r>
      <w:r w:rsidRPr="00072F4A">
        <w:rPr>
          <w:rFonts w:ascii="Tahoma" w:eastAsia="Tahoma" w:hAnsi="Tahoma" w:cs="Tahoma"/>
        </w:rPr>
        <w:t>ró</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ż</w:t>
      </w:r>
      <w:r w:rsidRPr="00072F4A">
        <w:rPr>
          <w:rFonts w:ascii="Tahoma" w:eastAsia="Tahoma" w:hAnsi="Tahoma" w:cs="Tahoma"/>
          <w:spacing w:val="4"/>
        </w:rPr>
        <w:t xml:space="preserve"> </w:t>
      </w:r>
      <w:r w:rsidRPr="00072F4A">
        <w:rPr>
          <w:rFonts w:ascii="Tahoma" w:eastAsia="Tahoma" w:hAnsi="Tahoma" w:cs="Tahoma"/>
          <w:spacing w:val="2"/>
        </w:rPr>
        <w:t>p</w:t>
      </w:r>
      <w:r w:rsidRPr="00072F4A">
        <w:rPr>
          <w:rFonts w:ascii="Tahoma" w:eastAsia="Tahoma" w:hAnsi="Tahoma" w:cs="Tahoma"/>
        </w:rPr>
        <w:t>o</w:t>
      </w:r>
      <w:r w:rsidRPr="00072F4A">
        <w:rPr>
          <w:rFonts w:ascii="Tahoma" w:eastAsia="Tahoma" w:hAnsi="Tahoma" w:cs="Tahoma"/>
          <w:spacing w:val="8"/>
        </w:rPr>
        <w:t xml:space="preserve"> </w:t>
      </w:r>
      <w:r w:rsidRPr="00072F4A">
        <w:rPr>
          <w:rFonts w:ascii="Tahoma" w:eastAsia="Tahoma" w:hAnsi="Tahoma" w:cs="Tahoma"/>
        </w:rPr>
        <w:t>z</w:t>
      </w:r>
      <w:r w:rsidRPr="00072F4A">
        <w:rPr>
          <w:rFonts w:ascii="Tahoma" w:eastAsia="Tahoma" w:hAnsi="Tahoma" w:cs="Tahoma"/>
          <w:spacing w:val="1"/>
        </w:rPr>
        <w:t>ł</w:t>
      </w:r>
      <w:r w:rsidRPr="00072F4A">
        <w:rPr>
          <w:rFonts w:ascii="Tahoma" w:eastAsia="Tahoma" w:hAnsi="Tahoma" w:cs="Tahoma"/>
        </w:rPr>
        <w:t>oż</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iu</w:t>
      </w:r>
      <w:r w:rsidRPr="00072F4A">
        <w:rPr>
          <w:rFonts w:ascii="Tahoma" w:eastAsia="Tahoma" w:hAnsi="Tahoma" w:cs="Tahoma"/>
          <w:spacing w:val="5"/>
        </w:rPr>
        <w:t xml:space="preserve"> </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z</w:t>
      </w:r>
      <w:r w:rsidRPr="00072F4A">
        <w:rPr>
          <w:rFonts w:ascii="Tahoma" w:eastAsia="Tahoma" w:hAnsi="Tahoma" w:cs="Tahoma"/>
          <w:spacing w:val="12"/>
        </w:rPr>
        <w:t xml:space="preserve"> </w:t>
      </w:r>
      <w:r w:rsidRPr="00072F4A">
        <w:rPr>
          <w:rFonts w:ascii="Tahoma" w:eastAsia="Tahoma" w:hAnsi="Tahoma" w:cs="Tahoma"/>
        </w:rPr>
        <w:t>B</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spacing w:val="3"/>
        </w:rPr>
        <w:t>e</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2"/>
        </w:rPr>
        <w:t>c</w:t>
      </w:r>
      <w:r w:rsidRPr="00072F4A">
        <w:rPr>
          <w:rFonts w:ascii="Tahoma" w:eastAsia="Tahoma" w:hAnsi="Tahoma" w:cs="Tahoma"/>
        </w:rPr>
        <w:t>j</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 xml:space="preserve">ta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os</w:t>
      </w:r>
      <w:r w:rsidRPr="00072F4A">
        <w:rPr>
          <w:rFonts w:ascii="Tahoma" w:eastAsia="Tahoma" w:hAnsi="Tahoma" w:cs="Tahoma"/>
          <w:spacing w:val="1"/>
        </w:rPr>
        <w:t>k</w:t>
      </w:r>
      <w:r w:rsidRPr="00072F4A">
        <w:rPr>
          <w:rFonts w:ascii="Tahoma" w:eastAsia="Tahoma" w:hAnsi="Tahoma" w:cs="Tahoma"/>
        </w:rPr>
        <w:t>u</w:t>
      </w:r>
      <w:r w:rsidRPr="00072F4A">
        <w:rPr>
          <w:rFonts w:ascii="Tahoma" w:eastAsia="Tahoma" w:hAnsi="Tahoma" w:cs="Tahoma"/>
          <w:spacing w:val="3"/>
        </w:rPr>
        <w:t xml:space="preserve"> </w:t>
      </w:r>
      <w:r w:rsidRPr="00072F4A">
        <w:rPr>
          <w:rFonts w:ascii="Tahoma" w:eastAsia="Tahoma" w:hAnsi="Tahoma" w:cs="Tahoma"/>
        </w:rPr>
        <w:t>o</w:t>
      </w:r>
      <w:r w:rsidRPr="00072F4A">
        <w:rPr>
          <w:rFonts w:ascii="Tahoma" w:eastAsia="Tahoma" w:hAnsi="Tahoma" w:cs="Tahoma"/>
          <w:spacing w:val="11"/>
        </w:rPr>
        <w:t xml:space="preserve"> </w:t>
      </w:r>
      <w:r w:rsidRPr="00072F4A">
        <w:rPr>
          <w:rFonts w:ascii="Tahoma" w:eastAsia="Tahoma" w:hAnsi="Tahoma" w:cs="Tahoma"/>
        </w:rPr>
        <w:t>p</w:t>
      </w:r>
      <w:r w:rsidRPr="00072F4A">
        <w:rPr>
          <w:rFonts w:ascii="Tahoma" w:eastAsia="Tahoma" w:hAnsi="Tahoma" w:cs="Tahoma"/>
          <w:spacing w:val="3"/>
        </w:rPr>
        <w:t>ł</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3"/>
        </w:rPr>
        <w:t>ć</w:t>
      </w:r>
      <w:r w:rsidR="00A6735E" w:rsidRPr="00072F4A">
        <w:rPr>
          <w:rFonts w:ascii="Tahoma" w:eastAsia="Tahoma" w:hAnsi="Tahoma" w:cs="Tahoma"/>
        </w:rPr>
        <w:t xml:space="preserve"> oraz</w:t>
      </w:r>
      <w:r w:rsidR="002B0351" w:rsidRPr="00072F4A">
        <w:rPr>
          <w:rFonts w:ascii="Tahoma" w:eastAsia="Tahoma" w:hAnsi="Tahoma" w:cs="Tahoma"/>
          <w:spacing w:val="-1"/>
        </w:rPr>
        <w:t xml:space="preserve"> </w:t>
      </w:r>
      <w:r w:rsidRPr="00072F4A">
        <w:rPr>
          <w:rFonts w:ascii="Tahoma" w:eastAsia="Tahoma" w:hAnsi="Tahoma" w:cs="Tahoma"/>
          <w:spacing w:val="-1"/>
        </w:rPr>
        <w:t>c</w:t>
      </w:r>
      <w:r w:rsidRPr="00072F4A">
        <w:rPr>
          <w:rFonts w:ascii="Tahoma" w:eastAsia="Tahoma" w:hAnsi="Tahoma" w:cs="Tahoma"/>
        </w:rPr>
        <w:t>o</w:t>
      </w:r>
      <w:r w:rsidRPr="00072F4A">
        <w:rPr>
          <w:rFonts w:ascii="Tahoma" w:eastAsia="Tahoma" w:hAnsi="Tahoma" w:cs="Tahoma"/>
          <w:spacing w:val="11"/>
        </w:rPr>
        <w:t xml:space="preserve"> </w:t>
      </w:r>
      <w:r w:rsidRPr="00072F4A">
        <w:rPr>
          <w:rFonts w:ascii="Tahoma" w:eastAsia="Tahoma" w:hAnsi="Tahoma" w:cs="Tahoma"/>
        </w:rPr>
        <w:t xml:space="preserve">do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3"/>
        </w:rPr>
        <w:t>y</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4"/>
        </w:rPr>
        <w:t xml:space="preserve"> </w:t>
      </w:r>
      <w:r w:rsidRPr="00072F4A">
        <w:rPr>
          <w:rFonts w:ascii="Tahoma" w:eastAsia="Tahoma" w:hAnsi="Tahoma" w:cs="Tahoma"/>
        </w:rPr>
        <w:t>IZ</w:t>
      </w:r>
      <w:r w:rsidRPr="00072F4A">
        <w:rPr>
          <w:rFonts w:ascii="Tahoma" w:eastAsia="Tahoma" w:hAnsi="Tahoma" w:cs="Tahoma"/>
          <w:spacing w:val="-3"/>
        </w:rPr>
        <w:t xml:space="preserve"> </w:t>
      </w:r>
      <w:r w:rsidRPr="00072F4A">
        <w:rPr>
          <w:rFonts w:ascii="Tahoma" w:eastAsia="Tahoma" w:hAnsi="Tahoma" w:cs="Tahoma"/>
          <w:spacing w:val="2"/>
        </w:rPr>
        <w:t>d</w:t>
      </w:r>
      <w:r w:rsidRPr="00072F4A">
        <w:rPr>
          <w:rFonts w:ascii="Tahoma" w:eastAsia="Tahoma" w:hAnsi="Tahoma" w:cs="Tahoma"/>
        </w:rPr>
        <w:t>o</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ła</w:t>
      </w:r>
      <w:r w:rsidRPr="00072F4A">
        <w:rPr>
          <w:rFonts w:ascii="Tahoma" w:eastAsia="Tahoma" w:hAnsi="Tahoma" w:cs="Tahoma"/>
          <w:spacing w:val="-7"/>
        </w:rPr>
        <w:t xml:space="preserve"> </w:t>
      </w:r>
      <w:r w:rsidRPr="00072F4A">
        <w:rPr>
          <w:rFonts w:ascii="Tahoma" w:eastAsia="Tahoma" w:hAnsi="Tahoma" w:cs="Tahoma"/>
        </w:rPr>
        <w:t>zl</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a</w:t>
      </w:r>
      <w:r w:rsidRPr="00072F4A">
        <w:rPr>
          <w:rFonts w:ascii="Tahoma" w:eastAsia="Tahoma" w:hAnsi="Tahoma" w:cs="Tahoma"/>
          <w:spacing w:val="-6"/>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1"/>
        </w:rPr>
        <w:t>c</w:t>
      </w:r>
      <w:r w:rsidR="00FC2DB2" w:rsidRPr="00072F4A">
        <w:rPr>
          <w:rFonts w:ascii="Tahoma" w:eastAsia="Tahoma" w:hAnsi="Tahoma" w:cs="Tahoma"/>
        </w:rPr>
        <w:t>i;</w:t>
      </w:r>
    </w:p>
    <w:p w14:paraId="2D96AAC7" w14:textId="68E7880B" w:rsidR="00942F4E" w:rsidRPr="00072F4A" w:rsidRDefault="00280ADA" w:rsidP="00E43CDE">
      <w:pPr>
        <w:pStyle w:val="Akapitzlist"/>
        <w:numPr>
          <w:ilvl w:val="1"/>
          <w:numId w:val="53"/>
        </w:numPr>
        <w:spacing w:line="276" w:lineRule="auto"/>
        <w:ind w:left="851" w:right="14" w:hanging="425"/>
        <w:jc w:val="both"/>
        <w:rPr>
          <w:rFonts w:ascii="Tahoma" w:eastAsia="Tahoma" w:hAnsi="Tahoma" w:cs="Tahoma"/>
        </w:rPr>
      </w:pPr>
      <w:r w:rsidRPr="00072F4A">
        <w:rPr>
          <w:rFonts w:ascii="Tahoma" w:eastAsia="Tahoma" w:hAnsi="Tahoma" w:cs="Tahoma"/>
        </w:rPr>
        <w:t>li</w:t>
      </w:r>
      <w:r w:rsidRPr="00072F4A">
        <w:rPr>
          <w:rFonts w:ascii="Tahoma" w:eastAsia="Tahoma" w:hAnsi="Tahoma" w:cs="Tahoma"/>
          <w:spacing w:val="1"/>
        </w:rPr>
        <w:t>m</w:t>
      </w:r>
      <w:r w:rsidRPr="00072F4A">
        <w:rPr>
          <w:rFonts w:ascii="Tahoma" w:eastAsia="Tahoma" w:hAnsi="Tahoma" w:cs="Tahoma"/>
        </w:rPr>
        <w:t>it</w:t>
      </w:r>
      <w:r w:rsidRPr="00072F4A">
        <w:rPr>
          <w:rFonts w:ascii="Tahoma" w:eastAsia="Tahoma" w:hAnsi="Tahoma" w:cs="Tahoma"/>
          <w:spacing w:val="32"/>
        </w:rPr>
        <w:t xml:space="preserve"> </w:t>
      </w:r>
      <w:r w:rsidRPr="00072F4A">
        <w:rPr>
          <w:rFonts w:ascii="Tahoma" w:eastAsia="Tahoma" w:hAnsi="Tahoma" w:cs="Tahoma"/>
          <w:spacing w:val="-1"/>
        </w:rPr>
        <w:t>7</w:t>
      </w:r>
      <w:r w:rsidRPr="00072F4A">
        <w:rPr>
          <w:rFonts w:ascii="Tahoma" w:eastAsia="Tahoma" w:hAnsi="Tahoma" w:cs="Tahoma"/>
        </w:rPr>
        <w:t>0%</w:t>
      </w:r>
      <w:r w:rsidRPr="00072F4A">
        <w:rPr>
          <w:rFonts w:ascii="Tahoma" w:eastAsia="Tahoma" w:hAnsi="Tahoma" w:cs="Tahoma"/>
          <w:spacing w:val="34"/>
        </w:rPr>
        <w:t xml:space="preserve"> </w:t>
      </w:r>
      <w:r w:rsidRPr="00072F4A">
        <w:rPr>
          <w:rFonts w:ascii="Tahoma" w:eastAsia="Tahoma" w:hAnsi="Tahoma" w:cs="Tahoma"/>
        </w:rPr>
        <w:t>do</w:t>
      </w:r>
      <w:r w:rsidRPr="00072F4A">
        <w:rPr>
          <w:rFonts w:ascii="Tahoma" w:eastAsia="Tahoma" w:hAnsi="Tahoma" w:cs="Tahoma"/>
          <w:spacing w:val="-1"/>
        </w:rPr>
        <w:t>f</w:t>
      </w:r>
      <w:r w:rsidRPr="00072F4A">
        <w:rPr>
          <w:rFonts w:ascii="Tahoma" w:eastAsia="Tahoma" w:hAnsi="Tahoma" w:cs="Tahoma"/>
          <w:spacing w:val="2"/>
        </w:rPr>
        <w:t>i</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spacing w:val="2"/>
        </w:rPr>
        <w:t>s</w:t>
      </w:r>
      <w:r w:rsidRPr="00072F4A">
        <w:rPr>
          <w:rFonts w:ascii="Tahoma" w:eastAsia="Tahoma" w:hAnsi="Tahoma" w:cs="Tahoma"/>
        </w:rPr>
        <w:t>o</w:t>
      </w:r>
      <w:r w:rsidRPr="00072F4A">
        <w:rPr>
          <w:rFonts w:ascii="Tahoma" w:eastAsia="Tahoma" w:hAnsi="Tahoma" w:cs="Tahoma"/>
          <w:spacing w:val="1"/>
        </w:rPr>
        <w:t>wa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25"/>
        </w:rPr>
        <w:t xml:space="preserve"> </w:t>
      </w:r>
      <w:r w:rsidRPr="00072F4A">
        <w:rPr>
          <w:rFonts w:ascii="Tahoma" w:eastAsia="Tahoma" w:hAnsi="Tahoma" w:cs="Tahoma"/>
        </w:rPr>
        <w:t>roz</w:t>
      </w:r>
      <w:r w:rsidRPr="00072F4A">
        <w:rPr>
          <w:rFonts w:ascii="Tahoma" w:eastAsia="Tahoma" w:hAnsi="Tahoma" w:cs="Tahoma"/>
          <w:spacing w:val="1"/>
        </w:rPr>
        <w:t>pa</w:t>
      </w:r>
      <w:r w:rsidRPr="00072F4A">
        <w:rPr>
          <w:rFonts w:ascii="Tahoma" w:eastAsia="Tahoma" w:hAnsi="Tahoma" w:cs="Tahoma"/>
        </w:rPr>
        <w:t>try</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3"/>
        </w:rPr>
        <w:t>n</w:t>
      </w:r>
      <w:r w:rsidRPr="00072F4A">
        <w:rPr>
          <w:rFonts w:ascii="Tahoma" w:eastAsia="Tahoma" w:hAnsi="Tahoma" w:cs="Tahoma"/>
        </w:rPr>
        <w:t>y</w:t>
      </w:r>
      <w:r w:rsidRPr="00072F4A">
        <w:rPr>
          <w:rFonts w:ascii="Tahoma" w:eastAsia="Tahoma" w:hAnsi="Tahoma" w:cs="Tahoma"/>
          <w:spacing w:val="24"/>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32"/>
        </w:rPr>
        <w:t xml:space="preserve"> </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1"/>
        </w:rPr>
        <w:t>u</w:t>
      </w:r>
      <w:r w:rsidRPr="00072F4A">
        <w:rPr>
          <w:rFonts w:ascii="Tahoma" w:eastAsia="Tahoma" w:hAnsi="Tahoma" w:cs="Tahoma"/>
          <w:spacing w:val="3"/>
        </w:rPr>
        <w:t>l</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y</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w:t>
      </w:r>
      <w:r w:rsidRPr="00072F4A">
        <w:rPr>
          <w:rFonts w:ascii="Tahoma" w:eastAsia="Tahoma" w:hAnsi="Tahoma" w:cs="Tahoma"/>
          <w:spacing w:val="22"/>
        </w:rPr>
        <w:t xml:space="preserve"> </w:t>
      </w:r>
      <w:r w:rsidRPr="00072F4A">
        <w:rPr>
          <w:rFonts w:ascii="Tahoma" w:eastAsia="Tahoma" w:hAnsi="Tahoma" w:cs="Tahoma"/>
          <w:spacing w:val="3"/>
        </w:rPr>
        <w:t>I</w:t>
      </w:r>
      <w:r w:rsidRPr="00072F4A">
        <w:rPr>
          <w:rFonts w:ascii="Tahoma" w:eastAsia="Tahoma" w:hAnsi="Tahoma" w:cs="Tahoma"/>
        </w:rPr>
        <w:t>Z</w:t>
      </w:r>
      <w:r w:rsidRPr="00072F4A">
        <w:rPr>
          <w:rFonts w:ascii="Tahoma" w:eastAsia="Tahoma" w:hAnsi="Tahoma" w:cs="Tahoma"/>
          <w:spacing w:val="32"/>
        </w:rPr>
        <w:t xml:space="preserve"> </w:t>
      </w:r>
      <w:r w:rsidRPr="00072F4A">
        <w:rPr>
          <w:rFonts w:ascii="Tahoma" w:eastAsia="Tahoma" w:hAnsi="Tahoma" w:cs="Tahoma"/>
        </w:rPr>
        <w:t>d</w:t>
      </w:r>
      <w:r w:rsidRPr="00072F4A">
        <w:rPr>
          <w:rFonts w:ascii="Tahoma" w:eastAsia="Tahoma" w:hAnsi="Tahoma" w:cs="Tahoma"/>
          <w:spacing w:val="2"/>
        </w:rPr>
        <w:t>o</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spacing w:val="1"/>
        </w:rPr>
        <w:t>u</w:t>
      </w:r>
      <w:r w:rsidRPr="00072F4A">
        <w:rPr>
          <w:rFonts w:ascii="Tahoma" w:eastAsia="Tahoma" w:hAnsi="Tahoma" w:cs="Tahoma"/>
          <w:spacing w:val="-1"/>
        </w:rPr>
        <w:t>j</w:t>
      </w:r>
      <w:r w:rsidRPr="00072F4A">
        <w:rPr>
          <w:rFonts w:ascii="Tahoma" w:eastAsia="Tahoma" w:hAnsi="Tahoma" w:cs="Tahoma"/>
        </w:rPr>
        <w:t>e</w:t>
      </w:r>
      <w:r w:rsidRPr="00072F4A">
        <w:rPr>
          <w:rFonts w:ascii="Tahoma" w:eastAsia="Tahoma" w:hAnsi="Tahoma" w:cs="Tahoma"/>
          <w:spacing w:val="27"/>
        </w:rPr>
        <w:t xml:space="preserve"> </w:t>
      </w:r>
      <w:r w:rsidRPr="00072F4A">
        <w:rPr>
          <w:rFonts w:ascii="Tahoma" w:eastAsia="Tahoma" w:hAnsi="Tahoma" w:cs="Tahoma"/>
        </w:rPr>
        <w:t>poró</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 rozliczo</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 do</w:t>
      </w:r>
      <w:r w:rsidRPr="00072F4A">
        <w:rPr>
          <w:rFonts w:ascii="Tahoma" w:eastAsia="Tahoma" w:hAnsi="Tahoma" w:cs="Tahoma"/>
          <w:spacing w:val="1"/>
        </w:rPr>
        <w:t>t</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spacing w:val="-1"/>
        </w:rPr>
        <w:t>hc</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 xml:space="preserve">s w </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 pro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 xml:space="preserve">tu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ó</w:t>
      </w:r>
      <w:r w:rsidRPr="00072F4A">
        <w:rPr>
          <w:rFonts w:ascii="Tahoma" w:eastAsia="Tahoma" w:hAnsi="Tahoma" w:cs="Tahoma"/>
          <w:spacing w:val="-6"/>
        </w:rPr>
        <w:t>w</w:t>
      </w:r>
      <w:r w:rsidRPr="00072F4A">
        <w:rPr>
          <w:rFonts w:ascii="Tahoma" w:eastAsia="Tahoma" w:hAnsi="Tahoma" w:cs="Tahoma"/>
        </w:rPr>
        <w:t>, bior</w:t>
      </w:r>
      <w:r w:rsidRPr="00072F4A">
        <w:rPr>
          <w:rFonts w:ascii="Tahoma" w:eastAsia="Tahoma" w:hAnsi="Tahoma" w:cs="Tahoma"/>
          <w:spacing w:val="1"/>
        </w:rPr>
        <w:t>ą</w:t>
      </w:r>
      <w:r w:rsidRPr="00072F4A">
        <w:rPr>
          <w:rFonts w:ascii="Tahoma" w:eastAsia="Tahoma" w:hAnsi="Tahoma" w:cs="Tahoma"/>
        </w:rPr>
        <w:t xml:space="preserve">c pod </w:t>
      </w:r>
      <w:r w:rsidRPr="00072F4A">
        <w:rPr>
          <w:rFonts w:ascii="Tahoma" w:eastAsia="Tahoma" w:hAnsi="Tahoma" w:cs="Tahoma"/>
          <w:spacing w:val="-1"/>
        </w:rPr>
        <w:t>u</w:t>
      </w:r>
      <w:r w:rsidRPr="00072F4A">
        <w:rPr>
          <w:rFonts w:ascii="Tahoma" w:eastAsia="Tahoma" w:hAnsi="Tahoma" w:cs="Tahoma"/>
          <w:spacing w:val="1"/>
        </w:rPr>
        <w:t>wa</w:t>
      </w:r>
      <w:r w:rsidRPr="00072F4A">
        <w:rPr>
          <w:rFonts w:ascii="Tahoma" w:eastAsia="Tahoma" w:hAnsi="Tahoma" w:cs="Tahoma"/>
        </w:rPr>
        <w:t xml:space="preserve">gę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i</w:t>
      </w:r>
      <w:r w:rsidR="002B0351" w:rsidRPr="00072F4A">
        <w:rPr>
          <w:rFonts w:ascii="Tahoma" w:eastAsia="Tahoma" w:hAnsi="Tahoma" w:cs="Tahoma"/>
        </w:rPr>
        <w:br/>
      </w:r>
      <w:r w:rsidRPr="00072F4A">
        <w:rPr>
          <w:rFonts w:ascii="Tahoma" w:eastAsia="Tahoma" w:hAnsi="Tahoma" w:cs="Tahoma"/>
        </w:rPr>
        <w:t>w</w:t>
      </w:r>
      <w:r w:rsidRPr="00072F4A">
        <w:rPr>
          <w:rFonts w:ascii="Tahoma" w:eastAsia="Tahoma" w:hAnsi="Tahoma" w:cs="Tahoma"/>
          <w:spacing w:val="15"/>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w:t>
      </w:r>
      <w:r w:rsidRPr="00072F4A">
        <w:rPr>
          <w:rFonts w:ascii="Tahoma" w:eastAsia="Tahoma" w:hAnsi="Tahoma" w:cs="Tahoma"/>
        </w:rPr>
        <w:t>o</w:t>
      </w:r>
      <w:r w:rsidRPr="00072F4A">
        <w:rPr>
          <w:rFonts w:ascii="Tahoma" w:eastAsia="Tahoma" w:hAnsi="Tahoma" w:cs="Tahoma"/>
          <w:spacing w:val="-3"/>
        </w:rPr>
        <w:t>ny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1"/>
        </w:rPr>
        <w:t xml:space="preserve"> </w:t>
      </w:r>
      <w:r w:rsidRPr="00072F4A">
        <w:rPr>
          <w:rFonts w:ascii="Tahoma" w:eastAsia="Tahoma" w:hAnsi="Tahoma" w:cs="Tahoma"/>
          <w:spacing w:val="-1"/>
        </w:rPr>
        <w:t>u</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d</w:t>
      </w:r>
      <w:r w:rsidRPr="00072F4A">
        <w:rPr>
          <w:rFonts w:ascii="Tahoma" w:eastAsia="Tahoma" w:hAnsi="Tahoma" w:cs="Tahoma"/>
          <w:spacing w:val="2"/>
        </w:rPr>
        <w:t>n</w:t>
      </w:r>
      <w:r w:rsidRPr="00072F4A">
        <w:rPr>
          <w:rFonts w:ascii="Tahoma" w:eastAsia="Tahoma" w:hAnsi="Tahoma" w:cs="Tahoma"/>
        </w:rPr>
        <w:t>io</w:t>
      </w:r>
      <w:r w:rsidRPr="00072F4A">
        <w:rPr>
          <w:rFonts w:ascii="Tahoma" w:eastAsia="Tahoma" w:hAnsi="Tahoma" w:cs="Tahoma"/>
          <w:spacing w:val="6"/>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io</w:t>
      </w:r>
      <w:r w:rsidRPr="00072F4A">
        <w:rPr>
          <w:rFonts w:ascii="Tahoma" w:eastAsia="Tahoma" w:hAnsi="Tahoma" w:cs="Tahoma"/>
          <w:spacing w:val="2"/>
        </w:rPr>
        <w:t>s</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7"/>
        </w:rPr>
        <w:t xml:space="preserve"> </w:t>
      </w:r>
      <w:r w:rsidRPr="00072F4A">
        <w:rPr>
          <w:rFonts w:ascii="Tahoma" w:eastAsia="Tahoma" w:hAnsi="Tahoma" w:cs="Tahoma"/>
        </w:rPr>
        <w:t>o</w:t>
      </w:r>
      <w:r w:rsidRPr="00072F4A">
        <w:rPr>
          <w:rFonts w:ascii="Tahoma" w:eastAsia="Tahoma" w:hAnsi="Tahoma" w:cs="Tahoma"/>
          <w:spacing w:val="14"/>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spacing w:val="2"/>
        </w:rPr>
        <w:t>o</w:t>
      </w:r>
      <w:r w:rsidRPr="00072F4A">
        <w:rPr>
          <w:rFonts w:ascii="Tahoma" w:eastAsia="Tahoma" w:hAnsi="Tahoma" w:cs="Tahoma"/>
        </w:rPr>
        <w:t>ś</w:t>
      </w:r>
      <w:r w:rsidRPr="00072F4A">
        <w:rPr>
          <w:rFonts w:ascii="Tahoma" w:eastAsia="Tahoma" w:hAnsi="Tahoma" w:cs="Tahoma"/>
          <w:spacing w:val="6"/>
        </w:rPr>
        <w:t>ć</w:t>
      </w:r>
      <w:r w:rsidRPr="00072F4A">
        <w:rPr>
          <w:rFonts w:ascii="Tahoma" w:eastAsia="Tahoma" w:hAnsi="Tahoma" w:cs="Tahoma"/>
        </w:rPr>
        <w:t>,</w:t>
      </w:r>
      <w:r w:rsidRPr="00072F4A">
        <w:rPr>
          <w:rFonts w:ascii="Tahoma" w:eastAsia="Tahoma" w:hAnsi="Tahoma" w:cs="Tahoma"/>
          <w:spacing w:val="9"/>
        </w:rPr>
        <w:t xml:space="preserve"> </w:t>
      </w:r>
      <w:r w:rsidRPr="00072F4A">
        <w:rPr>
          <w:rFonts w:ascii="Tahoma" w:eastAsia="Tahoma" w:hAnsi="Tahoma" w:cs="Tahoma"/>
        </w:rPr>
        <w:t>po</w:t>
      </w:r>
      <w:r w:rsidRPr="00072F4A">
        <w:rPr>
          <w:rFonts w:ascii="Tahoma" w:eastAsia="Tahoma" w:hAnsi="Tahoma" w:cs="Tahoma"/>
          <w:spacing w:val="1"/>
        </w:rPr>
        <w:t>m</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j</w:t>
      </w:r>
      <w:r w:rsidRPr="00072F4A">
        <w:rPr>
          <w:rFonts w:ascii="Tahoma" w:eastAsia="Tahoma" w:hAnsi="Tahoma" w:cs="Tahoma"/>
        </w:rPr>
        <w:t>sz</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 o</w:t>
      </w:r>
      <w:r w:rsidRPr="00072F4A">
        <w:rPr>
          <w:rFonts w:ascii="Tahoma" w:eastAsia="Tahoma" w:hAnsi="Tahoma" w:cs="Tahoma"/>
          <w:spacing w:val="16"/>
        </w:rPr>
        <w:t xml:space="preserve"> </w:t>
      </w:r>
      <w:r w:rsidRPr="00072F4A">
        <w:rPr>
          <w:rFonts w:ascii="Tahoma" w:eastAsia="Tahoma" w:hAnsi="Tahoma" w:cs="Tahoma"/>
        </w:rPr>
        <w:t>st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e</w:t>
      </w:r>
      <w:r w:rsidRPr="00072F4A">
        <w:rPr>
          <w:rFonts w:ascii="Tahoma" w:eastAsia="Tahoma" w:hAnsi="Tahoma" w:cs="Tahoma"/>
          <w:spacing w:val="5"/>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 xml:space="preserve">i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kw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2"/>
        </w:rPr>
        <w:t>i</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2"/>
        </w:rPr>
        <w:t>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rPr>
        <w:t>id</w:t>
      </w:r>
      <w:r w:rsidRPr="00072F4A">
        <w:rPr>
          <w:rFonts w:ascii="Tahoma" w:eastAsia="Tahoma" w:hAnsi="Tahoma" w:cs="Tahoma"/>
          <w:spacing w:val="1"/>
        </w:rPr>
        <w:t>ł</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spacing w:val="1"/>
        </w:rPr>
        <w:t>i</w:t>
      </w:r>
      <w:r w:rsidRPr="00072F4A">
        <w:rPr>
          <w:rFonts w:ascii="Tahoma" w:eastAsia="Tahoma" w:hAnsi="Tahoma" w:cs="Tahoma"/>
        </w:rPr>
        <w:t>.</w:t>
      </w:r>
    </w:p>
    <w:p w14:paraId="08225602" w14:textId="4C20AD63"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253C58">
        <w:rPr>
          <w:rFonts w:ascii="Tahoma" w:eastAsia="Tahoma" w:hAnsi="Tahoma" w:cs="Tahoma"/>
        </w:rPr>
        <w:t xml:space="preserve"> i środków PFRON </w:t>
      </w:r>
      <w:r w:rsidRPr="001C3C76">
        <w:rPr>
          <w:rFonts w:ascii="Tahoma" w:eastAsia="Tahoma" w:hAnsi="Tahoma" w:cs="Tahoma"/>
          <w:spacing w:val="-12"/>
        </w:rPr>
        <w:t xml:space="preserve"> </w:t>
      </w:r>
      <w:r w:rsidRPr="001C3C76">
        <w:rPr>
          <w:rFonts w:ascii="Tahoma" w:eastAsia="Tahoma" w:hAnsi="Tahoma" w:cs="Tahoma"/>
          <w:spacing w:val="1"/>
        </w:rPr>
        <w:t>wy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w:t>
      </w:r>
    </w:p>
    <w:p w14:paraId="284A49AB" w14:textId="689D9F66" w:rsidR="00BB5A67" w:rsidRPr="00072F4A" w:rsidRDefault="00725256" w:rsidP="00E43CDE">
      <w:pPr>
        <w:pStyle w:val="Akapitzlist"/>
        <w:numPr>
          <w:ilvl w:val="0"/>
          <w:numId w:val="54"/>
        </w:numPr>
        <w:spacing w:line="276" w:lineRule="auto"/>
        <w:ind w:right="14"/>
        <w:jc w:val="both"/>
        <w:rPr>
          <w:rFonts w:ascii="Tahoma" w:eastAsia="Tahoma" w:hAnsi="Tahoma" w:cs="Tahoma"/>
        </w:rPr>
      </w:pPr>
      <w:r w:rsidRPr="00072F4A">
        <w:rPr>
          <w:rFonts w:ascii="Tahoma" w:eastAsia="Tahoma" w:hAnsi="Tahoma" w:cs="Tahoma"/>
        </w:rPr>
        <w:t>w pr</w:t>
      </w:r>
      <w:r w:rsidRPr="00072F4A">
        <w:rPr>
          <w:rFonts w:ascii="Tahoma" w:eastAsia="Tahoma" w:hAnsi="Tahoma" w:cs="Tahoma"/>
          <w:spacing w:val="1"/>
        </w:rPr>
        <w:t>z</w:t>
      </w:r>
      <w:r w:rsidRPr="00072F4A">
        <w:rPr>
          <w:rFonts w:ascii="Tahoma" w:eastAsia="Tahoma" w:hAnsi="Tahoma" w:cs="Tahoma"/>
          <w:spacing w:val="-1"/>
        </w:rPr>
        <w:t>y</w:t>
      </w:r>
      <w:r w:rsidRPr="00072F4A">
        <w:rPr>
          <w:rFonts w:ascii="Tahoma" w:eastAsia="Tahoma" w:hAnsi="Tahoma" w:cs="Tahoma"/>
        </w:rPr>
        <w:t>p</w:t>
      </w:r>
      <w:r w:rsidRPr="00072F4A">
        <w:rPr>
          <w:rFonts w:ascii="Tahoma" w:eastAsia="Tahoma" w:hAnsi="Tahoma" w:cs="Tahoma"/>
          <w:spacing w:val="1"/>
        </w:rPr>
        <w:t>a</w:t>
      </w:r>
      <w:r w:rsidRPr="00072F4A">
        <w:rPr>
          <w:rFonts w:ascii="Tahoma" w:eastAsia="Tahoma" w:hAnsi="Tahoma" w:cs="Tahoma"/>
        </w:rPr>
        <w:t>dku</w:t>
      </w:r>
      <w:r w:rsidRPr="00072F4A">
        <w:rPr>
          <w:rFonts w:ascii="Tahoma" w:eastAsia="Tahoma" w:hAnsi="Tahoma" w:cs="Tahoma"/>
          <w:spacing w:val="57"/>
        </w:rPr>
        <w:t xml:space="preserve"> </w:t>
      </w:r>
      <w:r w:rsidRPr="00072F4A">
        <w:rPr>
          <w:rFonts w:ascii="Tahoma" w:eastAsia="Tahoma" w:hAnsi="Tahoma" w:cs="Tahoma"/>
        </w:rPr>
        <w:t>śro</w:t>
      </w:r>
      <w:r w:rsidRPr="00072F4A">
        <w:rPr>
          <w:rFonts w:ascii="Tahoma" w:eastAsia="Tahoma" w:hAnsi="Tahoma" w:cs="Tahoma"/>
          <w:spacing w:val="3"/>
        </w:rPr>
        <w:t>d</w:t>
      </w:r>
      <w:r w:rsidRPr="00072F4A">
        <w:rPr>
          <w:rFonts w:ascii="Tahoma" w:eastAsia="Tahoma" w:hAnsi="Tahoma" w:cs="Tahoma"/>
          <w:spacing w:val="-1"/>
        </w:rPr>
        <w:t>k</w:t>
      </w:r>
      <w:r w:rsidRPr="00072F4A">
        <w:rPr>
          <w:rFonts w:ascii="Tahoma" w:eastAsia="Tahoma" w:hAnsi="Tahoma" w:cs="Tahoma"/>
        </w:rPr>
        <w:t>ó</w:t>
      </w:r>
      <w:r w:rsidRPr="00072F4A">
        <w:rPr>
          <w:rFonts w:ascii="Tahoma" w:eastAsia="Tahoma" w:hAnsi="Tahoma" w:cs="Tahoma"/>
          <w:spacing w:val="-6"/>
        </w:rPr>
        <w:t>w</w:t>
      </w:r>
      <w:r w:rsidRPr="00072F4A">
        <w:rPr>
          <w:rFonts w:ascii="Tahoma" w:eastAsia="Tahoma" w:hAnsi="Tahoma" w:cs="Tahoma"/>
        </w:rPr>
        <w:t>,</w:t>
      </w:r>
      <w:r w:rsidRPr="00072F4A">
        <w:rPr>
          <w:rFonts w:ascii="Tahoma" w:eastAsia="Tahoma" w:hAnsi="Tahoma" w:cs="Tahoma"/>
          <w:spacing w:val="59"/>
        </w:rPr>
        <w:t xml:space="preserve"> </w:t>
      </w:r>
      <w:r w:rsidRPr="00072F4A">
        <w:rPr>
          <w:rFonts w:ascii="Tahoma" w:eastAsia="Tahoma" w:hAnsi="Tahoma" w:cs="Tahoma"/>
        </w:rPr>
        <w:t xml:space="preserve">o </w:t>
      </w:r>
      <w:r w:rsidRPr="00072F4A">
        <w:rPr>
          <w:rFonts w:ascii="Tahoma" w:eastAsia="Tahoma" w:hAnsi="Tahoma" w:cs="Tahoma"/>
          <w:spacing w:val="-1"/>
        </w:rPr>
        <w:t>k</w:t>
      </w:r>
      <w:r w:rsidRPr="00072F4A">
        <w:rPr>
          <w:rFonts w:ascii="Tahoma" w:eastAsia="Tahoma" w:hAnsi="Tahoma" w:cs="Tahoma"/>
        </w:rPr>
        <w:t>tór</w:t>
      </w:r>
      <w:r w:rsidRPr="00072F4A">
        <w:rPr>
          <w:rFonts w:ascii="Tahoma" w:eastAsia="Tahoma" w:hAnsi="Tahoma" w:cs="Tahoma"/>
          <w:spacing w:val="-1"/>
        </w:rPr>
        <w:t>yc</w:t>
      </w:r>
      <w:r w:rsidRPr="00072F4A">
        <w:rPr>
          <w:rFonts w:ascii="Tahoma" w:eastAsia="Tahoma" w:hAnsi="Tahoma" w:cs="Tahoma"/>
        </w:rPr>
        <w:t>h</w:t>
      </w:r>
      <w:r w:rsidRPr="00072F4A">
        <w:rPr>
          <w:rFonts w:ascii="Tahoma" w:eastAsia="Tahoma" w:hAnsi="Tahoma" w:cs="Tahoma"/>
          <w:spacing w:val="60"/>
        </w:rPr>
        <w:t xml:space="preserve"> </w:t>
      </w:r>
      <w:r w:rsidRPr="00072F4A">
        <w:rPr>
          <w:rFonts w:ascii="Tahoma" w:eastAsia="Tahoma" w:hAnsi="Tahoma" w:cs="Tahoma"/>
        </w:rPr>
        <w:t>mo</w:t>
      </w:r>
      <w:r w:rsidRPr="00072F4A">
        <w:rPr>
          <w:rFonts w:ascii="Tahoma" w:eastAsia="Tahoma" w:hAnsi="Tahoma" w:cs="Tahoma"/>
          <w:spacing w:val="-2"/>
        </w:rPr>
        <w:t>w</w:t>
      </w:r>
      <w:r w:rsidRPr="00072F4A">
        <w:rPr>
          <w:rFonts w:ascii="Tahoma" w:eastAsia="Tahoma" w:hAnsi="Tahoma" w:cs="Tahoma"/>
        </w:rPr>
        <w:t>a w §</w:t>
      </w:r>
      <w:r w:rsidRPr="00072F4A">
        <w:rPr>
          <w:rFonts w:ascii="Tahoma" w:eastAsia="Tahoma" w:hAnsi="Tahoma" w:cs="Tahoma"/>
          <w:spacing w:val="6"/>
        </w:rPr>
        <w:t xml:space="preserve"> </w:t>
      </w:r>
      <w:r w:rsidRPr="00072F4A">
        <w:rPr>
          <w:rFonts w:ascii="Tahoma" w:eastAsia="Tahoma" w:hAnsi="Tahoma" w:cs="Tahoma"/>
        </w:rPr>
        <w:t xml:space="preserve">3 </w:t>
      </w:r>
      <w:r w:rsidRPr="00072F4A">
        <w:rPr>
          <w:rFonts w:ascii="Tahoma" w:eastAsia="Tahoma" w:hAnsi="Tahoma" w:cs="Tahoma"/>
          <w:spacing w:val="1"/>
        </w:rPr>
        <w:t>u</w:t>
      </w:r>
      <w:r w:rsidRPr="00072F4A">
        <w:rPr>
          <w:rFonts w:ascii="Tahoma" w:eastAsia="Tahoma" w:hAnsi="Tahoma" w:cs="Tahoma"/>
        </w:rPr>
        <w:t xml:space="preserve">st. </w:t>
      </w:r>
      <w:r w:rsidR="00F96E06" w:rsidRPr="00072F4A">
        <w:rPr>
          <w:rFonts w:ascii="Tahoma" w:eastAsia="Tahoma" w:hAnsi="Tahoma" w:cs="Tahoma"/>
        </w:rPr>
        <w:t>2</w:t>
      </w:r>
      <w:r w:rsidRPr="00072F4A">
        <w:rPr>
          <w:rFonts w:ascii="Tahoma" w:eastAsia="Tahoma" w:hAnsi="Tahoma" w:cs="Tahoma"/>
          <w:spacing w:val="3"/>
        </w:rPr>
        <w:t xml:space="preserve"> </w:t>
      </w:r>
      <w:r w:rsidRPr="00072F4A">
        <w:rPr>
          <w:rFonts w:ascii="Tahoma" w:eastAsia="Tahoma" w:hAnsi="Tahoma" w:cs="Tahoma"/>
        </w:rPr>
        <w:t xml:space="preserve">pkt. </w:t>
      </w:r>
      <w:r w:rsidR="00F96E06" w:rsidRPr="00072F4A">
        <w:rPr>
          <w:rFonts w:ascii="Tahoma" w:eastAsia="Tahoma" w:hAnsi="Tahoma" w:cs="Tahoma"/>
          <w:spacing w:val="-1"/>
        </w:rPr>
        <w:t>1</w:t>
      </w:r>
      <w:r w:rsidRPr="00072F4A">
        <w:rPr>
          <w:rFonts w:ascii="Tahoma" w:eastAsia="Tahoma" w:hAnsi="Tahoma" w:cs="Tahoma"/>
        </w:rPr>
        <w:t>, pr</w:t>
      </w:r>
      <w:r w:rsidRPr="00072F4A">
        <w:rPr>
          <w:rFonts w:ascii="Tahoma" w:eastAsia="Tahoma" w:hAnsi="Tahoma" w:cs="Tahoma"/>
          <w:spacing w:val="1"/>
        </w:rPr>
        <w:t>ze</w:t>
      </w:r>
      <w:r w:rsidRPr="00072F4A">
        <w:rPr>
          <w:rFonts w:ascii="Tahoma" w:eastAsia="Tahoma" w:hAnsi="Tahoma" w:cs="Tahoma"/>
        </w:rPr>
        <w:t>z B</w:t>
      </w:r>
      <w:r w:rsidRPr="00072F4A">
        <w:rPr>
          <w:rFonts w:ascii="Tahoma" w:eastAsia="Tahoma" w:hAnsi="Tahoma" w:cs="Tahoma"/>
          <w:spacing w:val="1"/>
        </w:rPr>
        <w:t>an</w:t>
      </w:r>
      <w:r w:rsidRPr="00072F4A">
        <w:rPr>
          <w:rFonts w:ascii="Tahoma" w:eastAsia="Tahoma" w:hAnsi="Tahoma" w:cs="Tahoma"/>
        </w:rPr>
        <w:t xml:space="preserve">k </w:t>
      </w:r>
      <w:r w:rsidRPr="00072F4A">
        <w:rPr>
          <w:rFonts w:ascii="Tahoma" w:eastAsia="Tahoma" w:hAnsi="Tahoma" w:cs="Tahoma"/>
          <w:spacing w:val="-1"/>
        </w:rPr>
        <w:t>G</w:t>
      </w:r>
      <w:r w:rsidRPr="00072F4A">
        <w:rPr>
          <w:rFonts w:ascii="Tahoma" w:eastAsia="Tahoma" w:hAnsi="Tahoma" w:cs="Tahoma"/>
        </w:rPr>
        <w:t>ospod</w:t>
      </w:r>
      <w:r w:rsidRPr="00072F4A">
        <w:rPr>
          <w:rFonts w:ascii="Tahoma" w:eastAsia="Tahoma" w:hAnsi="Tahoma" w:cs="Tahoma"/>
          <w:spacing w:val="1"/>
        </w:rPr>
        <w:t>a</w:t>
      </w:r>
      <w:r w:rsidRPr="00072F4A">
        <w:rPr>
          <w:rFonts w:ascii="Tahoma" w:eastAsia="Tahoma" w:hAnsi="Tahoma" w:cs="Tahoma"/>
        </w:rPr>
        <w:t>rs</w:t>
      </w:r>
      <w:r w:rsidRPr="00072F4A">
        <w:rPr>
          <w:rFonts w:ascii="Tahoma" w:eastAsia="Tahoma" w:hAnsi="Tahoma" w:cs="Tahoma"/>
          <w:spacing w:val="1"/>
        </w:rPr>
        <w:t>t</w:t>
      </w:r>
      <w:r w:rsidRPr="00072F4A">
        <w:rPr>
          <w:rFonts w:ascii="Tahoma" w:eastAsia="Tahoma" w:hAnsi="Tahoma" w:cs="Tahoma"/>
          <w:spacing w:val="-1"/>
        </w:rPr>
        <w:t>w</w:t>
      </w:r>
      <w:r w:rsidRPr="00072F4A">
        <w:rPr>
          <w:rFonts w:ascii="Tahoma" w:eastAsia="Tahoma" w:hAnsi="Tahoma" w:cs="Tahoma"/>
        </w:rPr>
        <w:t>a K</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j</w:t>
      </w:r>
      <w:r w:rsidRPr="00072F4A">
        <w:rPr>
          <w:rFonts w:ascii="Tahoma" w:eastAsia="Tahoma" w:hAnsi="Tahoma" w:cs="Tahoma"/>
        </w:rPr>
        <w:t>o</w:t>
      </w:r>
      <w:r w:rsidRPr="00072F4A">
        <w:rPr>
          <w:rFonts w:ascii="Tahoma" w:eastAsia="Tahoma" w:hAnsi="Tahoma" w:cs="Tahoma"/>
          <w:spacing w:val="1"/>
        </w:rPr>
        <w:t>we</w:t>
      </w:r>
      <w:r w:rsidRPr="00072F4A">
        <w:rPr>
          <w:rFonts w:ascii="Tahoma" w:eastAsia="Tahoma" w:hAnsi="Tahoma" w:cs="Tahoma"/>
        </w:rPr>
        <w:t>g</w:t>
      </w:r>
      <w:r w:rsidRPr="00072F4A">
        <w:rPr>
          <w:rFonts w:ascii="Tahoma" w:eastAsia="Tahoma" w:hAnsi="Tahoma" w:cs="Tahoma"/>
          <w:spacing w:val="-2"/>
        </w:rPr>
        <w:t>o</w:t>
      </w:r>
      <w:r w:rsidRPr="00072F4A">
        <w:rPr>
          <w:rFonts w:ascii="Tahoma" w:eastAsia="Tahoma" w:hAnsi="Tahoma" w:cs="Tahoma"/>
        </w:rPr>
        <w:t>,</w:t>
      </w:r>
      <w:r w:rsidRPr="00072F4A">
        <w:rPr>
          <w:rFonts w:ascii="Tahoma" w:eastAsia="Tahoma" w:hAnsi="Tahoma" w:cs="Tahoma"/>
          <w:spacing w:val="-6"/>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3"/>
        </w:rPr>
        <w:t xml:space="preserve"> </w:t>
      </w:r>
      <w:r w:rsidRPr="00072F4A">
        <w:rPr>
          <w:rFonts w:ascii="Tahoma" w:eastAsia="Tahoma" w:hAnsi="Tahoma" w:cs="Tahoma"/>
        </w:rPr>
        <w:t>pods</w:t>
      </w:r>
      <w:r w:rsidRPr="00072F4A">
        <w:rPr>
          <w:rFonts w:ascii="Tahoma" w:eastAsia="Tahoma" w:hAnsi="Tahoma" w:cs="Tahoma"/>
          <w:spacing w:val="1"/>
        </w:rPr>
        <w:t>taw</w:t>
      </w:r>
      <w:r w:rsidRPr="00072F4A">
        <w:rPr>
          <w:rFonts w:ascii="Tahoma" w:eastAsia="Tahoma" w:hAnsi="Tahoma" w:cs="Tahoma"/>
        </w:rPr>
        <w:t>ie</w:t>
      </w:r>
      <w:r w:rsidRPr="00072F4A">
        <w:rPr>
          <w:rFonts w:ascii="Tahoma" w:eastAsia="Tahoma" w:hAnsi="Tahoma" w:cs="Tahoma"/>
          <w:spacing w:val="-4"/>
        </w:rPr>
        <w:t xml:space="preserve"> </w:t>
      </w:r>
      <w:r w:rsidRPr="00072F4A">
        <w:rPr>
          <w:rFonts w:ascii="Tahoma" w:eastAsia="Tahoma" w:hAnsi="Tahoma" w:cs="Tahoma"/>
        </w:rPr>
        <w:t>z</w:t>
      </w:r>
      <w:r w:rsidRPr="00072F4A">
        <w:rPr>
          <w:rFonts w:ascii="Tahoma" w:eastAsia="Tahoma" w:hAnsi="Tahoma" w:cs="Tahoma"/>
          <w:spacing w:val="3"/>
        </w:rPr>
        <w:t>l</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2"/>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2"/>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st</w:t>
      </w:r>
      <w:r w:rsidRPr="00072F4A">
        <w:rPr>
          <w:rFonts w:ascii="Tahoma" w:eastAsia="Tahoma" w:hAnsi="Tahoma" w:cs="Tahoma"/>
          <w:spacing w:val="1"/>
        </w:rPr>
        <w:t>aw</w:t>
      </w:r>
      <w:r w:rsidRPr="00072F4A">
        <w:rPr>
          <w:rFonts w:ascii="Tahoma" w:eastAsia="Tahoma" w:hAnsi="Tahoma" w:cs="Tahoma"/>
        </w:rPr>
        <w:t>io</w:t>
      </w:r>
      <w:r w:rsidRPr="00072F4A">
        <w:rPr>
          <w:rFonts w:ascii="Tahoma" w:eastAsia="Tahoma" w:hAnsi="Tahoma" w:cs="Tahoma"/>
          <w:spacing w:val="1"/>
        </w:rPr>
        <w:t>ne</w:t>
      </w:r>
      <w:r w:rsidRPr="00072F4A">
        <w:rPr>
          <w:rFonts w:ascii="Tahoma" w:eastAsia="Tahoma" w:hAnsi="Tahoma" w:cs="Tahoma"/>
        </w:rPr>
        <w:t>go</w:t>
      </w:r>
      <w:r w:rsidRPr="00072F4A">
        <w:rPr>
          <w:rFonts w:ascii="Tahoma" w:eastAsia="Tahoma" w:hAnsi="Tahoma" w:cs="Tahoma"/>
          <w:spacing w:val="-7"/>
        </w:rPr>
        <w:t xml:space="preserve"> </w:t>
      </w:r>
      <w:r w:rsidRPr="00072F4A">
        <w:rPr>
          <w:rFonts w:ascii="Tahoma" w:eastAsia="Tahoma" w:hAnsi="Tahoma" w:cs="Tahoma"/>
        </w:rPr>
        <w:t>pod</w:t>
      </w:r>
      <w:r w:rsidRPr="00072F4A">
        <w:rPr>
          <w:rFonts w:ascii="Tahoma" w:eastAsia="Tahoma" w:hAnsi="Tahoma" w:cs="Tahoma"/>
          <w:spacing w:val="2"/>
        </w:rPr>
        <w:t xml:space="preserve"> </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2"/>
        </w:rPr>
        <w:t>u</w:t>
      </w:r>
      <w:r w:rsidRPr="00072F4A">
        <w:rPr>
          <w:rFonts w:ascii="Tahoma" w:eastAsia="Tahoma" w:hAnsi="Tahoma" w:cs="Tahoma"/>
          <w:spacing w:val="-1"/>
        </w:rPr>
        <w:t>nk</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3"/>
        </w:rPr>
        <w:t xml:space="preserve"> </w:t>
      </w:r>
      <w:r w:rsidRPr="00072F4A">
        <w:rPr>
          <w:rFonts w:ascii="Tahoma" w:eastAsia="Tahoma" w:hAnsi="Tahoma" w:cs="Tahoma"/>
        </w:rPr>
        <w:t>dos</w:t>
      </w:r>
      <w:r w:rsidRPr="00072F4A">
        <w:rPr>
          <w:rFonts w:ascii="Tahoma" w:eastAsia="Tahoma" w:hAnsi="Tahoma" w:cs="Tahoma"/>
          <w:spacing w:val="1"/>
        </w:rPr>
        <w:t>tę</w:t>
      </w:r>
      <w:r w:rsidRPr="00072F4A">
        <w:rPr>
          <w:rFonts w:ascii="Tahoma" w:eastAsia="Tahoma" w:hAnsi="Tahoma" w:cs="Tahoma"/>
          <w:spacing w:val="2"/>
        </w:rPr>
        <w:t>p</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3"/>
        </w:rPr>
        <w:t xml:space="preserve"> </w:t>
      </w:r>
      <w:r w:rsidRPr="00072F4A">
        <w:rPr>
          <w:rFonts w:ascii="Tahoma" w:eastAsia="Tahoma" w:hAnsi="Tahoma" w:cs="Tahoma"/>
        </w:rPr>
        <w:lastRenderedPageBreak/>
        <w:t>środ</w:t>
      </w:r>
      <w:r w:rsidRPr="00072F4A">
        <w:rPr>
          <w:rFonts w:ascii="Tahoma" w:eastAsia="Tahoma" w:hAnsi="Tahoma" w:cs="Tahoma"/>
          <w:spacing w:val="2"/>
        </w:rPr>
        <w:t>k</w:t>
      </w:r>
      <w:r w:rsidRPr="00072F4A">
        <w:rPr>
          <w:rFonts w:ascii="Tahoma" w:eastAsia="Tahoma" w:hAnsi="Tahoma" w:cs="Tahoma"/>
        </w:rPr>
        <w:t>ów w</w:t>
      </w:r>
      <w:r w:rsidRPr="00072F4A">
        <w:rPr>
          <w:rFonts w:ascii="Tahoma" w:eastAsia="Tahoma" w:hAnsi="Tahoma" w:cs="Tahoma"/>
          <w:spacing w:val="12"/>
        </w:rPr>
        <w:t xml:space="preserve"> </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6"/>
        </w:rPr>
        <w:t xml:space="preserve"> </w:t>
      </w:r>
      <w:r w:rsidRPr="00072F4A">
        <w:rPr>
          <w:rFonts w:ascii="Tahoma" w:eastAsia="Tahoma" w:hAnsi="Tahoma" w:cs="Tahoma"/>
          <w:spacing w:val="-1"/>
        </w:rPr>
        <w:t>u</w:t>
      </w:r>
      <w:r w:rsidRPr="00072F4A">
        <w:rPr>
          <w:rFonts w:ascii="Tahoma" w:eastAsia="Tahoma" w:hAnsi="Tahoma" w:cs="Tahoma"/>
        </w:rPr>
        <w:t>po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 xml:space="preserve">żnienia, </w:t>
      </w:r>
      <w:r w:rsidRPr="00072F4A">
        <w:rPr>
          <w:rFonts w:ascii="Tahoma" w:eastAsia="Tahoma" w:hAnsi="Tahoma" w:cs="Tahoma"/>
          <w:spacing w:val="3"/>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rPr>
        <w:t>go</w:t>
      </w:r>
      <w:r w:rsidRPr="00072F4A">
        <w:rPr>
          <w:rFonts w:ascii="Tahoma" w:eastAsia="Tahoma" w:hAnsi="Tahoma" w:cs="Tahoma"/>
          <w:spacing w:val="8"/>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11"/>
        </w:rPr>
        <w:t xml:space="preserve"> </w:t>
      </w:r>
      <w:r w:rsidRPr="00072F4A">
        <w:rPr>
          <w:rFonts w:ascii="Tahoma" w:eastAsia="Tahoma" w:hAnsi="Tahoma" w:cs="Tahoma"/>
        </w:rPr>
        <w:t>po</w:t>
      </w:r>
      <w:r w:rsidRPr="00072F4A">
        <w:rPr>
          <w:rFonts w:ascii="Tahoma" w:eastAsia="Tahoma" w:hAnsi="Tahoma" w:cs="Tahoma"/>
          <w:spacing w:val="1"/>
        </w:rPr>
        <w:t>d</w:t>
      </w:r>
      <w:r w:rsidRPr="00072F4A">
        <w:rPr>
          <w:rFonts w:ascii="Tahoma" w:eastAsia="Tahoma" w:hAnsi="Tahoma" w:cs="Tahoma"/>
        </w:rPr>
        <w:t>st</w:t>
      </w:r>
      <w:r w:rsidRPr="00072F4A">
        <w:rPr>
          <w:rFonts w:ascii="Tahoma" w:eastAsia="Tahoma" w:hAnsi="Tahoma" w:cs="Tahoma"/>
          <w:spacing w:val="1"/>
        </w:rPr>
        <w:t>aw</w:t>
      </w:r>
      <w:r w:rsidRPr="00072F4A">
        <w:rPr>
          <w:rFonts w:ascii="Tahoma" w:eastAsia="Tahoma" w:hAnsi="Tahoma" w:cs="Tahoma"/>
        </w:rPr>
        <w:t>ie</w:t>
      </w:r>
      <w:r w:rsidRPr="00072F4A">
        <w:rPr>
          <w:rFonts w:ascii="Tahoma" w:eastAsia="Tahoma" w:hAnsi="Tahoma" w:cs="Tahoma"/>
          <w:spacing w:val="5"/>
        </w:rPr>
        <w:t xml:space="preserve"> </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1"/>
        </w:rPr>
        <w:t>t</w:t>
      </w:r>
      <w:r w:rsidRPr="00072F4A">
        <w:rPr>
          <w:rFonts w:ascii="Tahoma" w:eastAsia="Tahoma" w:hAnsi="Tahoma" w:cs="Tahoma"/>
        </w:rPr>
        <w:t>.</w:t>
      </w:r>
      <w:r w:rsidRPr="00072F4A">
        <w:rPr>
          <w:rFonts w:ascii="Tahoma" w:eastAsia="Tahoma" w:hAnsi="Tahoma" w:cs="Tahoma"/>
          <w:spacing w:val="8"/>
        </w:rPr>
        <w:t xml:space="preserve"> </w:t>
      </w:r>
      <w:r w:rsidRPr="00072F4A">
        <w:rPr>
          <w:rFonts w:ascii="Tahoma" w:eastAsia="Tahoma" w:hAnsi="Tahoma" w:cs="Tahoma"/>
          <w:spacing w:val="-1"/>
        </w:rPr>
        <w:t>18</w:t>
      </w:r>
      <w:r w:rsidRPr="00072F4A">
        <w:rPr>
          <w:rFonts w:ascii="Tahoma" w:eastAsia="Tahoma" w:hAnsi="Tahoma" w:cs="Tahoma"/>
        </w:rPr>
        <w:t>8</w:t>
      </w:r>
      <w:r w:rsidRPr="00072F4A">
        <w:rPr>
          <w:rFonts w:ascii="Tahoma" w:eastAsia="Tahoma" w:hAnsi="Tahoma" w:cs="Tahoma"/>
          <w:spacing w:val="9"/>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9"/>
        </w:rPr>
        <w:t xml:space="preserve"> </w:t>
      </w:r>
      <w:r w:rsidRPr="00072F4A">
        <w:rPr>
          <w:rFonts w:ascii="Tahoma" w:eastAsia="Tahoma" w:hAnsi="Tahoma" w:cs="Tahoma"/>
        </w:rPr>
        <w:t>2</w:t>
      </w:r>
      <w:r w:rsidRPr="00072F4A">
        <w:rPr>
          <w:rFonts w:ascii="Tahoma" w:eastAsia="Tahoma" w:hAnsi="Tahoma" w:cs="Tahoma"/>
          <w:spacing w:val="11"/>
        </w:rPr>
        <w:t xml:space="preserve"> </w:t>
      </w:r>
      <w:r w:rsidRPr="00072F4A">
        <w:rPr>
          <w:rFonts w:ascii="Tahoma" w:eastAsia="Tahoma" w:hAnsi="Tahoma" w:cs="Tahoma"/>
          <w:spacing w:val="1"/>
        </w:rPr>
        <w:t>U</w:t>
      </w:r>
      <w:r w:rsidRPr="00072F4A">
        <w:rPr>
          <w:rFonts w:ascii="Tahoma" w:eastAsia="Tahoma" w:hAnsi="Tahoma" w:cs="Tahoma"/>
        </w:rPr>
        <w:t>FP</w:t>
      </w:r>
      <w:r w:rsidRPr="00072F4A">
        <w:rPr>
          <w:rFonts w:ascii="Tahoma" w:eastAsia="Tahoma" w:hAnsi="Tahoma" w:cs="Tahoma"/>
          <w:spacing w:val="13"/>
        </w:rPr>
        <w:t xml:space="preserve"> </w:t>
      </w:r>
      <w:r w:rsidRPr="00072F4A">
        <w:rPr>
          <w:rFonts w:ascii="Tahoma" w:eastAsia="Tahoma" w:hAnsi="Tahoma" w:cs="Tahoma"/>
        </w:rPr>
        <w:t>do</w:t>
      </w:r>
      <w:r w:rsidRPr="00072F4A">
        <w:rPr>
          <w:rFonts w:ascii="Tahoma" w:eastAsia="Tahoma" w:hAnsi="Tahoma" w:cs="Tahoma"/>
          <w:spacing w:val="11"/>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5"/>
        </w:rPr>
        <w:t xml:space="preserve"> </w:t>
      </w:r>
      <w:r w:rsidRPr="00072F4A">
        <w:rPr>
          <w:rFonts w:ascii="Tahoma" w:eastAsia="Tahoma" w:hAnsi="Tahoma" w:cs="Tahoma"/>
        </w:rPr>
        <w:t>zgody</w:t>
      </w:r>
      <w:r w:rsidRPr="00072F4A">
        <w:rPr>
          <w:rFonts w:ascii="Tahoma" w:eastAsia="Tahoma" w:hAnsi="Tahoma" w:cs="Tahoma"/>
          <w:spacing w:val="7"/>
        </w:rPr>
        <w:t xml:space="preserve"> </w:t>
      </w:r>
      <w:r w:rsidRPr="00072F4A">
        <w:rPr>
          <w:rFonts w:ascii="Tahoma" w:eastAsia="Tahoma" w:hAnsi="Tahoma" w:cs="Tahoma"/>
          <w:spacing w:val="-1"/>
        </w:rPr>
        <w:t>n</w:t>
      </w:r>
      <w:r w:rsidRPr="00072F4A">
        <w:rPr>
          <w:rFonts w:ascii="Tahoma" w:eastAsia="Tahoma" w:hAnsi="Tahoma" w:cs="Tahoma"/>
        </w:rPr>
        <w:t>a do</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nyw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12"/>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spacing w:val="-1"/>
        </w:rPr>
        <w:t>c</w:t>
      </w:r>
      <w:r w:rsidRPr="00072F4A">
        <w:rPr>
          <w:rFonts w:ascii="Tahoma" w:eastAsia="Tahoma" w:hAnsi="Tahoma" w:cs="Tahoma"/>
        </w:rPr>
        <w:t>i</w:t>
      </w:r>
      <w:r w:rsidR="00FC2DB2" w:rsidRPr="00072F4A">
        <w:rPr>
          <w:rFonts w:ascii="Tahoma" w:eastAsia="Tahoma" w:hAnsi="Tahoma" w:cs="Tahoma"/>
        </w:rPr>
        <w:t>;</w:t>
      </w:r>
    </w:p>
    <w:p w14:paraId="44F8EEC7" w14:textId="48F80827" w:rsidR="00BB5A67" w:rsidRPr="009C0571" w:rsidRDefault="00725256" w:rsidP="00E43CDE">
      <w:pPr>
        <w:pStyle w:val="Akapitzlist"/>
        <w:numPr>
          <w:ilvl w:val="0"/>
          <w:numId w:val="54"/>
        </w:numPr>
        <w:spacing w:line="276" w:lineRule="auto"/>
        <w:ind w:right="14"/>
        <w:jc w:val="both"/>
        <w:rPr>
          <w:rFonts w:ascii="Tahoma" w:eastAsia="Tahoma" w:hAnsi="Tahoma" w:cs="Tahoma"/>
          <w:spacing w:val="-1"/>
        </w:rPr>
      </w:pPr>
      <w:r w:rsidRPr="00072F4A">
        <w:rPr>
          <w:rFonts w:ascii="Tahoma" w:eastAsia="Tahoma" w:hAnsi="Tahoma" w:cs="Tahoma"/>
        </w:rPr>
        <w:t>w</w:t>
      </w:r>
      <w:r w:rsidRPr="00072F4A">
        <w:rPr>
          <w:rFonts w:ascii="Tahoma" w:eastAsia="Tahoma" w:hAnsi="Tahoma" w:cs="Tahoma"/>
          <w:spacing w:val="47"/>
        </w:rPr>
        <w:t xml:space="preserve"> </w:t>
      </w:r>
      <w:r w:rsidRPr="00072F4A">
        <w:rPr>
          <w:rFonts w:ascii="Tahoma" w:eastAsia="Tahoma" w:hAnsi="Tahoma" w:cs="Tahoma"/>
        </w:rPr>
        <w:t>pr</w:t>
      </w:r>
      <w:r w:rsidRPr="00072F4A">
        <w:rPr>
          <w:rFonts w:ascii="Tahoma" w:eastAsia="Tahoma" w:hAnsi="Tahoma" w:cs="Tahoma"/>
          <w:spacing w:val="1"/>
        </w:rPr>
        <w:t>z</w:t>
      </w:r>
      <w:r w:rsidRPr="00072F4A">
        <w:rPr>
          <w:rFonts w:ascii="Tahoma" w:eastAsia="Tahoma" w:hAnsi="Tahoma" w:cs="Tahoma"/>
          <w:spacing w:val="-1"/>
        </w:rPr>
        <w:t>y</w:t>
      </w:r>
      <w:r w:rsidRPr="00072F4A">
        <w:rPr>
          <w:rFonts w:ascii="Tahoma" w:eastAsia="Tahoma" w:hAnsi="Tahoma" w:cs="Tahoma"/>
        </w:rPr>
        <w:t>p</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2"/>
        </w:rPr>
        <w:t>k</w:t>
      </w:r>
      <w:r w:rsidRPr="00072F4A">
        <w:rPr>
          <w:rFonts w:ascii="Tahoma" w:eastAsia="Tahoma" w:hAnsi="Tahoma" w:cs="Tahoma"/>
        </w:rPr>
        <w:t>u</w:t>
      </w:r>
      <w:r w:rsidRPr="00072F4A">
        <w:rPr>
          <w:rFonts w:ascii="Tahoma" w:eastAsia="Tahoma" w:hAnsi="Tahoma" w:cs="Tahoma"/>
          <w:spacing w:val="40"/>
        </w:rPr>
        <w:t xml:space="preserve"> </w:t>
      </w:r>
      <w:r w:rsidRPr="00072F4A">
        <w:rPr>
          <w:rFonts w:ascii="Tahoma" w:eastAsia="Tahoma" w:hAnsi="Tahoma" w:cs="Tahoma"/>
        </w:rPr>
        <w:t>środk</w:t>
      </w:r>
      <w:r w:rsidRPr="00072F4A">
        <w:rPr>
          <w:rFonts w:ascii="Tahoma" w:eastAsia="Tahoma" w:hAnsi="Tahoma" w:cs="Tahoma"/>
          <w:spacing w:val="-1"/>
        </w:rPr>
        <w:t>ó</w:t>
      </w:r>
      <w:r w:rsidRPr="00072F4A">
        <w:rPr>
          <w:rFonts w:ascii="Tahoma" w:eastAsia="Tahoma" w:hAnsi="Tahoma" w:cs="Tahoma"/>
          <w:spacing w:val="-4"/>
        </w:rPr>
        <w:t>w</w:t>
      </w:r>
      <w:r w:rsidRPr="00072F4A">
        <w:rPr>
          <w:rFonts w:ascii="Tahoma" w:eastAsia="Tahoma" w:hAnsi="Tahoma" w:cs="Tahoma"/>
        </w:rPr>
        <w:t>,</w:t>
      </w:r>
      <w:r w:rsidRPr="00072F4A">
        <w:rPr>
          <w:rFonts w:ascii="Tahoma" w:eastAsia="Tahoma" w:hAnsi="Tahoma" w:cs="Tahoma"/>
          <w:spacing w:val="39"/>
        </w:rPr>
        <w:t xml:space="preserve"> </w:t>
      </w:r>
      <w:r w:rsidRPr="00072F4A">
        <w:rPr>
          <w:rFonts w:ascii="Tahoma" w:eastAsia="Tahoma" w:hAnsi="Tahoma" w:cs="Tahoma"/>
        </w:rPr>
        <w:t>o</w:t>
      </w:r>
      <w:r w:rsidRPr="00072F4A">
        <w:rPr>
          <w:rFonts w:ascii="Tahoma" w:eastAsia="Tahoma" w:hAnsi="Tahoma" w:cs="Tahoma"/>
          <w:spacing w:val="51"/>
        </w:rPr>
        <w:t xml:space="preserve">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3"/>
        </w:rPr>
        <w:t>y</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43"/>
        </w:rPr>
        <w:t xml:space="preserve"> </w:t>
      </w:r>
      <w:r w:rsidRPr="00072F4A">
        <w:rPr>
          <w:rFonts w:ascii="Tahoma" w:eastAsia="Tahoma" w:hAnsi="Tahoma" w:cs="Tahoma"/>
        </w:rPr>
        <w:t>mo</w:t>
      </w:r>
      <w:r w:rsidRPr="00072F4A">
        <w:rPr>
          <w:rFonts w:ascii="Tahoma" w:eastAsia="Tahoma" w:hAnsi="Tahoma" w:cs="Tahoma"/>
          <w:spacing w:val="-2"/>
        </w:rPr>
        <w:t>w</w:t>
      </w:r>
      <w:r w:rsidRPr="00072F4A">
        <w:rPr>
          <w:rFonts w:ascii="Tahoma" w:eastAsia="Tahoma" w:hAnsi="Tahoma" w:cs="Tahoma"/>
        </w:rPr>
        <w:t>a</w:t>
      </w:r>
      <w:r w:rsidRPr="00072F4A">
        <w:rPr>
          <w:rFonts w:ascii="Tahoma" w:eastAsia="Tahoma" w:hAnsi="Tahoma" w:cs="Tahoma"/>
          <w:spacing w:val="46"/>
        </w:rPr>
        <w:t xml:space="preserve"> </w:t>
      </w:r>
      <w:r w:rsidRPr="00072F4A">
        <w:rPr>
          <w:rFonts w:ascii="Tahoma" w:eastAsia="Tahoma" w:hAnsi="Tahoma" w:cs="Tahoma"/>
        </w:rPr>
        <w:t>w</w:t>
      </w:r>
      <w:r w:rsidRPr="00072F4A">
        <w:rPr>
          <w:rFonts w:ascii="Tahoma" w:eastAsia="Tahoma" w:hAnsi="Tahoma" w:cs="Tahoma"/>
          <w:spacing w:val="47"/>
        </w:rPr>
        <w:t xml:space="preserve"> </w:t>
      </w:r>
      <w:r w:rsidRPr="00072F4A">
        <w:rPr>
          <w:rFonts w:ascii="Tahoma" w:eastAsia="Tahoma" w:hAnsi="Tahoma" w:cs="Tahoma"/>
        </w:rPr>
        <w:t>§</w:t>
      </w:r>
      <w:r w:rsidRPr="00072F4A">
        <w:rPr>
          <w:rFonts w:ascii="Tahoma" w:eastAsia="Tahoma" w:hAnsi="Tahoma" w:cs="Tahoma"/>
          <w:spacing w:val="48"/>
        </w:rPr>
        <w:t xml:space="preserve"> </w:t>
      </w:r>
      <w:r w:rsidRPr="00072F4A">
        <w:rPr>
          <w:rFonts w:ascii="Tahoma" w:eastAsia="Tahoma" w:hAnsi="Tahoma" w:cs="Tahoma"/>
        </w:rPr>
        <w:t>3</w:t>
      </w:r>
      <w:r w:rsidRPr="00072F4A">
        <w:rPr>
          <w:rFonts w:ascii="Tahoma" w:eastAsia="Tahoma" w:hAnsi="Tahoma" w:cs="Tahoma"/>
          <w:spacing w:val="48"/>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46"/>
        </w:rPr>
        <w:t xml:space="preserve"> </w:t>
      </w:r>
      <w:r w:rsidR="00F96E06" w:rsidRPr="00072F4A">
        <w:rPr>
          <w:rFonts w:ascii="Tahoma" w:eastAsia="Tahoma" w:hAnsi="Tahoma" w:cs="Tahoma"/>
          <w:spacing w:val="46"/>
        </w:rPr>
        <w:t>2</w:t>
      </w:r>
      <w:r w:rsidRPr="00072F4A">
        <w:rPr>
          <w:rFonts w:ascii="Tahoma" w:eastAsia="Tahoma" w:hAnsi="Tahoma" w:cs="Tahoma"/>
          <w:spacing w:val="48"/>
        </w:rPr>
        <w:t xml:space="preserve"> </w:t>
      </w:r>
      <w:r w:rsidRPr="00072F4A">
        <w:rPr>
          <w:rFonts w:ascii="Tahoma" w:eastAsia="Tahoma" w:hAnsi="Tahoma" w:cs="Tahoma"/>
        </w:rPr>
        <w:t xml:space="preserve">pkt. </w:t>
      </w:r>
      <w:r w:rsidR="00F96E06" w:rsidRPr="00072F4A">
        <w:rPr>
          <w:rFonts w:ascii="Tahoma" w:eastAsia="Tahoma" w:hAnsi="Tahoma" w:cs="Tahoma"/>
          <w:spacing w:val="1"/>
        </w:rPr>
        <w:t>2</w:t>
      </w:r>
      <w:r w:rsidRPr="00072F4A">
        <w:rPr>
          <w:rFonts w:ascii="Tahoma" w:eastAsia="Tahoma" w:hAnsi="Tahoma" w:cs="Tahoma"/>
        </w:rPr>
        <w:t>,</w:t>
      </w:r>
      <w:r w:rsidRPr="00072F4A">
        <w:rPr>
          <w:rFonts w:ascii="Tahoma" w:eastAsia="Tahoma" w:hAnsi="Tahoma" w:cs="Tahoma"/>
          <w:spacing w:val="46"/>
        </w:rPr>
        <w:t xml:space="preserve"> </w:t>
      </w:r>
      <w:r w:rsidRPr="00072F4A">
        <w:rPr>
          <w:rFonts w:ascii="Tahoma" w:eastAsia="Tahoma" w:hAnsi="Tahoma" w:cs="Tahoma"/>
          <w:spacing w:val="2"/>
        </w:rPr>
        <w:t>p</w:t>
      </w:r>
      <w:r w:rsidRPr="00072F4A">
        <w:rPr>
          <w:rFonts w:ascii="Tahoma" w:eastAsia="Tahoma" w:hAnsi="Tahoma" w:cs="Tahoma"/>
        </w:rPr>
        <w:t>od</w:t>
      </w:r>
      <w:r w:rsidRPr="00072F4A">
        <w:rPr>
          <w:rFonts w:ascii="Tahoma" w:eastAsia="Tahoma" w:hAnsi="Tahoma" w:cs="Tahoma"/>
          <w:spacing w:val="45"/>
        </w:rPr>
        <w:t xml:space="preserve"> </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2"/>
        </w:rPr>
        <w:t>u</w:t>
      </w:r>
      <w:r w:rsidRPr="00072F4A">
        <w:rPr>
          <w:rFonts w:ascii="Tahoma" w:eastAsia="Tahoma" w:hAnsi="Tahoma" w:cs="Tahoma"/>
          <w:spacing w:val="-1"/>
        </w:rPr>
        <w:t>n</w:t>
      </w:r>
      <w:r w:rsidRPr="00072F4A">
        <w:rPr>
          <w:rFonts w:ascii="Tahoma" w:eastAsia="Tahoma" w:hAnsi="Tahoma" w:cs="Tahoma"/>
          <w:spacing w:val="1"/>
        </w:rPr>
        <w:t>k</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39"/>
        </w:rPr>
        <w:t xml:space="preserve"> </w:t>
      </w:r>
      <w:r w:rsidRPr="00072F4A">
        <w:rPr>
          <w:rFonts w:ascii="Tahoma" w:eastAsia="Tahoma" w:hAnsi="Tahoma" w:cs="Tahoma"/>
        </w:rPr>
        <w:t>dos</w:t>
      </w:r>
      <w:r w:rsidRPr="00072F4A">
        <w:rPr>
          <w:rFonts w:ascii="Tahoma" w:eastAsia="Tahoma" w:hAnsi="Tahoma" w:cs="Tahoma"/>
          <w:spacing w:val="1"/>
        </w:rPr>
        <w:t>tę</w:t>
      </w:r>
      <w:r w:rsidRPr="00072F4A">
        <w:rPr>
          <w:rFonts w:ascii="Tahoma" w:eastAsia="Tahoma" w:hAnsi="Tahoma" w:cs="Tahoma"/>
        </w:rPr>
        <w:t>p</w:t>
      </w:r>
      <w:r w:rsidRPr="00072F4A">
        <w:rPr>
          <w:rFonts w:ascii="Tahoma" w:eastAsia="Tahoma" w:hAnsi="Tahoma" w:cs="Tahoma"/>
          <w:spacing w:val="2"/>
        </w:rPr>
        <w:t>n</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 środk</w:t>
      </w:r>
      <w:r w:rsidRPr="00072F4A">
        <w:rPr>
          <w:rFonts w:ascii="Tahoma" w:eastAsia="Tahoma" w:hAnsi="Tahoma" w:cs="Tahoma"/>
          <w:spacing w:val="-1"/>
        </w:rPr>
        <w:t>ó</w:t>
      </w:r>
      <w:r w:rsidRPr="00072F4A">
        <w:rPr>
          <w:rFonts w:ascii="Tahoma" w:eastAsia="Tahoma" w:hAnsi="Tahoma" w:cs="Tahoma"/>
        </w:rPr>
        <w:t>w</w:t>
      </w:r>
      <w:r w:rsidRPr="00072F4A">
        <w:rPr>
          <w:rFonts w:ascii="Tahoma" w:eastAsia="Tahoma" w:hAnsi="Tahoma" w:cs="Tahoma"/>
          <w:spacing w:val="-6"/>
        </w:rPr>
        <w:t xml:space="preserve"> </w:t>
      </w:r>
      <w:r w:rsidR="00A6735E" w:rsidRPr="00072F4A">
        <w:rPr>
          <w:rFonts w:ascii="Tahoma" w:eastAsia="Tahoma" w:hAnsi="Tahoma" w:cs="Tahoma"/>
          <w:spacing w:val="-1"/>
        </w:rPr>
        <w:t>dla</w:t>
      </w:r>
      <w:r w:rsidRPr="00072F4A">
        <w:rPr>
          <w:rFonts w:ascii="Tahoma" w:eastAsia="Tahoma" w:hAnsi="Tahoma" w:cs="Tahoma"/>
          <w:spacing w:val="-7"/>
        </w:rPr>
        <w:t xml:space="preserve"> </w:t>
      </w:r>
      <w:r w:rsidRPr="00072F4A">
        <w:rPr>
          <w:rFonts w:ascii="Tahoma" w:eastAsia="Tahoma" w:hAnsi="Tahoma" w:cs="Tahoma"/>
          <w:spacing w:val="3"/>
        </w:rPr>
        <w:t>IZ.</w:t>
      </w:r>
      <w:r w:rsidR="00F45E2F">
        <w:rPr>
          <w:rStyle w:val="Odwoanieprzypisudolnego"/>
          <w:rFonts w:ascii="Tahoma" w:eastAsia="Tahoma" w:hAnsi="Tahoma" w:cs="Tahoma"/>
          <w:spacing w:val="3"/>
        </w:rPr>
        <w:footnoteReference w:id="39"/>
      </w:r>
    </w:p>
    <w:p w14:paraId="1CA88AD4" w14:textId="5C9C17D7" w:rsidR="00253C58" w:rsidRPr="00072F4A" w:rsidRDefault="00253C58" w:rsidP="00E43CDE">
      <w:pPr>
        <w:pStyle w:val="Akapitzlist"/>
        <w:numPr>
          <w:ilvl w:val="0"/>
          <w:numId w:val="54"/>
        </w:numPr>
        <w:spacing w:line="276" w:lineRule="auto"/>
        <w:ind w:right="14"/>
        <w:jc w:val="both"/>
        <w:rPr>
          <w:rFonts w:ascii="Tahoma" w:eastAsia="Tahoma" w:hAnsi="Tahoma" w:cs="Tahoma"/>
          <w:spacing w:val="-1"/>
        </w:rPr>
      </w:pPr>
      <w:r>
        <w:rPr>
          <w:rFonts w:ascii="Tahoma" w:eastAsia="Tahoma" w:hAnsi="Tahoma" w:cs="Tahoma"/>
          <w:spacing w:val="3"/>
        </w:rPr>
        <w:t xml:space="preserve">W przypadku środków PFRON, o których mowa w </w:t>
      </w:r>
      <w:r w:rsidRPr="00072F4A">
        <w:rPr>
          <w:rFonts w:ascii="Tahoma" w:eastAsia="Tahoma" w:hAnsi="Tahoma" w:cs="Tahoma"/>
        </w:rPr>
        <w:t>§</w:t>
      </w:r>
      <w:r>
        <w:rPr>
          <w:rFonts w:ascii="Tahoma" w:eastAsia="Tahoma" w:hAnsi="Tahoma" w:cs="Tahoma"/>
        </w:rPr>
        <w:t xml:space="preserve"> 5, pod warunkiem dostępności środków dla IZ.</w:t>
      </w:r>
    </w:p>
    <w:p w14:paraId="1CED10FA" w14:textId="117003BA" w:rsidR="00942F4E" w:rsidRPr="00FD583F" w:rsidRDefault="00280ADA" w:rsidP="00E43CDE">
      <w:pPr>
        <w:pStyle w:val="Akapitzlist"/>
        <w:numPr>
          <w:ilvl w:val="0"/>
          <w:numId w:val="14"/>
        </w:numPr>
        <w:spacing w:line="276" w:lineRule="auto"/>
        <w:ind w:left="426" w:right="14" w:hanging="426"/>
        <w:jc w:val="both"/>
        <w:rPr>
          <w:rFonts w:ascii="Tahoma" w:eastAsia="Tahoma" w:hAnsi="Tahoma" w:cs="Tahoma"/>
          <w:color w:val="FF0000"/>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00F45E2F">
        <w:rPr>
          <w:rFonts w:ascii="Tahoma" w:eastAsia="Tahoma" w:hAnsi="Tahoma" w:cs="Tahoma"/>
        </w:rPr>
        <w:t>składa</w:t>
      </w:r>
      <w:r w:rsidR="00F45E2F"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osek</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
        </w:rPr>
        <w:t xml:space="preserve"> </w:t>
      </w:r>
      <w:r w:rsidR="0036173F" w:rsidRPr="0083462A">
        <w:rPr>
          <w:rFonts w:ascii="Tahoma" w:eastAsia="Tahoma" w:hAnsi="Tahoma" w:cs="Tahoma"/>
          <w:spacing w:val="3"/>
        </w:rPr>
        <w:t>oraz dokumenty niezbędne do rozliczenia Projektu</w:t>
      </w:r>
      <w:r w:rsidR="00852734">
        <w:rPr>
          <w:rFonts w:ascii="Tahoma" w:eastAsia="Tahoma" w:hAnsi="Tahoma" w:cs="Tahoma"/>
          <w:spacing w:val="3"/>
        </w:rPr>
        <w:t xml:space="preserve"> </w:t>
      </w:r>
      <w:r w:rsidR="0083462A">
        <w:rPr>
          <w:rFonts w:ascii="Tahoma" w:eastAsia="Tahoma" w:hAnsi="Tahoma" w:cs="Tahoma"/>
          <w:spacing w:val="3"/>
        </w:rPr>
        <w:br/>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6"/>
        </w:rPr>
        <w:t>w</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000E5D2E">
        <w:rPr>
          <w:rFonts w:ascii="Tahoma" w:eastAsia="Tahoma" w:hAnsi="Tahoma" w:cs="Tahoma"/>
        </w:rPr>
        <w:t>p</w:t>
      </w:r>
      <w:r w:rsidRPr="001C3C76">
        <w:rPr>
          <w:rFonts w:ascii="Tahoma" w:eastAsia="Tahoma" w:hAnsi="Tahoma" w:cs="Tahoma"/>
        </w:rPr>
        <w:t>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iu</w:t>
      </w:r>
      <w:r w:rsidRPr="001C3C76">
        <w:rPr>
          <w:rFonts w:ascii="Tahoma" w:eastAsia="Tahoma" w:hAnsi="Tahoma" w:cs="Tahoma"/>
          <w:spacing w:val="55"/>
        </w:rPr>
        <w:t xml:space="preserve"> </w:t>
      </w:r>
      <w:r w:rsidR="00A93AB3"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spacing w:val="-1"/>
        </w:rPr>
        <w:t>u</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4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3"/>
        </w:rPr>
        <w:t xml:space="preserve"> </w:t>
      </w:r>
      <w:r w:rsidRPr="001C3C76">
        <w:rPr>
          <w:rFonts w:ascii="Tahoma" w:eastAsia="Tahoma" w:hAnsi="Tahoma" w:cs="Tahoma"/>
        </w:rPr>
        <w:t>IZ</w:t>
      </w:r>
      <w:r w:rsidRPr="001C3C76">
        <w:rPr>
          <w:rFonts w:ascii="Tahoma" w:eastAsia="Tahoma" w:hAnsi="Tahoma" w:cs="Tahoma"/>
          <w:spacing w:val="55"/>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001563A8">
        <w:rPr>
          <w:rFonts w:ascii="Tahoma" w:eastAsia="Tahoma" w:hAnsi="Tahoma" w:cs="Tahoma"/>
        </w:rPr>
        <w:t xml:space="preserve"> </w:t>
      </w:r>
      <w:r w:rsidR="0083462A">
        <w:rPr>
          <w:rFonts w:ascii="Tahoma" w:eastAsia="Tahoma" w:hAnsi="Tahoma" w:cs="Tahoma"/>
        </w:rPr>
        <w:br/>
      </w:r>
      <w:r w:rsidRPr="001C3C76">
        <w:rPr>
          <w:rFonts w:ascii="Tahoma" w:eastAsia="Tahoma" w:hAnsi="Tahoma" w:cs="Tahoma"/>
        </w:rPr>
        <w:t>z</w:t>
      </w:r>
      <w:r w:rsidRPr="001C3C76">
        <w:rPr>
          <w:rFonts w:ascii="Tahoma" w:eastAsia="Tahoma" w:hAnsi="Tahoma" w:cs="Tahoma"/>
          <w:spacing w:val="5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szczo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w:t>
      </w:r>
      <w:r w:rsidRPr="001C3C76">
        <w:rPr>
          <w:rFonts w:ascii="Tahoma" w:eastAsia="Tahoma" w:hAnsi="Tahoma" w:cs="Tahoma"/>
          <w:spacing w:val="4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stru</w:t>
      </w:r>
      <w:r w:rsidRPr="001C3C76">
        <w:rPr>
          <w:rFonts w:ascii="Tahoma" w:eastAsia="Tahoma" w:hAnsi="Tahoma" w:cs="Tahoma"/>
          <w:spacing w:val="1"/>
        </w:rPr>
        <w:t>k</w:t>
      </w:r>
      <w:r w:rsidRPr="001C3C76">
        <w:rPr>
          <w:rFonts w:ascii="Tahoma" w:eastAsia="Tahoma" w:hAnsi="Tahoma" w:cs="Tahoma"/>
          <w:spacing w:val="-1"/>
        </w:rPr>
        <w:t>cj</w:t>
      </w:r>
      <w:r w:rsidRPr="001C3C76">
        <w:rPr>
          <w:rFonts w:ascii="Tahoma" w:eastAsia="Tahoma" w:hAnsi="Tahoma" w:cs="Tahoma"/>
          <w:spacing w:val="5"/>
        </w:rPr>
        <w:t>ą</w:t>
      </w:r>
      <w:r w:rsidR="001046F4" w:rsidRPr="001C3C76">
        <w:rPr>
          <w:rFonts w:ascii="Tahoma" w:eastAsia="Tahoma" w:hAnsi="Tahoma" w:cs="Tahoma"/>
          <w:spacing w:val="2"/>
        </w:rPr>
        <w:t>,</w:t>
      </w:r>
      <w:r w:rsidRPr="001C3C76">
        <w:rPr>
          <w:rFonts w:ascii="Tahoma" w:eastAsia="Tahoma" w:hAnsi="Tahoma" w:cs="Tahoma"/>
          <w:position w:val="9"/>
          <w:sz w:val="13"/>
          <w:szCs w:val="13"/>
        </w:rPr>
        <w:t xml:space="preserve"> </w:t>
      </w:r>
      <w:r w:rsidRPr="001C3C76">
        <w:rPr>
          <w:rFonts w:ascii="Tahoma" w:eastAsia="Tahoma" w:hAnsi="Tahoma" w:cs="Tahoma"/>
          <w:spacing w:val="20"/>
          <w:position w:val="9"/>
          <w:sz w:val="13"/>
          <w:szCs w:val="13"/>
        </w:rPr>
        <w:t xml:space="preserve"> </w:t>
      </w:r>
      <w:r w:rsidRPr="001C3C76">
        <w:rPr>
          <w:rFonts w:ascii="Tahoma" w:eastAsia="Tahoma" w:hAnsi="Tahoma" w:cs="Tahoma"/>
          <w:spacing w:val="2"/>
        </w:rPr>
        <w:t>c</w:t>
      </w:r>
      <w:r w:rsidRPr="001C3C76">
        <w:rPr>
          <w:rFonts w:ascii="Tahoma" w:eastAsia="Tahoma" w:hAnsi="Tahoma" w:cs="Tahoma"/>
          <w:spacing w:val="-3"/>
        </w:rPr>
        <w:t>h</w:t>
      </w:r>
      <w:r w:rsidRPr="001C3C76">
        <w:rPr>
          <w:rFonts w:ascii="Tahoma" w:eastAsia="Tahoma" w:hAnsi="Tahoma" w:cs="Tahoma"/>
          <w:spacing w:val="-1"/>
        </w:rPr>
        <w:t>y</w:t>
      </w:r>
      <w:r w:rsidRPr="001C3C76">
        <w:rPr>
          <w:rFonts w:ascii="Tahoma" w:eastAsia="Tahoma" w:hAnsi="Tahoma" w:cs="Tahoma"/>
        </w:rPr>
        <w:t>ba</w:t>
      </w:r>
      <w:r w:rsidRPr="001C3C76">
        <w:rPr>
          <w:rFonts w:ascii="Tahoma" w:eastAsia="Tahoma" w:hAnsi="Tahoma" w:cs="Tahoma"/>
          <w:spacing w:val="46"/>
        </w:rPr>
        <w:t xml:space="preserve"> </w:t>
      </w:r>
      <w:r w:rsidRPr="001C3C76">
        <w:rPr>
          <w:rFonts w:ascii="Tahoma" w:eastAsia="Tahoma" w:hAnsi="Tahoma" w:cs="Tahoma"/>
        </w:rPr>
        <w:t>że</w:t>
      </w:r>
      <w:r w:rsidRPr="001C3C76">
        <w:rPr>
          <w:rFonts w:ascii="Tahoma" w:eastAsia="Tahoma" w:hAnsi="Tahoma" w:cs="Tahoma"/>
          <w:spacing w:val="49"/>
        </w:rPr>
        <w:t xml:space="preserve"> </w:t>
      </w:r>
      <w:r w:rsidRPr="001C3C76">
        <w:rPr>
          <w:rFonts w:ascii="Tahoma" w:eastAsia="Tahoma" w:hAnsi="Tahoma" w:cs="Tahoma"/>
        </w:rPr>
        <w:t>z</w:t>
      </w:r>
      <w:r w:rsidRPr="001C3C76">
        <w:rPr>
          <w:rFonts w:ascii="Tahoma" w:eastAsia="Tahoma" w:hAnsi="Tahoma" w:cs="Tahoma"/>
          <w:spacing w:val="5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yc</w:t>
      </w:r>
      <w:r w:rsidRPr="001C3C76">
        <w:rPr>
          <w:rFonts w:ascii="Tahoma" w:eastAsia="Tahoma" w:hAnsi="Tahoma" w:cs="Tahoma"/>
        </w:rPr>
        <w:t>zyn</w:t>
      </w:r>
      <w:r w:rsidRPr="001C3C76">
        <w:rPr>
          <w:rFonts w:ascii="Tahoma" w:eastAsia="Tahoma" w:hAnsi="Tahoma" w:cs="Tahoma"/>
          <w:spacing w:val="44"/>
        </w:rPr>
        <w:t xml:space="preserve"> </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rii</w:t>
      </w:r>
      <w:r w:rsidRPr="001C3C76">
        <w:rPr>
          <w:rFonts w:ascii="Tahoma" w:eastAsia="Tahoma" w:hAnsi="Tahoma" w:cs="Tahoma"/>
          <w:spacing w:val="45"/>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u</w:t>
      </w:r>
      <w:r w:rsidRPr="001C3C76">
        <w:rPr>
          <w:rFonts w:ascii="Tahoma" w:eastAsia="Tahoma" w:hAnsi="Tahoma" w:cs="Tahoma"/>
          <w:spacing w:val="4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spacing w:val="1"/>
        </w:rPr>
        <w:t>je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rPr>
        <w:t>to</w:t>
      </w:r>
      <w:r w:rsidRPr="001C3C76">
        <w:rPr>
          <w:rFonts w:ascii="Tahoma" w:eastAsia="Tahoma" w:hAnsi="Tahoma" w:cs="Tahoma"/>
          <w:spacing w:val="4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spacing w:val="3"/>
        </w:rPr>
        <w:t>e</w:t>
      </w:r>
      <w:r w:rsidR="009C4A66" w:rsidRPr="001C3C76">
        <w:rPr>
          <w:rFonts w:ascii="Tahoma" w:eastAsia="Tahoma" w:hAnsi="Tahoma" w:cs="Tahoma"/>
          <w:spacing w:val="3"/>
        </w:rPr>
        <w:t xml:space="preserve">. </w:t>
      </w:r>
      <w:r w:rsidR="009C4A66" w:rsidRPr="001C3C76">
        <w:rPr>
          <w:rFonts w:ascii="Tahoma" w:eastAsia="Tahoma" w:hAnsi="Tahoma" w:cs="Tahoma"/>
        </w:rPr>
        <w:t>W przypadku niedostępności SL2014 Beneficjent zgłasza IZ</w:t>
      </w:r>
      <w:r w:rsidR="00B16B00" w:rsidRPr="001C3C76">
        <w:rPr>
          <w:rFonts w:ascii="Tahoma" w:eastAsia="Tahoma" w:hAnsi="Tahoma" w:cs="Tahoma"/>
        </w:rPr>
        <w:t xml:space="preserve"> o zaistniałym problemie na adres e-mail</w:t>
      </w:r>
      <w:r w:rsidR="00751D01">
        <w:rPr>
          <w:rFonts w:ascii="Tahoma" w:eastAsia="Tahoma" w:hAnsi="Tahoma" w:cs="Tahoma"/>
        </w:rPr>
        <w:t xml:space="preserve"> </w:t>
      </w:r>
      <w:hyperlink r:id="rId8" w:history="1">
        <w:r w:rsidR="00751D01" w:rsidRPr="00623173">
          <w:rPr>
            <w:rStyle w:val="Hipercze"/>
            <w:rFonts w:ascii="Tahoma" w:eastAsia="Tahoma" w:hAnsi="Tahoma" w:cs="Tahoma"/>
          </w:rPr>
          <w:t>sekretariat.efs@sejmik.kielce.pl</w:t>
        </w:r>
      </w:hyperlink>
      <w:r w:rsidR="00751D01">
        <w:rPr>
          <w:rFonts w:ascii="Tahoma" w:eastAsia="Tahoma" w:hAnsi="Tahoma" w:cs="Tahoma"/>
        </w:rPr>
        <w:t xml:space="preserve">. </w:t>
      </w:r>
      <w:r w:rsidR="00B16B00" w:rsidRPr="001C3C76">
        <w:rPr>
          <w:rFonts w:ascii="Tahoma" w:eastAsia="Tahoma" w:hAnsi="Tahoma" w:cs="Tahoma"/>
        </w:rPr>
        <w:t>Gdy awaria SL2014 zostanie potwierdzona p</w:t>
      </w:r>
      <w:r w:rsidR="00D57BEB" w:rsidRPr="001C3C76">
        <w:rPr>
          <w:rFonts w:ascii="Tahoma" w:eastAsia="Tahoma" w:hAnsi="Tahoma" w:cs="Tahoma"/>
        </w:rPr>
        <w:t>rzez pracownika IZ</w:t>
      </w:r>
      <w:r w:rsidR="00B16B00" w:rsidRPr="001C3C76">
        <w:rPr>
          <w:rFonts w:ascii="Tahoma" w:eastAsia="Tahoma" w:hAnsi="Tahoma" w:cs="Tahoma"/>
        </w:rPr>
        <w:t xml:space="preserve"> proces rozliczania projektu oraz komunikowania się z IZ odbywa się drogą pisemną</w:t>
      </w:r>
      <w:r w:rsidR="00852734">
        <w:rPr>
          <w:rFonts w:ascii="Tahoma" w:eastAsia="Tahoma" w:hAnsi="Tahoma" w:cs="Tahoma"/>
        </w:rPr>
        <w:t xml:space="preserve"> </w:t>
      </w:r>
      <w:r w:rsidR="00852734" w:rsidRPr="0083462A">
        <w:rPr>
          <w:rFonts w:ascii="Tahoma" w:eastAsia="Tahoma" w:hAnsi="Tahoma" w:cs="Tahoma"/>
        </w:rPr>
        <w:t xml:space="preserve">zgodnie z </w:t>
      </w:r>
      <w:r w:rsidR="00852734" w:rsidRPr="0083462A">
        <w:rPr>
          <w:rFonts w:ascii="Tahoma" w:eastAsia="Tahoma" w:hAnsi="Tahoma" w:cs="Tahoma"/>
          <w:i/>
        </w:rPr>
        <w:t>Wytycznymi w zakresie warunków gromadzenia i przekazywania danych w postaci elektronicznej</w:t>
      </w:r>
      <w:r w:rsidR="00B16B00" w:rsidRPr="001C3C76">
        <w:rPr>
          <w:rFonts w:ascii="Tahoma" w:eastAsia="Tahoma" w:hAnsi="Tahoma" w:cs="Tahoma"/>
        </w:rPr>
        <w:t>. Wszelka korespondencja papierowa, aby została uznana za wiążącą, musi zostać podpisana przez osoby uprawnione do składania oświadczeń w imieniu Beneficjen</w:t>
      </w:r>
      <w:r w:rsidR="00D57BEB" w:rsidRPr="001C3C76">
        <w:rPr>
          <w:rFonts w:ascii="Tahoma" w:eastAsia="Tahoma" w:hAnsi="Tahoma" w:cs="Tahoma"/>
        </w:rPr>
        <w:t>ta. O usunięciu awarii SL2014 IZ</w:t>
      </w:r>
      <w:r w:rsidR="00B16B00" w:rsidRPr="001C3C76">
        <w:rPr>
          <w:rFonts w:ascii="Tahoma" w:eastAsia="Tahoma" w:hAnsi="Tahoma" w:cs="Tahoma"/>
        </w:rPr>
        <w:t xml:space="preserve"> i</w:t>
      </w:r>
      <w:r w:rsidR="00D57BEB" w:rsidRPr="001C3C76">
        <w:rPr>
          <w:rFonts w:ascii="Tahoma" w:eastAsia="Tahoma" w:hAnsi="Tahoma" w:cs="Tahoma"/>
        </w:rPr>
        <w:t>nformuje Beneficjenta na adres e</w:t>
      </w:r>
      <w:r w:rsidR="00B16B00" w:rsidRPr="001C3C76">
        <w:rPr>
          <w:rFonts w:ascii="Tahoma" w:eastAsia="Tahoma" w:hAnsi="Tahoma" w:cs="Tahoma"/>
        </w:rPr>
        <w:t xml:space="preserve">-mail wskazany we wniosku, Beneficjent zaś zobowiązuje się uzupełnić dane w SL2014 w zakresie dokumentów przekazanych drogą pisemną w terminie </w:t>
      </w:r>
      <w:r w:rsidR="00B16B00" w:rsidRPr="001C3C76">
        <w:rPr>
          <w:rFonts w:ascii="Tahoma" w:eastAsia="Tahoma" w:hAnsi="Tahoma" w:cs="Tahoma"/>
          <w:b/>
        </w:rPr>
        <w:t>5 dni roboczych</w:t>
      </w:r>
      <w:r w:rsidR="00B16B00" w:rsidRPr="001C3C76">
        <w:rPr>
          <w:rFonts w:ascii="Tahoma" w:eastAsia="Tahoma" w:hAnsi="Tahoma" w:cs="Tahoma"/>
        </w:rPr>
        <w:t xml:space="preserve"> od daty otrzymania tej informacji</w:t>
      </w:r>
      <w:r w:rsidR="000C7B70" w:rsidRPr="001C3C76">
        <w:rPr>
          <w:rFonts w:ascii="Tahoma" w:eastAsia="Tahoma" w:hAnsi="Tahoma" w:cs="Tahoma"/>
        </w:rPr>
        <w:t>.</w:t>
      </w:r>
      <w:r w:rsidR="00B16B00" w:rsidRPr="001C3C76">
        <w:rPr>
          <w:rFonts w:ascii="Tahoma" w:eastAsia="Tahoma" w:hAnsi="Tahoma" w:cs="Tahoma"/>
        </w:rPr>
        <w:t xml:space="preserve"> </w:t>
      </w:r>
      <w:r w:rsidR="00852734" w:rsidRPr="0083462A">
        <w:rPr>
          <w:rFonts w:ascii="Tahoma" w:eastAsia="Tahoma" w:hAnsi="Tahoma" w:cs="Tahoma"/>
        </w:rPr>
        <w:t xml:space="preserve">Natomiast gdy z powodów technicznych wykorzystanie profilu zaufanego ePUAP nie jest możliwe w takim przypadku uwierzytelnianie następuje przez </w:t>
      </w:r>
      <w:r w:rsidR="00374D43">
        <w:rPr>
          <w:rFonts w:ascii="Tahoma" w:eastAsia="Tahoma" w:hAnsi="Tahoma" w:cs="Tahoma"/>
        </w:rPr>
        <w:t>podpisanie wniosku ce</w:t>
      </w:r>
      <w:r w:rsidR="00463725">
        <w:rPr>
          <w:rFonts w:ascii="Tahoma" w:eastAsia="Tahoma" w:hAnsi="Tahoma" w:cs="Tahoma"/>
        </w:rPr>
        <w:t>rtyfikatem niekwalifikowanym SL</w:t>
      </w:r>
      <w:r w:rsidR="00374D43">
        <w:rPr>
          <w:rFonts w:ascii="Tahoma" w:eastAsia="Tahoma" w:hAnsi="Tahoma" w:cs="Tahoma"/>
        </w:rPr>
        <w:t xml:space="preserve">2014. </w:t>
      </w:r>
    </w:p>
    <w:p w14:paraId="4DB101A3" w14:textId="259ECE73"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0"/>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8"/>
        </w:rPr>
        <w:t xml:space="preserve"> </w:t>
      </w:r>
      <w:r w:rsidRPr="001C3C76">
        <w:rPr>
          <w:rFonts w:ascii="Tahoma" w:eastAsia="Tahoma" w:hAnsi="Tahoma" w:cs="Tahoma"/>
        </w:rPr>
        <w:t>do</w:t>
      </w:r>
      <w:r w:rsidRPr="001C3C76">
        <w:rPr>
          <w:rFonts w:ascii="Tahoma" w:eastAsia="Tahoma" w:hAnsi="Tahoma" w:cs="Tahoma"/>
          <w:spacing w:val="5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dkł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1"/>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8"/>
        </w:rPr>
        <w:t>p</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60"/>
        </w:rPr>
        <w:t xml:space="preserve"> </w:t>
      </w:r>
      <w:r w:rsidRPr="001C3C76">
        <w:rPr>
          <w:rFonts w:ascii="Tahoma" w:eastAsia="Tahoma" w:hAnsi="Tahoma" w:cs="Tahoma"/>
        </w:rPr>
        <w:t>§</w:t>
      </w:r>
      <w:r w:rsidRPr="001C3C76">
        <w:rPr>
          <w:rFonts w:ascii="Tahoma" w:eastAsia="Tahoma" w:hAnsi="Tahoma" w:cs="Tahoma"/>
          <w:spacing w:val="-2"/>
        </w:rPr>
        <w:t xml:space="preserve"> </w:t>
      </w:r>
      <w:r w:rsidR="000271D3" w:rsidRPr="001C3C76">
        <w:rPr>
          <w:rFonts w:ascii="Tahoma" w:eastAsia="Tahoma" w:hAnsi="Tahoma" w:cs="Tahoma"/>
          <w:spacing w:val="-1"/>
        </w:rPr>
        <w:t>1</w:t>
      </w:r>
      <w:r w:rsidR="00E40523">
        <w:rPr>
          <w:rFonts w:ascii="Tahoma" w:eastAsia="Tahoma" w:hAnsi="Tahoma" w:cs="Tahoma"/>
          <w:spacing w:val="-1"/>
        </w:rPr>
        <w:t>3</w:t>
      </w:r>
      <w:r w:rsidRPr="001C3C76">
        <w:rPr>
          <w:rFonts w:ascii="Tahoma" w:eastAsia="Tahoma" w:hAnsi="Tahoma" w:cs="Tahoma"/>
        </w:rPr>
        <w:t>:</w:t>
      </w:r>
    </w:p>
    <w:p w14:paraId="1A98BA9C" w14:textId="1E053AEA" w:rsidR="00ED64E5" w:rsidRPr="00253C58" w:rsidRDefault="00253C58" w:rsidP="00253C58">
      <w:pPr>
        <w:pStyle w:val="Akapitzlist"/>
        <w:numPr>
          <w:ilvl w:val="1"/>
          <w:numId w:val="69"/>
        </w:numPr>
        <w:tabs>
          <w:tab w:val="clear" w:pos="680"/>
          <w:tab w:val="num" w:pos="851"/>
        </w:tabs>
        <w:spacing w:line="276" w:lineRule="auto"/>
        <w:ind w:right="14"/>
        <w:jc w:val="both"/>
        <w:rPr>
          <w:rFonts w:ascii="Tahoma" w:eastAsia="Tahoma" w:hAnsi="Tahoma" w:cs="Tahoma"/>
        </w:rPr>
      </w:pPr>
      <w:r>
        <w:rPr>
          <w:rFonts w:ascii="Tahoma" w:eastAsia="Tahoma" w:hAnsi="Tahoma" w:cs="Tahoma"/>
        </w:rPr>
        <w:t xml:space="preserve"> </w:t>
      </w:r>
      <w:r w:rsidR="00F90784" w:rsidRPr="00253C58">
        <w:rPr>
          <w:rFonts w:ascii="Tahoma" w:eastAsia="Tahoma" w:hAnsi="Tahoma" w:cs="Tahoma"/>
        </w:rPr>
        <w:t>i</w:t>
      </w:r>
      <w:r w:rsidR="00F90784" w:rsidRPr="00253C58">
        <w:rPr>
          <w:rFonts w:ascii="Tahoma" w:eastAsia="Tahoma" w:hAnsi="Tahoma" w:cs="Tahoma"/>
          <w:spacing w:val="-1"/>
        </w:rPr>
        <w:t>n</w:t>
      </w:r>
      <w:r w:rsidR="00F90784" w:rsidRPr="00253C58">
        <w:rPr>
          <w:rFonts w:ascii="Tahoma" w:eastAsia="Tahoma" w:hAnsi="Tahoma" w:cs="Tahoma"/>
          <w:spacing w:val="-3"/>
        </w:rPr>
        <w:t>f</w:t>
      </w:r>
      <w:r w:rsidR="00F90784" w:rsidRPr="00253C58">
        <w:rPr>
          <w:rFonts w:ascii="Tahoma" w:eastAsia="Tahoma" w:hAnsi="Tahoma" w:cs="Tahoma"/>
          <w:spacing w:val="2"/>
        </w:rPr>
        <w:t>o</w:t>
      </w:r>
      <w:r w:rsidR="00F90784" w:rsidRPr="00253C58">
        <w:rPr>
          <w:rFonts w:ascii="Tahoma" w:eastAsia="Tahoma" w:hAnsi="Tahoma" w:cs="Tahoma"/>
        </w:rPr>
        <w:t>r</w:t>
      </w:r>
      <w:r w:rsidR="00F90784" w:rsidRPr="00253C58">
        <w:rPr>
          <w:rFonts w:ascii="Tahoma" w:eastAsia="Tahoma" w:hAnsi="Tahoma" w:cs="Tahoma"/>
          <w:spacing w:val="1"/>
        </w:rPr>
        <w:t>ma</w:t>
      </w:r>
      <w:r w:rsidR="00F90784" w:rsidRPr="00253C58">
        <w:rPr>
          <w:rFonts w:ascii="Tahoma" w:eastAsia="Tahoma" w:hAnsi="Tahoma" w:cs="Tahoma"/>
          <w:spacing w:val="-1"/>
        </w:rPr>
        <w:t>cj</w:t>
      </w:r>
      <w:r w:rsidR="00F90784" w:rsidRPr="00253C58">
        <w:rPr>
          <w:rFonts w:ascii="Tahoma" w:eastAsia="Tahoma" w:hAnsi="Tahoma" w:cs="Tahoma"/>
        </w:rPr>
        <w:t>i</w:t>
      </w:r>
      <w:r w:rsidR="00F90784" w:rsidRPr="00253C58">
        <w:rPr>
          <w:rFonts w:ascii="Tahoma" w:eastAsia="Tahoma" w:hAnsi="Tahoma" w:cs="Tahoma"/>
          <w:spacing w:val="-7"/>
        </w:rPr>
        <w:t xml:space="preserve"> </w:t>
      </w:r>
      <w:r w:rsidR="00F90784" w:rsidRPr="00253C58">
        <w:rPr>
          <w:rFonts w:ascii="Tahoma" w:eastAsia="Tahoma" w:hAnsi="Tahoma" w:cs="Tahoma"/>
        </w:rPr>
        <w:t xml:space="preserve">o </w:t>
      </w:r>
      <w:r w:rsidR="00F90784" w:rsidRPr="00253C58">
        <w:rPr>
          <w:rFonts w:ascii="Tahoma" w:eastAsia="Tahoma" w:hAnsi="Tahoma" w:cs="Tahoma"/>
          <w:spacing w:val="1"/>
        </w:rPr>
        <w:t>w</w:t>
      </w:r>
      <w:r w:rsidR="00F90784" w:rsidRPr="00253C58">
        <w:rPr>
          <w:rFonts w:ascii="Tahoma" w:eastAsia="Tahoma" w:hAnsi="Tahoma" w:cs="Tahoma"/>
        </w:rPr>
        <w:t>szys</w:t>
      </w:r>
      <w:r w:rsidR="00F90784" w:rsidRPr="00253C58">
        <w:rPr>
          <w:rFonts w:ascii="Tahoma" w:eastAsia="Tahoma" w:hAnsi="Tahoma" w:cs="Tahoma"/>
          <w:spacing w:val="2"/>
        </w:rPr>
        <w:t>t</w:t>
      </w:r>
      <w:r w:rsidR="00F90784" w:rsidRPr="00253C58">
        <w:rPr>
          <w:rFonts w:ascii="Tahoma" w:eastAsia="Tahoma" w:hAnsi="Tahoma" w:cs="Tahoma"/>
          <w:spacing w:val="-1"/>
        </w:rPr>
        <w:t>k</w:t>
      </w:r>
      <w:r w:rsidR="00F90784" w:rsidRPr="00253C58">
        <w:rPr>
          <w:rFonts w:ascii="Tahoma" w:eastAsia="Tahoma" w:hAnsi="Tahoma" w:cs="Tahoma"/>
        </w:rPr>
        <w:t>i</w:t>
      </w:r>
      <w:r w:rsidR="00F90784" w:rsidRPr="00253C58">
        <w:rPr>
          <w:rFonts w:ascii="Tahoma" w:eastAsia="Tahoma" w:hAnsi="Tahoma" w:cs="Tahoma"/>
          <w:spacing w:val="2"/>
        </w:rPr>
        <w:t>c</w:t>
      </w:r>
      <w:r w:rsidR="00F90784" w:rsidRPr="00253C58">
        <w:rPr>
          <w:rFonts w:ascii="Tahoma" w:eastAsia="Tahoma" w:hAnsi="Tahoma" w:cs="Tahoma"/>
        </w:rPr>
        <w:t>h</w:t>
      </w:r>
      <w:r w:rsidR="00F90784" w:rsidRPr="00253C58">
        <w:rPr>
          <w:rFonts w:ascii="Tahoma" w:eastAsia="Tahoma" w:hAnsi="Tahoma" w:cs="Tahoma"/>
          <w:spacing w:val="-10"/>
        </w:rPr>
        <w:t xml:space="preserve"> </w:t>
      </w:r>
      <w:r w:rsidR="00F90784" w:rsidRPr="00253C58">
        <w:rPr>
          <w:rFonts w:ascii="Tahoma" w:eastAsia="Tahoma" w:hAnsi="Tahoma" w:cs="Tahoma"/>
          <w:spacing w:val="2"/>
        </w:rPr>
        <w:t>u</w:t>
      </w:r>
      <w:r w:rsidR="00F90784" w:rsidRPr="00253C58">
        <w:rPr>
          <w:rFonts w:ascii="Tahoma" w:eastAsia="Tahoma" w:hAnsi="Tahoma" w:cs="Tahoma"/>
          <w:spacing w:val="-1"/>
        </w:rPr>
        <w:t>c</w:t>
      </w:r>
      <w:r w:rsidR="00F90784" w:rsidRPr="00253C58">
        <w:rPr>
          <w:rFonts w:ascii="Tahoma" w:eastAsia="Tahoma" w:hAnsi="Tahoma" w:cs="Tahoma"/>
        </w:rPr>
        <w:t>z</w:t>
      </w:r>
      <w:r w:rsidR="00F90784" w:rsidRPr="00253C58">
        <w:rPr>
          <w:rFonts w:ascii="Tahoma" w:eastAsia="Tahoma" w:hAnsi="Tahoma" w:cs="Tahoma"/>
          <w:spacing w:val="1"/>
        </w:rPr>
        <w:t>es</w:t>
      </w:r>
      <w:r w:rsidR="00F90784" w:rsidRPr="00253C58">
        <w:rPr>
          <w:rFonts w:ascii="Tahoma" w:eastAsia="Tahoma" w:hAnsi="Tahoma" w:cs="Tahoma"/>
        </w:rPr>
        <w:t>t</w:t>
      </w:r>
      <w:r w:rsidR="00F90784" w:rsidRPr="00253C58">
        <w:rPr>
          <w:rFonts w:ascii="Tahoma" w:eastAsia="Tahoma" w:hAnsi="Tahoma" w:cs="Tahoma"/>
          <w:spacing w:val="-1"/>
        </w:rPr>
        <w:t>n</w:t>
      </w:r>
      <w:r w:rsidR="00F90784" w:rsidRPr="00253C58">
        <w:rPr>
          <w:rFonts w:ascii="Tahoma" w:eastAsia="Tahoma" w:hAnsi="Tahoma" w:cs="Tahoma"/>
        </w:rPr>
        <w:t>i</w:t>
      </w:r>
      <w:r w:rsidR="00F90784" w:rsidRPr="00253C58">
        <w:rPr>
          <w:rFonts w:ascii="Tahoma" w:eastAsia="Tahoma" w:hAnsi="Tahoma" w:cs="Tahoma"/>
          <w:spacing w:val="-1"/>
        </w:rPr>
        <w:t>k</w:t>
      </w:r>
      <w:r w:rsidR="00F90784" w:rsidRPr="00253C58">
        <w:rPr>
          <w:rFonts w:ascii="Tahoma" w:eastAsia="Tahoma" w:hAnsi="Tahoma" w:cs="Tahoma"/>
          <w:spacing w:val="1"/>
        </w:rPr>
        <w:t>a</w:t>
      </w:r>
      <w:r w:rsidR="00F90784" w:rsidRPr="00253C58">
        <w:rPr>
          <w:rFonts w:ascii="Tahoma" w:eastAsia="Tahoma" w:hAnsi="Tahoma" w:cs="Tahoma"/>
          <w:spacing w:val="2"/>
        </w:rPr>
        <w:t>c</w:t>
      </w:r>
      <w:r w:rsidR="00F90784" w:rsidRPr="00253C58">
        <w:rPr>
          <w:rFonts w:ascii="Tahoma" w:eastAsia="Tahoma" w:hAnsi="Tahoma" w:cs="Tahoma"/>
        </w:rPr>
        <w:t>h</w:t>
      </w:r>
      <w:r w:rsidR="00F90784" w:rsidRPr="00253C58">
        <w:rPr>
          <w:rFonts w:ascii="Tahoma" w:eastAsia="Tahoma" w:hAnsi="Tahoma" w:cs="Tahoma"/>
          <w:spacing w:val="-12"/>
        </w:rPr>
        <w:t xml:space="preserve"> </w:t>
      </w:r>
      <w:r w:rsidR="00F90784" w:rsidRPr="00253C58">
        <w:rPr>
          <w:rFonts w:ascii="Tahoma" w:eastAsia="Tahoma" w:hAnsi="Tahoma" w:cs="Tahoma"/>
          <w:spacing w:val="1"/>
        </w:rPr>
        <w:t>p</w:t>
      </w:r>
      <w:r w:rsidR="00F90784" w:rsidRPr="00253C58">
        <w:rPr>
          <w:rFonts w:ascii="Tahoma" w:eastAsia="Tahoma" w:hAnsi="Tahoma" w:cs="Tahoma"/>
        </w:rPr>
        <w:t>ro</w:t>
      </w:r>
      <w:r w:rsidR="00F90784" w:rsidRPr="00253C58">
        <w:rPr>
          <w:rFonts w:ascii="Tahoma" w:eastAsia="Tahoma" w:hAnsi="Tahoma" w:cs="Tahoma"/>
          <w:spacing w:val="-1"/>
        </w:rPr>
        <w:t>j</w:t>
      </w:r>
      <w:r w:rsidR="00F90784" w:rsidRPr="00253C58">
        <w:rPr>
          <w:rFonts w:ascii="Tahoma" w:eastAsia="Tahoma" w:hAnsi="Tahoma" w:cs="Tahoma"/>
          <w:spacing w:val="1"/>
        </w:rPr>
        <w:t>e</w:t>
      </w:r>
      <w:r w:rsidR="00F90784" w:rsidRPr="00253C58">
        <w:rPr>
          <w:rFonts w:ascii="Tahoma" w:eastAsia="Tahoma" w:hAnsi="Tahoma" w:cs="Tahoma"/>
          <w:spacing w:val="-1"/>
        </w:rPr>
        <w:t>k</w:t>
      </w:r>
      <w:r w:rsidR="00F90784" w:rsidRPr="00253C58">
        <w:rPr>
          <w:rFonts w:ascii="Tahoma" w:eastAsia="Tahoma" w:hAnsi="Tahoma" w:cs="Tahoma"/>
          <w:spacing w:val="3"/>
        </w:rPr>
        <w:t>t</w:t>
      </w:r>
      <w:r w:rsidR="00F90784" w:rsidRPr="00253C58">
        <w:rPr>
          <w:rFonts w:ascii="Tahoma" w:eastAsia="Tahoma" w:hAnsi="Tahoma" w:cs="Tahoma"/>
          <w:spacing w:val="-1"/>
        </w:rPr>
        <w:t>u</w:t>
      </w:r>
      <w:r w:rsidR="00F90784" w:rsidRPr="00253C58">
        <w:rPr>
          <w:rFonts w:ascii="Tahoma" w:eastAsia="Tahoma" w:hAnsi="Tahoma" w:cs="Tahoma"/>
        </w:rPr>
        <w:t>,</w:t>
      </w:r>
      <w:r w:rsidR="00F90784" w:rsidRPr="00253C58">
        <w:rPr>
          <w:rFonts w:ascii="Tahoma" w:eastAsia="Tahoma" w:hAnsi="Tahoma" w:cs="Tahoma"/>
          <w:spacing w:val="-8"/>
        </w:rPr>
        <w:t xml:space="preserve"> </w:t>
      </w:r>
      <w:r w:rsidR="00F90784" w:rsidRPr="00253C58">
        <w:rPr>
          <w:rFonts w:ascii="Tahoma" w:eastAsia="Tahoma" w:hAnsi="Tahoma" w:cs="Tahoma"/>
        </w:rPr>
        <w:t xml:space="preserve">na warunkach określonych w </w:t>
      </w:r>
      <w:r w:rsidR="00F45E2F" w:rsidRPr="00253C58">
        <w:rPr>
          <w:rFonts w:ascii="Tahoma" w:eastAsia="Tahoma" w:hAnsi="Tahoma" w:cs="Tahoma"/>
          <w:i/>
        </w:rPr>
        <w:t>Wytycznych</w:t>
      </w:r>
      <w:r w:rsidR="00E9625C" w:rsidRPr="00253C58">
        <w:rPr>
          <w:rFonts w:ascii="Tahoma" w:eastAsia="Tahoma" w:hAnsi="Tahoma" w:cs="Tahoma"/>
          <w:i/>
        </w:rPr>
        <w:br/>
      </w:r>
      <w:r>
        <w:rPr>
          <w:rFonts w:ascii="Tahoma" w:eastAsia="Tahoma" w:hAnsi="Tahoma" w:cs="Tahoma"/>
          <w:i/>
        </w:rPr>
        <w:t xml:space="preserve"> </w:t>
      </w:r>
      <w:r w:rsidR="00F45E2F" w:rsidRPr="00253C58">
        <w:rPr>
          <w:rFonts w:ascii="Tahoma" w:eastAsia="Tahoma" w:hAnsi="Tahoma" w:cs="Tahoma"/>
          <w:i/>
        </w:rPr>
        <w:t xml:space="preserve">w zakresie monitorowania postępu rzeczowego realizacji programów operacyjnych na lata </w:t>
      </w:r>
      <w:r>
        <w:rPr>
          <w:rFonts w:ascii="Tahoma" w:eastAsia="Tahoma" w:hAnsi="Tahoma" w:cs="Tahoma"/>
          <w:i/>
        </w:rPr>
        <w:t xml:space="preserve">  </w:t>
      </w:r>
      <w:r w:rsidR="00F45E2F" w:rsidRPr="00253C58">
        <w:rPr>
          <w:rFonts w:ascii="Tahoma" w:eastAsia="Tahoma" w:hAnsi="Tahoma" w:cs="Tahoma"/>
          <w:i/>
        </w:rPr>
        <w:t>2014-2020</w:t>
      </w:r>
      <w:r w:rsidR="00F90784" w:rsidRPr="00253C58">
        <w:rPr>
          <w:rFonts w:ascii="Tahoma" w:eastAsia="Tahoma" w:hAnsi="Tahoma" w:cs="Tahoma"/>
        </w:rPr>
        <w:t>;</w:t>
      </w:r>
    </w:p>
    <w:p w14:paraId="703BB7D4" w14:textId="1978BCA1" w:rsidR="00135565" w:rsidRPr="00135565" w:rsidRDefault="00253C58" w:rsidP="00253C58">
      <w:pPr>
        <w:pStyle w:val="Akapitzlist"/>
        <w:numPr>
          <w:ilvl w:val="1"/>
          <w:numId w:val="69"/>
        </w:numPr>
        <w:spacing w:line="276" w:lineRule="auto"/>
        <w:ind w:left="851" w:right="14" w:hanging="426"/>
        <w:rPr>
          <w:rFonts w:ascii="Tahoma" w:eastAsia="Tahoma" w:hAnsi="Tahoma" w:cs="Tahoma"/>
        </w:rPr>
      </w:pPr>
      <w:r>
        <w:rPr>
          <w:rFonts w:ascii="Tahoma" w:eastAsia="Tahoma" w:hAnsi="Tahoma" w:cs="Tahoma"/>
        </w:rPr>
        <w:t xml:space="preserve">  </w:t>
      </w:r>
      <w:r w:rsidR="00135565" w:rsidRPr="00135565">
        <w:rPr>
          <w:rFonts w:ascii="Tahoma" w:eastAsia="Tahoma" w:hAnsi="Tahoma" w:cs="Tahoma"/>
        </w:rPr>
        <w:t>zestawienia dokumentów zawierającego dane z dowodów księgowych, które dotyczą wydatków objętych przekazanym wnioskiem o płatność;</w:t>
      </w:r>
    </w:p>
    <w:p w14:paraId="5B97AD0E" w14:textId="2B55E681" w:rsidR="00ED64E5" w:rsidRPr="00FD583F" w:rsidRDefault="00253C58" w:rsidP="00253C58">
      <w:pPr>
        <w:pStyle w:val="Akapitzlist"/>
        <w:numPr>
          <w:ilvl w:val="1"/>
          <w:numId w:val="69"/>
        </w:numPr>
        <w:spacing w:line="276" w:lineRule="auto"/>
        <w:ind w:left="851" w:right="14" w:hanging="426"/>
        <w:jc w:val="both"/>
        <w:rPr>
          <w:rFonts w:ascii="Tahoma" w:eastAsia="Tahoma" w:hAnsi="Tahoma" w:cs="Tahoma"/>
        </w:rPr>
      </w:pPr>
      <w:r>
        <w:rPr>
          <w:rFonts w:ascii="Tahoma" w:eastAsia="Tahoma" w:hAnsi="Tahoma" w:cs="Tahoma"/>
          <w:spacing w:val="-1"/>
        </w:rPr>
        <w:t xml:space="preserve">  </w:t>
      </w:r>
      <w:r w:rsidR="00F90784" w:rsidRPr="00FD583F">
        <w:rPr>
          <w:rFonts w:ascii="Tahoma" w:eastAsia="Tahoma" w:hAnsi="Tahoma" w:cs="Tahoma"/>
          <w:spacing w:val="-1"/>
        </w:rPr>
        <w:t>n</w:t>
      </w:r>
      <w:r w:rsidR="00F90784" w:rsidRPr="00FD583F">
        <w:rPr>
          <w:rFonts w:ascii="Tahoma" w:eastAsia="Tahoma" w:hAnsi="Tahoma" w:cs="Tahoma"/>
        </w:rPr>
        <w:t xml:space="preserve">a </w:t>
      </w:r>
      <w:r w:rsidR="00F90784" w:rsidRPr="00FD583F">
        <w:rPr>
          <w:rFonts w:ascii="Tahoma" w:eastAsia="Tahoma" w:hAnsi="Tahoma" w:cs="Tahoma"/>
          <w:spacing w:val="1"/>
        </w:rPr>
        <w:t>we</w:t>
      </w:r>
      <w:r w:rsidR="00F90784" w:rsidRPr="00FD583F">
        <w:rPr>
          <w:rFonts w:ascii="Tahoma" w:eastAsia="Tahoma" w:hAnsi="Tahoma" w:cs="Tahoma"/>
        </w:rPr>
        <w:t>z</w:t>
      </w:r>
      <w:r w:rsidR="00F90784" w:rsidRPr="00FD583F">
        <w:rPr>
          <w:rFonts w:ascii="Tahoma" w:eastAsia="Tahoma" w:hAnsi="Tahoma" w:cs="Tahoma"/>
          <w:spacing w:val="-1"/>
        </w:rPr>
        <w:t>w</w:t>
      </w:r>
      <w:r w:rsidR="00F90784" w:rsidRPr="00FD583F">
        <w:rPr>
          <w:rFonts w:ascii="Tahoma" w:eastAsia="Tahoma" w:hAnsi="Tahoma" w:cs="Tahoma"/>
          <w:spacing w:val="1"/>
        </w:rPr>
        <w:t>a</w:t>
      </w:r>
      <w:r w:rsidR="00F90784" w:rsidRPr="00FD583F">
        <w:rPr>
          <w:rFonts w:ascii="Tahoma" w:eastAsia="Tahoma" w:hAnsi="Tahoma" w:cs="Tahoma"/>
          <w:spacing w:val="-1"/>
        </w:rPr>
        <w:t>n</w:t>
      </w:r>
      <w:r w:rsidR="00F90784" w:rsidRPr="00FD583F">
        <w:rPr>
          <w:rFonts w:ascii="Tahoma" w:eastAsia="Tahoma" w:hAnsi="Tahoma" w:cs="Tahoma"/>
        </w:rPr>
        <w:t xml:space="preserve">ie </w:t>
      </w:r>
      <w:r w:rsidR="00F90784" w:rsidRPr="00FD583F">
        <w:rPr>
          <w:rFonts w:ascii="Tahoma" w:eastAsia="Tahoma" w:hAnsi="Tahoma" w:cs="Tahoma"/>
          <w:spacing w:val="2"/>
        </w:rPr>
        <w:t>I</w:t>
      </w:r>
      <w:r w:rsidR="00F90784" w:rsidRPr="00FD583F">
        <w:rPr>
          <w:rFonts w:ascii="Tahoma" w:eastAsia="Tahoma" w:hAnsi="Tahoma" w:cs="Tahoma"/>
        </w:rPr>
        <w:t xml:space="preserve">Z </w:t>
      </w:r>
      <w:r w:rsidR="00852734">
        <w:rPr>
          <w:rFonts w:ascii="Tahoma" w:eastAsia="Tahoma" w:hAnsi="Tahoma" w:cs="Tahoma"/>
        </w:rPr>
        <w:t xml:space="preserve">w terminie do </w:t>
      </w:r>
      <w:r w:rsidR="00852734" w:rsidRPr="00202EAF">
        <w:rPr>
          <w:rFonts w:ascii="Tahoma" w:eastAsia="Tahoma" w:hAnsi="Tahoma" w:cs="Tahoma"/>
          <w:b/>
        </w:rPr>
        <w:t>5 dni roboczych</w:t>
      </w:r>
      <w:r w:rsidR="00852734">
        <w:rPr>
          <w:rFonts w:ascii="Tahoma" w:eastAsia="Tahoma" w:hAnsi="Tahoma" w:cs="Tahoma"/>
        </w:rPr>
        <w:t xml:space="preserve"> </w:t>
      </w:r>
      <w:r w:rsidR="00F90784" w:rsidRPr="00FD583F">
        <w:rPr>
          <w:rFonts w:ascii="Tahoma" w:eastAsia="Tahoma" w:hAnsi="Tahoma" w:cs="Tahoma"/>
        </w:rPr>
        <w:t xml:space="preserve">w wersji elektronicznej </w:t>
      </w:r>
      <w:r w:rsidR="00A6735E" w:rsidRPr="00FD583F">
        <w:rPr>
          <w:rFonts w:ascii="Tahoma" w:eastAsia="Tahoma" w:hAnsi="Tahoma" w:cs="Tahoma"/>
        </w:rPr>
        <w:t>dokument</w:t>
      </w:r>
      <w:r w:rsidR="00A6735E">
        <w:rPr>
          <w:rFonts w:ascii="Tahoma" w:eastAsia="Tahoma" w:hAnsi="Tahoma" w:cs="Tahoma"/>
        </w:rPr>
        <w:t xml:space="preserve">ów poświadczających </w:t>
      </w:r>
      <w:r w:rsidR="0036173F">
        <w:rPr>
          <w:rFonts w:ascii="Tahoma" w:eastAsia="Tahoma" w:hAnsi="Tahoma" w:cs="Tahoma"/>
        </w:rPr>
        <w:t>prawidłowość i kwalifikowalność wydatków ujętych we wniosku</w:t>
      </w:r>
      <w:r w:rsidR="006C1305">
        <w:rPr>
          <w:rFonts w:ascii="Tahoma" w:eastAsia="Tahoma" w:hAnsi="Tahoma" w:cs="Tahoma"/>
        </w:rPr>
        <w:t xml:space="preserve"> </w:t>
      </w:r>
      <w:r w:rsidR="00A85E96">
        <w:rPr>
          <w:rFonts w:ascii="Tahoma" w:eastAsia="Tahoma" w:hAnsi="Tahoma" w:cs="Tahoma"/>
        </w:rPr>
        <w:br/>
      </w:r>
      <w:r w:rsidR="0036173F">
        <w:rPr>
          <w:rFonts w:ascii="Tahoma" w:eastAsia="Tahoma" w:hAnsi="Tahoma" w:cs="Tahoma"/>
        </w:rPr>
        <w:t>o płatność</w:t>
      </w:r>
      <w:r w:rsidR="0036173F">
        <w:rPr>
          <w:rStyle w:val="Odwoanieprzypisudolnego"/>
          <w:rFonts w:ascii="Tahoma" w:eastAsia="Tahoma" w:hAnsi="Tahoma" w:cs="Tahoma"/>
        </w:rPr>
        <w:footnoteReference w:id="40"/>
      </w:r>
      <w:r w:rsidR="00F90784" w:rsidRPr="00FD583F">
        <w:rPr>
          <w:rFonts w:ascii="Tahoma" w:eastAsia="Tahoma" w:hAnsi="Tahoma" w:cs="Tahoma"/>
        </w:rPr>
        <w:t xml:space="preserve"> (zgodn</w:t>
      </w:r>
      <w:r w:rsidR="0036173F">
        <w:rPr>
          <w:rFonts w:ascii="Tahoma" w:eastAsia="Tahoma" w:hAnsi="Tahoma" w:cs="Tahoma"/>
        </w:rPr>
        <w:t>i</w:t>
      </w:r>
      <w:r w:rsidR="00F90784" w:rsidRPr="00FD583F">
        <w:rPr>
          <w:rFonts w:ascii="Tahoma" w:eastAsia="Tahoma" w:hAnsi="Tahoma" w:cs="Tahoma"/>
        </w:rPr>
        <w:t>e z metodyką przyjętą przez IZ), w tym w szczególności</w:t>
      </w:r>
      <w:r w:rsidR="0036173F">
        <w:rPr>
          <w:rFonts w:ascii="Tahoma" w:eastAsia="Tahoma" w:hAnsi="Tahoma" w:cs="Tahoma"/>
        </w:rPr>
        <w:t xml:space="preserve"> </w:t>
      </w:r>
      <w:r w:rsidR="0036173F" w:rsidRPr="0083462A">
        <w:rPr>
          <w:rFonts w:ascii="Tahoma" w:eastAsia="Tahoma" w:hAnsi="Tahoma" w:cs="Tahoma"/>
        </w:rPr>
        <w:t xml:space="preserve">faktur lub </w:t>
      </w:r>
      <w:r w:rsidR="00A6735E" w:rsidRPr="0083462A">
        <w:rPr>
          <w:rFonts w:ascii="Tahoma" w:eastAsia="Tahoma" w:hAnsi="Tahoma" w:cs="Tahoma"/>
        </w:rPr>
        <w:t>inn</w:t>
      </w:r>
      <w:r w:rsidR="00A6735E">
        <w:rPr>
          <w:rFonts w:ascii="Tahoma" w:eastAsia="Tahoma" w:hAnsi="Tahoma" w:cs="Tahoma"/>
        </w:rPr>
        <w:t>ych</w:t>
      </w:r>
      <w:r w:rsidR="00A6735E" w:rsidRPr="0083462A">
        <w:rPr>
          <w:rFonts w:ascii="Tahoma" w:eastAsia="Tahoma" w:hAnsi="Tahoma" w:cs="Tahoma"/>
        </w:rPr>
        <w:t xml:space="preserve"> dokument</w:t>
      </w:r>
      <w:r w:rsidR="00A6735E">
        <w:rPr>
          <w:rFonts w:ascii="Tahoma" w:eastAsia="Tahoma" w:hAnsi="Tahoma" w:cs="Tahoma"/>
        </w:rPr>
        <w:t>ów</w:t>
      </w:r>
      <w:r w:rsidR="00A6735E" w:rsidRPr="0083462A">
        <w:rPr>
          <w:rFonts w:ascii="Tahoma" w:eastAsia="Tahoma" w:hAnsi="Tahoma" w:cs="Tahoma"/>
        </w:rPr>
        <w:t xml:space="preserve"> księgow</w:t>
      </w:r>
      <w:r w:rsidR="00A6735E">
        <w:rPr>
          <w:rFonts w:ascii="Tahoma" w:eastAsia="Tahoma" w:hAnsi="Tahoma" w:cs="Tahoma"/>
        </w:rPr>
        <w:t>ych</w:t>
      </w:r>
      <w:r w:rsidR="00A6735E" w:rsidRPr="0083462A">
        <w:rPr>
          <w:rFonts w:ascii="Tahoma" w:eastAsia="Tahoma" w:hAnsi="Tahoma" w:cs="Tahoma"/>
        </w:rPr>
        <w:t xml:space="preserve"> </w:t>
      </w:r>
      <w:r w:rsidR="0036173F" w:rsidRPr="0083462A">
        <w:rPr>
          <w:rFonts w:ascii="Tahoma" w:eastAsia="Tahoma" w:hAnsi="Tahoma" w:cs="Tahoma"/>
        </w:rPr>
        <w:t>o r</w:t>
      </w:r>
      <w:r w:rsidR="0083462A" w:rsidRPr="0083462A">
        <w:rPr>
          <w:rFonts w:ascii="Tahoma" w:eastAsia="Tahoma" w:hAnsi="Tahoma" w:cs="Tahoma"/>
        </w:rPr>
        <w:t>ównoważnej wartości dowodowej w</w:t>
      </w:r>
      <w:r w:rsidR="006C1305">
        <w:rPr>
          <w:rFonts w:ascii="Tahoma" w:eastAsia="Tahoma" w:hAnsi="Tahoma" w:cs="Tahoma"/>
        </w:rPr>
        <w:t xml:space="preserve">raz z ich dowodami zapłaty, </w:t>
      </w:r>
      <w:r w:rsidR="0036173F" w:rsidRPr="0083462A">
        <w:rPr>
          <w:rFonts w:ascii="Tahoma" w:eastAsia="Tahoma" w:hAnsi="Tahoma" w:cs="Tahoma"/>
        </w:rPr>
        <w:t>tj.</w:t>
      </w:r>
      <w:r w:rsidR="0036173F" w:rsidRPr="00FD583F">
        <w:rPr>
          <w:rFonts w:ascii="Tahoma" w:eastAsia="Tahoma" w:hAnsi="Tahoma" w:cs="Tahoma"/>
          <w:color w:val="FF0000"/>
        </w:rPr>
        <w:t xml:space="preserve"> </w:t>
      </w:r>
      <w:r w:rsidR="00F90784" w:rsidRPr="0083462A">
        <w:rPr>
          <w:rFonts w:ascii="Tahoma" w:eastAsia="Tahoma" w:hAnsi="Tahoma" w:cs="Tahoma"/>
        </w:rPr>
        <w:t>wyciągi</w:t>
      </w:r>
      <w:r w:rsidR="00F90784" w:rsidRPr="00FD583F">
        <w:rPr>
          <w:rFonts w:ascii="Tahoma" w:eastAsia="Tahoma" w:hAnsi="Tahoma" w:cs="Tahoma"/>
        </w:rPr>
        <w:t xml:space="preserve"> z rachunku bankowego, o którym mowa w §1</w:t>
      </w:r>
      <w:r w:rsidR="00E40523">
        <w:rPr>
          <w:rFonts w:ascii="Tahoma" w:eastAsia="Tahoma" w:hAnsi="Tahoma" w:cs="Tahoma"/>
        </w:rPr>
        <w:t>1</w:t>
      </w:r>
      <w:r w:rsidR="00F90784" w:rsidRPr="00FD583F">
        <w:rPr>
          <w:rFonts w:ascii="Tahoma" w:eastAsia="Tahoma" w:hAnsi="Tahoma" w:cs="Tahoma"/>
        </w:rPr>
        <w:t xml:space="preserve"> ust. 1</w:t>
      </w:r>
      <w:r w:rsidR="001A7A09">
        <w:rPr>
          <w:rFonts w:ascii="Tahoma" w:eastAsia="Tahoma" w:hAnsi="Tahoma" w:cs="Tahoma"/>
        </w:rPr>
        <w:t>3</w:t>
      </w:r>
      <w:r w:rsidR="00F90784" w:rsidRPr="00FD583F">
        <w:rPr>
          <w:rFonts w:ascii="Tahoma" w:eastAsia="Tahoma" w:hAnsi="Tahoma" w:cs="Tahoma"/>
        </w:rPr>
        <w:t xml:space="preserve"> lub histori</w:t>
      </w:r>
      <w:r w:rsidR="00E9625C">
        <w:rPr>
          <w:rFonts w:ascii="Tahoma" w:eastAsia="Tahoma" w:hAnsi="Tahoma" w:cs="Tahoma"/>
        </w:rPr>
        <w:t xml:space="preserve">e </w:t>
      </w:r>
      <w:r w:rsidR="0083462A">
        <w:rPr>
          <w:rFonts w:ascii="Tahoma" w:eastAsia="Tahoma" w:hAnsi="Tahoma" w:cs="Tahoma"/>
        </w:rPr>
        <w:t xml:space="preserve">z tego rachunku oraz wyciągi </w:t>
      </w:r>
      <w:r w:rsidR="00F90784" w:rsidRPr="00FD583F">
        <w:rPr>
          <w:rFonts w:ascii="Tahoma" w:eastAsia="Tahoma" w:hAnsi="Tahoma" w:cs="Tahoma"/>
        </w:rPr>
        <w:t>z innych rachunków bankowych potwierdzające poniesienie wydatków ujętych we wniosku o płatność. W przypadku płatności gotówkowych raporty kasowe (bez załączników) lub podpisane przez Beneficjenta zestawienia płatności gotówkowych objętych wnioskiem o płatność</w:t>
      </w:r>
      <w:r w:rsidR="00260DF5">
        <w:rPr>
          <w:rFonts w:ascii="Tahoma" w:eastAsia="Tahoma" w:hAnsi="Tahoma" w:cs="Tahoma"/>
        </w:rPr>
        <w:t xml:space="preserve"> oraz inne dokumenty źródłowe na podstawie, których wydatki zostały poniesione</w:t>
      </w:r>
      <w:r w:rsidR="00F90784" w:rsidRPr="00FD583F">
        <w:rPr>
          <w:rFonts w:ascii="Tahoma" w:eastAsia="Tahoma" w:hAnsi="Tahoma" w:cs="Tahoma"/>
        </w:rPr>
        <w:t>. W przypadku złożenia wersji papierowych w/w dokumentów muszą b</w:t>
      </w:r>
      <w:r w:rsidR="006C1305">
        <w:rPr>
          <w:rFonts w:ascii="Tahoma" w:eastAsia="Tahoma" w:hAnsi="Tahoma" w:cs="Tahoma"/>
        </w:rPr>
        <w:t xml:space="preserve">yć one poświadczone za zgodność </w:t>
      </w:r>
      <w:r w:rsidR="00F90784" w:rsidRPr="00FD583F">
        <w:rPr>
          <w:rFonts w:ascii="Tahoma" w:eastAsia="Tahoma" w:hAnsi="Tahoma" w:cs="Tahoma"/>
        </w:rPr>
        <w:t>z oryginałem.</w:t>
      </w:r>
    </w:p>
    <w:p w14:paraId="64D6D9EF" w14:textId="77777777"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 xml:space="preserve">e </w:t>
      </w:r>
      <w:r w:rsidRPr="001C3C76">
        <w:rPr>
          <w:rFonts w:ascii="Tahoma" w:eastAsia="Tahoma" w:hAnsi="Tahoma" w:cs="Tahoma"/>
          <w:spacing w:val="2"/>
        </w:rPr>
        <w:t>s</w:t>
      </w:r>
      <w:r w:rsidRPr="001C3C76">
        <w:rPr>
          <w:rFonts w:ascii="Tahoma" w:eastAsia="Tahoma" w:hAnsi="Tahoma" w:cs="Tahoma"/>
        </w:rPr>
        <w:t xml:space="preserve">ię do </w:t>
      </w:r>
      <w:r w:rsidR="00C8380C" w:rsidRPr="001C3C76">
        <w:rPr>
          <w:rFonts w:ascii="Tahoma" w:eastAsia="Tahoma" w:hAnsi="Tahoma" w:cs="Tahoma"/>
          <w:spacing w:val="-1"/>
        </w:rPr>
        <w:t>poinformowania</w:t>
      </w:r>
      <w:r w:rsidRPr="001C3C76">
        <w:rPr>
          <w:rFonts w:ascii="Tahoma" w:eastAsia="Tahoma" w:hAnsi="Tahoma" w:cs="Tahoma"/>
        </w:rPr>
        <w:t xml:space="preserve"> </w:t>
      </w:r>
      <w:r w:rsidRPr="001C3C76">
        <w:rPr>
          <w:rFonts w:ascii="Tahoma" w:eastAsia="Tahoma" w:hAnsi="Tahoma" w:cs="Tahoma"/>
          <w:spacing w:val="2"/>
        </w:rPr>
        <w:t>I</w:t>
      </w:r>
      <w:r w:rsidRPr="001C3C76">
        <w:rPr>
          <w:rFonts w:ascii="Tahoma" w:eastAsia="Tahoma" w:hAnsi="Tahoma" w:cs="Tahoma"/>
        </w:rPr>
        <w:t>Z o z</w:t>
      </w:r>
      <w:r w:rsidRPr="001C3C76">
        <w:rPr>
          <w:rFonts w:ascii="Tahoma" w:eastAsia="Tahoma" w:hAnsi="Tahoma" w:cs="Tahoma"/>
          <w:spacing w:val="1"/>
        </w:rPr>
        <w:t>aa</w:t>
      </w:r>
      <w:r w:rsidRPr="001C3C76">
        <w:rPr>
          <w:rFonts w:ascii="Tahoma" w:eastAsia="Tahoma" w:hAnsi="Tahoma" w:cs="Tahoma"/>
          <w:spacing w:val="-1"/>
        </w:rPr>
        <w:t>n</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żo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2"/>
        </w:rPr>
        <w:t>ś</w:t>
      </w:r>
      <w:r w:rsidRPr="001C3C76">
        <w:rPr>
          <w:rFonts w:ascii="Tahoma" w:eastAsia="Tahoma" w:hAnsi="Tahoma" w:cs="Tahoma"/>
        </w:rPr>
        <w:t>rodk</w:t>
      </w:r>
      <w:r w:rsidRPr="001C3C76">
        <w:rPr>
          <w:rFonts w:ascii="Tahoma" w:eastAsia="Tahoma" w:hAnsi="Tahoma" w:cs="Tahoma"/>
          <w:spacing w:val="2"/>
        </w:rPr>
        <w:t>ó</w:t>
      </w:r>
      <w:r w:rsidRPr="001C3C76">
        <w:rPr>
          <w:rFonts w:ascii="Tahoma" w:eastAsia="Tahoma" w:hAnsi="Tahoma" w:cs="Tahoma"/>
        </w:rPr>
        <w:t xml:space="preserve">w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009873F0">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7"/>
        </w:rPr>
        <w:t xml:space="preserve">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aa</w:t>
      </w:r>
      <w:r w:rsidRPr="001C3C76">
        <w:rPr>
          <w:rFonts w:ascii="Tahoma" w:eastAsia="Tahoma" w:hAnsi="Tahoma" w:cs="Tahoma"/>
          <w:spacing w:val="-1"/>
        </w:rPr>
        <w:t>n</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ż</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śr</w:t>
      </w:r>
      <w:r w:rsidRPr="001C3C76">
        <w:rPr>
          <w:rFonts w:ascii="Tahoma" w:eastAsia="Tahoma" w:hAnsi="Tahoma" w:cs="Tahoma"/>
          <w:spacing w:val="2"/>
        </w:rPr>
        <w:t>o</w:t>
      </w:r>
      <w:r w:rsidRPr="001C3C76">
        <w:rPr>
          <w:rFonts w:ascii="Tahoma" w:eastAsia="Tahoma" w:hAnsi="Tahoma" w:cs="Tahoma"/>
        </w:rPr>
        <w:t>dk</w:t>
      </w:r>
      <w:r w:rsidRPr="001C3C76">
        <w:rPr>
          <w:rFonts w:ascii="Tahoma" w:eastAsia="Tahoma" w:hAnsi="Tahoma" w:cs="Tahoma"/>
          <w:spacing w:val="-1"/>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4"/>
        </w:rPr>
        <w:t>P</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 xml:space="preserve">ższe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zg</w:t>
      </w:r>
      <w:r w:rsidRPr="001C3C76">
        <w:rPr>
          <w:rFonts w:ascii="Tahoma" w:eastAsia="Tahoma" w:hAnsi="Tahoma" w:cs="Tahoma"/>
          <w:spacing w:val="2"/>
        </w:rPr>
        <w:t>o</w:t>
      </w:r>
      <w:r w:rsidRPr="001C3C76">
        <w:rPr>
          <w:rFonts w:ascii="Tahoma" w:eastAsia="Tahoma" w:hAnsi="Tahoma" w:cs="Tahoma"/>
        </w:rPr>
        <w:t>dy</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2"/>
        </w:rPr>
        <w:t>Z</w:t>
      </w:r>
      <w:r w:rsidRPr="001C3C76">
        <w:rPr>
          <w:rFonts w:ascii="Tahoma" w:eastAsia="Tahoma" w:hAnsi="Tahoma" w:cs="Tahoma"/>
        </w:rPr>
        <w:t>.</w:t>
      </w:r>
    </w:p>
    <w:p w14:paraId="07EC224B" w14:textId="77777777" w:rsidR="00E9625C" w:rsidRDefault="00E9625C" w:rsidP="00C64D60">
      <w:pPr>
        <w:spacing w:line="276" w:lineRule="auto"/>
        <w:ind w:left="426" w:right="14"/>
        <w:jc w:val="both"/>
        <w:rPr>
          <w:rFonts w:ascii="Tahoma" w:eastAsia="Tahoma" w:hAnsi="Tahoma" w:cs="Tahoma"/>
        </w:rPr>
      </w:pPr>
    </w:p>
    <w:p w14:paraId="6B4AFC82" w14:textId="65EA5E96" w:rsidR="00942F4E" w:rsidRPr="001C3C76" w:rsidRDefault="00280ADA" w:rsidP="00DC2A08">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3</w:t>
      </w:r>
      <w:r w:rsidRPr="001C3C76">
        <w:rPr>
          <w:rFonts w:ascii="Tahoma" w:eastAsia="Tahoma" w:hAnsi="Tahoma" w:cs="Tahoma"/>
          <w:w w:val="99"/>
        </w:rPr>
        <w:t>.</w:t>
      </w:r>
    </w:p>
    <w:p w14:paraId="36C5F526" w14:textId="49B1F248" w:rsidR="00942F4E" w:rsidRPr="001C3C76" w:rsidRDefault="00280ADA" w:rsidP="00253C58">
      <w:pPr>
        <w:pStyle w:val="Akapitzlist"/>
        <w:numPr>
          <w:ilvl w:val="6"/>
          <w:numId w:val="69"/>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da</w:t>
      </w:r>
      <w:r w:rsidRPr="001C3C76">
        <w:rPr>
          <w:rFonts w:ascii="Tahoma" w:eastAsia="Tahoma" w:hAnsi="Tahoma" w:cs="Tahoma"/>
          <w:spacing w:val="59"/>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56"/>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5"/>
        </w:rPr>
        <w:t xml:space="preserve"> </w:t>
      </w:r>
      <w:r w:rsidRPr="001C3C76">
        <w:rPr>
          <w:rFonts w:ascii="Tahoma" w:eastAsia="Tahoma" w:hAnsi="Tahoma" w:cs="Tahoma"/>
          <w:spacing w:val="2"/>
        </w:rPr>
        <w:t>b</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6"/>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ą</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t</w:t>
      </w:r>
      <w:r w:rsidRPr="001C3C76">
        <w:rPr>
          <w:rFonts w:ascii="Tahoma" w:eastAsia="Tahoma" w:hAnsi="Tahoma" w:cs="Tahoma"/>
        </w:rPr>
        <w:t>y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00253C58">
        <w:rPr>
          <w:rFonts w:ascii="Tahoma" w:eastAsia="Tahoma" w:hAnsi="Tahoma" w:cs="Tahoma"/>
          <w:spacing w:val="1"/>
        </w:rPr>
        <w:t xml:space="preserve">  i środków PFRON</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00F560AC">
        <w:rPr>
          <w:rFonts w:ascii="Tahoma" w:eastAsia="Tahoma" w:hAnsi="Tahoma" w:cs="Tahoma"/>
          <w:spacing w:val="-2"/>
        </w:rPr>
        <w:t xml:space="preserve">z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1</w:t>
      </w:r>
      <w:r w:rsidR="00E40523">
        <w:rPr>
          <w:rFonts w:ascii="Tahoma" w:eastAsia="Tahoma" w:hAnsi="Tahoma" w:cs="Tahoma"/>
          <w:spacing w:val="-1"/>
        </w:rPr>
        <w:t>2</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463725">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spacing w:val="-1"/>
        </w:rPr>
        <w:t>1</w:t>
      </w:r>
      <w:r w:rsidRPr="001C3C76">
        <w:rPr>
          <w:rFonts w:ascii="Tahoma" w:eastAsia="Tahoma" w:hAnsi="Tahoma" w:cs="Tahoma"/>
        </w:rPr>
        <w:t>, 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00006EB9" w:rsidRPr="001C3C76">
        <w:rPr>
          <w:rFonts w:ascii="Tahoma" w:eastAsia="Tahoma" w:hAnsi="Tahoma" w:cs="Tahoma"/>
        </w:rPr>
        <w:t xml:space="preserve"> do</w:t>
      </w:r>
      <w:r w:rsidRPr="001C3C76">
        <w:rPr>
          <w:rFonts w:ascii="Tahoma" w:eastAsia="Tahoma" w:hAnsi="Tahoma" w:cs="Tahoma"/>
          <w:spacing w:val="-2"/>
        </w:rPr>
        <w:t xml:space="preserve"> </w:t>
      </w:r>
      <w:r w:rsidRPr="001C3C76">
        <w:rPr>
          <w:rFonts w:ascii="Tahoma" w:eastAsia="Tahoma" w:hAnsi="Tahoma" w:cs="Tahoma"/>
          <w:b/>
        </w:rPr>
        <w:t>7 d</w:t>
      </w:r>
      <w:r w:rsidRPr="001C3C76">
        <w:rPr>
          <w:rFonts w:ascii="Tahoma" w:eastAsia="Tahoma" w:hAnsi="Tahoma" w:cs="Tahoma"/>
          <w:b/>
          <w:spacing w:val="2"/>
        </w:rPr>
        <w:t>n</w:t>
      </w:r>
      <w:r w:rsidRPr="001C3C76">
        <w:rPr>
          <w:rFonts w:ascii="Tahoma" w:eastAsia="Tahoma" w:hAnsi="Tahoma" w:cs="Tahoma"/>
          <w:b/>
        </w:rPr>
        <w:t>i rob</w:t>
      </w:r>
      <w:r w:rsidRPr="001C3C76">
        <w:rPr>
          <w:rFonts w:ascii="Tahoma" w:eastAsia="Tahoma" w:hAnsi="Tahoma" w:cs="Tahoma"/>
          <w:b/>
          <w:spacing w:val="2"/>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rPr>
        <w:t>h</w:t>
      </w:r>
      <w:r w:rsidRPr="001C3C76">
        <w:rPr>
          <w:rFonts w:ascii="Tahoma" w:eastAsia="Tahoma" w:hAnsi="Tahoma" w:cs="Tahoma"/>
          <w:spacing w:val="-5"/>
        </w:rPr>
        <w:t xml:space="preserve"> </w:t>
      </w:r>
      <w:r w:rsidRPr="001C3C76">
        <w:rPr>
          <w:rFonts w:ascii="Tahoma" w:eastAsia="Tahoma" w:hAnsi="Tahoma" w:cs="Tahoma"/>
        </w:rPr>
        <w:lastRenderedPageBreak/>
        <w:t>od</w:t>
      </w:r>
      <w:r w:rsidRPr="001C3C76">
        <w:rPr>
          <w:rFonts w:ascii="Tahoma" w:eastAsia="Tahoma" w:hAnsi="Tahoma" w:cs="Tahoma"/>
          <w:spacing w:val="2"/>
        </w:rPr>
        <w:t xml:space="preserve"> </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00374D43" w:rsidRPr="00374D43">
        <w:rPr>
          <w:rFonts w:ascii="Tahoma" w:eastAsia="Tahoma" w:hAnsi="Tahoma" w:cs="Tahoma"/>
        </w:rPr>
        <w:t xml:space="preserve"> </w:t>
      </w:r>
      <w:r w:rsidR="00374D43" w:rsidRPr="00D55439">
        <w:rPr>
          <w:rFonts w:ascii="Tahoma" w:eastAsia="Tahoma" w:hAnsi="Tahoma" w:cs="Tahoma"/>
        </w:rPr>
        <w:t xml:space="preserve">lub rozpoczęcia </w:t>
      </w:r>
      <w:r w:rsidR="00374D43">
        <w:rPr>
          <w:rFonts w:ascii="Tahoma" w:eastAsia="Tahoma" w:hAnsi="Tahoma" w:cs="Tahoma"/>
        </w:rPr>
        <w:t xml:space="preserve">realizacji </w:t>
      </w:r>
      <w:r w:rsidR="00374D43" w:rsidRPr="00D55439">
        <w:rPr>
          <w:rFonts w:ascii="Tahoma" w:eastAsia="Tahoma" w:hAnsi="Tahoma" w:cs="Tahoma"/>
        </w:rPr>
        <w:t>projektu</w:t>
      </w:r>
      <w:r w:rsidR="00374D43" w:rsidRPr="001C3C76">
        <w:rPr>
          <w:rFonts w:ascii="Tahoma" w:eastAsia="Tahoma" w:hAnsi="Tahoma" w:cs="Tahoma"/>
        </w:rPr>
        <w:t>.</w:t>
      </w:r>
      <w:r w:rsidR="00374D43">
        <w:rPr>
          <w:rStyle w:val="Odwoanieprzypisudolnego"/>
          <w:rFonts w:ascii="Tahoma" w:eastAsia="Tahoma" w:hAnsi="Tahoma" w:cs="Tahoma"/>
        </w:rPr>
        <w:footnoteReference w:id="41"/>
      </w:r>
      <w:r w:rsidR="00374D43" w:rsidRPr="00374D43">
        <w:rPr>
          <w:rFonts w:ascii="Tahoma" w:eastAsia="Tahoma" w:hAnsi="Tahoma" w:cs="Tahoma"/>
        </w:rPr>
        <w:t xml:space="preserve"> </w:t>
      </w:r>
      <w:r w:rsidR="00374D43">
        <w:rPr>
          <w:rFonts w:ascii="Tahoma" w:eastAsia="Tahoma" w:hAnsi="Tahoma" w:cs="Tahoma"/>
        </w:rPr>
        <w:t>Jednocześnie w w/w terminie beneficjent wprowadza harmonogram płatności do SL2014.</w:t>
      </w:r>
    </w:p>
    <w:p w14:paraId="635A7843" w14:textId="1337D55F" w:rsidR="00A00813" w:rsidRPr="00A20564" w:rsidRDefault="00280ADA" w:rsidP="00253C58">
      <w:pPr>
        <w:pStyle w:val="Akapitzlist"/>
        <w:numPr>
          <w:ilvl w:val="6"/>
          <w:numId w:val="69"/>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da drugi i</w:t>
      </w:r>
      <w:r w:rsidRPr="001C3C76">
        <w:rPr>
          <w:rFonts w:ascii="Tahoma" w:eastAsia="Tahoma" w:hAnsi="Tahoma" w:cs="Tahoma"/>
          <w:spacing w:val="12"/>
        </w:rPr>
        <w:t xml:space="preserve"> </w:t>
      </w:r>
      <w:r w:rsidRPr="001C3C76">
        <w:rPr>
          <w:rFonts w:ascii="Tahoma" w:eastAsia="Tahoma" w:hAnsi="Tahoma" w:cs="Tahoma"/>
          <w:spacing w:val="-1"/>
        </w:rPr>
        <w:t>k</w:t>
      </w:r>
      <w:r w:rsidRPr="001C3C76">
        <w:rPr>
          <w:rFonts w:ascii="Tahoma" w:eastAsia="Tahoma" w:hAnsi="Tahoma" w:cs="Tahoma"/>
        </w:rPr>
        <w:t>ole</w:t>
      </w:r>
      <w:r w:rsidRPr="001C3C76">
        <w:rPr>
          <w:rFonts w:ascii="Tahoma" w:eastAsia="Tahoma" w:hAnsi="Tahoma" w:cs="Tahoma"/>
          <w:spacing w:val="-1"/>
        </w:rPr>
        <w:t>jn</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 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 xml:space="preserve">ie z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6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00610491" w:rsidRPr="001C3C76">
        <w:rPr>
          <w:rFonts w:ascii="Tahoma" w:eastAsia="Tahoma" w:hAnsi="Tahoma" w:cs="Tahoma"/>
        </w:rPr>
        <w:t xml:space="preserve"> </w:t>
      </w:r>
      <w:r w:rsidR="0083462A">
        <w:rPr>
          <w:rFonts w:ascii="Tahoma" w:eastAsia="Tahoma" w:hAnsi="Tahoma" w:cs="Tahoma"/>
        </w:rPr>
        <w:br/>
      </w:r>
      <w:r w:rsidRPr="001C3C76">
        <w:rPr>
          <w:rFonts w:ascii="Tahoma" w:eastAsia="Tahoma" w:hAnsi="Tahoma" w:cs="Tahoma"/>
        </w:rPr>
        <w:t>o</w:t>
      </w:r>
      <w:r w:rsidRPr="001C3C76">
        <w:rPr>
          <w:rFonts w:ascii="Tahoma" w:eastAsia="Tahoma" w:hAnsi="Tahoma" w:cs="Tahoma"/>
          <w:spacing w:val="2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2"/>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0"/>
        </w:rPr>
        <w:t xml:space="preserve"> </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spacing w:val="-1"/>
        </w:rPr>
        <w:t>1</w:t>
      </w:r>
      <w:r w:rsidR="00F560AC">
        <w:rPr>
          <w:rFonts w:ascii="Tahoma" w:eastAsia="Tahoma" w:hAnsi="Tahoma" w:cs="Tahoma"/>
          <w:spacing w:val="-1"/>
        </w:rPr>
        <w:t>1</w:t>
      </w:r>
      <w:r w:rsidRPr="001C3C76">
        <w:rPr>
          <w:rFonts w:ascii="Tahoma" w:eastAsia="Tahoma" w:hAnsi="Tahoma" w:cs="Tahoma"/>
          <w:spacing w:val="28"/>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rPr>
        <w:t>w</w:t>
      </w:r>
      <w:r w:rsidRPr="001C3C76">
        <w:rPr>
          <w:rFonts w:ascii="Tahoma" w:eastAsia="Tahoma" w:hAnsi="Tahoma" w:cs="Tahoma"/>
          <w:spacing w:val="2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001046F4" w:rsidRPr="001C3C76">
        <w:rPr>
          <w:rFonts w:ascii="Tahoma" w:eastAsia="Tahoma" w:hAnsi="Tahoma" w:cs="Tahoma"/>
          <w:spacing w:val="6"/>
        </w:rPr>
        <w:t>e</w:t>
      </w:r>
      <w:r w:rsidR="001046F4" w:rsidRPr="001C3C76">
        <w:rPr>
          <w:rStyle w:val="Odwoanieprzypisudolnego"/>
          <w:rFonts w:ascii="Tahoma" w:eastAsia="Tahoma" w:hAnsi="Tahoma" w:cs="Tahoma"/>
          <w:spacing w:val="6"/>
        </w:rPr>
        <w:footnoteReference w:id="42"/>
      </w:r>
      <w:r w:rsidRPr="001C3C76">
        <w:rPr>
          <w:rFonts w:ascii="Tahoma" w:eastAsia="Tahoma" w:hAnsi="Tahoma" w:cs="Tahoma"/>
          <w:position w:val="9"/>
          <w:sz w:val="13"/>
          <w:szCs w:val="13"/>
        </w:rPr>
        <w:t xml:space="preserve">  </w:t>
      </w:r>
      <w:r w:rsidRPr="001C3C76">
        <w:rPr>
          <w:rFonts w:ascii="Tahoma" w:eastAsia="Tahoma" w:hAnsi="Tahoma" w:cs="Tahoma"/>
        </w:rPr>
        <w:t>do</w:t>
      </w:r>
      <w:r w:rsidRPr="001C3C76">
        <w:rPr>
          <w:rFonts w:ascii="Tahoma" w:eastAsia="Tahoma" w:hAnsi="Tahoma" w:cs="Tahoma"/>
          <w:b/>
          <w:spacing w:val="28"/>
        </w:rPr>
        <w:t xml:space="preserve"> </w:t>
      </w:r>
      <w:r w:rsidRPr="001C3C76">
        <w:rPr>
          <w:rFonts w:ascii="Tahoma" w:eastAsia="Tahoma" w:hAnsi="Tahoma" w:cs="Tahoma"/>
          <w:b/>
          <w:spacing w:val="1"/>
        </w:rPr>
        <w:t>1</w:t>
      </w:r>
      <w:r w:rsidRPr="001C3C76">
        <w:rPr>
          <w:rFonts w:ascii="Tahoma" w:eastAsia="Tahoma" w:hAnsi="Tahoma" w:cs="Tahoma"/>
          <w:b/>
        </w:rPr>
        <w:t>0</w:t>
      </w:r>
      <w:r w:rsidRPr="001C3C76">
        <w:rPr>
          <w:rFonts w:ascii="Tahoma" w:eastAsia="Tahoma" w:hAnsi="Tahoma" w:cs="Tahoma"/>
          <w:b/>
          <w:spacing w:val="25"/>
        </w:rPr>
        <w:t xml:space="preserve"> </w:t>
      </w:r>
      <w:r w:rsidRPr="001C3C76">
        <w:rPr>
          <w:rFonts w:ascii="Tahoma" w:eastAsia="Tahoma" w:hAnsi="Tahoma" w:cs="Tahoma"/>
          <w:b/>
        </w:rPr>
        <w:t>d</w:t>
      </w:r>
      <w:r w:rsidRPr="001C3C76">
        <w:rPr>
          <w:rFonts w:ascii="Tahoma" w:eastAsia="Tahoma" w:hAnsi="Tahoma" w:cs="Tahoma"/>
          <w:b/>
          <w:spacing w:val="2"/>
        </w:rPr>
        <w:t>n</w:t>
      </w:r>
      <w:r w:rsidRPr="001C3C76">
        <w:rPr>
          <w:rFonts w:ascii="Tahoma" w:eastAsia="Tahoma" w:hAnsi="Tahoma" w:cs="Tahoma"/>
          <w:b/>
        </w:rPr>
        <w:t>i ro</w:t>
      </w:r>
      <w:r w:rsidRPr="001C3C76">
        <w:rPr>
          <w:rFonts w:ascii="Tahoma" w:eastAsia="Tahoma" w:hAnsi="Tahoma" w:cs="Tahoma"/>
          <w:b/>
          <w:spacing w:val="3"/>
        </w:rPr>
        <w:t>b</w:t>
      </w:r>
      <w:r w:rsidRPr="001C3C76">
        <w:rPr>
          <w:rFonts w:ascii="Tahoma" w:eastAsia="Tahoma" w:hAnsi="Tahoma" w:cs="Tahoma"/>
          <w:b/>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2"/>
        </w:rPr>
        <w:t>c</w:t>
      </w:r>
      <w:r w:rsidRPr="001C3C76">
        <w:rPr>
          <w:rFonts w:ascii="Tahoma" w:eastAsia="Tahoma" w:hAnsi="Tahoma" w:cs="Tahoma"/>
          <w:b/>
        </w:rPr>
        <w:t>h</w:t>
      </w:r>
      <w:r w:rsidR="00A3352E" w:rsidRPr="00C052A5">
        <w:rPr>
          <w:rStyle w:val="Odwoanieprzypisudolnego"/>
          <w:rFonts w:ascii="Tahoma" w:eastAsia="Tahoma" w:hAnsi="Tahoma" w:cs="Tahoma"/>
        </w:rPr>
        <w:footnoteReference w:id="43"/>
      </w:r>
      <w:r w:rsidRPr="001C3C76">
        <w:rPr>
          <w:rFonts w:ascii="Tahoma" w:eastAsia="Tahoma" w:hAnsi="Tahoma" w:cs="Tahoma"/>
          <w:spacing w:val="21"/>
        </w:rPr>
        <w:t xml:space="preserve"> </w:t>
      </w:r>
      <w:r w:rsidRPr="001C3C76">
        <w:rPr>
          <w:rFonts w:ascii="Tahoma" w:eastAsia="Tahoma" w:hAnsi="Tahoma" w:cs="Tahoma"/>
        </w:rPr>
        <w:t>od</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 z</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że</w:t>
      </w:r>
      <w:r w:rsidRPr="001C3C76">
        <w:rPr>
          <w:rFonts w:ascii="Tahoma" w:eastAsia="Tahoma" w:hAnsi="Tahoma" w:cs="Tahoma"/>
          <w:spacing w:val="15"/>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000E5D2E">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n</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 xml:space="preserve">rocie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2"/>
        </w:rPr>
        <w:t xml:space="preserve"> </w:t>
      </w:r>
      <w:r w:rsidR="000E5D2E">
        <w:rPr>
          <w:rFonts w:ascii="Tahoma" w:eastAsia="Tahoma" w:hAnsi="Tahoma" w:cs="Tahoma"/>
        </w:rPr>
        <w:t>środków</w:t>
      </w:r>
      <w:r w:rsidR="000E5D2E" w:rsidRPr="001C3C76">
        <w:rPr>
          <w:rFonts w:ascii="Tahoma" w:eastAsia="Tahoma" w:hAnsi="Tahoma" w:cs="Tahoma"/>
          <w:spacing w:val="32"/>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253C58">
        <w:rPr>
          <w:rFonts w:ascii="Tahoma" w:eastAsia="Tahoma" w:hAnsi="Tahoma" w:cs="Tahoma"/>
        </w:rPr>
        <w:t xml:space="preserve"> i środków PFRON </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4"/>
        </w:rPr>
        <w:t xml:space="preserve"> </w:t>
      </w:r>
      <w:r w:rsidR="00B2598D">
        <w:rPr>
          <w:rFonts w:ascii="Tahoma" w:eastAsia="Tahoma" w:hAnsi="Tahoma" w:cs="Tahoma"/>
          <w:spacing w:val="34"/>
        </w:rPr>
        <w:br/>
      </w:r>
      <w:r w:rsidRPr="001C3C76">
        <w:rPr>
          <w:rFonts w:ascii="Tahoma" w:eastAsia="Tahoma" w:hAnsi="Tahoma" w:cs="Tahoma"/>
        </w:rPr>
        <w:t>w</w:t>
      </w:r>
      <w:r w:rsidRPr="001C3C76">
        <w:rPr>
          <w:rFonts w:ascii="Tahoma" w:eastAsia="Tahoma" w:hAnsi="Tahoma" w:cs="Tahoma"/>
          <w:spacing w:val="3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0"/>
        </w:rPr>
        <w:t xml:space="preserve"> </w:t>
      </w:r>
      <w:r w:rsidRPr="001C3C76">
        <w:rPr>
          <w:rFonts w:ascii="Tahoma" w:eastAsia="Tahoma" w:hAnsi="Tahoma" w:cs="Tahoma"/>
        </w:rPr>
        <w:t>do</w:t>
      </w:r>
      <w:r w:rsidRPr="001C3C76">
        <w:rPr>
          <w:rFonts w:ascii="Tahoma" w:eastAsia="Tahoma" w:hAnsi="Tahoma" w:cs="Tahoma"/>
          <w:spacing w:val="35"/>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34"/>
        </w:rPr>
        <w:t xml:space="preserve"> </w:t>
      </w:r>
      <w:r w:rsidRPr="001C3C76">
        <w:rPr>
          <w:rFonts w:ascii="Tahoma" w:eastAsia="Tahoma" w:hAnsi="Tahoma" w:cs="Tahoma"/>
        </w:rPr>
        <w:t xml:space="preserve">dni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2"/>
        </w:rPr>
        <w:t>n</w:t>
      </w:r>
      <w:r w:rsidRPr="001C3C76">
        <w:rPr>
          <w:rFonts w:ascii="Tahoma" w:eastAsia="Tahoma" w:hAnsi="Tahoma" w:cs="Tahoma"/>
        </w:rPr>
        <w:t>ia</w:t>
      </w:r>
      <w:r w:rsidRPr="001C3C76">
        <w:rPr>
          <w:rFonts w:ascii="Tahoma" w:eastAsia="Tahoma" w:hAnsi="Tahoma" w:cs="Tahoma"/>
          <w:spacing w:val="2"/>
        </w:rPr>
        <w:t xml:space="preserv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es</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rotu w</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dnio z</w:t>
      </w:r>
      <w:r w:rsidRPr="001C3C76">
        <w:rPr>
          <w:rFonts w:ascii="Tahoma" w:eastAsia="Tahoma" w:hAnsi="Tahoma" w:cs="Tahoma"/>
          <w:spacing w:val="1"/>
        </w:rPr>
        <w:t>a</w:t>
      </w:r>
      <w:r w:rsidRPr="001C3C76">
        <w:rPr>
          <w:rFonts w:ascii="Tahoma" w:eastAsia="Tahoma" w:hAnsi="Tahoma" w:cs="Tahoma"/>
        </w:rPr>
        <w:t>pisy</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1"/>
        </w:rPr>
        <w:t>1</w:t>
      </w:r>
      <w:r w:rsidR="00E40523">
        <w:rPr>
          <w:rFonts w:ascii="Tahoma" w:eastAsia="Tahoma" w:hAnsi="Tahoma" w:cs="Tahoma"/>
          <w:spacing w:val="1"/>
        </w:rPr>
        <w:t>6</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4"/>
        </w:rPr>
        <w:t xml:space="preserve"> </w:t>
      </w:r>
      <w:r w:rsidRPr="001C3C76">
        <w:rPr>
          <w:rFonts w:ascii="Tahoma" w:eastAsia="Tahoma" w:hAnsi="Tahoma" w:cs="Tahoma"/>
        </w:rPr>
        <w:t>za</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m</w:t>
      </w:r>
      <w:r w:rsidRPr="001C3C76">
        <w:rPr>
          <w:rFonts w:ascii="Tahoma" w:eastAsia="Tahoma" w:hAnsi="Tahoma" w:cs="Tahoma"/>
        </w:rPr>
        <w:t>oże</w:t>
      </w:r>
      <w:r w:rsidRPr="001C3C76">
        <w:rPr>
          <w:rFonts w:ascii="Tahoma" w:eastAsia="Tahoma" w:hAnsi="Tahoma" w:cs="Tahoma"/>
          <w:spacing w:val="-4"/>
        </w:rPr>
        <w:t xml:space="preserve"> </w:t>
      </w:r>
      <w:r w:rsidRPr="001C3C76">
        <w:rPr>
          <w:rFonts w:ascii="Tahoma" w:eastAsia="Tahoma" w:hAnsi="Tahoma" w:cs="Tahoma"/>
          <w:spacing w:val="3"/>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ta</w:t>
      </w:r>
      <w:r w:rsidRPr="001C3C76">
        <w:rPr>
          <w:rFonts w:ascii="Tahoma" w:eastAsia="Tahoma" w:hAnsi="Tahoma" w:cs="Tahoma"/>
        </w:rPr>
        <w:t>ł</w:t>
      </w:r>
      <w:r w:rsidRPr="001C3C76">
        <w:rPr>
          <w:rFonts w:ascii="Tahoma" w:eastAsia="Tahoma" w:hAnsi="Tahoma" w:cs="Tahoma"/>
          <w:spacing w:val="-18"/>
        </w:rPr>
        <w:t>y</w:t>
      </w:r>
      <w:r w:rsidR="00260DF5">
        <w:rPr>
          <w:rFonts w:ascii="Tahoma" w:eastAsia="Tahoma" w:hAnsi="Tahoma" w:cs="Tahoma"/>
          <w:spacing w:val="-18"/>
        </w:rPr>
        <w:t xml:space="preserve">, </w:t>
      </w:r>
      <w:r w:rsidR="00260DF5" w:rsidRPr="00202EAF">
        <w:rPr>
          <w:rFonts w:ascii="Tahoma" w:eastAsia="Tahoma" w:hAnsi="Tahoma" w:cs="Tahoma"/>
        </w:rPr>
        <w:t>niemniej jednak nie może być dłuższy niż 3 miesiące</w:t>
      </w:r>
      <w:r w:rsidRPr="00A20564">
        <w:rPr>
          <w:rFonts w:ascii="Tahoma" w:eastAsia="Tahoma" w:hAnsi="Tahoma" w:cs="Tahoma"/>
        </w:rPr>
        <w:t>.</w:t>
      </w:r>
    </w:p>
    <w:p w14:paraId="20C48ACB" w14:textId="668D3621" w:rsidR="00942F4E" w:rsidRPr="001C3C76" w:rsidRDefault="00280ADA" w:rsidP="00253C58">
      <w:pPr>
        <w:pStyle w:val="Akapitzlist"/>
        <w:numPr>
          <w:ilvl w:val="6"/>
          <w:numId w:val="69"/>
        </w:numPr>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5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5"/>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4"/>
        </w:rPr>
        <w:t>o</w:t>
      </w: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2"/>
        </w:rPr>
        <w:t>e</w:t>
      </w:r>
      <w:r w:rsidRPr="001C3C76">
        <w:rPr>
          <w:rFonts w:ascii="Tahoma" w:eastAsia="Tahoma" w:hAnsi="Tahoma" w:cs="Tahoma"/>
        </w:rPr>
        <w:t>j</w:t>
      </w:r>
      <w:r w:rsidRPr="001C3C76">
        <w:rPr>
          <w:rFonts w:ascii="Tahoma" w:eastAsia="Tahoma" w:hAnsi="Tahoma" w:cs="Tahoma"/>
          <w:spacing w:val="32"/>
        </w:rPr>
        <w:t xml:space="preserve"> </w:t>
      </w:r>
      <w:r w:rsidRPr="001C3C76">
        <w:rPr>
          <w:rFonts w:ascii="Tahoma" w:eastAsia="Tahoma" w:hAnsi="Tahoma" w:cs="Tahoma"/>
        </w:rPr>
        <w:t>i</w:t>
      </w:r>
      <w:r w:rsidRPr="001C3C76">
        <w:rPr>
          <w:rFonts w:ascii="Tahoma" w:eastAsia="Tahoma" w:hAnsi="Tahoma" w:cs="Tahoma"/>
          <w:spacing w:val="54"/>
        </w:rPr>
        <w:t xml:space="preserve"> </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to</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8"/>
        </w:rPr>
        <w:t xml:space="preserve"> </w:t>
      </w:r>
      <w:r w:rsidRPr="001C3C76">
        <w:rPr>
          <w:rFonts w:ascii="Tahoma" w:eastAsia="Tahoma" w:hAnsi="Tahoma" w:cs="Tahoma"/>
        </w:rPr>
        <w:t>o</w:t>
      </w:r>
      <w:r w:rsidRPr="001C3C76">
        <w:rPr>
          <w:rFonts w:ascii="Tahoma" w:eastAsia="Tahoma" w:hAnsi="Tahoma" w:cs="Tahoma"/>
          <w:spacing w:val="5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44"/>
        </w:rPr>
        <w:t xml:space="preserve"> </w:t>
      </w:r>
      <w:r w:rsidR="00A85E96">
        <w:rPr>
          <w:rFonts w:ascii="Tahoma" w:eastAsia="Tahoma" w:hAnsi="Tahoma" w:cs="Tahoma"/>
          <w:spacing w:val="44"/>
        </w:rPr>
        <w:br/>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do</w:t>
      </w:r>
      <w:r w:rsidRPr="001C3C76">
        <w:rPr>
          <w:rFonts w:ascii="Tahoma" w:eastAsia="Tahoma" w:hAnsi="Tahoma" w:cs="Tahoma"/>
          <w:spacing w:val="8"/>
        </w:rPr>
        <w:t xml:space="preserve"> </w:t>
      </w:r>
      <w:r w:rsidRPr="001C3C76">
        <w:rPr>
          <w:rFonts w:ascii="Tahoma" w:eastAsia="Tahoma" w:hAnsi="Tahoma" w:cs="Tahoma"/>
          <w:b/>
          <w:spacing w:val="-1"/>
        </w:rPr>
        <w:t>2</w:t>
      </w:r>
      <w:r w:rsidRPr="001C3C76">
        <w:rPr>
          <w:rFonts w:ascii="Tahoma" w:eastAsia="Tahoma" w:hAnsi="Tahoma" w:cs="Tahoma"/>
          <w:b/>
        </w:rPr>
        <w:t>0</w:t>
      </w:r>
      <w:r w:rsidRPr="001C3C76">
        <w:rPr>
          <w:rFonts w:ascii="Tahoma" w:eastAsia="Tahoma" w:hAnsi="Tahoma" w:cs="Tahoma"/>
          <w:b/>
          <w:spacing w:val="7"/>
        </w:rPr>
        <w:t xml:space="preserve"> </w:t>
      </w:r>
      <w:r w:rsidRPr="001C3C76">
        <w:rPr>
          <w:rFonts w:ascii="Tahoma" w:eastAsia="Tahoma" w:hAnsi="Tahoma" w:cs="Tahoma"/>
          <w:b/>
          <w:spacing w:val="2"/>
        </w:rPr>
        <w:t>d</w:t>
      </w:r>
      <w:r w:rsidRPr="001C3C76">
        <w:rPr>
          <w:rFonts w:ascii="Tahoma" w:eastAsia="Tahoma" w:hAnsi="Tahoma" w:cs="Tahoma"/>
          <w:b/>
          <w:spacing w:val="-1"/>
        </w:rPr>
        <w:t>n</w:t>
      </w:r>
      <w:r w:rsidRPr="001C3C76">
        <w:rPr>
          <w:rFonts w:ascii="Tahoma" w:eastAsia="Tahoma" w:hAnsi="Tahoma" w:cs="Tahoma"/>
          <w:b/>
        </w:rPr>
        <w:t>i</w:t>
      </w:r>
      <w:r w:rsidRPr="001C3C76">
        <w:rPr>
          <w:rFonts w:ascii="Tahoma" w:eastAsia="Tahoma" w:hAnsi="Tahoma" w:cs="Tahoma"/>
          <w:b/>
          <w:spacing w:val="9"/>
        </w:rPr>
        <w:t xml:space="preserve"> </w:t>
      </w:r>
      <w:r w:rsidRPr="001C3C76">
        <w:rPr>
          <w:rFonts w:ascii="Tahoma" w:eastAsia="Tahoma" w:hAnsi="Tahoma" w:cs="Tahoma"/>
          <w:b/>
        </w:rPr>
        <w:t>roboc</w:t>
      </w:r>
      <w:r w:rsidRPr="001C3C76">
        <w:rPr>
          <w:rFonts w:ascii="Tahoma" w:eastAsia="Tahoma" w:hAnsi="Tahoma" w:cs="Tahoma"/>
          <w:b/>
          <w:spacing w:val="2"/>
        </w:rPr>
        <w:t>z</w:t>
      </w:r>
      <w:r w:rsidRPr="001C3C76">
        <w:rPr>
          <w:rFonts w:ascii="Tahoma" w:eastAsia="Tahoma" w:hAnsi="Tahoma" w:cs="Tahoma"/>
          <w:b/>
          <w:spacing w:val="-1"/>
        </w:rPr>
        <w:t>yc</w:t>
      </w:r>
      <w:r w:rsidRPr="001C3C76">
        <w:rPr>
          <w:rFonts w:ascii="Tahoma" w:eastAsia="Tahoma" w:hAnsi="Tahoma" w:cs="Tahoma"/>
          <w:b/>
        </w:rPr>
        <w:t>h</w:t>
      </w:r>
      <w:r w:rsidRPr="001C3C76">
        <w:rPr>
          <w:rFonts w:ascii="Tahoma" w:eastAsia="Tahoma" w:hAnsi="Tahoma" w:cs="Tahoma"/>
        </w:rPr>
        <w:t xml:space="preserve"> od</w:t>
      </w:r>
      <w:r w:rsidRPr="001C3C76">
        <w:rPr>
          <w:rFonts w:ascii="Tahoma" w:eastAsia="Tahoma" w:hAnsi="Tahoma" w:cs="Tahoma"/>
          <w:spacing w:val="8"/>
        </w:rPr>
        <w:t xml:space="preserve"> </w:t>
      </w:r>
      <w:r w:rsidRPr="001C3C76">
        <w:rPr>
          <w:rFonts w:ascii="Tahoma" w:eastAsia="Tahoma" w:hAnsi="Tahoma" w:cs="Tahoma"/>
          <w:spacing w:val="4"/>
        </w:rPr>
        <w:t>d</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rPr>
        <w:t>otr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in</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6"/>
        </w:rPr>
        <w:t xml:space="preserve"> </w:t>
      </w:r>
      <w:r w:rsidRPr="001C3C76">
        <w:rPr>
          <w:rFonts w:ascii="Tahoma" w:eastAsia="Tahoma" w:hAnsi="Tahoma" w:cs="Tahoma"/>
          <w:spacing w:val="2"/>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zy</w:t>
      </w:r>
      <w:r w:rsidR="00C8380C" w:rsidRPr="001C3C76">
        <w:rPr>
          <w:rFonts w:ascii="Tahoma" w:eastAsia="Tahoma" w:hAnsi="Tahoma" w:cs="Tahoma"/>
        </w:rPr>
        <w:t xml:space="preserve"> zarówno</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j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58"/>
        </w:rPr>
        <w:t xml:space="preserve"> </w:t>
      </w:r>
      <w:r w:rsidR="00C8380C" w:rsidRPr="001C3C76">
        <w:rPr>
          <w:rFonts w:ascii="Tahoma" w:eastAsia="Tahoma" w:hAnsi="Tahoma" w:cs="Tahoma"/>
        </w:rPr>
        <w:t>wersji</w:t>
      </w:r>
      <w:r w:rsidR="00C8380C" w:rsidRPr="001C3C76">
        <w:rPr>
          <w:rFonts w:ascii="Tahoma" w:eastAsia="Tahoma" w:hAnsi="Tahoma" w:cs="Tahoma"/>
          <w:spacing w:val="58"/>
        </w:rPr>
        <w:t xml:space="preserve"> </w:t>
      </w:r>
      <w:r w:rsidR="00C8380C" w:rsidRPr="001C3C76">
        <w:rPr>
          <w:rFonts w:ascii="Tahoma" w:eastAsia="Tahoma" w:hAnsi="Tahoma" w:cs="Tahoma"/>
          <w:spacing w:val="-1"/>
        </w:rPr>
        <w:t>jak i kolejnych</w:t>
      </w:r>
      <w:r w:rsidRPr="001C3C76">
        <w:rPr>
          <w:rFonts w:ascii="Tahoma" w:eastAsia="Tahoma" w:hAnsi="Tahoma" w:cs="Tahoma"/>
        </w:rPr>
        <w:t>.</w:t>
      </w:r>
      <w:r w:rsidR="001046F4" w:rsidRPr="001C3C76">
        <w:rPr>
          <w:rStyle w:val="Odwoanieprzypisudolnego"/>
          <w:rFonts w:ascii="Tahoma" w:eastAsia="Tahoma" w:hAnsi="Tahoma" w:cs="Tahoma"/>
          <w:spacing w:val="5"/>
        </w:rPr>
        <w:footnoteReference w:id="44"/>
      </w:r>
    </w:p>
    <w:p w14:paraId="2F0D492A" w14:textId="77777777" w:rsidR="00942F4E" w:rsidRPr="001C3C76" w:rsidRDefault="00280ADA" w:rsidP="00C64D60">
      <w:pPr>
        <w:tabs>
          <w:tab w:val="num" w:pos="426"/>
        </w:tabs>
        <w:spacing w:line="276" w:lineRule="auto"/>
        <w:ind w:left="426" w:right="14" w:firstLine="24"/>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10"/>
        </w:rPr>
        <w:t xml:space="preserve"> </w:t>
      </w:r>
      <w:r w:rsidR="00A00813" w:rsidRPr="001C3C76">
        <w:rPr>
          <w:rFonts w:ascii="Tahoma" w:eastAsia="Tahoma" w:hAnsi="Tahoma" w:cs="Tahoma"/>
          <w:spacing w:val="-10"/>
        </w:rPr>
        <w:t>g</w:t>
      </w:r>
      <w:r w:rsidRPr="001C3C76">
        <w:rPr>
          <w:rFonts w:ascii="Tahoma" w:eastAsia="Tahoma" w:hAnsi="Tahoma" w:cs="Tahoma"/>
        </w:rPr>
        <w:t>d</w:t>
      </w:r>
      <w:r w:rsidRPr="001C3C76">
        <w:rPr>
          <w:rFonts w:ascii="Tahoma" w:eastAsia="Tahoma" w:hAnsi="Tahoma" w:cs="Tahoma"/>
          <w:spacing w:val="2"/>
        </w:rPr>
        <w:t>y</w:t>
      </w:r>
      <w:r w:rsidRPr="001C3C76">
        <w:rPr>
          <w:rFonts w:ascii="Tahoma" w:eastAsia="Tahoma" w:hAnsi="Tahoma" w:cs="Tahoma"/>
        </w:rPr>
        <w:t>:</w:t>
      </w:r>
    </w:p>
    <w:p w14:paraId="2BBCABAC" w14:textId="450C1C29" w:rsidR="00ED64E5" w:rsidRPr="0083462A" w:rsidRDefault="00F90784" w:rsidP="00E43CDE">
      <w:pPr>
        <w:pStyle w:val="Akapitzlist"/>
        <w:numPr>
          <w:ilvl w:val="0"/>
          <w:numId w:val="48"/>
        </w:numPr>
        <w:spacing w:line="276" w:lineRule="auto"/>
        <w:ind w:left="851" w:right="14" w:hanging="426"/>
        <w:jc w:val="both"/>
        <w:rPr>
          <w:rFonts w:ascii="Tahoma" w:eastAsia="Tahoma" w:hAnsi="Tahoma" w:cs="Tahoma"/>
          <w:spacing w:val="9"/>
        </w:rPr>
      </w:pPr>
      <w:r w:rsidRPr="0083462A">
        <w:rPr>
          <w:rFonts w:ascii="Tahoma" w:eastAsia="Tahoma" w:hAnsi="Tahoma" w:cs="Tahoma"/>
        </w:rPr>
        <w:t xml:space="preserve">Beneficjent zobowiązany jest na wezwanie IZ do złożenia dokumentów, o których mowa </w:t>
      </w:r>
      <w:r w:rsidR="006F687D">
        <w:rPr>
          <w:rFonts w:ascii="Tahoma" w:eastAsia="Tahoma" w:hAnsi="Tahoma" w:cs="Tahoma"/>
        </w:rPr>
        <w:br/>
      </w:r>
      <w:r w:rsidRPr="0083462A">
        <w:rPr>
          <w:rFonts w:ascii="Tahoma" w:eastAsia="Tahoma" w:hAnsi="Tahoma" w:cs="Tahoma"/>
        </w:rPr>
        <w:t>w §</w:t>
      </w:r>
      <w:r w:rsidR="00414380">
        <w:rPr>
          <w:rFonts w:ascii="Tahoma" w:eastAsia="Tahoma" w:hAnsi="Tahoma" w:cs="Tahoma"/>
        </w:rPr>
        <w:t xml:space="preserve"> </w:t>
      </w:r>
      <w:r w:rsidR="00414380" w:rsidRPr="0083462A">
        <w:rPr>
          <w:rFonts w:ascii="Tahoma" w:eastAsia="Tahoma" w:hAnsi="Tahoma" w:cs="Tahoma"/>
        </w:rPr>
        <w:t>1</w:t>
      </w:r>
      <w:r w:rsidR="00414380">
        <w:rPr>
          <w:rFonts w:ascii="Tahoma" w:eastAsia="Tahoma" w:hAnsi="Tahoma" w:cs="Tahoma"/>
        </w:rPr>
        <w:t>2</w:t>
      </w:r>
      <w:r w:rsidR="00414380" w:rsidRPr="0083462A">
        <w:rPr>
          <w:rFonts w:ascii="Tahoma" w:eastAsia="Tahoma" w:hAnsi="Tahoma" w:cs="Tahoma"/>
        </w:rPr>
        <w:t xml:space="preserve"> </w:t>
      </w:r>
      <w:r w:rsidRPr="0083462A">
        <w:rPr>
          <w:rFonts w:ascii="Tahoma" w:eastAsia="Tahoma" w:hAnsi="Tahoma" w:cs="Tahoma"/>
        </w:rPr>
        <w:t>ust. 6 pkt. 3, termin weryfikacji wniosku o płatność wskazany w ust. 3 niniejszego paragrafu, zostaje wydłużony o czas oczekiwania na</w:t>
      </w:r>
      <w:r w:rsidR="00414380" w:rsidRPr="00414380">
        <w:rPr>
          <w:rFonts w:ascii="Tahoma" w:eastAsia="Tahoma" w:hAnsi="Tahoma" w:cs="Tahoma"/>
        </w:rPr>
        <w:t xml:space="preserve"> </w:t>
      </w:r>
      <w:r w:rsidR="00414380" w:rsidRPr="0083462A">
        <w:rPr>
          <w:rFonts w:ascii="Tahoma" w:eastAsia="Tahoma" w:hAnsi="Tahoma" w:cs="Tahoma"/>
        </w:rPr>
        <w:t>w/w</w:t>
      </w:r>
      <w:r w:rsidR="00414380">
        <w:rPr>
          <w:rFonts w:ascii="Tahoma" w:eastAsia="Tahoma" w:hAnsi="Tahoma" w:cs="Tahoma"/>
        </w:rPr>
        <w:t xml:space="preserve"> </w:t>
      </w:r>
      <w:r w:rsidRPr="0083462A">
        <w:rPr>
          <w:rFonts w:ascii="Tahoma" w:eastAsia="Tahoma" w:hAnsi="Tahoma" w:cs="Tahoma"/>
        </w:rPr>
        <w:t xml:space="preserve"> dokumenty;</w:t>
      </w:r>
    </w:p>
    <w:p w14:paraId="0012B00B" w14:textId="355B576F" w:rsidR="00ED64E5" w:rsidRPr="00FD583F" w:rsidRDefault="00F90784" w:rsidP="00E43CDE">
      <w:pPr>
        <w:pStyle w:val="Akapitzlist"/>
        <w:numPr>
          <w:ilvl w:val="0"/>
          <w:numId w:val="48"/>
        </w:numPr>
        <w:tabs>
          <w:tab w:val="num" w:pos="851"/>
        </w:tabs>
        <w:spacing w:line="276" w:lineRule="auto"/>
        <w:ind w:left="851" w:right="14" w:hanging="426"/>
        <w:jc w:val="both"/>
        <w:rPr>
          <w:rFonts w:ascii="Tahoma" w:eastAsia="Tahoma" w:hAnsi="Tahoma" w:cs="Tahoma"/>
          <w:color w:val="FF0000"/>
          <w:spacing w:val="9"/>
        </w:rPr>
      </w:pPr>
      <w:r w:rsidRPr="00FD583F">
        <w:rPr>
          <w:rFonts w:ascii="Tahoma" w:eastAsia="Tahoma" w:hAnsi="Tahoma" w:cs="Tahoma"/>
        </w:rPr>
        <w:t>w</w:t>
      </w:r>
      <w:r w:rsidRPr="00FD583F">
        <w:rPr>
          <w:rFonts w:ascii="Tahoma" w:eastAsia="Tahoma" w:hAnsi="Tahoma" w:cs="Tahoma"/>
          <w:spacing w:val="11"/>
        </w:rPr>
        <w:t xml:space="preserve"> </w:t>
      </w:r>
      <w:r w:rsidRPr="00FD583F">
        <w:rPr>
          <w:rFonts w:ascii="Tahoma" w:eastAsia="Tahoma" w:hAnsi="Tahoma" w:cs="Tahoma"/>
          <w:spacing w:val="-2"/>
        </w:rPr>
        <w:t>r</w:t>
      </w:r>
      <w:r w:rsidRPr="00FD583F">
        <w:rPr>
          <w:rFonts w:ascii="Tahoma" w:eastAsia="Tahoma" w:hAnsi="Tahoma" w:cs="Tahoma"/>
          <w:spacing w:val="1"/>
        </w:rPr>
        <w:t>a</w:t>
      </w:r>
      <w:r w:rsidRPr="00FD583F">
        <w:rPr>
          <w:rFonts w:ascii="Tahoma" w:eastAsia="Tahoma" w:hAnsi="Tahoma" w:cs="Tahoma"/>
        </w:rPr>
        <w:t>m</w:t>
      </w:r>
      <w:r w:rsidRPr="00FD583F">
        <w:rPr>
          <w:rFonts w:ascii="Tahoma" w:eastAsia="Tahoma" w:hAnsi="Tahoma" w:cs="Tahoma"/>
          <w:spacing w:val="1"/>
        </w:rPr>
        <w:t>a</w:t>
      </w:r>
      <w:r w:rsidRPr="00FD583F">
        <w:rPr>
          <w:rFonts w:ascii="Tahoma" w:eastAsia="Tahoma" w:hAnsi="Tahoma" w:cs="Tahoma"/>
          <w:spacing w:val="-1"/>
        </w:rPr>
        <w:t>c</w:t>
      </w:r>
      <w:r w:rsidRPr="00FD583F">
        <w:rPr>
          <w:rFonts w:ascii="Tahoma" w:eastAsia="Tahoma" w:hAnsi="Tahoma" w:cs="Tahoma"/>
        </w:rPr>
        <w:t>h</w:t>
      </w:r>
      <w:r w:rsidRPr="00FD583F">
        <w:rPr>
          <w:rFonts w:ascii="Tahoma" w:eastAsia="Tahoma" w:hAnsi="Tahoma" w:cs="Tahoma"/>
          <w:spacing w:val="4"/>
        </w:rPr>
        <w:t xml:space="preserve"> </w:t>
      </w:r>
      <w:r w:rsidRPr="00FD583F">
        <w:rPr>
          <w:rFonts w:ascii="Tahoma" w:eastAsia="Tahoma" w:hAnsi="Tahoma" w:cs="Tahoma"/>
          <w:spacing w:val="1"/>
        </w:rPr>
        <w:t>p</w:t>
      </w:r>
      <w:r w:rsidRPr="00FD583F">
        <w:rPr>
          <w:rFonts w:ascii="Tahoma" w:eastAsia="Tahoma" w:hAnsi="Tahoma" w:cs="Tahoma"/>
        </w:rPr>
        <w:t>ro</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spacing w:val="-1"/>
        </w:rPr>
        <w:t>k</w:t>
      </w:r>
      <w:r w:rsidRPr="00FD583F">
        <w:rPr>
          <w:rFonts w:ascii="Tahoma" w:eastAsia="Tahoma" w:hAnsi="Tahoma" w:cs="Tahoma"/>
        </w:rPr>
        <w:t>tu</w:t>
      </w:r>
      <w:r w:rsidRPr="00FD583F">
        <w:rPr>
          <w:rFonts w:ascii="Tahoma" w:eastAsia="Tahoma" w:hAnsi="Tahoma" w:cs="Tahoma"/>
          <w:spacing w:val="3"/>
        </w:rPr>
        <w:t xml:space="preserve"> </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rPr>
        <w:t>st</w:t>
      </w:r>
      <w:r w:rsidRPr="00FD583F">
        <w:rPr>
          <w:rFonts w:ascii="Tahoma" w:eastAsia="Tahoma" w:hAnsi="Tahoma" w:cs="Tahoma"/>
          <w:spacing w:val="8"/>
        </w:rPr>
        <w:t xml:space="preserve"> </w:t>
      </w:r>
      <w:r w:rsidRPr="00FD583F">
        <w:rPr>
          <w:rFonts w:ascii="Tahoma" w:eastAsia="Tahoma" w:hAnsi="Tahoma" w:cs="Tahoma"/>
          <w:spacing w:val="2"/>
        </w:rPr>
        <w:t>d</w:t>
      </w:r>
      <w:r w:rsidRPr="00FD583F">
        <w:rPr>
          <w:rFonts w:ascii="Tahoma" w:eastAsia="Tahoma" w:hAnsi="Tahoma" w:cs="Tahoma"/>
        </w:rPr>
        <w:t>o</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nyw</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 xml:space="preserve">a </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rPr>
        <w:t>trola</w:t>
      </w:r>
      <w:r w:rsidRPr="00FD583F">
        <w:rPr>
          <w:rFonts w:ascii="Tahoma" w:eastAsia="Tahoma" w:hAnsi="Tahoma" w:cs="Tahoma"/>
          <w:spacing w:val="4"/>
        </w:rPr>
        <w:t xml:space="preserve"> </w:t>
      </w:r>
      <w:r w:rsidRPr="00FD583F">
        <w:rPr>
          <w:rFonts w:ascii="Tahoma" w:eastAsia="Tahoma" w:hAnsi="Tahoma" w:cs="Tahoma"/>
        </w:rPr>
        <w:t>i</w:t>
      </w:r>
      <w:r w:rsidRPr="00FD583F">
        <w:rPr>
          <w:rFonts w:ascii="Tahoma" w:eastAsia="Tahoma" w:hAnsi="Tahoma" w:cs="Tahoma"/>
          <w:spacing w:val="10"/>
        </w:rPr>
        <w:t xml:space="preserve"> </w:t>
      </w:r>
      <w:r w:rsidRPr="00FD583F">
        <w:rPr>
          <w:rFonts w:ascii="Tahoma" w:eastAsia="Tahoma" w:hAnsi="Tahoma" w:cs="Tahoma"/>
        </w:rPr>
        <w:t>z</w:t>
      </w:r>
      <w:r w:rsidRPr="00FD583F">
        <w:rPr>
          <w:rFonts w:ascii="Tahoma" w:eastAsia="Tahoma" w:hAnsi="Tahoma" w:cs="Tahoma"/>
          <w:spacing w:val="1"/>
        </w:rPr>
        <w:t>ł</w:t>
      </w:r>
      <w:r w:rsidRPr="00FD583F">
        <w:rPr>
          <w:rFonts w:ascii="Tahoma" w:eastAsia="Tahoma" w:hAnsi="Tahoma" w:cs="Tahoma"/>
        </w:rPr>
        <w:t>ożo</w:t>
      </w:r>
      <w:r w:rsidRPr="00FD583F">
        <w:rPr>
          <w:rFonts w:ascii="Tahoma" w:eastAsia="Tahoma" w:hAnsi="Tahoma" w:cs="Tahoma"/>
          <w:spacing w:val="-3"/>
        </w:rPr>
        <w:t>n</w:t>
      </w:r>
      <w:r w:rsidRPr="00FD583F">
        <w:rPr>
          <w:rFonts w:ascii="Tahoma" w:eastAsia="Tahoma" w:hAnsi="Tahoma" w:cs="Tahoma"/>
        </w:rPr>
        <w:t>y</w:t>
      </w:r>
      <w:r w:rsidRPr="00FD583F">
        <w:rPr>
          <w:rFonts w:ascii="Tahoma" w:eastAsia="Tahoma" w:hAnsi="Tahoma" w:cs="Tahoma"/>
          <w:spacing w:val="3"/>
        </w:rPr>
        <w:t xml:space="preserve"> </w:t>
      </w:r>
      <w:r w:rsidRPr="00FD583F">
        <w:rPr>
          <w:rFonts w:ascii="Tahoma" w:eastAsia="Tahoma" w:hAnsi="Tahoma" w:cs="Tahoma"/>
        </w:rPr>
        <w:t>zos</w:t>
      </w:r>
      <w:r w:rsidRPr="00FD583F">
        <w:rPr>
          <w:rFonts w:ascii="Tahoma" w:eastAsia="Tahoma" w:hAnsi="Tahoma" w:cs="Tahoma"/>
          <w:spacing w:val="1"/>
        </w:rPr>
        <w:t>ta</w:t>
      </w:r>
      <w:r w:rsidRPr="00FD583F">
        <w:rPr>
          <w:rFonts w:ascii="Tahoma" w:eastAsia="Tahoma" w:hAnsi="Tahoma" w:cs="Tahoma"/>
        </w:rPr>
        <w:t>ł</w:t>
      </w:r>
      <w:r w:rsidRPr="00FD583F">
        <w:rPr>
          <w:rFonts w:ascii="Tahoma" w:eastAsia="Tahoma" w:hAnsi="Tahoma" w:cs="Tahoma"/>
          <w:spacing w:val="6"/>
        </w:rPr>
        <w:t xml:space="preserve"> </w:t>
      </w:r>
      <w:r w:rsidRPr="00FD583F">
        <w:rPr>
          <w:rFonts w:ascii="Tahoma" w:eastAsia="Tahoma" w:hAnsi="Tahoma" w:cs="Tahoma"/>
          <w:spacing w:val="-1"/>
        </w:rPr>
        <w:t>k</w:t>
      </w:r>
      <w:r w:rsidRPr="00FD583F">
        <w:rPr>
          <w:rFonts w:ascii="Tahoma" w:eastAsia="Tahoma" w:hAnsi="Tahoma" w:cs="Tahoma"/>
        </w:rPr>
        <w:t>o</w:t>
      </w:r>
      <w:r w:rsidRPr="00FD583F">
        <w:rPr>
          <w:rFonts w:ascii="Tahoma" w:eastAsia="Tahoma" w:hAnsi="Tahoma" w:cs="Tahoma"/>
          <w:spacing w:val="1"/>
        </w:rPr>
        <w:t>ń</w:t>
      </w:r>
      <w:r w:rsidRPr="00FD583F">
        <w:rPr>
          <w:rFonts w:ascii="Tahoma" w:eastAsia="Tahoma" w:hAnsi="Tahoma" w:cs="Tahoma"/>
          <w:spacing w:val="-1"/>
        </w:rPr>
        <w:t>c</w:t>
      </w:r>
      <w:r w:rsidRPr="00FD583F">
        <w:rPr>
          <w:rFonts w:ascii="Tahoma" w:eastAsia="Tahoma" w:hAnsi="Tahoma" w:cs="Tahoma"/>
        </w:rPr>
        <w:t>o</w:t>
      </w:r>
      <w:r w:rsidRPr="00FD583F">
        <w:rPr>
          <w:rFonts w:ascii="Tahoma" w:eastAsia="Tahoma" w:hAnsi="Tahoma" w:cs="Tahoma"/>
          <w:spacing w:val="1"/>
        </w:rPr>
        <w:t>w</w:t>
      </w:r>
      <w:r w:rsidRPr="00FD583F">
        <w:rPr>
          <w:rFonts w:ascii="Tahoma" w:eastAsia="Tahoma" w:hAnsi="Tahoma" w:cs="Tahoma"/>
        </w:rPr>
        <w:t>y</w:t>
      </w:r>
      <w:r w:rsidRPr="00FD583F">
        <w:rPr>
          <w:rFonts w:ascii="Tahoma" w:eastAsia="Tahoma" w:hAnsi="Tahoma" w:cs="Tahoma"/>
          <w:spacing w:val="2"/>
        </w:rPr>
        <w:t xml:space="preserve"> </w:t>
      </w:r>
      <w:r w:rsidRPr="00FD583F">
        <w:rPr>
          <w:rFonts w:ascii="Tahoma" w:eastAsia="Tahoma" w:hAnsi="Tahoma" w:cs="Tahoma"/>
          <w:spacing w:val="1"/>
        </w:rPr>
        <w:t>w</w:t>
      </w:r>
      <w:r w:rsidRPr="00FD583F">
        <w:rPr>
          <w:rFonts w:ascii="Tahoma" w:eastAsia="Tahoma" w:hAnsi="Tahoma" w:cs="Tahoma"/>
          <w:spacing w:val="-1"/>
        </w:rPr>
        <w:t>n</w:t>
      </w:r>
      <w:r w:rsidRPr="00FD583F">
        <w:rPr>
          <w:rFonts w:ascii="Tahoma" w:eastAsia="Tahoma" w:hAnsi="Tahoma" w:cs="Tahoma"/>
          <w:spacing w:val="2"/>
        </w:rPr>
        <w:t>i</w:t>
      </w:r>
      <w:r w:rsidRPr="00FD583F">
        <w:rPr>
          <w:rFonts w:ascii="Tahoma" w:eastAsia="Tahoma" w:hAnsi="Tahoma" w:cs="Tahoma"/>
        </w:rPr>
        <w:t>o</w:t>
      </w:r>
      <w:r w:rsidRPr="00FD583F">
        <w:rPr>
          <w:rFonts w:ascii="Tahoma" w:eastAsia="Tahoma" w:hAnsi="Tahoma" w:cs="Tahoma"/>
          <w:spacing w:val="2"/>
        </w:rPr>
        <w:t>s</w:t>
      </w:r>
      <w:r w:rsidRPr="00FD583F">
        <w:rPr>
          <w:rFonts w:ascii="Tahoma" w:eastAsia="Tahoma" w:hAnsi="Tahoma" w:cs="Tahoma"/>
          <w:spacing w:val="1"/>
        </w:rPr>
        <w:t>e</w:t>
      </w:r>
      <w:r w:rsidRPr="00FD583F">
        <w:rPr>
          <w:rFonts w:ascii="Tahoma" w:eastAsia="Tahoma" w:hAnsi="Tahoma" w:cs="Tahoma"/>
        </w:rPr>
        <w:t>k</w:t>
      </w:r>
      <w:r w:rsidRPr="00FD583F">
        <w:rPr>
          <w:rFonts w:ascii="Tahoma" w:eastAsia="Tahoma" w:hAnsi="Tahoma" w:cs="Tahoma"/>
          <w:spacing w:val="3"/>
        </w:rPr>
        <w:t xml:space="preserve"> </w:t>
      </w:r>
      <w:r w:rsidRPr="00FD583F">
        <w:rPr>
          <w:rFonts w:ascii="Tahoma" w:eastAsia="Tahoma" w:hAnsi="Tahoma" w:cs="Tahoma"/>
        </w:rPr>
        <w:t>o</w:t>
      </w:r>
      <w:r w:rsidRPr="00FD583F">
        <w:rPr>
          <w:rFonts w:ascii="Tahoma" w:eastAsia="Tahoma" w:hAnsi="Tahoma" w:cs="Tahoma"/>
          <w:spacing w:val="9"/>
        </w:rPr>
        <w:t xml:space="preserve"> </w:t>
      </w:r>
      <w:r w:rsidRPr="00FD583F">
        <w:rPr>
          <w:rFonts w:ascii="Tahoma" w:eastAsia="Tahoma" w:hAnsi="Tahoma" w:cs="Tahoma"/>
        </w:rPr>
        <w:t>p</w:t>
      </w:r>
      <w:r w:rsidRPr="00FD583F">
        <w:rPr>
          <w:rFonts w:ascii="Tahoma" w:eastAsia="Tahoma" w:hAnsi="Tahoma" w:cs="Tahoma"/>
          <w:spacing w:val="1"/>
        </w:rPr>
        <w:t>ła</w:t>
      </w:r>
      <w:r w:rsidRPr="00FD583F">
        <w:rPr>
          <w:rFonts w:ascii="Tahoma" w:eastAsia="Tahoma" w:hAnsi="Tahoma" w:cs="Tahoma"/>
        </w:rPr>
        <w:t>t</w:t>
      </w:r>
      <w:r w:rsidRPr="00FD583F">
        <w:rPr>
          <w:rFonts w:ascii="Tahoma" w:eastAsia="Tahoma" w:hAnsi="Tahoma" w:cs="Tahoma"/>
          <w:spacing w:val="-1"/>
        </w:rPr>
        <w:t>n</w:t>
      </w:r>
      <w:r w:rsidRPr="00FD583F">
        <w:rPr>
          <w:rFonts w:ascii="Tahoma" w:eastAsia="Tahoma" w:hAnsi="Tahoma" w:cs="Tahoma"/>
        </w:rPr>
        <w:t>oś</w:t>
      </w:r>
      <w:r w:rsidRPr="00FD583F">
        <w:rPr>
          <w:rFonts w:ascii="Tahoma" w:eastAsia="Tahoma" w:hAnsi="Tahoma" w:cs="Tahoma"/>
          <w:spacing w:val="-1"/>
        </w:rPr>
        <w:t>ć</w:t>
      </w:r>
      <w:r w:rsidRPr="00FD583F">
        <w:rPr>
          <w:rFonts w:ascii="Tahoma" w:eastAsia="Tahoma" w:hAnsi="Tahoma" w:cs="Tahoma"/>
        </w:rPr>
        <w:t>, t</w:t>
      </w:r>
      <w:r w:rsidRPr="00FD583F">
        <w:rPr>
          <w:rFonts w:ascii="Tahoma" w:eastAsia="Tahoma" w:hAnsi="Tahoma" w:cs="Tahoma"/>
          <w:spacing w:val="1"/>
        </w:rPr>
        <w:t>e</w:t>
      </w:r>
      <w:r w:rsidRPr="00FD583F">
        <w:rPr>
          <w:rFonts w:ascii="Tahoma" w:eastAsia="Tahoma" w:hAnsi="Tahoma" w:cs="Tahoma"/>
        </w:rPr>
        <w:t>r</w:t>
      </w:r>
      <w:r w:rsidRPr="00FD583F">
        <w:rPr>
          <w:rFonts w:ascii="Tahoma" w:eastAsia="Tahoma" w:hAnsi="Tahoma" w:cs="Tahoma"/>
          <w:spacing w:val="1"/>
        </w:rPr>
        <w:t>m</w:t>
      </w:r>
      <w:r w:rsidRPr="00FD583F">
        <w:rPr>
          <w:rFonts w:ascii="Tahoma" w:eastAsia="Tahoma" w:hAnsi="Tahoma" w:cs="Tahoma"/>
        </w:rPr>
        <w:t xml:space="preserve">in </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rPr>
        <w:t xml:space="preserve">go </w:t>
      </w:r>
      <w:r w:rsidRPr="00FD583F">
        <w:rPr>
          <w:rFonts w:ascii="Tahoma" w:eastAsia="Tahoma" w:hAnsi="Tahoma" w:cs="Tahoma"/>
          <w:spacing w:val="1"/>
        </w:rPr>
        <w:t>we</w:t>
      </w:r>
      <w:r w:rsidRPr="00FD583F">
        <w:rPr>
          <w:rFonts w:ascii="Tahoma" w:eastAsia="Tahoma" w:hAnsi="Tahoma" w:cs="Tahoma"/>
        </w:rPr>
        <w:t>ry</w:t>
      </w:r>
      <w:r w:rsidRPr="00FD583F">
        <w:rPr>
          <w:rFonts w:ascii="Tahoma" w:eastAsia="Tahoma" w:hAnsi="Tahoma" w:cs="Tahoma"/>
          <w:spacing w:val="-2"/>
        </w:rPr>
        <w:t>f</w:t>
      </w:r>
      <w:r w:rsidRPr="00FD583F">
        <w:rPr>
          <w:rFonts w:ascii="Tahoma" w:eastAsia="Tahoma" w:hAnsi="Tahoma" w:cs="Tahoma"/>
          <w:spacing w:val="2"/>
        </w:rPr>
        <w:t>i</w:t>
      </w:r>
      <w:r w:rsidRPr="00FD583F">
        <w:rPr>
          <w:rFonts w:ascii="Tahoma" w:eastAsia="Tahoma" w:hAnsi="Tahoma" w:cs="Tahoma"/>
          <w:spacing w:val="-1"/>
        </w:rPr>
        <w:t>k</w:t>
      </w:r>
      <w:r w:rsidRPr="00FD583F">
        <w:rPr>
          <w:rFonts w:ascii="Tahoma" w:eastAsia="Tahoma" w:hAnsi="Tahoma" w:cs="Tahoma"/>
          <w:spacing w:val="1"/>
        </w:rPr>
        <w:t>a</w:t>
      </w:r>
      <w:r w:rsidRPr="00FD583F">
        <w:rPr>
          <w:rFonts w:ascii="Tahoma" w:eastAsia="Tahoma" w:hAnsi="Tahoma" w:cs="Tahoma"/>
          <w:spacing w:val="-1"/>
        </w:rPr>
        <w:t>cj</w:t>
      </w:r>
      <w:r w:rsidRPr="00FD583F">
        <w:rPr>
          <w:rFonts w:ascii="Tahoma" w:eastAsia="Tahoma" w:hAnsi="Tahoma" w:cs="Tahoma"/>
        </w:rPr>
        <w:t xml:space="preserve">i </w:t>
      </w:r>
      <w:r w:rsidRPr="00FD583F">
        <w:rPr>
          <w:rFonts w:ascii="Tahoma" w:eastAsia="Tahoma" w:hAnsi="Tahoma" w:cs="Tahoma"/>
          <w:spacing w:val="-1"/>
        </w:rPr>
        <w:t>u</w:t>
      </w:r>
      <w:r w:rsidRPr="00FD583F">
        <w:rPr>
          <w:rFonts w:ascii="Tahoma" w:eastAsia="Tahoma" w:hAnsi="Tahoma" w:cs="Tahoma"/>
        </w:rPr>
        <w:t>l</w:t>
      </w:r>
      <w:r w:rsidRPr="00FD583F">
        <w:rPr>
          <w:rFonts w:ascii="Tahoma" w:eastAsia="Tahoma" w:hAnsi="Tahoma" w:cs="Tahoma"/>
          <w:spacing w:val="1"/>
        </w:rPr>
        <w:t>e</w:t>
      </w:r>
      <w:r w:rsidRPr="00FD583F">
        <w:rPr>
          <w:rFonts w:ascii="Tahoma" w:eastAsia="Tahoma" w:hAnsi="Tahoma" w:cs="Tahoma"/>
        </w:rPr>
        <w:t xml:space="preserve">ga </w:t>
      </w:r>
      <w:r w:rsidRPr="00FD583F">
        <w:rPr>
          <w:rFonts w:ascii="Tahoma" w:eastAsia="Tahoma" w:hAnsi="Tahoma" w:cs="Tahoma"/>
          <w:spacing w:val="1"/>
        </w:rPr>
        <w:t>w</w:t>
      </w:r>
      <w:r w:rsidRPr="00FD583F">
        <w:rPr>
          <w:rFonts w:ascii="Tahoma" w:eastAsia="Tahoma" w:hAnsi="Tahoma" w:cs="Tahoma"/>
        </w:rPr>
        <w:t>strz</w:t>
      </w:r>
      <w:r w:rsidRPr="00FD583F">
        <w:rPr>
          <w:rFonts w:ascii="Tahoma" w:eastAsia="Tahoma" w:hAnsi="Tahoma" w:cs="Tahoma"/>
          <w:spacing w:val="-1"/>
        </w:rPr>
        <w:t>y</w:t>
      </w:r>
      <w:r w:rsidRPr="00FD583F">
        <w:rPr>
          <w:rFonts w:ascii="Tahoma" w:eastAsia="Tahoma" w:hAnsi="Tahoma" w:cs="Tahoma"/>
        </w:rPr>
        <w:t>m</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iu</w:t>
      </w:r>
      <w:r w:rsidRPr="00FD583F">
        <w:rPr>
          <w:rFonts w:ascii="Tahoma" w:eastAsia="Tahoma" w:hAnsi="Tahoma" w:cs="Tahoma"/>
          <w:spacing w:val="7"/>
        </w:rPr>
        <w:t xml:space="preserve"> </w:t>
      </w:r>
      <w:r w:rsidRPr="00FD583F">
        <w:rPr>
          <w:rFonts w:ascii="Tahoma" w:eastAsia="Tahoma" w:hAnsi="Tahoma" w:cs="Tahoma"/>
        </w:rPr>
        <w:t>do dnia</w:t>
      </w:r>
      <w:r w:rsidRPr="00FD583F">
        <w:rPr>
          <w:rFonts w:ascii="Tahoma" w:eastAsia="Tahoma" w:hAnsi="Tahoma" w:cs="Tahoma"/>
          <w:spacing w:val="16"/>
        </w:rPr>
        <w:t xml:space="preserve"> </w:t>
      </w:r>
      <w:r w:rsidRPr="00FD583F">
        <w:rPr>
          <w:rFonts w:ascii="Tahoma" w:eastAsia="Tahoma" w:hAnsi="Tahoma" w:cs="Tahoma"/>
        </w:rPr>
        <w:t>pr</w:t>
      </w:r>
      <w:r w:rsidRPr="00FD583F">
        <w:rPr>
          <w:rFonts w:ascii="Tahoma" w:eastAsia="Tahoma" w:hAnsi="Tahoma" w:cs="Tahoma"/>
          <w:spacing w:val="1"/>
        </w:rPr>
        <w:t>ze</w:t>
      </w:r>
      <w:r w:rsidRPr="00FD583F">
        <w:rPr>
          <w:rFonts w:ascii="Tahoma" w:eastAsia="Tahoma" w:hAnsi="Tahoma" w:cs="Tahoma"/>
          <w:spacing w:val="-1"/>
        </w:rPr>
        <w:t>k</w:t>
      </w:r>
      <w:r w:rsidRPr="00FD583F">
        <w:rPr>
          <w:rFonts w:ascii="Tahoma" w:eastAsia="Tahoma" w:hAnsi="Tahoma" w:cs="Tahoma"/>
          <w:spacing w:val="1"/>
        </w:rPr>
        <w:t>a</w:t>
      </w:r>
      <w:r w:rsidRPr="00FD583F">
        <w:rPr>
          <w:rFonts w:ascii="Tahoma" w:eastAsia="Tahoma" w:hAnsi="Tahoma" w:cs="Tahoma"/>
        </w:rPr>
        <w:t>z</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ia</w:t>
      </w:r>
      <w:r w:rsidRPr="00FD583F">
        <w:rPr>
          <w:rFonts w:ascii="Tahoma" w:eastAsia="Tahoma" w:hAnsi="Tahoma" w:cs="Tahoma"/>
          <w:spacing w:val="10"/>
        </w:rPr>
        <w:t xml:space="preserve"> </w:t>
      </w:r>
      <w:r w:rsidRPr="00FD583F">
        <w:rPr>
          <w:rFonts w:ascii="Tahoma" w:eastAsia="Tahoma" w:hAnsi="Tahoma" w:cs="Tahoma"/>
        </w:rPr>
        <w:t>do IZ i</w:t>
      </w:r>
      <w:r w:rsidRPr="00FD583F">
        <w:rPr>
          <w:rFonts w:ascii="Tahoma" w:eastAsia="Tahoma" w:hAnsi="Tahoma" w:cs="Tahoma"/>
          <w:spacing w:val="2"/>
        </w:rPr>
        <w:t>n</w:t>
      </w:r>
      <w:r w:rsidRPr="00FD583F">
        <w:rPr>
          <w:rFonts w:ascii="Tahoma" w:eastAsia="Tahoma" w:hAnsi="Tahoma" w:cs="Tahoma"/>
          <w:spacing w:val="-3"/>
        </w:rPr>
        <w:t>f</w:t>
      </w:r>
      <w:r w:rsidRPr="00FD583F">
        <w:rPr>
          <w:rFonts w:ascii="Tahoma" w:eastAsia="Tahoma" w:hAnsi="Tahoma" w:cs="Tahoma"/>
        </w:rPr>
        <w:t>or</w:t>
      </w:r>
      <w:r w:rsidRPr="00FD583F">
        <w:rPr>
          <w:rFonts w:ascii="Tahoma" w:eastAsia="Tahoma" w:hAnsi="Tahoma" w:cs="Tahoma"/>
          <w:spacing w:val="1"/>
        </w:rPr>
        <w:t>ma</w:t>
      </w:r>
      <w:r w:rsidRPr="00FD583F">
        <w:rPr>
          <w:rFonts w:ascii="Tahoma" w:eastAsia="Tahoma" w:hAnsi="Tahoma" w:cs="Tahoma"/>
          <w:spacing w:val="2"/>
        </w:rPr>
        <w:t>c</w:t>
      </w:r>
      <w:r w:rsidRPr="00FD583F">
        <w:rPr>
          <w:rFonts w:ascii="Tahoma" w:eastAsia="Tahoma" w:hAnsi="Tahoma" w:cs="Tahoma"/>
          <w:spacing w:val="-1"/>
        </w:rPr>
        <w:t>j</w:t>
      </w:r>
      <w:r w:rsidRPr="00FD583F">
        <w:rPr>
          <w:rFonts w:ascii="Tahoma" w:eastAsia="Tahoma" w:hAnsi="Tahoma" w:cs="Tahoma"/>
        </w:rPr>
        <w:t>i</w:t>
      </w:r>
      <w:r w:rsidRPr="00FD583F">
        <w:rPr>
          <w:rFonts w:ascii="Tahoma" w:eastAsia="Tahoma" w:hAnsi="Tahoma" w:cs="Tahoma"/>
        </w:rPr>
        <w:br/>
        <w:t>o</w:t>
      </w:r>
      <w:r w:rsidRPr="00FD583F">
        <w:rPr>
          <w:rFonts w:ascii="Tahoma" w:eastAsia="Tahoma" w:hAnsi="Tahoma" w:cs="Tahoma"/>
          <w:spacing w:val="23"/>
        </w:rPr>
        <w:t xml:space="preserve"> </w:t>
      </w:r>
      <w:r w:rsidRPr="00FD583F">
        <w:rPr>
          <w:rFonts w:ascii="Tahoma" w:eastAsia="Tahoma" w:hAnsi="Tahoma" w:cs="Tahoma"/>
          <w:spacing w:val="1"/>
        </w:rPr>
        <w:t>w</w:t>
      </w:r>
      <w:r w:rsidRPr="00FD583F">
        <w:rPr>
          <w:rFonts w:ascii="Tahoma" w:eastAsia="Tahoma" w:hAnsi="Tahoma" w:cs="Tahoma"/>
          <w:spacing w:val="-1"/>
        </w:rPr>
        <w:t>y</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spacing w:val="2"/>
        </w:rPr>
        <w:t>i</w:t>
      </w:r>
      <w:r w:rsidRPr="00FD583F">
        <w:rPr>
          <w:rFonts w:ascii="Tahoma" w:eastAsia="Tahoma" w:hAnsi="Tahoma" w:cs="Tahoma"/>
          <w:spacing w:val="-1"/>
        </w:rPr>
        <w:t>u</w:t>
      </w:r>
      <w:r w:rsidRPr="00FD583F">
        <w:rPr>
          <w:rFonts w:ascii="Tahoma" w:eastAsia="Tahoma" w:hAnsi="Tahoma" w:cs="Tahoma"/>
          <w:spacing w:val="1"/>
        </w:rPr>
        <w:t>/</w:t>
      </w:r>
      <w:r w:rsidRPr="00FD583F">
        <w:rPr>
          <w:rFonts w:ascii="Tahoma" w:eastAsia="Tahoma" w:hAnsi="Tahoma" w:cs="Tahoma"/>
        </w:rPr>
        <w:t>z</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i</w:t>
      </w:r>
      <w:r w:rsidRPr="00FD583F">
        <w:rPr>
          <w:rFonts w:ascii="Tahoma" w:eastAsia="Tahoma" w:hAnsi="Tahoma" w:cs="Tahoma"/>
          <w:spacing w:val="1"/>
        </w:rPr>
        <w:t>e</w:t>
      </w:r>
      <w:r w:rsidRPr="00FD583F">
        <w:rPr>
          <w:rFonts w:ascii="Tahoma" w:eastAsia="Tahoma" w:hAnsi="Tahoma" w:cs="Tahoma"/>
          <w:spacing w:val="2"/>
        </w:rPr>
        <w:t>c</w:t>
      </w:r>
      <w:r w:rsidRPr="00FD583F">
        <w:rPr>
          <w:rFonts w:ascii="Tahoma" w:eastAsia="Tahoma" w:hAnsi="Tahoma" w:cs="Tahoma"/>
          <w:spacing w:val="-1"/>
        </w:rPr>
        <w:t>h</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iu</w:t>
      </w:r>
      <w:r w:rsidRPr="00FD583F">
        <w:rPr>
          <w:rFonts w:ascii="Tahoma" w:eastAsia="Tahoma" w:hAnsi="Tahoma" w:cs="Tahoma"/>
          <w:spacing w:val="5"/>
        </w:rPr>
        <w:t xml:space="preserve"> </w:t>
      </w:r>
      <w:r w:rsidRPr="00FD583F">
        <w:rPr>
          <w:rFonts w:ascii="Tahoma" w:eastAsia="Tahoma" w:hAnsi="Tahoma" w:cs="Tahoma"/>
          <w:spacing w:val="1"/>
        </w:rPr>
        <w:t>w</w:t>
      </w:r>
      <w:r w:rsidRPr="00FD583F">
        <w:rPr>
          <w:rFonts w:ascii="Tahoma" w:eastAsia="Tahoma" w:hAnsi="Tahoma" w:cs="Tahoma"/>
          <w:spacing w:val="-1"/>
        </w:rPr>
        <w:t>y</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spacing w:val="4"/>
        </w:rPr>
        <w:t>i</w:t>
      </w:r>
      <w:r w:rsidRPr="00FD583F">
        <w:rPr>
          <w:rFonts w:ascii="Tahoma" w:eastAsia="Tahoma" w:hAnsi="Tahoma" w:cs="Tahoma"/>
        </w:rPr>
        <w:t>a</w:t>
      </w:r>
      <w:r w:rsidRPr="00FD583F">
        <w:rPr>
          <w:rFonts w:ascii="Tahoma" w:eastAsia="Tahoma" w:hAnsi="Tahoma" w:cs="Tahoma"/>
          <w:spacing w:val="16"/>
        </w:rPr>
        <w:t xml:space="preserve"> </w:t>
      </w:r>
      <w:r w:rsidRPr="00FD583F">
        <w:rPr>
          <w:rFonts w:ascii="Tahoma" w:eastAsia="Tahoma" w:hAnsi="Tahoma" w:cs="Tahoma"/>
        </w:rPr>
        <w:t>z</w:t>
      </w:r>
      <w:r w:rsidRPr="00FD583F">
        <w:rPr>
          <w:rFonts w:ascii="Tahoma" w:eastAsia="Tahoma" w:hAnsi="Tahoma" w:cs="Tahoma"/>
          <w:spacing w:val="1"/>
        </w:rPr>
        <w:t>a</w:t>
      </w:r>
      <w:r w:rsidRPr="00FD583F">
        <w:rPr>
          <w:rFonts w:ascii="Tahoma" w:eastAsia="Tahoma" w:hAnsi="Tahoma" w:cs="Tahoma"/>
        </w:rPr>
        <w:t>l</w:t>
      </w:r>
      <w:r w:rsidRPr="00FD583F">
        <w:rPr>
          <w:rFonts w:ascii="Tahoma" w:eastAsia="Tahoma" w:hAnsi="Tahoma" w:cs="Tahoma"/>
          <w:spacing w:val="1"/>
        </w:rPr>
        <w:t>e</w:t>
      </w:r>
      <w:r w:rsidRPr="00FD583F">
        <w:rPr>
          <w:rFonts w:ascii="Tahoma" w:eastAsia="Tahoma" w:hAnsi="Tahoma" w:cs="Tahoma"/>
          <w:spacing w:val="-1"/>
        </w:rPr>
        <w:t>c</w:t>
      </w:r>
      <w:r w:rsidRPr="00FD583F">
        <w:rPr>
          <w:rFonts w:ascii="Tahoma" w:eastAsia="Tahoma" w:hAnsi="Tahoma" w:cs="Tahoma"/>
          <w:spacing w:val="1"/>
        </w:rPr>
        <w:t>e</w:t>
      </w:r>
      <w:r w:rsidRPr="00FD583F">
        <w:rPr>
          <w:rFonts w:ascii="Tahoma" w:eastAsia="Tahoma" w:hAnsi="Tahoma" w:cs="Tahoma"/>
        </w:rPr>
        <w:t>ń</w:t>
      </w:r>
      <w:r w:rsidRPr="00FD583F">
        <w:rPr>
          <w:rFonts w:ascii="Tahoma" w:eastAsia="Tahoma" w:hAnsi="Tahoma" w:cs="Tahoma"/>
          <w:spacing w:val="16"/>
        </w:rPr>
        <w:t xml:space="preserve"> </w:t>
      </w:r>
      <w:r w:rsidRPr="00FD583F">
        <w:rPr>
          <w:rFonts w:ascii="Tahoma" w:eastAsia="Tahoma" w:hAnsi="Tahoma" w:cs="Tahoma"/>
        </w:rPr>
        <w:t>p</w:t>
      </w:r>
      <w:r w:rsidRPr="00FD583F">
        <w:rPr>
          <w:rFonts w:ascii="Tahoma" w:eastAsia="Tahoma" w:hAnsi="Tahoma" w:cs="Tahoma"/>
          <w:spacing w:val="2"/>
        </w:rPr>
        <w:t>o</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rPr>
        <w:t>trol</w:t>
      </w:r>
      <w:r w:rsidRPr="00FD583F">
        <w:rPr>
          <w:rFonts w:ascii="Tahoma" w:eastAsia="Tahoma" w:hAnsi="Tahoma" w:cs="Tahoma"/>
          <w:spacing w:val="-1"/>
        </w:rPr>
        <w:t>n</w:t>
      </w:r>
      <w:r w:rsidRPr="00FD583F">
        <w:rPr>
          <w:rFonts w:ascii="Tahoma" w:eastAsia="Tahoma" w:hAnsi="Tahoma" w:cs="Tahoma"/>
          <w:spacing w:val="-3"/>
        </w:rPr>
        <w:t>y</w:t>
      </w:r>
      <w:r w:rsidRPr="00FD583F">
        <w:rPr>
          <w:rFonts w:ascii="Tahoma" w:eastAsia="Tahoma" w:hAnsi="Tahoma" w:cs="Tahoma"/>
          <w:spacing w:val="2"/>
        </w:rPr>
        <w:t>c</w:t>
      </w:r>
      <w:r w:rsidRPr="00FD583F">
        <w:rPr>
          <w:rFonts w:ascii="Tahoma" w:eastAsia="Tahoma" w:hAnsi="Tahoma" w:cs="Tahoma"/>
          <w:spacing w:val="-1"/>
        </w:rPr>
        <w:t>h</w:t>
      </w:r>
      <w:r w:rsidRPr="00FD583F">
        <w:rPr>
          <w:rFonts w:ascii="Tahoma" w:eastAsia="Tahoma" w:hAnsi="Tahoma" w:cs="Tahoma"/>
        </w:rPr>
        <w:t>,</w:t>
      </w:r>
      <w:r w:rsidRPr="00FD583F">
        <w:rPr>
          <w:rFonts w:ascii="Tahoma" w:eastAsia="Tahoma" w:hAnsi="Tahoma" w:cs="Tahoma"/>
          <w:spacing w:val="10"/>
        </w:rPr>
        <w:t xml:space="preserve"> </w:t>
      </w:r>
      <w:r w:rsidRPr="00FD583F">
        <w:rPr>
          <w:rFonts w:ascii="Tahoma" w:eastAsia="Tahoma" w:hAnsi="Tahoma" w:cs="Tahoma"/>
          <w:spacing w:val="2"/>
        </w:rPr>
        <w:t>c</w:t>
      </w:r>
      <w:r w:rsidRPr="00FD583F">
        <w:rPr>
          <w:rFonts w:ascii="Tahoma" w:eastAsia="Tahoma" w:hAnsi="Tahoma" w:cs="Tahoma"/>
          <w:spacing w:val="-3"/>
        </w:rPr>
        <w:t>h</w:t>
      </w:r>
      <w:r w:rsidRPr="00FD583F">
        <w:rPr>
          <w:rFonts w:ascii="Tahoma" w:eastAsia="Tahoma" w:hAnsi="Tahoma" w:cs="Tahoma"/>
          <w:spacing w:val="1"/>
        </w:rPr>
        <w:t>y</w:t>
      </w:r>
      <w:r w:rsidRPr="00FD583F">
        <w:rPr>
          <w:rFonts w:ascii="Tahoma" w:eastAsia="Tahoma" w:hAnsi="Tahoma" w:cs="Tahoma"/>
        </w:rPr>
        <w:t>ba</w:t>
      </w:r>
      <w:r w:rsidRPr="00FD583F">
        <w:rPr>
          <w:rFonts w:ascii="Tahoma" w:eastAsia="Tahoma" w:hAnsi="Tahoma" w:cs="Tahoma"/>
          <w:spacing w:val="20"/>
        </w:rPr>
        <w:t xml:space="preserve"> </w:t>
      </w:r>
      <w:r w:rsidRPr="00FD583F">
        <w:rPr>
          <w:rFonts w:ascii="Tahoma" w:eastAsia="Tahoma" w:hAnsi="Tahoma" w:cs="Tahoma"/>
        </w:rPr>
        <w:t>że</w:t>
      </w:r>
      <w:r w:rsidRPr="00FD583F">
        <w:rPr>
          <w:rFonts w:ascii="Tahoma" w:eastAsia="Tahoma" w:hAnsi="Tahoma" w:cs="Tahoma"/>
          <w:spacing w:val="23"/>
        </w:rPr>
        <w:t xml:space="preserve"> </w:t>
      </w:r>
      <w:r w:rsidRPr="00FD583F">
        <w:rPr>
          <w:rFonts w:ascii="Tahoma" w:eastAsia="Tahoma" w:hAnsi="Tahoma" w:cs="Tahoma"/>
          <w:spacing w:val="1"/>
        </w:rPr>
        <w:t>w</w:t>
      </w:r>
      <w:r w:rsidRPr="00FD583F">
        <w:rPr>
          <w:rFonts w:ascii="Tahoma" w:eastAsia="Tahoma" w:hAnsi="Tahoma" w:cs="Tahoma"/>
          <w:spacing w:val="-1"/>
        </w:rPr>
        <w:t>yn</w:t>
      </w:r>
      <w:r w:rsidRPr="00FD583F">
        <w:rPr>
          <w:rFonts w:ascii="Tahoma" w:eastAsia="Tahoma" w:hAnsi="Tahoma" w:cs="Tahoma"/>
        </w:rPr>
        <w:t>i</w:t>
      </w:r>
      <w:r w:rsidRPr="00FD583F">
        <w:rPr>
          <w:rFonts w:ascii="Tahoma" w:eastAsia="Tahoma" w:hAnsi="Tahoma" w:cs="Tahoma"/>
          <w:spacing w:val="-1"/>
        </w:rPr>
        <w:t>k</w:t>
      </w:r>
      <w:r w:rsidRPr="00FD583F">
        <w:rPr>
          <w:rFonts w:ascii="Tahoma" w:eastAsia="Tahoma" w:hAnsi="Tahoma" w:cs="Tahoma"/>
        </w:rPr>
        <w:t>i</w:t>
      </w:r>
      <w:r w:rsidRPr="00FD583F">
        <w:rPr>
          <w:rFonts w:ascii="Tahoma" w:eastAsia="Tahoma" w:hAnsi="Tahoma" w:cs="Tahoma"/>
          <w:spacing w:val="21"/>
        </w:rPr>
        <w:t xml:space="preserve"> </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rPr>
        <w:t>troli</w:t>
      </w:r>
      <w:r w:rsidRPr="00FD583F">
        <w:rPr>
          <w:rFonts w:ascii="Tahoma" w:eastAsia="Tahoma" w:hAnsi="Tahoma" w:cs="Tahoma"/>
          <w:spacing w:val="17"/>
        </w:rPr>
        <w:t xml:space="preserve"> </w:t>
      </w:r>
      <w:r w:rsidRPr="00FD583F">
        <w:rPr>
          <w:rFonts w:ascii="Tahoma" w:eastAsia="Tahoma" w:hAnsi="Tahoma" w:cs="Tahoma"/>
        </w:rPr>
        <w:t>z</w:t>
      </w:r>
      <w:r w:rsidRPr="00FD583F">
        <w:rPr>
          <w:rFonts w:ascii="Tahoma" w:eastAsia="Tahoma" w:hAnsi="Tahoma" w:cs="Tahoma"/>
          <w:spacing w:val="1"/>
        </w:rPr>
        <w:t>a</w:t>
      </w:r>
      <w:r w:rsidRPr="00FD583F">
        <w:rPr>
          <w:rFonts w:ascii="Tahoma" w:eastAsia="Tahoma" w:hAnsi="Tahoma" w:cs="Tahoma"/>
          <w:spacing w:val="-1"/>
        </w:rPr>
        <w:t>w</w:t>
      </w:r>
      <w:r w:rsidRPr="00FD583F">
        <w:rPr>
          <w:rFonts w:ascii="Tahoma" w:eastAsia="Tahoma" w:hAnsi="Tahoma" w:cs="Tahoma"/>
          <w:spacing w:val="1"/>
        </w:rPr>
        <w:t>a</w:t>
      </w:r>
      <w:r w:rsidRPr="00FD583F">
        <w:rPr>
          <w:rFonts w:ascii="Tahoma" w:eastAsia="Tahoma" w:hAnsi="Tahoma" w:cs="Tahoma"/>
        </w:rPr>
        <w:t>r</w:t>
      </w:r>
      <w:r w:rsidRPr="00FD583F">
        <w:rPr>
          <w:rFonts w:ascii="Tahoma" w:eastAsia="Tahoma" w:hAnsi="Tahoma" w:cs="Tahoma"/>
          <w:spacing w:val="1"/>
        </w:rPr>
        <w:t>t</w:t>
      </w:r>
      <w:r w:rsidRPr="00FD583F">
        <w:rPr>
          <w:rFonts w:ascii="Tahoma" w:eastAsia="Tahoma" w:hAnsi="Tahoma" w:cs="Tahoma"/>
        </w:rPr>
        <w:t>e w I</w:t>
      </w:r>
      <w:r w:rsidRPr="00FD583F">
        <w:rPr>
          <w:rFonts w:ascii="Tahoma" w:eastAsia="Tahoma" w:hAnsi="Tahoma" w:cs="Tahoma"/>
          <w:spacing w:val="-1"/>
        </w:rPr>
        <w:t>n</w:t>
      </w:r>
      <w:r w:rsidRPr="00FD583F">
        <w:rPr>
          <w:rFonts w:ascii="Tahoma" w:eastAsia="Tahoma" w:hAnsi="Tahoma" w:cs="Tahoma"/>
          <w:spacing w:val="-3"/>
        </w:rPr>
        <w:t>f</w:t>
      </w:r>
      <w:r w:rsidRPr="00FD583F">
        <w:rPr>
          <w:rFonts w:ascii="Tahoma" w:eastAsia="Tahoma" w:hAnsi="Tahoma" w:cs="Tahoma"/>
        </w:rPr>
        <w:t>or</w:t>
      </w:r>
      <w:r w:rsidRPr="00FD583F">
        <w:rPr>
          <w:rFonts w:ascii="Tahoma" w:eastAsia="Tahoma" w:hAnsi="Tahoma" w:cs="Tahoma"/>
          <w:spacing w:val="1"/>
        </w:rPr>
        <w:t>ma</w:t>
      </w:r>
      <w:r w:rsidRPr="00FD583F">
        <w:rPr>
          <w:rFonts w:ascii="Tahoma" w:eastAsia="Tahoma" w:hAnsi="Tahoma" w:cs="Tahoma"/>
          <w:spacing w:val="2"/>
        </w:rPr>
        <w:t>c</w:t>
      </w:r>
      <w:r w:rsidRPr="00FD583F">
        <w:rPr>
          <w:rFonts w:ascii="Tahoma" w:eastAsia="Tahoma" w:hAnsi="Tahoma" w:cs="Tahoma"/>
          <w:spacing w:val="-1"/>
        </w:rPr>
        <w:t>j</w:t>
      </w:r>
      <w:r w:rsidRPr="00FD583F">
        <w:rPr>
          <w:rFonts w:ascii="Tahoma" w:eastAsia="Tahoma" w:hAnsi="Tahoma" w:cs="Tahoma"/>
        </w:rPr>
        <w:t>i</w:t>
      </w:r>
      <w:r w:rsidRPr="00FD583F">
        <w:rPr>
          <w:rFonts w:ascii="Tahoma" w:eastAsia="Tahoma" w:hAnsi="Tahoma" w:cs="Tahoma"/>
          <w:spacing w:val="2"/>
        </w:rPr>
        <w:t xml:space="preserve"> </w:t>
      </w:r>
      <w:r w:rsidRPr="00FD583F">
        <w:rPr>
          <w:rFonts w:ascii="Tahoma" w:eastAsia="Tahoma" w:hAnsi="Tahoma" w:cs="Tahoma"/>
          <w:spacing w:val="-4"/>
        </w:rPr>
        <w:t>P</w:t>
      </w:r>
      <w:r w:rsidRPr="00FD583F">
        <w:rPr>
          <w:rFonts w:ascii="Tahoma" w:eastAsia="Tahoma" w:hAnsi="Tahoma" w:cs="Tahoma"/>
          <w:spacing w:val="2"/>
        </w:rPr>
        <w:t>o</w:t>
      </w:r>
      <w:r w:rsidRPr="00FD583F">
        <w:rPr>
          <w:rFonts w:ascii="Tahoma" w:eastAsia="Tahoma" w:hAnsi="Tahoma" w:cs="Tahoma"/>
          <w:spacing w:val="-1"/>
        </w:rPr>
        <w:t>k</w:t>
      </w:r>
      <w:r w:rsidRPr="00FD583F">
        <w:rPr>
          <w:rFonts w:ascii="Tahoma" w:eastAsia="Tahoma" w:hAnsi="Tahoma" w:cs="Tahoma"/>
        </w:rPr>
        <w:t>o</w:t>
      </w:r>
      <w:r w:rsidRPr="00FD583F">
        <w:rPr>
          <w:rFonts w:ascii="Tahoma" w:eastAsia="Tahoma" w:hAnsi="Tahoma" w:cs="Tahoma"/>
          <w:spacing w:val="-1"/>
        </w:rPr>
        <w:t>n</w:t>
      </w:r>
      <w:r w:rsidRPr="00FD583F">
        <w:rPr>
          <w:rFonts w:ascii="Tahoma" w:eastAsia="Tahoma" w:hAnsi="Tahoma" w:cs="Tahoma"/>
        </w:rPr>
        <w:t>trol</w:t>
      </w:r>
      <w:r w:rsidRPr="00FD583F">
        <w:rPr>
          <w:rFonts w:ascii="Tahoma" w:eastAsia="Tahoma" w:hAnsi="Tahoma" w:cs="Tahoma"/>
          <w:spacing w:val="-1"/>
        </w:rPr>
        <w:t>n</w:t>
      </w:r>
      <w:r w:rsidRPr="00FD583F">
        <w:rPr>
          <w:rFonts w:ascii="Tahoma" w:eastAsia="Tahoma" w:hAnsi="Tahoma" w:cs="Tahoma"/>
          <w:spacing w:val="1"/>
        </w:rPr>
        <w:t>e</w:t>
      </w:r>
      <w:r w:rsidRPr="00FD583F">
        <w:rPr>
          <w:rFonts w:ascii="Tahoma" w:eastAsia="Tahoma" w:hAnsi="Tahoma" w:cs="Tahoma"/>
        </w:rPr>
        <w:t xml:space="preserve">j </w:t>
      </w:r>
      <w:r w:rsidRPr="00FD583F">
        <w:rPr>
          <w:rFonts w:ascii="Tahoma" w:eastAsia="Tahoma" w:hAnsi="Tahoma" w:cs="Tahoma"/>
          <w:spacing w:val="-1"/>
        </w:rPr>
        <w:t>n</w:t>
      </w:r>
      <w:r w:rsidRPr="00FD583F">
        <w:rPr>
          <w:rFonts w:ascii="Tahoma" w:eastAsia="Tahoma" w:hAnsi="Tahoma" w:cs="Tahoma"/>
        </w:rPr>
        <w:t>ie</w:t>
      </w:r>
      <w:r w:rsidRPr="00FD583F">
        <w:rPr>
          <w:rFonts w:ascii="Tahoma" w:eastAsia="Tahoma" w:hAnsi="Tahoma" w:cs="Tahoma"/>
          <w:spacing w:val="7"/>
        </w:rPr>
        <w:t xml:space="preserve"> </w:t>
      </w:r>
      <w:r w:rsidRPr="00FD583F">
        <w:rPr>
          <w:rFonts w:ascii="Tahoma" w:eastAsia="Tahoma" w:hAnsi="Tahoma" w:cs="Tahoma"/>
          <w:spacing w:val="1"/>
        </w:rPr>
        <w:t>w</w:t>
      </w:r>
      <w:r w:rsidRPr="00FD583F">
        <w:rPr>
          <w:rFonts w:ascii="Tahoma" w:eastAsia="Tahoma" w:hAnsi="Tahoma" w:cs="Tahoma"/>
          <w:spacing w:val="2"/>
        </w:rPr>
        <w:t>s</w:t>
      </w:r>
      <w:r w:rsidRPr="00FD583F">
        <w:rPr>
          <w:rFonts w:ascii="Tahoma" w:eastAsia="Tahoma" w:hAnsi="Tahoma" w:cs="Tahoma"/>
          <w:spacing w:val="-1"/>
        </w:rPr>
        <w:t>k</w:t>
      </w:r>
      <w:r w:rsidRPr="00FD583F">
        <w:rPr>
          <w:rFonts w:ascii="Tahoma" w:eastAsia="Tahoma" w:hAnsi="Tahoma" w:cs="Tahoma"/>
          <w:spacing w:val="1"/>
        </w:rPr>
        <w:t>a</w:t>
      </w:r>
      <w:r w:rsidRPr="00FD583F">
        <w:rPr>
          <w:rFonts w:ascii="Tahoma" w:eastAsia="Tahoma" w:hAnsi="Tahoma" w:cs="Tahoma"/>
        </w:rPr>
        <w:t>zu</w:t>
      </w:r>
      <w:r w:rsidRPr="00FD583F">
        <w:rPr>
          <w:rFonts w:ascii="Tahoma" w:eastAsia="Tahoma" w:hAnsi="Tahoma" w:cs="Tahoma"/>
          <w:spacing w:val="-1"/>
        </w:rPr>
        <w:t>j</w:t>
      </w:r>
      <w:r w:rsidRPr="00FD583F">
        <w:rPr>
          <w:rFonts w:ascii="Tahoma" w:eastAsia="Tahoma" w:hAnsi="Tahoma" w:cs="Tahoma"/>
        </w:rPr>
        <w:t>ą</w:t>
      </w:r>
      <w:r w:rsidRPr="00FD583F">
        <w:rPr>
          <w:rFonts w:ascii="Tahoma" w:eastAsia="Tahoma" w:hAnsi="Tahoma" w:cs="Tahoma"/>
          <w:spacing w:val="3"/>
        </w:rPr>
        <w:t xml:space="preserve"> </w:t>
      </w:r>
      <w:r w:rsidRPr="00FD583F">
        <w:rPr>
          <w:rFonts w:ascii="Tahoma" w:eastAsia="Tahoma" w:hAnsi="Tahoma" w:cs="Tahoma"/>
          <w:spacing w:val="1"/>
        </w:rPr>
        <w:t>wy</w:t>
      </w:r>
      <w:r w:rsidRPr="00FD583F">
        <w:rPr>
          <w:rFonts w:ascii="Tahoma" w:eastAsia="Tahoma" w:hAnsi="Tahoma" w:cs="Tahoma"/>
        </w:rPr>
        <w:t>st</w:t>
      </w:r>
      <w:r w:rsidRPr="00FD583F">
        <w:rPr>
          <w:rFonts w:ascii="Tahoma" w:eastAsia="Tahoma" w:hAnsi="Tahoma" w:cs="Tahoma"/>
          <w:spacing w:val="1"/>
        </w:rPr>
        <w:t>ą</w:t>
      </w:r>
      <w:r w:rsidRPr="00FD583F">
        <w:rPr>
          <w:rFonts w:ascii="Tahoma" w:eastAsia="Tahoma" w:hAnsi="Tahoma" w:cs="Tahoma"/>
        </w:rPr>
        <w:t>pi</w:t>
      </w:r>
      <w:r w:rsidRPr="00FD583F">
        <w:rPr>
          <w:rFonts w:ascii="Tahoma" w:eastAsia="Tahoma" w:hAnsi="Tahoma" w:cs="Tahoma"/>
          <w:spacing w:val="1"/>
        </w:rPr>
        <w:t>e</w:t>
      </w:r>
      <w:r w:rsidRPr="00FD583F">
        <w:rPr>
          <w:rFonts w:ascii="Tahoma" w:eastAsia="Tahoma" w:hAnsi="Tahoma" w:cs="Tahoma"/>
          <w:spacing w:val="-1"/>
        </w:rPr>
        <w:t>n</w:t>
      </w:r>
      <w:r w:rsidRPr="00FD583F">
        <w:rPr>
          <w:rFonts w:ascii="Tahoma" w:eastAsia="Tahoma" w:hAnsi="Tahoma" w:cs="Tahoma"/>
        </w:rPr>
        <w:t>ia</w:t>
      </w:r>
      <w:r w:rsidRPr="00FD583F">
        <w:rPr>
          <w:rFonts w:ascii="Tahoma" w:eastAsia="Tahoma" w:hAnsi="Tahoma" w:cs="Tahoma"/>
          <w:spacing w:val="3"/>
        </w:rPr>
        <w:t xml:space="preserve"> </w:t>
      </w:r>
      <w:r w:rsidRPr="00FD583F">
        <w:rPr>
          <w:rFonts w:ascii="Tahoma" w:eastAsia="Tahoma" w:hAnsi="Tahoma" w:cs="Tahoma"/>
          <w:spacing w:val="1"/>
        </w:rPr>
        <w:t>w</w:t>
      </w:r>
      <w:r w:rsidRPr="00FD583F">
        <w:rPr>
          <w:rFonts w:ascii="Tahoma" w:eastAsia="Tahoma" w:hAnsi="Tahoma" w:cs="Tahoma"/>
          <w:spacing w:val="-1"/>
        </w:rPr>
        <w:t>y</w:t>
      </w:r>
      <w:r w:rsidRPr="00FD583F">
        <w:rPr>
          <w:rFonts w:ascii="Tahoma" w:eastAsia="Tahoma" w:hAnsi="Tahoma" w:cs="Tahoma"/>
        </w:rPr>
        <w:t>d</w:t>
      </w:r>
      <w:r w:rsidRPr="00FD583F">
        <w:rPr>
          <w:rFonts w:ascii="Tahoma" w:eastAsia="Tahoma" w:hAnsi="Tahoma" w:cs="Tahoma"/>
          <w:spacing w:val="1"/>
        </w:rPr>
        <w:t>a</w:t>
      </w:r>
      <w:r w:rsidRPr="00FD583F">
        <w:rPr>
          <w:rFonts w:ascii="Tahoma" w:eastAsia="Tahoma" w:hAnsi="Tahoma" w:cs="Tahoma"/>
        </w:rPr>
        <w:t>t</w:t>
      </w:r>
      <w:r w:rsidRPr="00FD583F">
        <w:rPr>
          <w:rFonts w:ascii="Tahoma" w:eastAsia="Tahoma" w:hAnsi="Tahoma" w:cs="Tahoma"/>
          <w:spacing w:val="-1"/>
        </w:rPr>
        <w:t>k</w:t>
      </w:r>
      <w:r w:rsidRPr="00FD583F">
        <w:rPr>
          <w:rFonts w:ascii="Tahoma" w:eastAsia="Tahoma" w:hAnsi="Tahoma" w:cs="Tahoma"/>
        </w:rPr>
        <w:t xml:space="preserve">ów </w:t>
      </w:r>
      <w:r w:rsidRPr="00FD583F">
        <w:rPr>
          <w:rFonts w:ascii="Tahoma" w:eastAsia="Tahoma" w:hAnsi="Tahoma" w:cs="Tahoma"/>
          <w:spacing w:val="-1"/>
        </w:rPr>
        <w:t>n</w:t>
      </w:r>
      <w:r w:rsidRPr="00FD583F">
        <w:rPr>
          <w:rFonts w:ascii="Tahoma" w:eastAsia="Tahoma" w:hAnsi="Tahoma" w:cs="Tahoma"/>
        </w:rPr>
        <w:t>i</w:t>
      </w:r>
      <w:r w:rsidRPr="00FD583F">
        <w:rPr>
          <w:rFonts w:ascii="Tahoma" w:eastAsia="Tahoma" w:hAnsi="Tahoma" w:cs="Tahoma"/>
          <w:spacing w:val="1"/>
        </w:rPr>
        <w:t>e</w:t>
      </w:r>
      <w:r w:rsidRPr="00FD583F">
        <w:rPr>
          <w:rFonts w:ascii="Tahoma" w:eastAsia="Tahoma" w:hAnsi="Tahoma" w:cs="Tahoma"/>
          <w:spacing w:val="-1"/>
        </w:rPr>
        <w:t>kw</w:t>
      </w:r>
      <w:r w:rsidRPr="00FD583F">
        <w:rPr>
          <w:rFonts w:ascii="Tahoma" w:eastAsia="Tahoma" w:hAnsi="Tahoma" w:cs="Tahoma"/>
          <w:spacing w:val="1"/>
        </w:rPr>
        <w:t>a</w:t>
      </w:r>
      <w:r w:rsidRPr="00FD583F">
        <w:rPr>
          <w:rFonts w:ascii="Tahoma" w:eastAsia="Tahoma" w:hAnsi="Tahoma" w:cs="Tahoma"/>
        </w:rPr>
        <w:t>l</w:t>
      </w:r>
      <w:r w:rsidRPr="00FD583F">
        <w:rPr>
          <w:rFonts w:ascii="Tahoma" w:eastAsia="Tahoma" w:hAnsi="Tahoma" w:cs="Tahoma"/>
          <w:spacing w:val="3"/>
        </w:rPr>
        <w:t>i</w:t>
      </w:r>
      <w:r w:rsidRPr="00FD583F">
        <w:rPr>
          <w:rFonts w:ascii="Tahoma" w:eastAsia="Tahoma" w:hAnsi="Tahoma" w:cs="Tahoma"/>
          <w:spacing w:val="-1"/>
        </w:rPr>
        <w:t>f</w:t>
      </w:r>
      <w:r w:rsidRPr="00FD583F">
        <w:rPr>
          <w:rFonts w:ascii="Tahoma" w:eastAsia="Tahoma" w:hAnsi="Tahoma" w:cs="Tahoma"/>
        </w:rPr>
        <w:t>i</w:t>
      </w:r>
      <w:r w:rsidRPr="00FD583F">
        <w:rPr>
          <w:rFonts w:ascii="Tahoma" w:eastAsia="Tahoma" w:hAnsi="Tahoma" w:cs="Tahoma"/>
          <w:spacing w:val="-1"/>
        </w:rPr>
        <w:t>k</w:t>
      </w:r>
      <w:r w:rsidRPr="00FD583F">
        <w:rPr>
          <w:rFonts w:ascii="Tahoma" w:eastAsia="Tahoma" w:hAnsi="Tahoma" w:cs="Tahoma"/>
        </w:rPr>
        <w:t>o</w:t>
      </w:r>
      <w:r w:rsidRPr="00FD583F">
        <w:rPr>
          <w:rFonts w:ascii="Tahoma" w:eastAsia="Tahoma" w:hAnsi="Tahoma" w:cs="Tahoma"/>
          <w:spacing w:val="-2"/>
        </w:rPr>
        <w:t>w</w:t>
      </w:r>
      <w:r w:rsidRPr="00FD583F">
        <w:rPr>
          <w:rFonts w:ascii="Tahoma" w:eastAsia="Tahoma" w:hAnsi="Tahoma" w:cs="Tahoma"/>
          <w:spacing w:val="1"/>
        </w:rPr>
        <w:t>a</w:t>
      </w:r>
      <w:r w:rsidRPr="00FD583F">
        <w:rPr>
          <w:rFonts w:ascii="Tahoma" w:eastAsia="Tahoma" w:hAnsi="Tahoma" w:cs="Tahoma"/>
        </w:rPr>
        <w:t>l</w:t>
      </w:r>
      <w:r w:rsidRPr="00FD583F">
        <w:rPr>
          <w:rFonts w:ascii="Tahoma" w:eastAsia="Tahoma" w:hAnsi="Tahoma" w:cs="Tahoma"/>
          <w:spacing w:val="-1"/>
        </w:rPr>
        <w:t>nych</w:t>
      </w:r>
      <w:r w:rsidRPr="00FD583F">
        <w:rPr>
          <w:rFonts w:ascii="Tahoma" w:eastAsia="Tahoma" w:hAnsi="Tahoma" w:cs="Tahoma"/>
          <w:spacing w:val="1"/>
        </w:rPr>
        <w:t>/n</w:t>
      </w:r>
      <w:r w:rsidRPr="00FD583F">
        <w:rPr>
          <w:rFonts w:ascii="Tahoma" w:eastAsia="Tahoma" w:hAnsi="Tahoma" w:cs="Tahoma"/>
        </w:rPr>
        <w:t>i</w:t>
      </w:r>
      <w:r w:rsidRPr="00FD583F">
        <w:rPr>
          <w:rFonts w:ascii="Tahoma" w:eastAsia="Tahoma" w:hAnsi="Tahoma" w:cs="Tahoma"/>
          <w:spacing w:val="1"/>
        </w:rPr>
        <w:t>e</w:t>
      </w:r>
      <w:r w:rsidRPr="00FD583F">
        <w:rPr>
          <w:rFonts w:ascii="Tahoma" w:eastAsia="Tahoma" w:hAnsi="Tahoma" w:cs="Tahoma"/>
        </w:rPr>
        <w:t>p</w:t>
      </w:r>
      <w:r w:rsidRPr="00FD583F">
        <w:rPr>
          <w:rFonts w:ascii="Tahoma" w:eastAsia="Tahoma" w:hAnsi="Tahoma" w:cs="Tahoma"/>
          <w:spacing w:val="-2"/>
        </w:rPr>
        <w:t>r</w:t>
      </w:r>
      <w:r w:rsidRPr="00FD583F">
        <w:rPr>
          <w:rFonts w:ascii="Tahoma" w:eastAsia="Tahoma" w:hAnsi="Tahoma" w:cs="Tahoma"/>
          <w:spacing w:val="-1"/>
        </w:rPr>
        <w:t>a</w:t>
      </w:r>
      <w:r w:rsidRPr="00FD583F">
        <w:rPr>
          <w:rFonts w:ascii="Tahoma" w:eastAsia="Tahoma" w:hAnsi="Tahoma" w:cs="Tahoma"/>
          <w:spacing w:val="1"/>
        </w:rPr>
        <w:t>w</w:t>
      </w:r>
      <w:r w:rsidRPr="00FD583F">
        <w:rPr>
          <w:rFonts w:ascii="Tahoma" w:eastAsia="Tahoma" w:hAnsi="Tahoma" w:cs="Tahoma"/>
        </w:rPr>
        <w:t>id</w:t>
      </w:r>
      <w:r w:rsidRPr="00FD583F">
        <w:rPr>
          <w:rFonts w:ascii="Tahoma" w:eastAsia="Tahoma" w:hAnsi="Tahoma" w:cs="Tahoma"/>
          <w:spacing w:val="1"/>
        </w:rPr>
        <w:t>ł</w:t>
      </w:r>
      <w:r w:rsidRPr="00FD583F">
        <w:rPr>
          <w:rFonts w:ascii="Tahoma" w:eastAsia="Tahoma" w:hAnsi="Tahoma" w:cs="Tahoma"/>
        </w:rPr>
        <w:t>o</w:t>
      </w:r>
      <w:r w:rsidRPr="00FD583F">
        <w:rPr>
          <w:rFonts w:ascii="Tahoma" w:eastAsia="Tahoma" w:hAnsi="Tahoma" w:cs="Tahoma"/>
          <w:spacing w:val="1"/>
        </w:rPr>
        <w:t>w</w:t>
      </w:r>
      <w:r w:rsidRPr="00FD583F">
        <w:rPr>
          <w:rFonts w:ascii="Tahoma" w:eastAsia="Tahoma" w:hAnsi="Tahoma" w:cs="Tahoma"/>
        </w:rPr>
        <w:t>oś</w:t>
      </w:r>
      <w:r w:rsidRPr="00FD583F">
        <w:rPr>
          <w:rFonts w:ascii="Tahoma" w:eastAsia="Tahoma" w:hAnsi="Tahoma" w:cs="Tahoma"/>
          <w:spacing w:val="-1"/>
        </w:rPr>
        <w:t>c</w:t>
      </w:r>
      <w:r w:rsidRPr="00FD583F">
        <w:rPr>
          <w:rFonts w:ascii="Tahoma" w:eastAsia="Tahoma" w:hAnsi="Tahoma" w:cs="Tahoma"/>
        </w:rPr>
        <w:t>i</w:t>
      </w:r>
      <w:r w:rsidRPr="00FD583F">
        <w:rPr>
          <w:rFonts w:ascii="Tahoma" w:eastAsia="Tahoma" w:hAnsi="Tahoma" w:cs="Tahoma"/>
          <w:spacing w:val="-24"/>
        </w:rPr>
        <w:t xml:space="preserve"> </w:t>
      </w:r>
      <w:r w:rsidRPr="00FD583F">
        <w:rPr>
          <w:rFonts w:ascii="Tahoma" w:eastAsia="Tahoma" w:hAnsi="Tahoma" w:cs="Tahoma"/>
        </w:rPr>
        <w:t>w</w:t>
      </w:r>
      <w:r w:rsidRPr="00FD583F">
        <w:rPr>
          <w:rFonts w:ascii="Tahoma" w:eastAsia="Tahoma" w:hAnsi="Tahoma" w:cs="Tahoma"/>
          <w:spacing w:val="9"/>
        </w:rPr>
        <w:t xml:space="preserve"> </w:t>
      </w:r>
      <w:r w:rsidRPr="00FD583F">
        <w:rPr>
          <w:rFonts w:ascii="Tahoma" w:eastAsia="Tahoma" w:hAnsi="Tahoma" w:cs="Tahoma"/>
          <w:spacing w:val="3"/>
        </w:rPr>
        <w:t>p</w:t>
      </w:r>
      <w:r w:rsidRPr="00FD583F">
        <w:rPr>
          <w:rFonts w:ascii="Tahoma" w:eastAsia="Tahoma" w:hAnsi="Tahoma" w:cs="Tahoma"/>
        </w:rPr>
        <w:t>ro</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spacing w:val="-1"/>
        </w:rPr>
        <w:t>k</w:t>
      </w:r>
      <w:r w:rsidRPr="00FD583F">
        <w:rPr>
          <w:rFonts w:ascii="Tahoma" w:eastAsia="Tahoma" w:hAnsi="Tahoma" w:cs="Tahoma"/>
          <w:spacing w:val="2"/>
        </w:rPr>
        <w:t>c</w:t>
      </w:r>
      <w:r w:rsidRPr="00FD583F">
        <w:rPr>
          <w:rFonts w:ascii="Tahoma" w:eastAsia="Tahoma" w:hAnsi="Tahoma" w:cs="Tahoma"/>
        </w:rPr>
        <w:t>ie</w:t>
      </w:r>
      <w:r w:rsidRPr="00FD583F">
        <w:rPr>
          <w:rFonts w:ascii="Tahoma" w:eastAsia="Tahoma" w:hAnsi="Tahoma" w:cs="Tahoma"/>
          <w:spacing w:val="2"/>
        </w:rPr>
        <w:t xml:space="preserve"> </w:t>
      </w:r>
      <w:r w:rsidRPr="00FD583F">
        <w:rPr>
          <w:rFonts w:ascii="Tahoma" w:eastAsia="Tahoma" w:hAnsi="Tahoma" w:cs="Tahoma"/>
        </w:rPr>
        <w:t>l</w:t>
      </w:r>
      <w:r w:rsidRPr="00FD583F">
        <w:rPr>
          <w:rFonts w:ascii="Tahoma" w:eastAsia="Tahoma" w:hAnsi="Tahoma" w:cs="Tahoma"/>
          <w:spacing w:val="-1"/>
        </w:rPr>
        <w:t>u</w:t>
      </w:r>
      <w:r w:rsidRPr="00FD583F">
        <w:rPr>
          <w:rFonts w:ascii="Tahoma" w:eastAsia="Tahoma" w:hAnsi="Tahoma" w:cs="Tahoma"/>
        </w:rPr>
        <w:t>b</w:t>
      </w:r>
      <w:r w:rsidRPr="00FD583F">
        <w:rPr>
          <w:rFonts w:ascii="Tahoma" w:eastAsia="Tahoma" w:hAnsi="Tahoma" w:cs="Tahoma"/>
          <w:spacing w:val="7"/>
        </w:rPr>
        <w:t xml:space="preserve"> </w:t>
      </w:r>
      <w:r w:rsidRPr="00FD583F">
        <w:rPr>
          <w:rFonts w:ascii="Tahoma" w:eastAsia="Tahoma" w:hAnsi="Tahoma" w:cs="Tahoma"/>
          <w:spacing w:val="-1"/>
        </w:rPr>
        <w:t>n</w:t>
      </w:r>
      <w:r w:rsidRPr="00FD583F">
        <w:rPr>
          <w:rFonts w:ascii="Tahoma" w:eastAsia="Tahoma" w:hAnsi="Tahoma" w:cs="Tahoma"/>
        </w:rPr>
        <w:t>ie</w:t>
      </w:r>
      <w:r w:rsidRPr="00FD583F">
        <w:rPr>
          <w:rFonts w:ascii="Tahoma" w:eastAsia="Tahoma" w:hAnsi="Tahoma" w:cs="Tahoma"/>
          <w:spacing w:val="7"/>
        </w:rPr>
        <w:t xml:space="preserve"> </w:t>
      </w:r>
      <w:r w:rsidRPr="00FD583F">
        <w:rPr>
          <w:rFonts w:ascii="Tahoma" w:eastAsia="Tahoma" w:hAnsi="Tahoma" w:cs="Tahoma"/>
        </w:rPr>
        <w:t>m</w:t>
      </w:r>
      <w:r w:rsidRPr="00FD583F">
        <w:rPr>
          <w:rFonts w:ascii="Tahoma" w:eastAsia="Tahoma" w:hAnsi="Tahoma" w:cs="Tahoma"/>
          <w:spacing w:val="1"/>
        </w:rPr>
        <w:t>a</w:t>
      </w:r>
      <w:r w:rsidRPr="00FD583F">
        <w:rPr>
          <w:rFonts w:ascii="Tahoma" w:eastAsia="Tahoma" w:hAnsi="Tahoma" w:cs="Tahoma"/>
          <w:spacing w:val="-1"/>
        </w:rPr>
        <w:t>j</w:t>
      </w:r>
      <w:r w:rsidRPr="00FD583F">
        <w:rPr>
          <w:rFonts w:ascii="Tahoma" w:eastAsia="Tahoma" w:hAnsi="Tahoma" w:cs="Tahoma"/>
        </w:rPr>
        <w:t>ą</w:t>
      </w:r>
      <w:r w:rsidRPr="00FD583F">
        <w:rPr>
          <w:rFonts w:ascii="Tahoma" w:eastAsia="Tahoma" w:hAnsi="Tahoma" w:cs="Tahoma"/>
          <w:spacing w:val="9"/>
        </w:rPr>
        <w:t xml:space="preserve"> </w:t>
      </w:r>
      <w:r w:rsidRPr="00FD583F">
        <w:rPr>
          <w:rFonts w:ascii="Tahoma" w:eastAsia="Tahoma" w:hAnsi="Tahoma" w:cs="Tahoma"/>
          <w:spacing w:val="1"/>
        </w:rPr>
        <w:t>w</w:t>
      </w:r>
      <w:r w:rsidRPr="00FD583F">
        <w:rPr>
          <w:rFonts w:ascii="Tahoma" w:eastAsia="Tahoma" w:hAnsi="Tahoma" w:cs="Tahoma"/>
        </w:rPr>
        <w:t>p</w:t>
      </w:r>
      <w:r w:rsidRPr="00FD583F">
        <w:rPr>
          <w:rFonts w:ascii="Tahoma" w:eastAsia="Tahoma" w:hAnsi="Tahoma" w:cs="Tahoma"/>
          <w:spacing w:val="1"/>
        </w:rPr>
        <w:t>ł</w:t>
      </w:r>
      <w:r w:rsidRPr="00FD583F">
        <w:rPr>
          <w:rFonts w:ascii="Tahoma" w:eastAsia="Tahoma" w:hAnsi="Tahoma" w:cs="Tahoma"/>
          <w:spacing w:val="-1"/>
        </w:rPr>
        <w:t>y</w:t>
      </w:r>
      <w:r w:rsidRPr="00FD583F">
        <w:rPr>
          <w:rFonts w:ascii="Tahoma" w:eastAsia="Tahoma" w:hAnsi="Tahoma" w:cs="Tahoma"/>
          <w:spacing w:val="1"/>
        </w:rPr>
        <w:t>w</w:t>
      </w:r>
      <w:r w:rsidRPr="00FD583F">
        <w:rPr>
          <w:rFonts w:ascii="Tahoma" w:eastAsia="Tahoma" w:hAnsi="Tahoma" w:cs="Tahoma"/>
        </w:rPr>
        <w:t>u</w:t>
      </w:r>
      <w:r w:rsidRPr="00FD583F">
        <w:rPr>
          <w:rFonts w:ascii="Tahoma" w:eastAsia="Tahoma" w:hAnsi="Tahoma" w:cs="Tahoma"/>
          <w:spacing w:val="2"/>
        </w:rPr>
        <w:t xml:space="preserve"> </w:t>
      </w:r>
      <w:r w:rsidRPr="00FD583F">
        <w:rPr>
          <w:rFonts w:ascii="Tahoma" w:eastAsia="Tahoma" w:hAnsi="Tahoma" w:cs="Tahoma"/>
          <w:spacing w:val="-1"/>
        </w:rPr>
        <w:t>n</w:t>
      </w:r>
      <w:r w:rsidRPr="00FD583F">
        <w:rPr>
          <w:rFonts w:ascii="Tahoma" w:eastAsia="Tahoma" w:hAnsi="Tahoma" w:cs="Tahoma"/>
        </w:rPr>
        <w:t>a</w:t>
      </w:r>
      <w:r w:rsidRPr="00FD583F">
        <w:rPr>
          <w:rFonts w:ascii="Tahoma" w:eastAsia="Tahoma" w:hAnsi="Tahoma" w:cs="Tahoma"/>
          <w:spacing w:val="8"/>
        </w:rPr>
        <w:t xml:space="preserve"> </w:t>
      </w:r>
      <w:r w:rsidRPr="00FD583F">
        <w:rPr>
          <w:rFonts w:ascii="Tahoma" w:eastAsia="Tahoma" w:hAnsi="Tahoma" w:cs="Tahoma"/>
        </w:rPr>
        <w:t>rozlicz</w:t>
      </w:r>
      <w:r w:rsidRPr="00FD583F">
        <w:rPr>
          <w:rFonts w:ascii="Tahoma" w:eastAsia="Tahoma" w:hAnsi="Tahoma" w:cs="Tahoma"/>
          <w:spacing w:val="1"/>
        </w:rPr>
        <w:t>e</w:t>
      </w:r>
      <w:r w:rsidRPr="00FD583F">
        <w:rPr>
          <w:rFonts w:ascii="Tahoma" w:eastAsia="Tahoma" w:hAnsi="Tahoma" w:cs="Tahoma"/>
          <w:spacing w:val="-1"/>
        </w:rPr>
        <w:t>n</w:t>
      </w:r>
      <w:r w:rsidRPr="00FD583F">
        <w:rPr>
          <w:rFonts w:ascii="Tahoma" w:eastAsia="Tahoma" w:hAnsi="Tahoma" w:cs="Tahoma"/>
        </w:rPr>
        <w:t>ie</w:t>
      </w:r>
      <w:r w:rsidRPr="00FD583F">
        <w:rPr>
          <w:rFonts w:ascii="Tahoma" w:eastAsia="Tahoma" w:hAnsi="Tahoma" w:cs="Tahoma"/>
          <w:spacing w:val="1"/>
        </w:rPr>
        <w:t xml:space="preserve"> </w:t>
      </w:r>
      <w:r w:rsidRPr="00FD583F">
        <w:rPr>
          <w:rFonts w:ascii="Tahoma" w:eastAsia="Tahoma" w:hAnsi="Tahoma" w:cs="Tahoma"/>
          <w:spacing w:val="-3"/>
        </w:rPr>
        <w:t>k</w:t>
      </w:r>
      <w:r w:rsidRPr="00FD583F">
        <w:rPr>
          <w:rFonts w:ascii="Tahoma" w:eastAsia="Tahoma" w:hAnsi="Tahoma" w:cs="Tahoma"/>
        </w:rPr>
        <w:t>o</w:t>
      </w:r>
      <w:r w:rsidRPr="00FD583F">
        <w:rPr>
          <w:rFonts w:ascii="Tahoma" w:eastAsia="Tahoma" w:hAnsi="Tahoma" w:cs="Tahoma"/>
          <w:spacing w:val="1"/>
        </w:rPr>
        <w:t>ń</w:t>
      </w:r>
      <w:r w:rsidRPr="00FD583F">
        <w:rPr>
          <w:rFonts w:ascii="Tahoma" w:eastAsia="Tahoma" w:hAnsi="Tahoma" w:cs="Tahoma"/>
          <w:spacing w:val="-1"/>
        </w:rPr>
        <w:t>c</w:t>
      </w:r>
      <w:r w:rsidRPr="00FD583F">
        <w:rPr>
          <w:rFonts w:ascii="Tahoma" w:eastAsia="Tahoma" w:hAnsi="Tahoma" w:cs="Tahoma"/>
        </w:rPr>
        <w:t>o</w:t>
      </w:r>
      <w:r w:rsidRPr="00FD583F">
        <w:rPr>
          <w:rFonts w:ascii="Tahoma" w:eastAsia="Tahoma" w:hAnsi="Tahoma" w:cs="Tahoma"/>
          <w:spacing w:val="3"/>
        </w:rPr>
        <w:t>w</w:t>
      </w:r>
      <w:r w:rsidRPr="00FD583F">
        <w:rPr>
          <w:rFonts w:ascii="Tahoma" w:eastAsia="Tahoma" w:hAnsi="Tahoma" w:cs="Tahoma"/>
        </w:rPr>
        <w:t>e pro</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spacing w:val="-1"/>
        </w:rPr>
        <w:t>k</w:t>
      </w:r>
      <w:r w:rsidRPr="00FD583F">
        <w:rPr>
          <w:rFonts w:ascii="Tahoma" w:eastAsia="Tahoma" w:hAnsi="Tahoma" w:cs="Tahoma"/>
        </w:rPr>
        <w:t>t</w:t>
      </w:r>
      <w:r w:rsidRPr="00FD583F">
        <w:rPr>
          <w:rFonts w:ascii="Tahoma" w:eastAsia="Tahoma" w:hAnsi="Tahoma" w:cs="Tahoma"/>
          <w:spacing w:val="-1"/>
        </w:rPr>
        <w:t>u</w:t>
      </w:r>
      <w:r w:rsidR="00FC2DB2">
        <w:rPr>
          <w:rFonts w:ascii="Tahoma" w:eastAsia="Tahoma" w:hAnsi="Tahoma" w:cs="Tahoma"/>
        </w:rPr>
        <w:t>;</w:t>
      </w:r>
    </w:p>
    <w:p w14:paraId="1F12BB8B" w14:textId="0E7918D5" w:rsidR="00A3352E" w:rsidRPr="00A3352E" w:rsidRDefault="00280ADA" w:rsidP="00E43CDE">
      <w:pPr>
        <w:pStyle w:val="Akapitzlist"/>
        <w:numPr>
          <w:ilvl w:val="0"/>
          <w:numId w:val="48"/>
        </w:numPr>
        <w:tabs>
          <w:tab w:val="num" w:pos="851"/>
        </w:tabs>
        <w:spacing w:line="276" w:lineRule="auto"/>
        <w:ind w:left="851" w:right="14" w:hanging="426"/>
        <w:jc w:val="both"/>
        <w:rPr>
          <w:spacing w:val="1"/>
          <w:sz w:val="16"/>
          <w:szCs w:val="16"/>
        </w:rPr>
      </w:pPr>
      <w:r w:rsidRPr="00202EAF">
        <w:rPr>
          <w:rFonts w:ascii="Tahoma" w:eastAsia="Tahoma" w:hAnsi="Tahoma" w:cs="Tahoma"/>
        </w:rPr>
        <w:t>d</w:t>
      </w:r>
      <w:r w:rsidRPr="00202EAF">
        <w:rPr>
          <w:rFonts w:ascii="Tahoma" w:eastAsia="Tahoma" w:hAnsi="Tahoma" w:cs="Tahoma"/>
          <w:spacing w:val="2"/>
        </w:rPr>
        <w:t>o</w:t>
      </w:r>
      <w:r w:rsidRPr="00202EAF">
        <w:rPr>
          <w:rFonts w:ascii="Tahoma" w:eastAsia="Tahoma" w:hAnsi="Tahoma" w:cs="Tahoma"/>
          <w:spacing w:val="-3"/>
        </w:rPr>
        <w:t>k</w:t>
      </w:r>
      <w:r w:rsidRPr="00202EAF">
        <w:rPr>
          <w:rFonts w:ascii="Tahoma" w:eastAsia="Tahoma" w:hAnsi="Tahoma" w:cs="Tahoma"/>
          <w:spacing w:val="2"/>
        </w:rPr>
        <w:t>o</w:t>
      </w:r>
      <w:r w:rsidRPr="00202EAF">
        <w:rPr>
          <w:rFonts w:ascii="Tahoma" w:eastAsia="Tahoma" w:hAnsi="Tahoma" w:cs="Tahoma"/>
          <w:spacing w:val="-3"/>
        </w:rPr>
        <w:t>n</w:t>
      </w:r>
      <w:r w:rsidRPr="00202EAF">
        <w:rPr>
          <w:rFonts w:ascii="Tahoma" w:eastAsia="Tahoma" w:hAnsi="Tahoma" w:cs="Tahoma"/>
          <w:spacing w:val="-1"/>
        </w:rPr>
        <w:t>yw</w:t>
      </w:r>
      <w:r w:rsidRPr="00202EAF">
        <w:rPr>
          <w:rFonts w:ascii="Tahoma" w:eastAsia="Tahoma" w:hAnsi="Tahoma" w:cs="Tahoma"/>
          <w:spacing w:val="1"/>
        </w:rPr>
        <w:t>a</w:t>
      </w:r>
      <w:r w:rsidRPr="00202EAF">
        <w:rPr>
          <w:rFonts w:ascii="Tahoma" w:eastAsia="Tahoma" w:hAnsi="Tahoma" w:cs="Tahoma"/>
          <w:spacing w:val="-1"/>
        </w:rPr>
        <w:t>n</w:t>
      </w:r>
      <w:r w:rsidRPr="00202EAF">
        <w:rPr>
          <w:rFonts w:ascii="Tahoma" w:eastAsia="Tahoma" w:hAnsi="Tahoma" w:cs="Tahoma"/>
        </w:rPr>
        <w:t xml:space="preserve">a </w:t>
      </w:r>
      <w:r w:rsidRPr="00202EAF">
        <w:rPr>
          <w:rFonts w:ascii="Tahoma" w:eastAsia="Tahoma" w:hAnsi="Tahoma" w:cs="Tahoma"/>
          <w:spacing w:val="-1"/>
        </w:rPr>
        <w:t>j</w:t>
      </w:r>
      <w:r w:rsidRPr="00202EAF">
        <w:rPr>
          <w:rFonts w:ascii="Tahoma" w:eastAsia="Tahoma" w:hAnsi="Tahoma" w:cs="Tahoma"/>
          <w:spacing w:val="1"/>
        </w:rPr>
        <w:t>e</w:t>
      </w:r>
      <w:r w:rsidRPr="00202EAF">
        <w:rPr>
          <w:rFonts w:ascii="Tahoma" w:eastAsia="Tahoma" w:hAnsi="Tahoma" w:cs="Tahoma"/>
        </w:rPr>
        <w:t>st</w:t>
      </w:r>
      <w:r w:rsidRPr="00202EAF">
        <w:rPr>
          <w:rFonts w:ascii="Tahoma" w:eastAsia="Tahoma" w:hAnsi="Tahoma" w:cs="Tahoma"/>
          <w:spacing w:val="6"/>
        </w:rPr>
        <w:t xml:space="preserve"> </w:t>
      </w:r>
      <w:r w:rsidRPr="00202EAF">
        <w:rPr>
          <w:rFonts w:ascii="Tahoma" w:eastAsia="Tahoma" w:hAnsi="Tahoma" w:cs="Tahoma"/>
        </w:rPr>
        <w:t>pr</w:t>
      </w:r>
      <w:r w:rsidRPr="00202EAF">
        <w:rPr>
          <w:rFonts w:ascii="Tahoma" w:eastAsia="Tahoma" w:hAnsi="Tahoma" w:cs="Tahoma"/>
          <w:spacing w:val="1"/>
        </w:rPr>
        <w:t>ze</w:t>
      </w:r>
      <w:r w:rsidRPr="00202EAF">
        <w:rPr>
          <w:rFonts w:ascii="Tahoma" w:eastAsia="Tahoma" w:hAnsi="Tahoma" w:cs="Tahoma"/>
        </w:rPr>
        <w:t>z</w:t>
      </w:r>
      <w:r w:rsidRPr="00202EAF">
        <w:rPr>
          <w:rFonts w:ascii="Tahoma" w:eastAsia="Tahoma" w:hAnsi="Tahoma" w:cs="Tahoma"/>
          <w:spacing w:val="4"/>
        </w:rPr>
        <w:t xml:space="preserve"> </w:t>
      </w:r>
      <w:r w:rsidRPr="00202EAF">
        <w:rPr>
          <w:rFonts w:ascii="Tahoma" w:eastAsia="Tahoma" w:hAnsi="Tahoma" w:cs="Tahoma"/>
          <w:spacing w:val="2"/>
        </w:rPr>
        <w:t>I</w:t>
      </w:r>
      <w:r w:rsidRPr="00202EAF">
        <w:rPr>
          <w:rFonts w:ascii="Tahoma" w:eastAsia="Tahoma" w:hAnsi="Tahoma" w:cs="Tahoma"/>
        </w:rPr>
        <w:t>Z</w:t>
      </w:r>
      <w:r w:rsidRPr="00202EAF">
        <w:rPr>
          <w:rFonts w:ascii="Tahoma" w:eastAsia="Tahoma" w:hAnsi="Tahoma" w:cs="Tahoma"/>
          <w:spacing w:val="9"/>
        </w:rPr>
        <w:t xml:space="preserve"> </w:t>
      </w:r>
      <w:r w:rsidRPr="00202EAF">
        <w:rPr>
          <w:rFonts w:ascii="Tahoma" w:eastAsia="Tahoma" w:hAnsi="Tahoma" w:cs="Tahoma"/>
          <w:spacing w:val="-3"/>
        </w:rPr>
        <w:t>k</w:t>
      </w:r>
      <w:r w:rsidRPr="00202EAF">
        <w:rPr>
          <w:rFonts w:ascii="Tahoma" w:eastAsia="Tahoma" w:hAnsi="Tahoma" w:cs="Tahoma"/>
        </w:rPr>
        <w:t>o</w:t>
      </w:r>
      <w:r w:rsidRPr="00202EAF">
        <w:rPr>
          <w:rFonts w:ascii="Tahoma" w:eastAsia="Tahoma" w:hAnsi="Tahoma" w:cs="Tahoma"/>
          <w:spacing w:val="-1"/>
        </w:rPr>
        <w:t>n</w:t>
      </w:r>
      <w:r w:rsidRPr="00202EAF">
        <w:rPr>
          <w:rFonts w:ascii="Tahoma" w:eastAsia="Tahoma" w:hAnsi="Tahoma" w:cs="Tahoma"/>
        </w:rPr>
        <w:t>trola</w:t>
      </w:r>
      <w:r w:rsidRPr="00202EAF">
        <w:rPr>
          <w:rFonts w:ascii="Tahoma" w:eastAsia="Tahoma" w:hAnsi="Tahoma" w:cs="Tahoma"/>
          <w:spacing w:val="6"/>
        </w:rPr>
        <w:t xml:space="preserve"> </w:t>
      </w:r>
      <w:r w:rsidRPr="00202EAF">
        <w:rPr>
          <w:rFonts w:ascii="Tahoma" w:eastAsia="Tahoma" w:hAnsi="Tahoma" w:cs="Tahoma"/>
        </w:rPr>
        <w:t>do</w:t>
      </w:r>
      <w:r w:rsidRPr="00202EAF">
        <w:rPr>
          <w:rFonts w:ascii="Tahoma" w:eastAsia="Tahoma" w:hAnsi="Tahoma" w:cs="Tahoma"/>
          <w:spacing w:val="-2"/>
        </w:rPr>
        <w:t>r</w:t>
      </w:r>
      <w:r w:rsidRPr="00202EAF">
        <w:rPr>
          <w:rFonts w:ascii="Tahoma" w:eastAsia="Tahoma" w:hAnsi="Tahoma" w:cs="Tahoma"/>
          <w:spacing w:val="1"/>
        </w:rPr>
        <w:t>a</w:t>
      </w:r>
      <w:r w:rsidRPr="00202EAF">
        <w:rPr>
          <w:rFonts w:ascii="Tahoma" w:eastAsia="Tahoma" w:hAnsi="Tahoma" w:cs="Tahoma"/>
        </w:rPr>
        <w:t>źna</w:t>
      </w:r>
      <w:r w:rsidRPr="00202EAF">
        <w:rPr>
          <w:rFonts w:ascii="Tahoma" w:eastAsia="Tahoma" w:hAnsi="Tahoma" w:cs="Tahoma"/>
          <w:spacing w:val="2"/>
        </w:rPr>
        <w:t xml:space="preserve"> </w:t>
      </w:r>
      <w:r w:rsidRPr="00202EAF">
        <w:rPr>
          <w:rFonts w:ascii="Tahoma" w:eastAsia="Tahoma" w:hAnsi="Tahoma" w:cs="Tahoma"/>
          <w:spacing w:val="-1"/>
        </w:rPr>
        <w:t>n</w:t>
      </w:r>
      <w:r w:rsidRPr="00202EAF">
        <w:rPr>
          <w:rFonts w:ascii="Tahoma" w:eastAsia="Tahoma" w:hAnsi="Tahoma" w:cs="Tahoma"/>
        </w:rPr>
        <w:t>a</w:t>
      </w:r>
      <w:r w:rsidRPr="00202EAF">
        <w:rPr>
          <w:rFonts w:ascii="Tahoma" w:eastAsia="Tahoma" w:hAnsi="Tahoma" w:cs="Tahoma"/>
          <w:spacing w:val="7"/>
        </w:rPr>
        <w:t xml:space="preserve"> </w:t>
      </w:r>
      <w:r w:rsidRPr="00202EAF">
        <w:rPr>
          <w:rFonts w:ascii="Tahoma" w:eastAsia="Tahoma" w:hAnsi="Tahoma" w:cs="Tahoma"/>
        </w:rPr>
        <w:t>pr</w:t>
      </w:r>
      <w:r w:rsidRPr="00202EAF">
        <w:rPr>
          <w:rFonts w:ascii="Tahoma" w:eastAsia="Tahoma" w:hAnsi="Tahoma" w:cs="Tahoma"/>
          <w:spacing w:val="3"/>
        </w:rPr>
        <w:t>o</w:t>
      </w:r>
      <w:r w:rsidRPr="00202EAF">
        <w:rPr>
          <w:rFonts w:ascii="Tahoma" w:eastAsia="Tahoma" w:hAnsi="Tahoma" w:cs="Tahoma"/>
          <w:spacing w:val="1"/>
        </w:rPr>
        <w:t>je</w:t>
      </w:r>
      <w:r w:rsidRPr="00202EAF">
        <w:rPr>
          <w:rFonts w:ascii="Tahoma" w:eastAsia="Tahoma" w:hAnsi="Tahoma" w:cs="Tahoma"/>
          <w:spacing w:val="-1"/>
        </w:rPr>
        <w:t>kc</w:t>
      </w:r>
      <w:r w:rsidRPr="00202EAF">
        <w:rPr>
          <w:rFonts w:ascii="Tahoma" w:eastAsia="Tahoma" w:hAnsi="Tahoma" w:cs="Tahoma"/>
        </w:rPr>
        <w:t>i</w:t>
      </w:r>
      <w:r w:rsidRPr="00202EAF">
        <w:rPr>
          <w:rFonts w:ascii="Tahoma" w:eastAsia="Tahoma" w:hAnsi="Tahoma" w:cs="Tahoma"/>
          <w:spacing w:val="1"/>
        </w:rPr>
        <w:t>e</w:t>
      </w:r>
      <w:r w:rsidR="00414380">
        <w:rPr>
          <w:rFonts w:ascii="Tahoma" w:eastAsia="Tahoma" w:hAnsi="Tahoma" w:cs="Tahoma"/>
          <w:spacing w:val="1"/>
        </w:rPr>
        <w:t xml:space="preserve"> </w:t>
      </w:r>
      <w:r w:rsidR="00414380">
        <w:rPr>
          <w:rFonts w:ascii="Tahoma" w:eastAsia="Tahoma" w:hAnsi="Tahoma" w:cs="Tahoma"/>
          <w:spacing w:val="2"/>
        </w:rPr>
        <w:t xml:space="preserve">- </w:t>
      </w:r>
      <w:r w:rsidRPr="00202EAF">
        <w:rPr>
          <w:rFonts w:ascii="Tahoma" w:eastAsia="Tahoma" w:hAnsi="Tahoma" w:cs="Tahoma"/>
        </w:rPr>
        <w:t>t</w:t>
      </w:r>
      <w:r w:rsidRPr="00202EAF">
        <w:rPr>
          <w:rFonts w:ascii="Tahoma" w:eastAsia="Tahoma" w:hAnsi="Tahoma" w:cs="Tahoma"/>
          <w:spacing w:val="1"/>
        </w:rPr>
        <w:t>e</w:t>
      </w:r>
      <w:r w:rsidRPr="00202EAF">
        <w:rPr>
          <w:rFonts w:ascii="Tahoma" w:eastAsia="Tahoma" w:hAnsi="Tahoma" w:cs="Tahoma"/>
        </w:rPr>
        <w:t>r</w:t>
      </w:r>
      <w:r w:rsidRPr="00202EAF">
        <w:rPr>
          <w:rFonts w:ascii="Tahoma" w:eastAsia="Tahoma" w:hAnsi="Tahoma" w:cs="Tahoma"/>
          <w:spacing w:val="1"/>
        </w:rPr>
        <w:t>m</w:t>
      </w:r>
      <w:r w:rsidRPr="00202EAF">
        <w:rPr>
          <w:rFonts w:ascii="Tahoma" w:eastAsia="Tahoma" w:hAnsi="Tahoma" w:cs="Tahoma"/>
        </w:rPr>
        <w:t>in</w:t>
      </w:r>
      <w:r w:rsidRPr="00202EAF">
        <w:rPr>
          <w:rFonts w:ascii="Tahoma" w:eastAsia="Tahoma" w:hAnsi="Tahoma" w:cs="Tahoma"/>
          <w:spacing w:val="5"/>
        </w:rPr>
        <w:t xml:space="preserve"> </w:t>
      </w:r>
      <w:r w:rsidRPr="00202EAF">
        <w:rPr>
          <w:rFonts w:ascii="Tahoma" w:eastAsia="Tahoma" w:hAnsi="Tahoma" w:cs="Tahoma"/>
          <w:spacing w:val="1"/>
        </w:rPr>
        <w:t>we</w:t>
      </w:r>
      <w:r w:rsidRPr="00202EAF">
        <w:rPr>
          <w:rFonts w:ascii="Tahoma" w:eastAsia="Tahoma" w:hAnsi="Tahoma" w:cs="Tahoma"/>
        </w:rPr>
        <w:t>ry</w:t>
      </w:r>
      <w:r w:rsidRPr="00202EAF">
        <w:rPr>
          <w:rFonts w:ascii="Tahoma" w:eastAsia="Tahoma" w:hAnsi="Tahoma" w:cs="Tahoma"/>
          <w:spacing w:val="-1"/>
        </w:rPr>
        <w:t>f</w:t>
      </w:r>
      <w:r w:rsidRPr="00202EAF">
        <w:rPr>
          <w:rFonts w:ascii="Tahoma" w:eastAsia="Tahoma" w:hAnsi="Tahoma" w:cs="Tahoma"/>
          <w:spacing w:val="2"/>
        </w:rPr>
        <w:t>i</w:t>
      </w:r>
      <w:r w:rsidRPr="00202EAF">
        <w:rPr>
          <w:rFonts w:ascii="Tahoma" w:eastAsia="Tahoma" w:hAnsi="Tahoma" w:cs="Tahoma"/>
          <w:spacing w:val="-1"/>
        </w:rPr>
        <w:t>k</w:t>
      </w:r>
      <w:r w:rsidRPr="00202EAF">
        <w:rPr>
          <w:rFonts w:ascii="Tahoma" w:eastAsia="Tahoma" w:hAnsi="Tahoma" w:cs="Tahoma"/>
          <w:spacing w:val="1"/>
        </w:rPr>
        <w:t>a</w:t>
      </w:r>
      <w:r w:rsidRPr="00202EAF">
        <w:rPr>
          <w:rFonts w:ascii="Tahoma" w:eastAsia="Tahoma" w:hAnsi="Tahoma" w:cs="Tahoma"/>
          <w:spacing w:val="2"/>
        </w:rPr>
        <w:t>c</w:t>
      </w:r>
      <w:r w:rsidRPr="00202EAF">
        <w:rPr>
          <w:rFonts w:ascii="Tahoma" w:eastAsia="Tahoma" w:hAnsi="Tahoma" w:cs="Tahoma"/>
          <w:spacing w:val="-1"/>
        </w:rPr>
        <w:t>j</w:t>
      </w:r>
      <w:r w:rsidRPr="00202EAF">
        <w:rPr>
          <w:rFonts w:ascii="Tahoma" w:eastAsia="Tahoma" w:hAnsi="Tahoma" w:cs="Tahoma"/>
        </w:rPr>
        <w:t xml:space="preserve">i </w:t>
      </w:r>
      <w:r w:rsidRPr="00202EAF">
        <w:rPr>
          <w:rFonts w:ascii="Tahoma" w:eastAsia="Tahoma" w:hAnsi="Tahoma" w:cs="Tahoma"/>
          <w:spacing w:val="-1"/>
        </w:rPr>
        <w:t>k</w:t>
      </w:r>
      <w:r w:rsidRPr="00202EAF">
        <w:rPr>
          <w:rFonts w:ascii="Tahoma" w:eastAsia="Tahoma" w:hAnsi="Tahoma" w:cs="Tahoma"/>
          <w:spacing w:val="3"/>
        </w:rPr>
        <w:t>a</w:t>
      </w:r>
      <w:r w:rsidRPr="00202EAF">
        <w:rPr>
          <w:rFonts w:ascii="Tahoma" w:eastAsia="Tahoma" w:hAnsi="Tahoma" w:cs="Tahoma"/>
        </w:rPr>
        <w:t>żd</w:t>
      </w:r>
      <w:r w:rsidRPr="00202EAF">
        <w:rPr>
          <w:rFonts w:ascii="Tahoma" w:eastAsia="Tahoma" w:hAnsi="Tahoma" w:cs="Tahoma"/>
          <w:spacing w:val="1"/>
        </w:rPr>
        <w:t>e</w:t>
      </w:r>
      <w:r w:rsidRPr="00202EAF">
        <w:rPr>
          <w:rFonts w:ascii="Tahoma" w:eastAsia="Tahoma" w:hAnsi="Tahoma" w:cs="Tahoma"/>
        </w:rPr>
        <w:t>go</w:t>
      </w:r>
      <w:r w:rsidR="00414380">
        <w:rPr>
          <w:rFonts w:ascii="Tahoma" w:eastAsia="Tahoma" w:hAnsi="Tahoma" w:cs="Tahoma"/>
        </w:rPr>
        <w:t xml:space="preserve"> z</w:t>
      </w:r>
      <w:r w:rsidRPr="00202EAF">
        <w:rPr>
          <w:rFonts w:ascii="Tahoma" w:eastAsia="Tahoma" w:hAnsi="Tahoma" w:cs="Tahoma"/>
          <w:spacing w:val="1"/>
        </w:rPr>
        <w:t>ł</w:t>
      </w:r>
      <w:r w:rsidRPr="00202EAF">
        <w:rPr>
          <w:rFonts w:ascii="Tahoma" w:eastAsia="Tahoma" w:hAnsi="Tahoma" w:cs="Tahoma"/>
        </w:rPr>
        <w:t>ożo</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spacing w:val="2"/>
        </w:rPr>
        <w:t>g</w:t>
      </w:r>
      <w:r w:rsidRPr="00202EAF">
        <w:rPr>
          <w:rFonts w:ascii="Tahoma" w:eastAsia="Tahoma" w:hAnsi="Tahoma" w:cs="Tahoma"/>
        </w:rPr>
        <w:t>o pr</w:t>
      </w:r>
      <w:r w:rsidRPr="00202EAF">
        <w:rPr>
          <w:rFonts w:ascii="Tahoma" w:eastAsia="Tahoma" w:hAnsi="Tahoma" w:cs="Tahoma"/>
          <w:spacing w:val="1"/>
        </w:rPr>
        <w:t>ze</w:t>
      </w:r>
      <w:r w:rsidRPr="00202EAF">
        <w:rPr>
          <w:rFonts w:ascii="Tahoma" w:eastAsia="Tahoma" w:hAnsi="Tahoma" w:cs="Tahoma"/>
        </w:rPr>
        <w:t>z B</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spacing w:val="-1"/>
        </w:rPr>
        <w:t>f</w:t>
      </w:r>
      <w:r w:rsidRPr="00202EAF">
        <w:rPr>
          <w:rFonts w:ascii="Tahoma" w:eastAsia="Tahoma" w:hAnsi="Tahoma" w:cs="Tahoma"/>
          <w:spacing w:val="2"/>
        </w:rPr>
        <w:t>i</w:t>
      </w:r>
      <w:r w:rsidRPr="00202EAF">
        <w:rPr>
          <w:rFonts w:ascii="Tahoma" w:eastAsia="Tahoma" w:hAnsi="Tahoma" w:cs="Tahoma"/>
          <w:spacing w:val="-1"/>
        </w:rPr>
        <w:t>cj</w:t>
      </w:r>
      <w:r w:rsidRPr="00202EAF">
        <w:rPr>
          <w:rFonts w:ascii="Tahoma" w:eastAsia="Tahoma" w:hAnsi="Tahoma" w:cs="Tahoma"/>
          <w:spacing w:val="3"/>
        </w:rPr>
        <w:t>e</w:t>
      </w:r>
      <w:r w:rsidRPr="00202EAF">
        <w:rPr>
          <w:rFonts w:ascii="Tahoma" w:eastAsia="Tahoma" w:hAnsi="Tahoma" w:cs="Tahoma"/>
          <w:spacing w:val="-1"/>
        </w:rPr>
        <w:t>n</w:t>
      </w:r>
      <w:r w:rsidRPr="00202EAF">
        <w:rPr>
          <w:rFonts w:ascii="Tahoma" w:eastAsia="Tahoma" w:hAnsi="Tahoma" w:cs="Tahoma"/>
        </w:rPr>
        <w:t xml:space="preserve">ta </w:t>
      </w:r>
      <w:r w:rsidRPr="00202EAF">
        <w:rPr>
          <w:rFonts w:ascii="Tahoma" w:eastAsia="Tahoma" w:hAnsi="Tahoma" w:cs="Tahoma"/>
          <w:spacing w:val="1"/>
        </w:rPr>
        <w:t>w</w:t>
      </w:r>
      <w:r w:rsidRPr="00202EAF">
        <w:rPr>
          <w:rFonts w:ascii="Tahoma" w:eastAsia="Tahoma" w:hAnsi="Tahoma" w:cs="Tahoma"/>
          <w:spacing w:val="-1"/>
        </w:rPr>
        <w:t>n</w:t>
      </w:r>
      <w:r w:rsidRPr="00202EAF">
        <w:rPr>
          <w:rFonts w:ascii="Tahoma" w:eastAsia="Tahoma" w:hAnsi="Tahoma" w:cs="Tahoma"/>
        </w:rPr>
        <w:t>i</w:t>
      </w:r>
      <w:r w:rsidRPr="00202EAF">
        <w:rPr>
          <w:rFonts w:ascii="Tahoma" w:eastAsia="Tahoma" w:hAnsi="Tahoma" w:cs="Tahoma"/>
          <w:spacing w:val="2"/>
        </w:rPr>
        <w:t>os</w:t>
      </w:r>
      <w:r w:rsidRPr="00202EAF">
        <w:rPr>
          <w:rFonts w:ascii="Tahoma" w:eastAsia="Tahoma" w:hAnsi="Tahoma" w:cs="Tahoma"/>
          <w:spacing w:val="-1"/>
        </w:rPr>
        <w:t>k</w:t>
      </w:r>
      <w:r w:rsidRPr="00202EAF">
        <w:rPr>
          <w:rFonts w:ascii="Tahoma" w:eastAsia="Tahoma" w:hAnsi="Tahoma" w:cs="Tahoma"/>
        </w:rPr>
        <w:t>u o p</w:t>
      </w:r>
      <w:r w:rsidRPr="00202EAF">
        <w:rPr>
          <w:rFonts w:ascii="Tahoma" w:eastAsia="Tahoma" w:hAnsi="Tahoma" w:cs="Tahoma"/>
          <w:spacing w:val="1"/>
        </w:rPr>
        <w:t>ła</w:t>
      </w:r>
      <w:r w:rsidRPr="00202EAF">
        <w:rPr>
          <w:rFonts w:ascii="Tahoma" w:eastAsia="Tahoma" w:hAnsi="Tahoma" w:cs="Tahoma"/>
        </w:rPr>
        <w:t>t</w:t>
      </w:r>
      <w:r w:rsidRPr="00202EAF">
        <w:rPr>
          <w:rFonts w:ascii="Tahoma" w:eastAsia="Tahoma" w:hAnsi="Tahoma" w:cs="Tahoma"/>
          <w:spacing w:val="1"/>
        </w:rPr>
        <w:t>n</w:t>
      </w:r>
      <w:r w:rsidRPr="00202EAF">
        <w:rPr>
          <w:rFonts w:ascii="Tahoma" w:eastAsia="Tahoma" w:hAnsi="Tahoma" w:cs="Tahoma"/>
        </w:rPr>
        <w:t xml:space="preserve">ość </w:t>
      </w:r>
      <w:r w:rsidRPr="00202EAF">
        <w:rPr>
          <w:rFonts w:ascii="Tahoma" w:eastAsia="Tahoma" w:hAnsi="Tahoma" w:cs="Tahoma"/>
          <w:spacing w:val="-1"/>
        </w:rPr>
        <w:t>u</w:t>
      </w:r>
      <w:r w:rsidRPr="00202EAF">
        <w:rPr>
          <w:rFonts w:ascii="Tahoma" w:eastAsia="Tahoma" w:hAnsi="Tahoma" w:cs="Tahoma"/>
        </w:rPr>
        <w:t>l</w:t>
      </w:r>
      <w:r w:rsidRPr="00202EAF">
        <w:rPr>
          <w:rFonts w:ascii="Tahoma" w:eastAsia="Tahoma" w:hAnsi="Tahoma" w:cs="Tahoma"/>
          <w:spacing w:val="1"/>
        </w:rPr>
        <w:t>e</w:t>
      </w:r>
      <w:r w:rsidRPr="00202EAF">
        <w:rPr>
          <w:rFonts w:ascii="Tahoma" w:eastAsia="Tahoma" w:hAnsi="Tahoma" w:cs="Tahoma"/>
        </w:rPr>
        <w:t>ga</w:t>
      </w:r>
      <w:r w:rsidRPr="00202EAF">
        <w:rPr>
          <w:rFonts w:ascii="Tahoma" w:eastAsia="Tahoma" w:hAnsi="Tahoma" w:cs="Tahoma"/>
          <w:spacing w:val="6"/>
        </w:rPr>
        <w:t xml:space="preserve"> </w:t>
      </w:r>
      <w:r w:rsidRPr="00202EAF">
        <w:rPr>
          <w:rFonts w:ascii="Tahoma" w:eastAsia="Tahoma" w:hAnsi="Tahoma" w:cs="Tahoma"/>
          <w:spacing w:val="1"/>
        </w:rPr>
        <w:t>w</w:t>
      </w:r>
      <w:r w:rsidRPr="00202EAF">
        <w:rPr>
          <w:rFonts w:ascii="Tahoma" w:eastAsia="Tahoma" w:hAnsi="Tahoma" w:cs="Tahoma"/>
        </w:rPr>
        <w:t>s</w:t>
      </w:r>
      <w:r w:rsidRPr="00202EAF">
        <w:rPr>
          <w:rFonts w:ascii="Tahoma" w:eastAsia="Tahoma" w:hAnsi="Tahoma" w:cs="Tahoma"/>
          <w:spacing w:val="3"/>
        </w:rPr>
        <w:t>t</w:t>
      </w:r>
      <w:r w:rsidRPr="00202EAF">
        <w:rPr>
          <w:rFonts w:ascii="Tahoma" w:eastAsia="Tahoma" w:hAnsi="Tahoma" w:cs="Tahoma"/>
        </w:rPr>
        <w:t>rz</w:t>
      </w:r>
      <w:r w:rsidRPr="00202EAF">
        <w:rPr>
          <w:rFonts w:ascii="Tahoma" w:eastAsia="Tahoma" w:hAnsi="Tahoma" w:cs="Tahoma"/>
          <w:spacing w:val="-1"/>
        </w:rPr>
        <w:t>y</w:t>
      </w:r>
      <w:r w:rsidRPr="00202EAF">
        <w:rPr>
          <w:rFonts w:ascii="Tahoma" w:eastAsia="Tahoma" w:hAnsi="Tahoma" w:cs="Tahoma"/>
        </w:rPr>
        <w:t>m</w:t>
      </w:r>
      <w:r w:rsidRPr="00202EAF">
        <w:rPr>
          <w:rFonts w:ascii="Tahoma" w:eastAsia="Tahoma" w:hAnsi="Tahoma" w:cs="Tahoma"/>
          <w:spacing w:val="1"/>
        </w:rPr>
        <w:t>a</w:t>
      </w:r>
      <w:r w:rsidRPr="00202EAF">
        <w:rPr>
          <w:rFonts w:ascii="Tahoma" w:eastAsia="Tahoma" w:hAnsi="Tahoma" w:cs="Tahoma"/>
          <w:spacing w:val="-1"/>
        </w:rPr>
        <w:t>n</w:t>
      </w:r>
      <w:r w:rsidRPr="00202EAF">
        <w:rPr>
          <w:rFonts w:ascii="Tahoma" w:eastAsia="Tahoma" w:hAnsi="Tahoma" w:cs="Tahoma"/>
        </w:rPr>
        <w:t>i</w:t>
      </w:r>
      <w:r w:rsidRPr="00202EAF">
        <w:rPr>
          <w:rFonts w:ascii="Tahoma" w:eastAsia="Tahoma" w:hAnsi="Tahoma" w:cs="Tahoma"/>
          <w:spacing w:val="1"/>
        </w:rPr>
        <w:t>u</w:t>
      </w:r>
      <w:r w:rsidRPr="00202EAF">
        <w:rPr>
          <w:rFonts w:ascii="Tahoma" w:eastAsia="Tahoma" w:hAnsi="Tahoma" w:cs="Tahoma"/>
        </w:rPr>
        <w:t xml:space="preserve">, </w:t>
      </w:r>
      <w:r w:rsidRPr="00202EAF">
        <w:rPr>
          <w:rFonts w:ascii="Tahoma" w:eastAsia="Tahoma" w:hAnsi="Tahoma" w:cs="Tahoma"/>
          <w:spacing w:val="-1"/>
        </w:rPr>
        <w:t>chy</w:t>
      </w:r>
      <w:r w:rsidRPr="00202EAF">
        <w:rPr>
          <w:rFonts w:ascii="Tahoma" w:eastAsia="Tahoma" w:hAnsi="Tahoma" w:cs="Tahoma"/>
        </w:rPr>
        <w:t>ba</w:t>
      </w:r>
      <w:r w:rsidRPr="00202EAF">
        <w:rPr>
          <w:rFonts w:ascii="Tahoma" w:eastAsia="Tahoma" w:hAnsi="Tahoma" w:cs="Tahoma"/>
          <w:spacing w:val="5"/>
        </w:rPr>
        <w:t xml:space="preserve"> </w:t>
      </w:r>
      <w:r w:rsidRPr="00202EAF">
        <w:rPr>
          <w:rFonts w:ascii="Tahoma" w:eastAsia="Tahoma" w:hAnsi="Tahoma" w:cs="Tahoma"/>
        </w:rPr>
        <w:t>że IZ ma możli</w:t>
      </w:r>
      <w:r w:rsidRPr="00202EAF">
        <w:rPr>
          <w:rFonts w:ascii="Tahoma" w:eastAsia="Tahoma" w:hAnsi="Tahoma" w:cs="Tahoma"/>
          <w:spacing w:val="1"/>
        </w:rPr>
        <w:t>w</w:t>
      </w:r>
      <w:r w:rsidRPr="00202EAF">
        <w:rPr>
          <w:rFonts w:ascii="Tahoma" w:eastAsia="Tahoma" w:hAnsi="Tahoma" w:cs="Tahoma"/>
        </w:rPr>
        <w:t xml:space="preserve">ość </w:t>
      </w:r>
      <w:r w:rsidRPr="00202EAF">
        <w:rPr>
          <w:rFonts w:ascii="Tahoma" w:eastAsia="Tahoma" w:hAnsi="Tahoma" w:cs="Tahoma"/>
          <w:spacing w:val="1"/>
        </w:rPr>
        <w:t>w</w:t>
      </w:r>
      <w:r w:rsidRPr="00202EAF">
        <w:rPr>
          <w:rFonts w:ascii="Tahoma" w:eastAsia="Tahoma" w:hAnsi="Tahoma" w:cs="Tahoma"/>
          <w:spacing w:val="-1"/>
        </w:rPr>
        <w:t>y</w:t>
      </w:r>
      <w:r w:rsidRPr="00202EAF">
        <w:rPr>
          <w:rFonts w:ascii="Tahoma" w:eastAsia="Tahoma" w:hAnsi="Tahoma" w:cs="Tahoma"/>
        </w:rPr>
        <w:t>ł</w:t>
      </w:r>
      <w:r w:rsidRPr="00202EAF">
        <w:rPr>
          <w:rFonts w:ascii="Tahoma" w:eastAsia="Tahoma" w:hAnsi="Tahoma" w:cs="Tahoma"/>
          <w:spacing w:val="1"/>
        </w:rPr>
        <w:t>ą</w:t>
      </w:r>
      <w:r w:rsidRPr="00202EAF">
        <w:rPr>
          <w:rFonts w:ascii="Tahoma" w:eastAsia="Tahoma" w:hAnsi="Tahoma" w:cs="Tahoma"/>
          <w:spacing w:val="-1"/>
        </w:rPr>
        <w:t>c</w:t>
      </w:r>
      <w:r w:rsidRPr="00202EAF">
        <w:rPr>
          <w:rFonts w:ascii="Tahoma" w:eastAsia="Tahoma" w:hAnsi="Tahoma" w:cs="Tahoma"/>
        </w:rPr>
        <w:t>z</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rPr>
        <w:t>ia</w:t>
      </w:r>
      <w:r w:rsidRPr="00202EAF">
        <w:rPr>
          <w:rFonts w:ascii="Tahoma" w:eastAsia="Tahoma" w:hAnsi="Tahoma" w:cs="Tahoma"/>
          <w:spacing w:val="9"/>
        </w:rPr>
        <w:t xml:space="preserve"> </w:t>
      </w:r>
      <w:r w:rsidRPr="00202EAF">
        <w:rPr>
          <w:rFonts w:ascii="Tahoma" w:eastAsia="Tahoma" w:hAnsi="Tahoma" w:cs="Tahoma"/>
        </w:rPr>
        <w:t>z</w:t>
      </w:r>
      <w:r w:rsidRPr="00202EAF">
        <w:rPr>
          <w:rFonts w:ascii="Tahoma" w:eastAsia="Tahoma" w:hAnsi="Tahoma" w:cs="Tahoma"/>
          <w:spacing w:val="18"/>
        </w:rPr>
        <w:t xml:space="preserve"> </w:t>
      </w:r>
      <w:r w:rsidRPr="00202EAF">
        <w:rPr>
          <w:rFonts w:ascii="Tahoma" w:eastAsia="Tahoma" w:hAnsi="Tahoma" w:cs="Tahoma"/>
          <w:spacing w:val="1"/>
        </w:rPr>
        <w:t>w</w:t>
      </w:r>
      <w:r w:rsidRPr="00202EAF">
        <w:rPr>
          <w:rFonts w:ascii="Tahoma" w:eastAsia="Tahoma" w:hAnsi="Tahoma" w:cs="Tahoma"/>
          <w:spacing w:val="-1"/>
        </w:rPr>
        <w:t>n</w:t>
      </w:r>
      <w:r w:rsidRPr="00202EAF">
        <w:rPr>
          <w:rFonts w:ascii="Tahoma" w:eastAsia="Tahoma" w:hAnsi="Tahoma" w:cs="Tahoma"/>
        </w:rPr>
        <w:t>ios</w:t>
      </w:r>
      <w:r w:rsidRPr="00202EAF">
        <w:rPr>
          <w:rFonts w:ascii="Tahoma" w:eastAsia="Tahoma" w:hAnsi="Tahoma" w:cs="Tahoma"/>
          <w:spacing w:val="1"/>
        </w:rPr>
        <w:t>k</w:t>
      </w:r>
      <w:r w:rsidRPr="00202EAF">
        <w:rPr>
          <w:rFonts w:ascii="Tahoma" w:eastAsia="Tahoma" w:hAnsi="Tahoma" w:cs="Tahoma"/>
        </w:rPr>
        <w:t>u</w:t>
      </w:r>
      <w:r w:rsidRPr="00202EAF">
        <w:rPr>
          <w:rFonts w:ascii="Tahoma" w:eastAsia="Tahoma" w:hAnsi="Tahoma" w:cs="Tahoma"/>
          <w:spacing w:val="10"/>
        </w:rPr>
        <w:t xml:space="preserve"> </w:t>
      </w:r>
      <w:r w:rsidRPr="00202EAF">
        <w:rPr>
          <w:rFonts w:ascii="Tahoma" w:eastAsia="Tahoma" w:hAnsi="Tahoma" w:cs="Tahoma"/>
        </w:rPr>
        <w:t>o</w:t>
      </w:r>
      <w:r w:rsidRPr="00202EAF">
        <w:rPr>
          <w:rFonts w:ascii="Tahoma" w:eastAsia="Tahoma" w:hAnsi="Tahoma" w:cs="Tahoma"/>
          <w:spacing w:val="16"/>
        </w:rPr>
        <w:t xml:space="preserve"> </w:t>
      </w:r>
      <w:r w:rsidRPr="00202EAF">
        <w:rPr>
          <w:rFonts w:ascii="Tahoma" w:eastAsia="Tahoma" w:hAnsi="Tahoma" w:cs="Tahoma"/>
          <w:spacing w:val="2"/>
        </w:rPr>
        <w:t>p</w:t>
      </w:r>
      <w:r w:rsidRPr="00202EAF">
        <w:rPr>
          <w:rFonts w:ascii="Tahoma" w:eastAsia="Tahoma" w:hAnsi="Tahoma" w:cs="Tahoma"/>
        </w:rPr>
        <w:t>ł</w:t>
      </w:r>
      <w:r w:rsidRPr="00202EAF">
        <w:rPr>
          <w:rFonts w:ascii="Tahoma" w:eastAsia="Tahoma" w:hAnsi="Tahoma" w:cs="Tahoma"/>
          <w:spacing w:val="1"/>
        </w:rPr>
        <w:t>a</w:t>
      </w:r>
      <w:r w:rsidRPr="00202EAF">
        <w:rPr>
          <w:rFonts w:ascii="Tahoma" w:eastAsia="Tahoma" w:hAnsi="Tahoma" w:cs="Tahoma"/>
        </w:rPr>
        <w:t>t</w:t>
      </w:r>
      <w:r w:rsidRPr="00202EAF">
        <w:rPr>
          <w:rFonts w:ascii="Tahoma" w:eastAsia="Tahoma" w:hAnsi="Tahoma" w:cs="Tahoma"/>
          <w:spacing w:val="-1"/>
        </w:rPr>
        <w:t>n</w:t>
      </w:r>
      <w:r w:rsidRPr="00202EAF">
        <w:rPr>
          <w:rFonts w:ascii="Tahoma" w:eastAsia="Tahoma" w:hAnsi="Tahoma" w:cs="Tahoma"/>
        </w:rPr>
        <w:t>ość</w:t>
      </w:r>
      <w:r w:rsidRPr="00202EAF">
        <w:rPr>
          <w:rFonts w:ascii="Tahoma" w:eastAsia="Tahoma" w:hAnsi="Tahoma" w:cs="Tahoma"/>
          <w:spacing w:val="10"/>
        </w:rPr>
        <w:t xml:space="preserve"> </w:t>
      </w: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spacing w:val="-1"/>
        </w:rPr>
        <w:t>k</w:t>
      </w:r>
      <w:r w:rsidRPr="00202EAF">
        <w:rPr>
          <w:rFonts w:ascii="Tahoma" w:eastAsia="Tahoma" w:hAnsi="Tahoma" w:cs="Tahoma"/>
          <w:spacing w:val="1"/>
        </w:rPr>
        <w:t>we</w:t>
      </w:r>
      <w:r w:rsidRPr="00202EAF">
        <w:rPr>
          <w:rFonts w:ascii="Tahoma" w:eastAsia="Tahoma" w:hAnsi="Tahoma" w:cs="Tahoma"/>
        </w:rPr>
        <w:t>sti</w:t>
      </w:r>
      <w:r w:rsidRPr="00202EAF">
        <w:rPr>
          <w:rFonts w:ascii="Tahoma" w:eastAsia="Tahoma" w:hAnsi="Tahoma" w:cs="Tahoma"/>
          <w:spacing w:val="2"/>
        </w:rPr>
        <w:t>o</w:t>
      </w:r>
      <w:r w:rsidRPr="00202EAF">
        <w:rPr>
          <w:rFonts w:ascii="Tahoma" w:eastAsia="Tahoma" w:hAnsi="Tahoma" w:cs="Tahoma"/>
          <w:spacing w:val="-1"/>
        </w:rPr>
        <w:t>n</w:t>
      </w:r>
      <w:r w:rsidRPr="00202EAF">
        <w:rPr>
          <w:rFonts w:ascii="Tahoma" w:eastAsia="Tahoma" w:hAnsi="Tahoma" w:cs="Tahoma"/>
        </w:rPr>
        <w:t>o</w:t>
      </w:r>
      <w:r w:rsidRPr="00202EAF">
        <w:rPr>
          <w:rFonts w:ascii="Tahoma" w:eastAsia="Tahoma" w:hAnsi="Tahoma" w:cs="Tahoma"/>
          <w:spacing w:val="-2"/>
        </w:rPr>
        <w:t>w</w:t>
      </w:r>
      <w:r w:rsidRPr="00202EAF">
        <w:rPr>
          <w:rFonts w:ascii="Tahoma" w:eastAsia="Tahoma" w:hAnsi="Tahoma" w:cs="Tahoma"/>
          <w:spacing w:val="3"/>
        </w:rPr>
        <w:t>a</w:t>
      </w:r>
      <w:r w:rsidRPr="00202EAF">
        <w:rPr>
          <w:rFonts w:ascii="Tahoma" w:eastAsia="Tahoma" w:hAnsi="Tahoma" w:cs="Tahoma"/>
          <w:spacing w:val="-3"/>
        </w:rPr>
        <w:t>n</w:t>
      </w:r>
      <w:r w:rsidRPr="00202EAF">
        <w:rPr>
          <w:rFonts w:ascii="Tahoma" w:eastAsia="Tahoma" w:hAnsi="Tahoma" w:cs="Tahoma"/>
          <w:spacing w:val="-1"/>
        </w:rPr>
        <w:t>y</w:t>
      </w:r>
      <w:r w:rsidRPr="00202EAF">
        <w:rPr>
          <w:rFonts w:ascii="Tahoma" w:eastAsia="Tahoma" w:hAnsi="Tahoma" w:cs="Tahoma"/>
          <w:spacing w:val="2"/>
        </w:rPr>
        <w:t>c</w:t>
      </w:r>
      <w:r w:rsidRPr="00202EAF">
        <w:rPr>
          <w:rFonts w:ascii="Tahoma" w:eastAsia="Tahoma" w:hAnsi="Tahoma" w:cs="Tahoma"/>
        </w:rPr>
        <w:t xml:space="preserve">h </w:t>
      </w:r>
      <w:r w:rsidRPr="00202EAF">
        <w:rPr>
          <w:rFonts w:ascii="Tahoma" w:eastAsia="Tahoma" w:hAnsi="Tahoma" w:cs="Tahoma"/>
          <w:spacing w:val="1"/>
        </w:rPr>
        <w:t>w</w:t>
      </w:r>
      <w:r w:rsidRPr="00202EAF">
        <w:rPr>
          <w:rFonts w:ascii="Tahoma" w:eastAsia="Tahoma" w:hAnsi="Tahoma" w:cs="Tahoma"/>
          <w:spacing w:val="-1"/>
        </w:rPr>
        <w:t>y</w:t>
      </w:r>
      <w:r w:rsidRPr="00202EAF">
        <w:rPr>
          <w:rFonts w:ascii="Tahoma" w:eastAsia="Tahoma" w:hAnsi="Tahoma" w:cs="Tahoma"/>
        </w:rPr>
        <w:t>d</w:t>
      </w:r>
      <w:r w:rsidRPr="00202EAF">
        <w:rPr>
          <w:rFonts w:ascii="Tahoma" w:eastAsia="Tahoma" w:hAnsi="Tahoma" w:cs="Tahoma"/>
          <w:spacing w:val="1"/>
        </w:rPr>
        <w:t>a</w:t>
      </w:r>
      <w:r w:rsidRPr="00202EAF">
        <w:rPr>
          <w:rFonts w:ascii="Tahoma" w:eastAsia="Tahoma" w:hAnsi="Tahoma" w:cs="Tahoma"/>
        </w:rPr>
        <w:t>t</w:t>
      </w:r>
      <w:r w:rsidRPr="00202EAF">
        <w:rPr>
          <w:rFonts w:ascii="Tahoma" w:eastAsia="Tahoma" w:hAnsi="Tahoma" w:cs="Tahoma"/>
          <w:spacing w:val="-1"/>
        </w:rPr>
        <w:t>k</w:t>
      </w:r>
      <w:r w:rsidRPr="00202EAF">
        <w:rPr>
          <w:rFonts w:ascii="Tahoma" w:eastAsia="Tahoma" w:hAnsi="Tahoma" w:cs="Tahoma"/>
        </w:rPr>
        <w:t>ów</w:t>
      </w:r>
      <w:r w:rsidRPr="00202EAF">
        <w:rPr>
          <w:rFonts w:ascii="Tahoma" w:eastAsia="Tahoma" w:hAnsi="Tahoma" w:cs="Tahoma"/>
          <w:spacing w:val="10"/>
        </w:rPr>
        <w:t xml:space="preserve"> </w:t>
      </w:r>
      <w:r w:rsidRPr="00202EAF">
        <w:rPr>
          <w:rFonts w:ascii="Tahoma" w:eastAsia="Tahoma" w:hAnsi="Tahoma" w:cs="Tahoma"/>
        </w:rPr>
        <w:t>i</w:t>
      </w:r>
      <w:r w:rsidRPr="00202EAF">
        <w:rPr>
          <w:rFonts w:ascii="Tahoma" w:eastAsia="Tahoma" w:hAnsi="Tahoma" w:cs="Tahoma"/>
          <w:spacing w:val="17"/>
        </w:rPr>
        <w:t xml:space="preserve"> </w:t>
      </w: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rPr>
        <w:t>t</w:t>
      </w:r>
      <w:r w:rsidRPr="00202EAF">
        <w:rPr>
          <w:rFonts w:ascii="Tahoma" w:eastAsia="Tahoma" w:hAnsi="Tahoma" w:cs="Tahoma"/>
          <w:spacing w:val="1"/>
        </w:rPr>
        <w:t>w</w:t>
      </w:r>
      <w:r w:rsidRPr="00202EAF">
        <w:rPr>
          <w:rFonts w:ascii="Tahoma" w:eastAsia="Tahoma" w:hAnsi="Tahoma" w:cs="Tahoma"/>
        </w:rPr>
        <w:t>i</w:t>
      </w:r>
      <w:r w:rsidRPr="00202EAF">
        <w:rPr>
          <w:rFonts w:ascii="Tahoma" w:eastAsia="Tahoma" w:hAnsi="Tahoma" w:cs="Tahoma"/>
          <w:spacing w:val="1"/>
        </w:rPr>
        <w:t>e</w:t>
      </w:r>
      <w:r w:rsidRPr="00202EAF">
        <w:rPr>
          <w:rFonts w:ascii="Tahoma" w:eastAsia="Tahoma" w:hAnsi="Tahoma" w:cs="Tahoma"/>
        </w:rPr>
        <w:t>rd</w:t>
      </w:r>
      <w:r w:rsidRPr="00202EAF">
        <w:rPr>
          <w:rFonts w:ascii="Tahoma" w:eastAsia="Tahoma" w:hAnsi="Tahoma" w:cs="Tahoma"/>
          <w:spacing w:val="1"/>
        </w:rPr>
        <w:t>ze</w:t>
      </w:r>
      <w:r w:rsidRPr="00202EAF">
        <w:rPr>
          <w:rFonts w:ascii="Tahoma" w:eastAsia="Tahoma" w:hAnsi="Tahoma" w:cs="Tahoma"/>
          <w:spacing w:val="-1"/>
        </w:rPr>
        <w:t>n</w:t>
      </w:r>
      <w:r w:rsidRPr="00202EAF">
        <w:rPr>
          <w:rFonts w:ascii="Tahoma" w:eastAsia="Tahoma" w:hAnsi="Tahoma" w:cs="Tahoma"/>
        </w:rPr>
        <w:t>ia</w:t>
      </w:r>
      <w:r w:rsidRPr="00202EAF">
        <w:rPr>
          <w:rFonts w:ascii="Tahoma" w:eastAsia="Tahoma" w:hAnsi="Tahoma" w:cs="Tahoma"/>
          <w:spacing w:val="6"/>
        </w:rPr>
        <w:t xml:space="preserve"> </w:t>
      </w:r>
      <w:r w:rsidRPr="00202EAF">
        <w:rPr>
          <w:rFonts w:ascii="Tahoma" w:eastAsia="Tahoma" w:hAnsi="Tahoma" w:cs="Tahoma"/>
        </w:rPr>
        <w:t>pozos</w:t>
      </w:r>
      <w:r w:rsidRPr="00202EAF">
        <w:rPr>
          <w:rFonts w:ascii="Tahoma" w:eastAsia="Tahoma" w:hAnsi="Tahoma" w:cs="Tahoma"/>
          <w:spacing w:val="11"/>
        </w:rPr>
        <w:t>t</w:t>
      </w:r>
      <w:r w:rsidRPr="00202EAF">
        <w:rPr>
          <w:rFonts w:ascii="Tahoma" w:eastAsia="Tahoma" w:hAnsi="Tahoma" w:cs="Tahoma"/>
          <w:spacing w:val="1"/>
        </w:rPr>
        <w:t>a</w:t>
      </w:r>
      <w:r w:rsidRPr="00202EAF">
        <w:rPr>
          <w:rFonts w:ascii="Tahoma" w:eastAsia="Tahoma" w:hAnsi="Tahoma" w:cs="Tahoma"/>
        </w:rPr>
        <w:t>ł</w:t>
      </w:r>
      <w:r w:rsidRPr="00202EAF">
        <w:rPr>
          <w:rFonts w:ascii="Tahoma" w:eastAsia="Tahoma" w:hAnsi="Tahoma" w:cs="Tahoma"/>
          <w:spacing w:val="-3"/>
        </w:rPr>
        <w:t>y</w:t>
      </w:r>
      <w:r w:rsidRPr="00202EAF">
        <w:rPr>
          <w:rFonts w:ascii="Tahoma" w:eastAsia="Tahoma" w:hAnsi="Tahoma" w:cs="Tahoma"/>
          <w:spacing w:val="-1"/>
        </w:rPr>
        <w:t>c</w:t>
      </w:r>
      <w:r w:rsidRPr="00202EAF">
        <w:rPr>
          <w:rFonts w:ascii="Tahoma" w:eastAsia="Tahoma" w:hAnsi="Tahoma" w:cs="Tahoma"/>
        </w:rPr>
        <w:t xml:space="preserve">h </w:t>
      </w:r>
      <w:r w:rsidRPr="00202EAF">
        <w:rPr>
          <w:rFonts w:ascii="Tahoma" w:eastAsia="Tahoma" w:hAnsi="Tahoma" w:cs="Tahoma"/>
          <w:spacing w:val="1"/>
        </w:rPr>
        <w:t>w</w:t>
      </w:r>
      <w:r w:rsidRPr="00202EAF">
        <w:rPr>
          <w:rFonts w:ascii="Tahoma" w:eastAsia="Tahoma" w:hAnsi="Tahoma" w:cs="Tahoma"/>
          <w:spacing w:val="-1"/>
        </w:rPr>
        <w:t>yk</w:t>
      </w:r>
      <w:r w:rsidRPr="00202EAF">
        <w:rPr>
          <w:rFonts w:ascii="Tahoma" w:eastAsia="Tahoma" w:hAnsi="Tahoma" w:cs="Tahoma"/>
          <w:spacing w:val="1"/>
        </w:rPr>
        <w:t>a</w:t>
      </w: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spacing w:val="-1"/>
        </w:rPr>
        <w:t>n</w:t>
      </w:r>
      <w:r w:rsidRPr="00202EAF">
        <w:rPr>
          <w:rFonts w:ascii="Tahoma" w:eastAsia="Tahoma" w:hAnsi="Tahoma" w:cs="Tahoma"/>
          <w:spacing w:val="-3"/>
        </w:rPr>
        <w:t>y</w:t>
      </w:r>
      <w:r w:rsidRPr="00202EAF">
        <w:rPr>
          <w:rFonts w:ascii="Tahoma" w:eastAsia="Tahoma" w:hAnsi="Tahoma" w:cs="Tahoma"/>
          <w:spacing w:val="2"/>
        </w:rPr>
        <w:t>c</w:t>
      </w:r>
      <w:r w:rsidRPr="00202EAF">
        <w:rPr>
          <w:rFonts w:ascii="Tahoma" w:eastAsia="Tahoma" w:hAnsi="Tahoma" w:cs="Tahoma"/>
        </w:rPr>
        <w:t>h</w:t>
      </w:r>
      <w:r w:rsidRPr="00202EAF">
        <w:rPr>
          <w:rFonts w:ascii="Tahoma" w:eastAsia="Tahoma" w:hAnsi="Tahoma" w:cs="Tahoma"/>
          <w:spacing w:val="-12"/>
        </w:rPr>
        <w:t xml:space="preserve"> </w:t>
      </w:r>
      <w:r w:rsidRPr="00202EAF">
        <w:rPr>
          <w:rFonts w:ascii="Tahoma" w:eastAsia="Tahoma" w:hAnsi="Tahoma" w:cs="Tahoma"/>
        </w:rPr>
        <w:t>w d</w:t>
      </w:r>
      <w:r w:rsidRPr="00202EAF">
        <w:rPr>
          <w:rFonts w:ascii="Tahoma" w:eastAsia="Tahoma" w:hAnsi="Tahoma" w:cs="Tahoma"/>
          <w:spacing w:val="1"/>
        </w:rPr>
        <w:t>a</w:t>
      </w:r>
      <w:r w:rsidRPr="00202EAF">
        <w:rPr>
          <w:rFonts w:ascii="Tahoma" w:eastAsia="Tahoma" w:hAnsi="Tahoma" w:cs="Tahoma"/>
          <w:spacing w:val="-1"/>
        </w:rPr>
        <w:t>ny</w:t>
      </w:r>
      <w:r w:rsidRPr="00202EAF">
        <w:rPr>
          <w:rFonts w:ascii="Tahoma" w:eastAsia="Tahoma" w:hAnsi="Tahoma" w:cs="Tahoma"/>
        </w:rPr>
        <w:t>m</w:t>
      </w:r>
      <w:r w:rsidRPr="00202EAF">
        <w:rPr>
          <w:rFonts w:ascii="Tahoma" w:eastAsia="Tahoma" w:hAnsi="Tahoma" w:cs="Tahoma"/>
          <w:spacing w:val="-6"/>
        </w:rPr>
        <w:t xml:space="preserve"> </w:t>
      </w:r>
      <w:r w:rsidRPr="00202EAF">
        <w:rPr>
          <w:rFonts w:ascii="Tahoma" w:eastAsia="Tahoma" w:hAnsi="Tahoma" w:cs="Tahoma"/>
          <w:spacing w:val="1"/>
        </w:rPr>
        <w:t>w</w:t>
      </w:r>
      <w:r w:rsidRPr="00202EAF">
        <w:rPr>
          <w:rFonts w:ascii="Tahoma" w:eastAsia="Tahoma" w:hAnsi="Tahoma" w:cs="Tahoma"/>
          <w:spacing w:val="-1"/>
        </w:rPr>
        <w:t>n</w:t>
      </w:r>
      <w:r w:rsidRPr="00202EAF">
        <w:rPr>
          <w:rFonts w:ascii="Tahoma" w:eastAsia="Tahoma" w:hAnsi="Tahoma" w:cs="Tahoma"/>
          <w:spacing w:val="2"/>
        </w:rPr>
        <w:t>io</w:t>
      </w:r>
      <w:r w:rsidRPr="00202EAF">
        <w:rPr>
          <w:rFonts w:ascii="Tahoma" w:eastAsia="Tahoma" w:hAnsi="Tahoma" w:cs="Tahoma"/>
        </w:rPr>
        <w:t>s</w:t>
      </w:r>
      <w:r w:rsidRPr="00202EAF">
        <w:rPr>
          <w:rFonts w:ascii="Tahoma" w:eastAsia="Tahoma" w:hAnsi="Tahoma" w:cs="Tahoma"/>
          <w:spacing w:val="-1"/>
        </w:rPr>
        <w:t>k</w:t>
      </w:r>
      <w:r w:rsidRPr="00202EAF">
        <w:rPr>
          <w:rFonts w:ascii="Tahoma" w:eastAsia="Tahoma" w:hAnsi="Tahoma" w:cs="Tahoma"/>
        </w:rPr>
        <w:t>u</w:t>
      </w:r>
      <w:r w:rsidRPr="00202EAF">
        <w:rPr>
          <w:rFonts w:ascii="Tahoma" w:eastAsia="Tahoma" w:hAnsi="Tahoma" w:cs="Tahoma"/>
          <w:spacing w:val="-8"/>
        </w:rPr>
        <w:t xml:space="preserve"> </w:t>
      </w:r>
      <w:r w:rsidRPr="00202EAF">
        <w:rPr>
          <w:rFonts w:ascii="Tahoma" w:eastAsia="Tahoma" w:hAnsi="Tahoma" w:cs="Tahoma"/>
        </w:rPr>
        <w:t>o</w:t>
      </w:r>
      <w:r w:rsidRPr="00202EAF">
        <w:rPr>
          <w:rFonts w:ascii="Tahoma" w:eastAsia="Tahoma" w:hAnsi="Tahoma" w:cs="Tahoma"/>
          <w:spacing w:val="1"/>
        </w:rPr>
        <w:t xml:space="preserve"> </w:t>
      </w:r>
      <w:r w:rsidRPr="00202EAF">
        <w:rPr>
          <w:rFonts w:ascii="Tahoma" w:eastAsia="Tahoma" w:hAnsi="Tahoma" w:cs="Tahoma"/>
        </w:rPr>
        <w:t>p</w:t>
      </w:r>
      <w:r w:rsidRPr="00202EAF">
        <w:rPr>
          <w:rFonts w:ascii="Tahoma" w:eastAsia="Tahoma" w:hAnsi="Tahoma" w:cs="Tahoma"/>
          <w:spacing w:val="1"/>
        </w:rPr>
        <w:t>ła</w:t>
      </w:r>
      <w:r w:rsidRPr="00202EAF">
        <w:rPr>
          <w:rFonts w:ascii="Tahoma" w:eastAsia="Tahoma" w:hAnsi="Tahoma" w:cs="Tahoma"/>
        </w:rPr>
        <w:t>t</w:t>
      </w:r>
      <w:r w:rsidRPr="00202EAF">
        <w:rPr>
          <w:rFonts w:ascii="Tahoma" w:eastAsia="Tahoma" w:hAnsi="Tahoma" w:cs="Tahoma"/>
          <w:spacing w:val="-1"/>
        </w:rPr>
        <w:t>n</w:t>
      </w:r>
      <w:r w:rsidRPr="00202EAF">
        <w:rPr>
          <w:rFonts w:ascii="Tahoma" w:eastAsia="Tahoma" w:hAnsi="Tahoma" w:cs="Tahoma"/>
        </w:rPr>
        <w:t>oś</w:t>
      </w:r>
      <w:r w:rsidRPr="00202EAF">
        <w:rPr>
          <w:rFonts w:ascii="Tahoma" w:eastAsia="Tahoma" w:hAnsi="Tahoma" w:cs="Tahoma"/>
          <w:spacing w:val="5"/>
        </w:rPr>
        <w:t>ć</w:t>
      </w:r>
      <w:r w:rsidR="00FC2DB2">
        <w:rPr>
          <w:spacing w:val="1"/>
          <w:sz w:val="16"/>
          <w:szCs w:val="16"/>
        </w:rPr>
        <w:t>;</w:t>
      </w:r>
      <w:r w:rsidR="001046F4" w:rsidRPr="00C052A5">
        <w:rPr>
          <w:rStyle w:val="Odwoanieprzypisudolnego"/>
          <w:rFonts w:ascii="Tahoma" w:hAnsi="Tahoma" w:cs="Tahoma"/>
          <w:spacing w:val="1"/>
        </w:rPr>
        <w:footnoteReference w:id="45"/>
      </w:r>
    </w:p>
    <w:p w14:paraId="2B7E6F1D" w14:textId="59B94F6E" w:rsidR="006206E1" w:rsidRPr="00202EAF" w:rsidRDefault="006206E1" w:rsidP="00E43CDE">
      <w:pPr>
        <w:pStyle w:val="Akapitzlist"/>
        <w:numPr>
          <w:ilvl w:val="0"/>
          <w:numId w:val="48"/>
        </w:numPr>
        <w:tabs>
          <w:tab w:val="num" w:pos="851"/>
        </w:tabs>
        <w:spacing w:line="276" w:lineRule="auto"/>
        <w:ind w:left="851" w:right="14" w:hanging="426"/>
        <w:jc w:val="both"/>
        <w:rPr>
          <w:rFonts w:ascii="Tahoma" w:hAnsi="Tahoma" w:cs="Tahoma"/>
          <w:spacing w:val="1"/>
        </w:rPr>
      </w:pPr>
      <w:r w:rsidRPr="001C3C76">
        <w:rPr>
          <w:rFonts w:ascii="Tahoma" w:eastAsia="Tahoma" w:hAnsi="Tahoma" w:cs="Tahoma"/>
        </w:rPr>
        <w:t>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trola</w:t>
      </w:r>
      <w:r w:rsidRPr="001C3C76">
        <w:rPr>
          <w:rFonts w:ascii="Tahoma" w:eastAsia="Tahoma" w:hAnsi="Tahoma" w:cs="Tahoma"/>
          <w:spacing w:val="-4"/>
        </w:rPr>
        <w:t xml:space="preserve"> </w:t>
      </w:r>
      <w:r w:rsidRPr="001C3C76">
        <w:rPr>
          <w:rFonts w:ascii="Tahoma" w:eastAsia="Tahoma" w:hAnsi="Tahoma" w:cs="Tahoma"/>
        </w:rPr>
        <w:t>pl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osek</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0"/>
        </w:rPr>
        <w:t>ć</w:t>
      </w:r>
      <w:r w:rsidR="00414380" w:rsidRPr="001C3C76">
        <w:rPr>
          <w:rStyle w:val="Odwoanieprzypisudolnego"/>
          <w:rFonts w:ascii="Tahoma" w:eastAsia="Tahoma" w:hAnsi="Tahoma" w:cs="Tahoma"/>
          <w:spacing w:val="10"/>
        </w:rPr>
        <w:footnoteReference w:id="46"/>
      </w:r>
      <w:r w:rsidR="00414380">
        <w:rPr>
          <w:rFonts w:ascii="Tahoma" w:eastAsia="Tahoma" w:hAnsi="Tahoma" w:cs="Tahoma"/>
        </w:rPr>
        <w:t xml:space="preserve"> -</w:t>
      </w:r>
      <w:r w:rsidR="00414380"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a</w:t>
      </w:r>
      <w:r w:rsidR="00840BFB">
        <w:rPr>
          <w:rFonts w:ascii="Tahoma" w:eastAsia="Tahoma" w:hAnsi="Tahoma" w:cs="Tahoma"/>
        </w:rPr>
        <w:t xml:space="preserve"> </w:t>
      </w:r>
      <w:r w:rsidR="00840BFB" w:rsidRPr="001C3C76">
        <w:rPr>
          <w:rFonts w:ascii="Tahoma" w:eastAsia="Tahoma" w:hAnsi="Tahoma" w:cs="Tahoma"/>
        </w:rPr>
        <w:t>d</w:t>
      </w:r>
      <w:r w:rsidR="00840BFB" w:rsidRPr="001C3C76">
        <w:rPr>
          <w:rFonts w:ascii="Tahoma" w:eastAsia="Tahoma" w:hAnsi="Tahoma" w:cs="Tahoma"/>
          <w:spacing w:val="2"/>
        </w:rPr>
        <w:t>o</w:t>
      </w:r>
      <w:r w:rsidR="00840BFB" w:rsidRPr="001C3C76">
        <w:rPr>
          <w:rFonts w:ascii="Tahoma" w:eastAsia="Tahoma" w:hAnsi="Tahoma" w:cs="Tahoma"/>
          <w:spacing w:val="-3"/>
        </w:rPr>
        <w:t>k</w:t>
      </w:r>
      <w:r w:rsidR="00840BFB" w:rsidRPr="001C3C76">
        <w:rPr>
          <w:rFonts w:ascii="Tahoma" w:eastAsia="Tahoma" w:hAnsi="Tahoma" w:cs="Tahoma"/>
        </w:rPr>
        <w:t>o</w:t>
      </w:r>
      <w:r w:rsidR="00840BFB" w:rsidRPr="001C3C76">
        <w:rPr>
          <w:rFonts w:ascii="Tahoma" w:eastAsia="Tahoma" w:hAnsi="Tahoma" w:cs="Tahoma"/>
          <w:spacing w:val="-1"/>
        </w:rPr>
        <w:t>nyw</w:t>
      </w:r>
      <w:r w:rsidR="00840BFB" w:rsidRPr="001C3C76">
        <w:rPr>
          <w:rFonts w:ascii="Tahoma" w:eastAsia="Tahoma" w:hAnsi="Tahoma" w:cs="Tahoma"/>
          <w:spacing w:val="3"/>
        </w:rPr>
        <w:t>a</w:t>
      </w:r>
      <w:r w:rsidR="00840BFB" w:rsidRPr="001C3C76">
        <w:rPr>
          <w:rFonts w:ascii="Tahoma" w:eastAsia="Tahoma" w:hAnsi="Tahoma" w:cs="Tahoma"/>
          <w:spacing w:val="-1"/>
        </w:rPr>
        <w:t>n</w:t>
      </w:r>
      <w:r w:rsidR="00840BFB" w:rsidRPr="001C3C76">
        <w:rPr>
          <w:rFonts w:ascii="Tahoma" w:eastAsia="Tahoma" w:hAnsi="Tahoma" w:cs="Tahoma"/>
        </w:rPr>
        <w:t>a</w:t>
      </w:r>
      <w:r w:rsidR="00840BFB" w:rsidRPr="001C3C76">
        <w:rPr>
          <w:rFonts w:ascii="Tahoma" w:eastAsia="Tahoma" w:hAnsi="Tahoma" w:cs="Tahoma"/>
          <w:spacing w:val="-8"/>
        </w:rPr>
        <w:t xml:space="preserve"> </w:t>
      </w:r>
      <w:r w:rsidR="00840BFB" w:rsidRPr="001C3C76">
        <w:rPr>
          <w:rFonts w:ascii="Tahoma" w:eastAsia="Tahoma" w:hAnsi="Tahoma" w:cs="Tahoma"/>
          <w:spacing w:val="-1"/>
        </w:rPr>
        <w:t>j</w:t>
      </w:r>
      <w:r w:rsidR="00840BFB" w:rsidRPr="001C3C76">
        <w:rPr>
          <w:rFonts w:ascii="Tahoma" w:eastAsia="Tahoma" w:hAnsi="Tahoma" w:cs="Tahoma"/>
          <w:spacing w:val="1"/>
        </w:rPr>
        <w:t>e</w:t>
      </w:r>
      <w:r w:rsidR="00840BFB" w:rsidRPr="001C3C76">
        <w:rPr>
          <w:rFonts w:ascii="Tahoma" w:eastAsia="Tahoma" w:hAnsi="Tahoma" w:cs="Tahoma"/>
        </w:rPr>
        <w:t>st</w:t>
      </w:r>
      <w:r w:rsidRPr="001C3C76">
        <w:rPr>
          <w:rFonts w:ascii="Tahoma" w:eastAsia="Tahoma" w:hAnsi="Tahoma" w:cs="Tahoma"/>
        </w:rPr>
        <w:t xml:space="preserve"> z możli</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śc</w:t>
      </w:r>
      <w:r w:rsidRPr="001C3C76">
        <w:rPr>
          <w:rFonts w:ascii="Tahoma" w:eastAsia="Tahoma" w:hAnsi="Tahoma" w:cs="Tahoma"/>
        </w:rPr>
        <w:t xml:space="preserve">ią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 xml:space="preserve">ów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nych</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Pr>
          <w:rFonts w:ascii="Tahoma" w:eastAsia="Tahoma" w:hAnsi="Tahoma" w:cs="Tahoma"/>
        </w:rPr>
        <w:br/>
      </w:r>
      <w:r w:rsidRPr="001C3C76">
        <w:rPr>
          <w:rFonts w:ascii="Tahoma" w:eastAsia="Tahoma" w:hAnsi="Tahoma" w:cs="Tahoma"/>
        </w:rPr>
        <w:t xml:space="preserve">w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4"/>
        </w:rPr>
        <w:t>i</w:t>
      </w:r>
      <w:r w:rsidRPr="001C3C76">
        <w:rPr>
          <w:rFonts w:ascii="Tahoma" w:eastAsia="Tahoma" w:hAnsi="Tahoma" w:cs="Tahoma"/>
        </w:rPr>
        <w:t>e</w:t>
      </w:r>
      <w:r w:rsidR="00840BFB">
        <w:rPr>
          <w:rFonts w:ascii="Tahoma" w:eastAsia="Tahoma" w:hAnsi="Tahoma" w:cs="Tahoma"/>
        </w:rPr>
        <w:t xml:space="preserve"> tej</w:t>
      </w:r>
      <w:r w:rsidRPr="001C3C76">
        <w:rPr>
          <w:rFonts w:ascii="Tahoma" w:eastAsia="Tahoma" w:hAnsi="Tahoma" w:cs="Tahoma"/>
          <w:spacing w:val="-5"/>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00FC2DB2">
        <w:rPr>
          <w:rFonts w:ascii="Tahoma" w:eastAsia="Tahoma" w:hAnsi="Tahoma" w:cs="Tahoma"/>
        </w:rPr>
        <w:t>;</w:t>
      </w:r>
    </w:p>
    <w:p w14:paraId="399DAA59" w14:textId="06E1FFB1" w:rsidR="00ED64E5" w:rsidRPr="00202EAF" w:rsidRDefault="006206E1" w:rsidP="00E43CDE">
      <w:pPr>
        <w:pStyle w:val="Akapitzlist"/>
        <w:numPr>
          <w:ilvl w:val="0"/>
          <w:numId w:val="48"/>
        </w:numPr>
        <w:tabs>
          <w:tab w:val="num" w:pos="851"/>
        </w:tabs>
        <w:spacing w:line="276" w:lineRule="auto"/>
        <w:ind w:left="851" w:right="14" w:hanging="426"/>
        <w:jc w:val="both"/>
        <w:rPr>
          <w:rFonts w:ascii="Tahoma" w:eastAsia="Tahoma" w:hAnsi="Tahoma" w:cs="Tahoma"/>
        </w:rPr>
      </w:pPr>
      <w:r w:rsidRPr="00202EAF">
        <w:rPr>
          <w:rFonts w:ascii="Tahoma" w:hAnsi="Tahoma" w:cs="Tahoma"/>
        </w:rPr>
        <w:t xml:space="preserve">Beneficjent zobowiązany jest do przekazania w terminie </w:t>
      </w:r>
      <w:r w:rsidRPr="00202EAF">
        <w:rPr>
          <w:rFonts w:ascii="Tahoma" w:hAnsi="Tahoma" w:cs="Tahoma"/>
          <w:b/>
        </w:rPr>
        <w:t>100 dni kalendarzowych</w:t>
      </w:r>
      <w:r w:rsidRPr="00202EAF">
        <w:rPr>
          <w:rFonts w:ascii="Tahoma" w:hAnsi="Tahoma" w:cs="Tahoma"/>
        </w:rPr>
        <w:t xml:space="preserve"> ostatecznych danych na temat realizacji wskaźnika ….(nazwa wskaźnika) oraz (o ile dotyczy) stopnia spełnienia kryterium efektywności zatrudnieniowej lub społeczno-zatrudnieniowej, termin weryfikacji końcowego wniosku o płatność zostaje wstrzymany do dnia przekazania ww. danych</w:t>
      </w:r>
      <w:r w:rsidR="00280ADA" w:rsidRPr="00202EAF">
        <w:rPr>
          <w:rFonts w:ascii="Tahoma" w:eastAsia="Tahoma" w:hAnsi="Tahoma" w:cs="Tahoma"/>
        </w:rPr>
        <w:t>.</w:t>
      </w:r>
    </w:p>
    <w:p w14:paraId="709CF47E" w14:textId="787A4CB1" w:rsidR="00942F4E" w:rsidRPr="00673F03"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b</w:t>
      </w:r>
      <w:r w:rsidRPr="001C3C76">
        <w:rPr>
          <w:rFonts w:ascii="Tahoma" w:eastAsia="Tahoma" w:hAnsi="Tahoma" w:cs="Tahoma"/>
          <w:spacing w:val="1"/>
        </w:rPr>
        <w:t>łę</w:t>
      </w:r>
      <w:r w:rsidRPr="001C3C76">
        <w:rPr>
          <w:rFonts w:ascii="Tahoma" w:eastAsia="Tahoma" w:hAnsi="Tahoma" w:cs="Tahoma"/>
        </w:rPr>
        <w:t>dów</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zywa</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do</w:t>
      </w:r>
      <w:r w:rsidR="00B927F1">
        <w:rPr>
          <w:rFonts w:ascii="Tahoma" w:eastAsia="Tahoma" w:hAnsi="Tahoma" w:cs="Tahoma"/>
        </w:rPr>
        <w:t xml:space="preserve"> </w:t>
      </w:r>
      <w:r w:rsidR="00673F03" w:rsidRPr="00673F03">
        <w:rPr>
          <w:rFonts w:ascii="Tahoma" w:eastAsia="Tahoma" w:hAnsi="Tahoma" w:cs="Tahoma"/>
        </w:rPr>
        <w:t>p</w:t>
      </w:r>
      <w:r w:rsidRPr="00652FCF">
        <w:rPr>
          <w:rFonts w:ascii="Tahoma" w:eastAsia="Tahoma" w:hAnsi="Tahoma" w:cs="Tahoma"/>
        </w:rPr>
        <w:t>op</w:t>
      </w:r>
      <w:r w:rsidRPr="00652FCF">
        <w:rPr>
          <w:rFonts w:ascii="Tahoma" w:eastAsia="Tahoma" w:hAnsi="Tahoma" w:cs="Tahoma"/>
          <w:spacing w:val="-2"/>
        </w:rPr>
        <w:t>r</w:t>
      </w:r>
      <w:r w:rsidRPr="00652FCF">
        <w:rPr>
          <w:rFonts w:ascii="Tahoma" w:eastAsia="Tahoma" w:hAnsi="Tahoma" w:cs="Tahoma"/>
          <w:spacing w:val="1"/>
        </w:rPr>
        <w:t>aw</w:t>
      </w:r>
      <w:r w:rsidRPr="00652FCF">
        <w:rPr>
          <w:rFonts w:ascii="Tahoma" w:eastAsia="Tahoma" w:hAnsi="Tahoma" w:cs="Tahoma"/>
        </w:rPr>
        <w:t>i</w:t>
      </w:r>
      <w:r w:rsidRPr="00652FCF">
        <w:rPr>
          <w:rFonts w:ascii="Tahoma" w:eastAsia="Tahoma" w:hAnsi="Tahoma" w:cs="Tahoma"/>
          <w:spacing w:val="1"/>
        </w:rPr>
        <w:t>e</w:t>
      </w:r>
      <w:r w:rsidRPr="00652FCF">
        <w:rPr>
          <w:rFonts w:ascii="Tahoma" w:eastAsia="Tahoma" w:hAnsi="Tahoma" w:cs="Tahoma"/>
          <w:spacing w:val="-1"/>
        </w:rPr>
        <w:t>n</w:t>
      </w:r>
      <w:r w:rsidRPr="00652FCF">
        <w:rPr>
          <w:rFonts w:ascii="Tahoma" w:eastAsia="Tahoma" w:hAnsi="Tahoma" w:cs="Tahoma"/>
        </w:rPr>
        <w:t>ia</w:t>
      </w:r>
      <w:r w:rsidRPr="00652FCF">
        <w:rPr>
          <w:rFonts w:ascii="Tahoma" w:eastAsia="Tahoma" w:hAnsi="Tahoma" w:cs="Tahoma"/>
          <w:spacing w:val="3"/>
        </w:rPr>
        <w:t xml:space="preserve"> </w:t>
      </w:r>
      <w:r w:rsidRPr="00652FCF">
        <w:rPr>
          <w:rFonts w:ascii="Tahoma" w:eastAsia="Tahoma" w:hAnsi="Tahoma" w:cs="Tahoma"/>
        </w:rPr>
        <w:t>l</w:t>
      </w:r>
      <w:r w:rsidRPr="00652FCF">
        <w:rPr>
          <w:rFonts w:ascii="Tahoma" w:eastAsia="Tahoma" w:hAnsi="Tahoma" w:cs="Tahoma"/>
          <w:spacing w:val="-1"/>
        </w:rPr>
        <w:t>u</w:t>
      </w:r>
      <w:r w:rsidRPr="00652FCF">
        <w:rPr>
          <w:rFonts w:ascii="Tahoma" w:eastAsia="Tahoma" w:hAnsi="Tahoma" w:cs="Tahoma"/>
        </w:rPr>
        <w:t>b</w:t>
      </w:r>
      <w:r w:rsidRPr="00652FCF">
        <w:rPr>
          <w:rFonts w:ascii="Tahoma" w:eastAsia="Tahoma" w:hAnsi="Tahoma" w:cs="Tahoma"/>
          <w:spacing w:val="10"/>
        </w:rPr>
        <w:t xml:space="preserve"> </w:t>
      </w:r>
      <w:r w:rsidRPr="00652FCF">
        <w:rPr>
          <w:rFonts w:ascii="Tahoma" w:eastAsia="Tahoma" w:hAnsi="Tahoma" w:cs="Tahoma"/>
          <w:spacing w:val="-1"/>
        </w:rPr>
        <w:t>u</w:t>
      </w:r>
      <w:r w:rsidRPr="00652FCF">
        <w:rPr>
          <w:rFonts w:ascii="Tahoma" w:eastAsia="Tahoma" w:hAnsi="Tahoma" w:cs="Tahoma"/>
        </w:rPr>
        <w:t>zupe</w:t>
      </w:r>
      <w:r w:rsidRPr="00652FCF">
        <w:rPr>
          <w:rFonts w:ascii="Tahoma" w:eastAsia="Tahoma" w:hAnsi="Tahoma" w:cs="Tahoma"/>
          <w:spacing w:val="3"/>
        </w:rPr>
        <w:t>ł</w:t>
      </w:r>
      <w:r w:rsidRPr="00652FCF">
        <w:rPr>
          <w:rFonts w:ascii="Tahoma" w:eastAsia="Tahoma" w:hAnsi="Tahoma" w:cs="Tahoma"/>
          <w:spacing w:val="-1"/>
        </w:rPr>
        <w:t>n</w:t>
      </w:r>
      <w:r w:rsidRPr="00652FCF">
        <w:rPr>
          <w:rFonts w:ascii="Tahoma" w:eastAsia="Tahoma" w:hAnsi="Tahoma" w:cs="Tahoma"/>
        </w:rPr>
        <w:t>i</w:t>
      </w:r>
      <w:r w:rsidRPr="00652FCF">
        <w:rPr>
          <w:rFonts w:ascii="Tahoma" w:eastAsia="Tahoma" w:hAnsi="Tahoma" w:cs="Tahoma"/>
          <w:spacing w:val="1"/>
        </w:rPr>
        <w:t>e</w:t>
      </w:r>
      <w:r w:rsidRPr="00652FCF">
        <w:rPr>
          <w:rFonts w:ascii="Tahoma" w:eastAsia="Tahoma" w:hAnsi="Tahoma" w:cs="Tahoma"/>
          <w:spacing w:val="-1"/>
        </w:rPr>
        <w:t>n</w:t>
      </w:r>
      <w:r w:rsidRPr="00652FCF">
        <w:rPr>
          <w:rFonts w:ascii="Tahoma" w:eastAsia="Tahoma" w:hAnsi="Tahoma" w:cs="Tahoma"/>
        </w:rPr>
        <w:t>ia</w:t>
      </w:r>
      <w:r w:rsidRPr="00652FCF">
        <w:rPr>
          <w:rFonts w:ascii="Tahoma" w:eastAsia="Tahoma" w:hAnsi="Tahoma" w:cs="Tahoma"/>
          <w:spacing w:val="3"/>
        </w:rPr>
        <w:t xml:space="preserve"> </w:t>
      </w:r>
      <w:r w:rsidRPr="00652FCF">
        <w:rPr>
          <w:rFonts w:ascii="Tahoma" w:eastAsia="Tahoma" w:hAnsi="Tahoma" w:cs="Tahoma"/>
          <w:spacing w:val="1"/>
        </w:rPr>
        <w:t>w</w:t>
      </w:r>
      <w:r w:rsidRPr="00652FCF">
        <w:rPr>
          <w:rFonts w:ascii="Tahoma" w:eastAsia="Tahoma" w:hAnsi="Tahoma" w:cs="Tahoma"/>
          <w:spacing w:val="-1"/>
        </w:rPr>
        <w:t>n</w:t>
      </w:r>
      <w:r w:rsidRPr="00652FCF">
        <w:rPr>
          <w:rFonts w:ascii="Tahoma" w:eastAsia="Tahoma" w:hAnsi="Tahoma" w:cs="Tahoma"/>
        </w:rPr>
        <w:t>io</w:t>
      </w:r>
      <w:r w:rsidRPr="00652FCF">
        <w:rPr>
          <w:rFonts w:ascii="Tahoma" w:eastAsia="Tahoma" w:hAnsi="Tahoma" w:cs="Tahoma"/>
          <w:spacing w:val="2"/>
        </w:rPr>
        <w:t>s</w:t>
      </w:r>
      <w:r w:rsidRPr="00652FCF">
        <w:rPr>
          <w:rFonts w:ascii="Tahoma" w:eastAsia="Tahoma" w:hAnsi="Tahoma" w:cs="Tahoma"/>
          <w:spacing w:val="-1"/>
        </w:rPr>
        <w:t>k</w:t>
      </w:r>
      <w:r w:rsidRPr="00652FCF">
        <w:rPr>
          <w:rFonts w:ascii="Tahoma" w:eastAsia="Tahoma" w:hAnsi="Tahoma" w:cs="Tahoma"/>
        </w:rPr>
        <w:t>u</w:t>
      </w:r>
      <w:r w:rsidRPr="00652FCF">
        <w:rPr>
          <w:rFonts w:ascii="Tahoma" w:eastAsia="Tahoma" w:hAnsi="Tahoma" w:cs="Tahoma"/>
          <w:spacing w:val="4"/>
        </w:rPr>
        <w:t xml:space="preserve"> </w:t>
      </w:r>
      <w:r w:rsidRPr="00652FCF">
        <w:rPr>
          <w:rFonts w:ascii="Tahoma" w:eastAsia="Tahoma" w:hAnsi="Tahoma" w:cs="Tahoma"/>
          <w:spacing w:val="2"/>
        </w:rPr>
        <w:t>l</w:t>
      </w:r>
      <w:r w:rsidRPr="00652FCF">
        <w:rPr>
          <w:rFonts w:ascii="Tahoma" w:eastAsia="Tahoma" w:hAnsi="Tahoma" w:cs="Tahoma"/>
          <w:spacing w:val="-1"/>
        </w:rPr>
        <w:t>u</w:t>
      </w:r>
      <w:r w:rsidRPr="00652FCF">
        <w:rPr>
          <w:rFonts w:ascii="Tahoma" w:eastAsia="Tahoma" w:hAnsi="Tahoma" w:cs="Tahoma"/>
        </w:rPr>
        <w:t>b</w:t>
      </w:r>
      <w:r w:rsidRPr="00652FCF">
        <w:rPr>
          <w:rFonts w:ascii="Tahoma" w:eastAsia="Tahoma" w:hAnsi="Tahoma" w:cs="Tahoma"/>
          <w:spacing w:val="14"/>
        </w:rPr>
        <w:t xml:space="preserve"> </w:t>
      </w:r>
      <w:r w:rsidRPr="00652FCF">
        <w:rPr>
          <w:rFonts w:ascii="Tahoma" w:eastAsia="Tahoma" w:hAnsi="Tahoma" w:cs="Tahoma"/>
        </w:rPr>
        <w:t>z</w:t>
      </w:r>
      <w:r w:rsidRPr="00652FCF">
        <w:rPr>
          <w:rFonts w:ascii="Tahoma" w:eastAsia="Tahoma" w:hAnsi="Tahoma" w:cs="Tahoma"/>
          <w:spacing w:val="1"/>
        </w:rPr>
        <w:t>ł</w:t>
      </w:r>
      <w:r w:rsidRPr="00652FCF">
        <w:rPr>
          <w:rFonts w:ascii="Tahoma" w:eastAsia="Tahoma" w:hAnsi="Tahoma" w:cs="Tahoma"/>
        </w:rPr>
        <w:t>oż</w:t>
      </w:r>
      <w:r w:rsidRPr="00652FCF">
        <w:rPr>
          <w:rFonts w:ascii="Tahoma" w:eastAsia="Tahoma" w:hAnsi="Tahoma" w:cs="Tahoma"/>
          <w:spacing w:val="3"/>
        </w:rPr>
        <w:t>e</w:t>
      </w:r>
      <w:r w:rsidRPr="00652FCF">
        <w:rPr>
          <w:rFonts w:ascii="Tahoma" w:eastAsia="Tahoma" w:hAnsi="Tahoma" w:cs="Tahoma"/>
          <w:spacing w:val="-1"/>
        </w:rPr>
        <w:t>n</w:t>
      </w:r>
      <w:r w:rsidRPr="00652FCF">
        <w:rPr>
          <w:rFonts w:ascii="Tahoma" w:eastAsia="Tahoma" w:hAnsi="Tahoma" w:cs="Tahoma"/>
        </w:rPr>
        <w:t>ia</w:t>
      </w:r>
      <w:r w:rsidRPr="00652FCF">
        <w:rPr>
          <w:rFonts w:ascii="Tahoma" w:eastAsia="Tahoma" w:hAnsi="Tahoma" w:cs="Tahoma"/>
          <w:spacing w:val="9"/>
        </w:rPr>
        <w:t xml:space="preserve"> </w:t>
      </w:r>
      <w:r w:rsidRPr="00652FCF">
        <w:rPr>
          <w:rFonts w:ascii="Tahoma" w:eastAsia="Tahoma" w:hAnsi="Tahoma" w:cs="Tahoma"/>
        </w:rPr>
        <w:t>dod</w:t>
      </w:r>
      <w:r w:rsidRPr="00652FCF">
        <w:rPr>
          <w:rFonts w:ascii="Tahoma" w:eastAsia="Tahoma" w:hAnsi="Tahoma" w:cs="Tahoma"/>
          <w:spacing w:val="1"/>
        </w:rPr>
        <w:t>a</w:t>
      </w:r>
      <w:r w:rsidRPr="00652FCF">
        <w:rPr>
          <w:rFonts w:ascii="Tahoma" w:eastAsia="Tahoma" w:hAnsi="Tahoma" w:cs="Tahoma"/>
        </w:rPr>
        <w:t>t</w:t>
      </w:r>
      <w:r w:rsidRPr="00652FCF">
        <w:rPr>
          <w:rFonts w:ascii="Tahoma" w:eastAsia="Tahoma" w:hAnsi="Tahoma" w:cs="Tahoma"/>
          <w:spacing w:val="-3"/>
        </w:rPr>
        <w:t>k</w:t>
      </w:r>
      <w:r w:rsidRPr="00652FCF">
        <w:rPr>
          <w:rFonts w:ascii="Tahoma" w:eastAsia="Tahoma" w:hAnsi="Tahoma" w:cs="Tahoma"/>
        </w:rPr>
        <w:t>o</w:t>
      </w:r>
      <w:r w:rsidRPr="00652FCF">
        <w:rPr>
          <w:rFonts w:ascii="Tahoma" w:eastAsia="Tahoma" w:hAnsi="Tahoma" w:cs="Tahoma"/>
          <w:spacing w:val="3"/>
        </w:rPr>
        <w:t>w</w:t>
      </w:r>
      <w:r w:rsidRPr="00652FCF">
        <w:rPr>
          <w:rFonts w:ascii="Tahoma" w:eastAsia="Tahoma" w:hAnsi="Tahoma" w:cs="Tahoma"/>
          <w:spacing w:val="-3"/>
        </w:rPr>
        <w:t>y</w:t>
      </w:r>
      <w:r w:rsidRPr="00652FCF">
        <w:rPr>
          <w:rFonts w:ascii="Tahoma" w:eastAsia="Tahoma" w:hAnsi="Tahoma" w:cs="Tahoma"/>
          <w:spacing w:val="2"/>
        </w:rPr>
        <w:t>c</w:t>
      </w:r>
      <w:r w:rsidRPr="00652FCF">
        <w:rPr>
          <w:rFonts w:ascii="Tahoma" w:eastAsia="Tahoma" w:hAnsi="Tahoma" w:cs="Tahoma"/>
        </w:rPr>
        <w:t xml:space="preserve">h </w:t>
      </w:r>
      <w:r w:rsidRPr="00652FCF">
        <w:rPr>
          <w:rFonts w:ascii="Tahoma" w:eastAsia="Tahoma" w:hAnsi="Tahoma" w:cs="Tahoma"/>
          <w:spacing w:val="1"/>
        </w:rPr>
        <w:t>wy</w:t>
      </w:r>
      <w:r w:rsidRPr="00652FCF">
        <w:rPr>
          <w:rFonts w:ascii="Tahoma" w:eastAsia="Tahoma" w:hAnsi="Tahoma" w:cs="Tahoma"/>
          <w:spacing w:val="-1"/>
        </w:rPr>
        <w:t>j</w:t>
      </w:r>
      <w:r w:rsidRPr="00652FCF">
        <w:rPr>
          <w:rFonts w:ascii="Tahoma" w:eastAsia="Tahoma" w:hAnsi="Tahoma" w:cs="Tahoma"/>
          <w:spacing w:val="1"/>
        </w:rPr>
        <w:t>a</w:t>
      </w:r>
      <w:r w:rsidRPr="00652FCF">
        <w:rPr>
          <w:rFonts w:ascii="Tahoma" w:eastAsia="Tahoma" w:hAnsi="Tahoma" w:cs="Tahoma"/>
        </w:rPr>
        <w:t>ś</w:t>
      </w:r>
      <w:r w:rsidRPr="00652FCF">
        <w:rPr>
          <w:rFonts w:ascii="Tahoma" w:eastAsia="Tahoma" w:hAnsi="Tahoma" w:cs="Tahoma"/>
          <w:spacing w:val="-1"/>
        </w:rPr>
        <w:t>n</w:t>
      </w:r>
      <w:r w:rsidRPr="00652FCF">
        <w:rPr>
          <w:rFonts w:ascii="Tahoma" w:eastAsia="Tahoma" w:hAnsi="Tahoma" w:cs="Tahoma"/>
        </w:rPr>
        <w:t>i</w:t>
      </w:r>
      <w:r w:rsidRPr="00652FCF">
        <w:rPr>
          <w:rFonts w:ascii="Tahoma" w:eastAsia="Tahoma" w:hAnsi="Tahoma" w:cs="Tahoma"/>
          <w:spacing w:val="3"/>
        </w:rPr>
        <w:t>e</w:t>
      </w:r>
      <w:r w:rsidRPr="00652FCF">
        <w:rPr>
          <w:rFonts w:ascii="Tahoma" w:eastAsia="Tahoma" w:hAnsi="Tahoma" w:cs="Tahoma"/>
        </w:rPr>
        <w:t>ń</w:t>
      </w:r>
      <w:r w:rsidRPr="00652FCF">
        <w:rPr>
          <w:rFonts w:ascii="Tahoma" w:eastAsia="Tahoma" w:hAnsi="Tahoma" w:cs="Tahoma"/>
          <w:spacing w:val="10"/>
        </w:rPr>
        <w:t xml:space="preserve"> </w:t>
      </w:r>
      <w:r w:rsidRPr="00652FCF">
        <w:rPr>
          <w:rFonts w:ascii="Tahoma" w:eastAsia="Tahoma" w:hAnsi="Tahoma" w:cs="Tahoma"/>
        </w:rPr>
        <w:t>w</w:t>
      </w:r>
      <w:r w:rsidRPr="00652FCF">
        <w:rPr>
          <w:rFonts w:ascii="Tahoma" w:eastAsia="Tahoma" w:hAnsi="Tahoma" w:cs="Tahoma"/>
          <w:spacing w:val="12"/>
        </w:rPr>
        <w:t xml:space="preserve"> </w:t>
      </w:r>
      <w:r w:rsidRPr="00652FCF">
        <w:rPr>
          <w:rFonts w:ascii="Tahoma" w:eastAsia="Tahoma" w:hAnsi="Tahoma" w:cs="Tahoma"/>
          <w:spacing w:val="1"/>
        </w:rPr>
        <w:t>w</w:t>
      </w:r>
      <w:r w:rsidRPr="00652FCF">
        <w:rPr>
          <w:rFonts w:ascii="Tahoma" w:eastAsia="Tahoma" w:hAnsi="Tahoma" w:cs="Tahoma"/>
          <w:spacing w:val="-1"/>
        </w:rPr>
        <w:t>y</w:t>
      </w:r>
      <w:r w:rsidRPr="00652FCF">
        <w:rPr>
          <w:rFonts w:ascii="Tahoma" w:eastAsia="Tahoma" w:hAnsi="Tahoma" w:cs="Tahoma"/>
        </w:rPr>
        <w:t>zna</w:t>
      </w:r>
      <w:r w:rsidRPr="00652FCF">
        <w:rPr>
          <w:rFonts w:ascii="Tahoma" w:eastAsia="Tahoma" w:hAnsi="Tahoma" w:cs="Tahoma"/>
          <w:spacing w:val="-1"/>
        </w:rPr>
        <w:t>c</w:t>
      </w:r>
      <w:r w:rsidRPr="00652FCF">
        <w:rPr>
          <w:rFonts w:ascii="Tahoma" w:eastAsia="Tahoma" w:hAnsi="Tahoma" w:cs="Tahoma"/>
        </w:rPr>
        <w:t>z</w:t>
      </w:r>
      <w:r w:rsidRPr="00652FCF">
        <w:rPr>
          <w:rFonts w:ascii="Tahoma" w:eastAsia="Tahoma" w:hAnsi="Tahoma" w:cs="Tahoma"/>
          <w:spacing w:val="2"/>
        </w:rPr>
        <w:t>o</w:t>
      </w:r>
      <w:r w:rsidRPr="00652FCF">
        <w:rPr>
          <w:rFonts w:ascii="Tahoma" w:eastAsia="Tahoma" w:hAnsi="Tahoma" w:cs="Tahoma"/>
          <w:spacing w:val="-3"/>
        </w:rPr>
        <w:t>n</w:t>
      </w:r>
      <w:r w:rsidRPr="00652FCF">
        <w:rPr>
          <w:rFonts w:ascii="Tahoma" w:eastAsia="Tahoma" w:hAnsi="Tahoma" w:cs="Tahoma"/>
          <w:spacing w:val="-1"/>
        </w:rPr>
        <w:t>y</w:t>
      </w:r>
      <w:r w:rsidRPr="00652FCF">
        <w:rPr>
          <w:rFonts w:ascii="Tahoma" w:eastAsia="Tahoma" w:hAnsi="Tahoma" w:cs="Tahoma"/>
        </w:rPr>
        <w:t>m</w:t>
      </w:r>
      <w:r w:rsidR="00673F03" w:rsidRPr="00673F03">
        <w:rPr>
          <w:rFonts w:ascii="Tahoma" w:eastAsia="Tahoma" w:hAnsi="Tahoma" w:cs="Tahoma"/>
        </w:rPr>
        <w:t xml:space="preserve"> </w:t>
      </w:r>
      <w:r w:rsidRPr="00673F03">
        <w:rPr>
          <w:rFonts w:ascii="Tahoma" w:eastAsia="Tahoma" w:hAnsi="Tahoma" w:cs="Tahoma"/>
        </w:rPr>
        <w:t>t</w:t>
      </w:r>
      <w:r w:rsidRPr="00673F03">
        <w:rPr>
          <w:rFonts w:ascii="Tahoma" w:eastAsia="Tahoma" w:hAnsi="Tahoma" w:cs="Tahoma"/>
          <w:spacing w:val="1"/>
        </w:rPr>
        <w:t>e</w:t>
      </w:r>
      <w:r w:rsidRPr="00673F03">
        <w:rPr>
          <w:rFonts w:ascii="Tahoma" w:eastAsia="Tahoma" w:hAnsi="Tahoma" w:cs="Tahoma"/>
        </w:rPr>
        <w:t>r</w:t>
      </w:r>
      <w:r w:rsidRPr="00673F03">
        <w:rPr>
          <w:rFonts w:ascii="Tahoma" w:eastAsia="Tahoma" w:hAnsi="Tahoma" w:cs="Tahoma"/>
          <w:spacing w:val="1"/>
        </w:rPr>
        <w:t>m</w:t>
      </w:r>
      <w:r w:rsidRPr="00673F03">
        <w:rPr>
          <w:rFonts w:ascii="Tahoma" w:eastAsia="Tahoma" w:hAnsi="Tahoma" w:cs="Tahoma"/>
        </w:rPr>
        <w:t>i</w:t>
      </w:r>
      <w:r w:rsidRPr="00673F03">
        <w:rPr>
          <w:rFonts w:ascii="Tahoma" w:eastAsia="Tahoma" w:hAnsi="Tahoma" w:cs="Tahoma"/>
          <w:spacing w:val="-1"/>
        </w:rPr>
        <w:t>n</w:t>
      </w:r>
      <w:r w:rsidRPr="00673F03">
        <w:rPr>
          <w:rFonts w:ascii="Tahoma" w:eastAsia="Tahoma" w:hAnsi="Tahoma" w:cs="Tahoma"/>
        </w:rPr>
        <w:t>i</w:t>
      </w:r>
      <w:r w:rsidRPr="00673F03">
        <w:rPr>
          <w:rFonts w:ascii="Tahoma" w:eastAsia="Tahoma" w:hAnsi="Tahoma" w:cs="Tahoma"/>
          <w:spacing w:val="1"/>
        </w:rPr>
        <w:t>e</w:t>
      </w:r>
      <w:r w:rsidRPr="00673F03">
        <w:rPr>
          <w:rFonts w:ascii="Tahoma" w:eastAsia="Tahoma" w:hAnsi="Tahoma" w:cs="Tahoma"/>
        </w:rPr>
        <w:t>.</w:t>
      </w:r>
      <w:r w:rsidRPr="00673F03">
        <w:rPr>
          <w:rFonts w:ascii="Tahoma" w:eastAsia="Tahoma" w:hAnsi="Tahoma" w:cs="Tahoma"/>
          <w:spacing w:val="7"/>
        </w:rPr>
        <w:t xml:space="preserve"> </w:t>
      </w:r>
      <w:r w:rsidRPr="00673F03">
        <w:rPr>
          <w:rFonts w:ascii="Tahoma" w:eastAsia="Tahoma" w:hAnsi="Tahoma" w:cs="Tahoma"/>
        </w:rPr>
        <w:t>IZ</w:t>
      </w:r>
      <w:r w:rsidRPr="00673F03">
        <w:rPr>
          <w:rFonts w:ascii="Tahoma" w:eastAsia="Tahoma" w:hAnsi="Tahoma" w:cs="Tahoma"/>
          <w:spacing w:val="14"/>
        </w:rPr>
        <w:t xml:space="preserve"> </w:t>
      </w:r>
      <w:r w:rsidRPr="00673F03">
        <w:rPr>
          <w:rFonts w:ascii="Tahoma" w:eastAsia="Tahoma" w:hAnsi="Tahoma" w:cs="Tahoma"/>
        </w:rPr>
        <w:t>może</w:t>
      </w:r>
      <w:r w:rsidRPr="00673F03">
        <w:rPr>
          <w:rFonts w:ascii="Tahoma" w:eastAsia="Tahoma" w:hAnsi="Tahoma" w:cs="Tahoma"/>
          <w:spacing w:val="12"/>
        </w:rPr>
        <w:t xml:space="preserve"> </w:t>
      </w:r>
      <w:r w:rsidRPr="00673F03">
        <w:rPr>
          <w:rFonts w:ascii="Tahoma" w:eastAsia="Tahoma" w:hAnsi="Tahoma" w:cs="Tahoma"/>
        </w:rPr>
        <w:t>w</w:t>
      </w:r>
      <w:r w:rsidRPr="00673F03">
        <w:rPr>
          <w:rFonts w:ascii="Tahoma" w:eastAsia="Tahoma" w:hAnsi="Tahoma" w:cs="Tahoma"/>
          <w:spacing w:val="17"/>
        </w:rPr>
        <w:t xml:space="preserve"> </w:t>
      </w:r>
      <w:r w:rsidRPr="00673F03">
        <w:rPr>
          <w:rFonts w:ascii="Tahoma" w:eastAsia="Tahoma" w:hAnsi="Tahoma" w:cs="Tahoma"/>
        </w:rPr>
        <w:t>szcz</w:t>
      </w:r>
      <w:r w:rsidRPr="00673F03">
        <w:rPr>
          <w:rFonts w:ascii="Tahoma" w:eastAsia="Tahoma" w:hAnsi="Tahoma" w:cs="Tahoma"/>
          <w:spacing w:val="1"/>
        </w:rPr>
        <w:t>e</w:t>
      </w:r>
      <w:r w:rsidRPr="00673F03">
        <w:rPr>
          <w:rFonts w:ascii="Tahoma" w:eastAsia="Tahoma" w:hAnsi="Tahoma" w:cs="Tahoma"/>
        </w:rPr>
        <w:t>gól</w:t>
      </w:r>
      <w:r w:rsidRPr="00673F03">
        <w:rPr>
          <w:rFonts w:ascii="Tahoma" w:eastAsia="Tahoma" w:hAnsi="Tahoma" w:cs="Tahoma"/>
          <w:spacing w:val="-1"/>
        </w:rPr>
        <w:t>n</w:t>
      </w:r>
      <w:r w:rsidRPr="00673F03">
        <w:rPr>
          <w:rFonts w:ascii="Tahoma" w:eastAsia="Tahoma" w:hAnsi="Tahoma" w:cs="Tahoma"/>
        </w:rPr>
        <w:t>o</w:t>
      </w:r>
      <w:r w:rsidRPr="00673F03">
        <w:rPr>
          <w:rFonts w:ascii="Tahoma" w:eastAsia="Tahoma" w:hAnsi="Tahoma" w:cs="Tahoma"/>
          <w:spacing w:val="2"/>
        </w:rPr>
        <w:t>ś</w:t>
      </w:r>
      <w:r w:rsidRPr="00673F03">
        <w:rPr>
          <w:rFonts w:ascii="Tahoma" w:eastAsia="Tahoma" w:hAnsi="Tahoma" w:cs="Tahoma"/>
          <w:spacing w:val="-1"/>
        </w:rPr>
        <w:t>c</w:t>
      </w:r>
      <w:r w:rsidRPr="00673F03">
        <w:rPr>
          <w:rFonts w:ascii="Tahoma" w:eastAsia="Tahoma" w:hAnsi="Tahoma" w:cs="Tahoma"/>
        </w:rPr>
        <w:t>i</w:t>
      </w:r>
      <w:r w:rsidRPr="00673F03">
        <w:rPr>
          <w:rFonts w:ascii="Tahoma" w:eastAsia="Tahoma" w:hAnsi="Tahoma" w:cs="Tahoma"/>
          <w:spacing w:val="5"/>
        </w:rPr>
        <w:t xml:space="preserve"> </w:t>
      </w:r>
      <w:r w:rsidRPr="00673F03">
        <w:rPr>
          <w:rFonts w:ascii="Tahoma" w:eastAsia="Tahoma" w:hAnsi="Tahoma" w:cs="Tahoma"/>
          <w:spacing w:val="1"/>
        </w:rPr>
        <w:t>we</w:t>
      </w:r>
      <w:r w:rsidRPr="00673F03">
        <w:rPr>
          <w:rFonts w:ascii="Tahoma" w:eastAsia="Tahoma" w:hAnsi="Tahoma" w:cs="Tahoma"/>
        </w:rPr>
        <w:t>z</w:t>
      </w:r>
      <w:r w:rsidRPr="00673F03">
        <w:rPr>
          <w:rFonts w:ascii="Tahoma" w:eastAsia="Tahoma" w:hAnsi="Tahoma" w:cs="Tahoma"/>
          <w:spacing w:val="-1"/>
        </w:rPr>
        <w:t>w</w:t>
      </w:r>
      <w:r w:rsidRPr="00673F03">
        <w:rPr>
          <w:rFonts w:ascii="Tahoma" w:eastAsia="Tahoma" w:hAnsi="Tahoma" w:cs="Tahoma"/>
          <w:spacing w:val="1"/>
        </w:rPr>
        <w:t>a</w:t>
      </w:r>
      <w:r w:rsidRPr="00673F03">
        <w:rPr>
          <w:rFonts w:ascii="Tahoma" w:eastAsia="Tahoma" w:hAnsi="Tahoma" w:cs="Tahoma"/>
        </w:rPr>
        <w:t>ć</w:t>
      </w:r>
      <w:r w:rsidRPr="00673F03">
        <w:rPr>
          <w:rFonts w:ascii="Tahoma" w:eastAsia="Tahoma" w:hAnsi="Tahoma" w:cs="Tahoma"/>
          <w:spacing w:val="10"/>
        </w:rPr>
        <w:t xml:space="preserve"> </w:t>
      </w:r>
      <w:r w:rsidRPr="00673F03">
        <w:rPr>
          <w:rFonts w:ascii="Tahoma" w:eastAsia="Tahoma" w:hAnsi="Tahoma" w:cs="Tahoma"/>
        </w:rPr>
        <w:t>B</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spacing w:val="3"/>
        </w:rPr>
        <w:t>e</w:t>
      </w:r>
      <w:r w:rsidRPr="00673F03">
        <w:rPr>
          <w:rFonts w:ascii="Tahoma" w:eastAsia="Tahoma" w:hAnsi="Tahoma" w:cs="Tahoma"/>
          <w:spacing w:val="-1"/>
        </w:rPr>
        <w:t>f</w:t>
      </w:r>
      <w:r w:rsidRPr="00673F03">
        <w:rPr>
          <w:rFonts w:ascii="Tahoma" w:eastAsia="Tahoma" w:hAnsi="Tahoma" w:cs="Tahoma"/>
        </w:rPr>
        <w:t>i</w:t>
      </w:r>
      <w:r w:rsidRPr="00673F03">
        <w:rPr>
          <w:rFonts w:ascii="Tahoma" w:eastAsia="Tahoma" w:hAnsi="Tahoma" w:cs="Tahoma"/>
          <w:spacing w:val="2"/>
        </w:rPr>
        <w:t>c</w:t>
      </w:r>
      <w:r w:rsidRPr="00673F03">
        <w:rPr>
          <w:rFonts w:ascii="Tahoma" w:eastAsia="Tahoma" w:hAnsi="Tahoma" w:cs="Tahoma"/>
          <w:spacing w:val="3"/>
        </w:rPr>
        <w:t>j</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ta</w:t>
      </w:r>
      <w:r w:rsidRPr="00673F03">
        <w:rPr>
          <w:rFonts w:ascii="Tahoma" w:eastAsia="Tahoma" w:hAnsi="Tahoma" w:cs="Tahoma"/>
          <w:spacing w:val="5"/>
        </w:rPr>
        <w:t xml:space="preserve"> </w:t>
      </w:r>
      <w:r w:rsidRPr="00673F03">
        <w:rPr>
          <w:rFonts w:ascii="Tahoma" w:eastAsia="Tahoma" w:hAnsi="Tahoma" w:cs="Tahoma"/>
        </w:rPr>
        <w:t>do</w:t>
      </w:r>
      <w:r w:rsidRPr="00673F03">
        <w:rPr>
          <w:rFonts w:ascii="Tahoma" w:eastAsia="Tahoma" w:hAnsi="Tahoma" w:cs="Tahoma"/>
          <w:spacing w:val="13"/>
        </w:rPr>
        <w:t xml:space="preserve"> </w:t>
      </w:r>
      <w:r w:rsidRPr="00673F03">
        <w:rPr>
          <w:rFonts w:ascii="Tahoma" w:eastAsia="Tahoma" w:hAnsi="Tahoma" w:cs="Tahoma"/>
        </w:rPr>
        <w:t>z</w:t>
      </w:r>
      <w:r w:rsidRPr="00673F03">
        <w:rPr>
          <w:rFonts w:ascii="Tahoma" w:eastAsia="Tahoma" w:hAnsi="Tahoma" w:cs="Tahoma"/>
          <w:spacing w:val="1"/>
        </w:rPr>
        <w:t>ł</w:t>
      </w:r>
      <w:r w:rsidRPr="00673F03">
        <w:rPr>
          <w:rFonts w:ascii="Tahoma" w:eastAsia="Tahoma" w:hAnsi="Tahoma" w:cs="Tahoma"/>
        </w:rPr>
        <w:t>oż</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ia</w:t>
      </w:r>
      <w:r w:rsidRPr="00673F03">
        <w:rPr>
          <w:rFonts w:ascii="Tahoma" w:eastAsia="Tahoma" w:hAnsi="Tahoma" w:cs="Tahoma"/>
          <w:spacing w:val="12"/>
        </w:rPr>
        <w:t xml:space="preserve"> </w:t>
      </w:r>
      <w:r w:rsidRPr="00673F03">
        <w:rPr>
          <w:rFonts w:ascii="Tahoma" w:eastAsia="Tahoma" w:hAnsi="Tahoma" w:cs="Tahoma"/>
          <w:spacing w:val="-1"/>
        </w:rPr>
        <w:t>k</w:t>
      </w:r>
      <w:r w:rsidRPr="00673F03">
        <w:rPr>
          <w:rFonts w:ascii="Tahoma" w:eastAsia="Tahoma" w:hAnsi="Tahoma" w:cs="Tahoma"/>
        </w:rPr>
        <w:t>opii</w:t>
      </w:r>
      <w:r w:rsidRPr="00673F03">
        <w:rPr>
          <w:rFonts w:ascii="Tahoma" w:eastAsia="Tahoma" w:hAnsi="Tahoma" w:cs="Tahoma"/>
          <w:spacing w:val="11"/>
        </w:rPr>
        <w:t xml:space="preserve"> </w:t>
      </w:r>
      <w:r w:rsidRPr="00673F03">
        <w:rPr>
          <w:rFonts w:ascii="Tahoma" w:eastAsia="Tahoma" w:hAnsi="Tahoma" w:cs="Tahoma"/>
        </w:rPr>
        <w:t>p</w:t>
      </w:r>
      <w:r w:rsidRPr="00673F03">
        <w:rPr>
          <w:rFonts w:ascii="Tahoma" w:eastAsia="Tahoma" w:hAnsi="Tahoma" w:cs="Tahoma"/>
          <w:spacing w:val="2"/>
        </w:rPr>
        <w:t>o</w:t>
      </w:r>
      <w:r w:rsidRPr="00673F03">
        <w:rPr>
          <w:rFonts w:ascii="Tahoma" w:eastAsia="Tahoma" w:hAnsi="Tahoma" w:cs="Tahoma"/>
        </w:rPr>
        <w:t>ś</w:t>
      </w:r>
      <w:r w:rsidRPr="00673F03">
        <w:rPr>
          <w:rFonts w:ascii="Tahoma" w:eastAsia="Tahoma" w:hAnsi="Tahoma" w:cs="Tahoma"/>
          <w:spacing w:val="1"/>
        </w:rPr>
        <w:t>w</w:t>
      </w:r>
      <w:r w:rsidRPr="00673F03">
        <w:rPr>
          <w:rFonts w:ascii="Tahoma" w:eastAsia="Tahoma" w:hAnsi="Tahoma" w:cs="Tahoma"/>
        </w:rPr>
        <w:t>i</w:t>
      </w:r>
      <w:r w:rsidRPr="00673F03">
        <w:rPr>
          <w:rFonts w:ascii="Tahoma" w:eastAsia="Tahoma" w:hAnsi="Tahoma" w:cs="Tahoma"/>
          <w:spacing w:val="1"/>
        </w:rPr>
        <w:t>a</w:t>
      </w:r>
      <w:r w:rsidRPr="00673F03">
        <w:rPr>
          <w:rFonts w:ascii="Tahoma" w:eastAsia="Tahoma" w:hAnsi="Tahoma" w:cs="Tahoma"/>
        </w:rPr>
        <w:t>dczo</w:t>
      </w:r>
      <w:r w:rsidRPr="00673F03">
        <w:rPr>
          <w:rFonts w:ascii="Tahoma" w:eastAsia="Tahoma" w:hAnsi="Tahoma" w:cs="Tahoma"/>
          <w:spacing w:val="-1"/>
        </w:rPr>
        <w:t>n</w:t>
      </w:r>
      <w:r w:rsidRPr="00673F03">
        <w:rPr>
          <w:rFonts w:ascii="Tahoma" w:eastAsia="Tahoma" w:hAnsi="Tahoma" w:cs="Tahoma"/>
          <w:spacing w:val="-3"/>
        </w:rPr>
        <w:t>y</w:t>
      </w:r>
      <w:r w:rsidRPr="00673F03">
        <w:rPr>
          <w:rFonts w:ascii="Tahoma" w:eastAsia="Tahoma" w:hAnsi="Tahoma" w:cs="Tahoma"/>
          <w:spacing w:val="2"/>
        </w:rPr>
        <w:t>c</w:t>
      </w:r>
      <w:r w:rsidRPr="00673F03">
        <w:rPr>
          <w:rFonts w:ascii="Tahoma" w:eastAsia="Tahoma" w:hAnsi="Tahoma" w:cs="Tahoma"/>
        </w:rPr>
        <w:t>h za</w:t>
      </w:r>
      <w:r w:rsidR="00673F03">
        <w:rPr>
          <w:rFonts w:ascii="Tahoma" w:eastAsia="Tahoma" w:hAnsi="Tahoma" w:cs="Tahoma"/>
        </w:rPr>
        <w:t xml:space="preserve"> </w:t>
      </w:r>
      <w:r w:rsidRPr="00673F03">
        <w:rPr>
          <w:rFonts w:ascii="Tahoma" w:eastAsia="Tahoma" w:hAnsi="Tahoma" w:cs="Tahoma"/>
        </w:rPr>
        <w:t>zgod</w:t>
      </w:r>
      <w:r w:rsidRPr="00673F03">
        <w:rPr>
          <w:rFonts w:ascii="Tahoma" w:eastAsia="Tahoma" w:hAnsi="Tahoma" w:cs="Tahoma"/>
          <w:spacing w:val="-1"/>
        </w:rPr>
        <w:t>n</w:t>
      </w:r>
      <w:r w:rsidRPr="00673F03">
        <w:rPr>
          <w:rFonts w:ascii="Tahoma" w:eastAsia="Tahoma" w:hAnsi="Tahoma" w:cs="Tahoma"/>
        </w:rPr>
        <w:t>ość</w:t>
      </w:r>
      <w:r w:rsidR="00652FCF">
        <w:rPr>
          <w:rFonts w:ascii="Tahoma" w:eastAsia="Tahoma" w:hAnsi="Tahoma" w:cs="Tahoma"/>
          <w:spacing w:val="-9"/>
        </w:rPr>
        <w:t xml:space="preserve"> </w:t>
      </w:r>
      <w:r w:rsidRPr="00673F03">
        <w:rPr>
          <w:rFonts w:ascii="Tahoma" w:eastAsia="Tahoma" w:hAnsi="Tahoma" w:cs="Tahoma"/>
        </w:rPr>
        <w:t>z</w:t>
      </w:r>
      <w:r w:rsidRPr="00673F03">
        <w:rPr>
          <w:rFonts w:ascii="Tahoma" w:eastAsia="Tahoma" w:hAnsi="Tahoma" w:cs="Tahoma"/>
          <w:spacing w:val="2"/>
        </w:rPr>
        <w:t xml:space="preserve"> </w:t>
      </w:r>
      <w:r w:rsidRPr="00673F03">
        <w:rPr>
          <w:rFonts w:ascii="Tahoma" w:eastAsia="Tahoma" w:hAnsi="Tahoma" w:cs="Tahoma"/>
        </w:rPr>
        <w:t>or</w:t>
      </w:r>
      <w:r w:rsidRPr="00673F03">
        <w:rPr>
          <w:rFonts w:ascii="Tahoma" w:eastAsia="Tahoma" w:hAnsi="Tahoma" w:cs="Tahoma"/>
          <w:spacing w:val="-1"/>
        </w:rPr>
        <w:t>y</w:t>
      </w:r>
      <w:r w:rsidRPr="00673F03">
        <w:rPr>
          <w:rFonts w:ascii="Tahoma" w:eastAsia="Tahoma" w:hAnsi="Tahoma" w:cs="Tahoma"/>
        </w:rPr>
        <w:t>gina</w:t>
      </w:r>
      <w:r w:rsidRPr="00673F03">
        <w:rPr>
          <w:rFonts w:ascii="Tahoma" w:eastAsia="Tahoma" w:hAnsi="Tahoma" w:cs="Tahoma"/>
          <w:spacing w:val="1"/>
        </w:rPr>
        <w:t>łe</w:t>
      </w:r>
      <w:r w:rsidRPr="00673F03">
        <w:rPr>
          <w:rFonts w:ascii="Tahoma" w:eastAsia="Tahoma" w:hAnsi="Tahoma" w:cs="Tahoma"/>
        </w:rPr>
        <w:t>m</w:t>
      </w:r>
      <w:r w:rsidRPr="00673F03">
        <w:rPr>
          <w:rFonts w:ascii="Tahoma" w:eastAsia="Tahoma" w:hAnsi="Tahoma" w:cs="Tahoma"/>
          <w:spacing w:val="-10"/>
        </w:rPr>
        <w:t xml:space="preserve"> </w:t>
      </w:r>
      <w:r w:rsidRPr="00673F03">
        <w:rPr>
          <w:rFonts w:ascii="Tahoma" w:eastAsia="Tahoma" w:hAnsi="Tahoma" w:cs="Tahoma"/>
        </w:rPr>
        <w:t>d</w:t>
      </w:r>
      <w:r w:rsidRPr="00673F03">
        <w:rPr>
          <w:rFonts w:ascii="Tahoma" w:eastAsia="Tahoma" w:hAnsi="Tahoma" w:cs="Tahoma"/>
          <w:spacing w:val="4"/>
        </w:rPr>
        <w:t>o</w:t>
      </w:r>
      <w:r w:rsidRPr="00673F03">
        <w:rPr>
          <w:rFonts w:ascii="Tahoma" w:eastAsia="Tahoma" w:hAnsi="Tahoma" w:cs="Tahoma"/>
          <w:spacing w:val="1"/>
        </w:rPr>
        <w:t>k</w:t>
      </w:r>
      <w:r w:rsidRPr="00673F03">
        <w:rPr>
          <w:rFonts w:ascii="Tahoma" w:eastAsia="Tahoma" w:hAnsi="Tahoma" w:cs="Tahoma"/>
          <w:spacing w:val="-1"/>
        </w:rPr>
        <w:t>u</w:t>
      </w:r>
      <w:r w:rsidRPr="00673F03">
        <w:rPr>
          <w:rFonts w:ascii="Tahoma" w:eastAsia="Tahoma" w:hAnsi="Tahoma" w:cs="Tahoma"/>
        </w:rPr>
        <w:t>m</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tó</w:t>
      </w:r>
      <w:r w:rsidRPr="00673F03">
        <w:rPr>
          <w:rFonts w:ascii="Tahoma" w:eastAsia="Tahoma" w:hAnsi="Tahoma" w:cs="Tahoma"/>
          <w:spacing w:val="-5"/>
        </w:rPr>
        <w:t>w</w:t>
      </w:r>
      <w:r w:rsidRPr="00673F03">
        <w:rPr>
          <w:rFonts w:ascii="Tahoma" w:eastAsia="Tahoma" w:hAnsi="Tahoma" w:cs="Tahoma"/>
        </w:rPr>
        <w:t>,</w:t>
      </w:r>
      <w:r w:rsidRPr="00673F03">
        <w:rPr>
          <w:rFonts w:ascii="Tahoma" w:eastAsia="Tahoma" w:hAnsi="Tahoma" w:cs="Tahoma"/>
          <w:spacing w:val="-12"/>
        </w:rPr>
        <w:t xml:space="preserve"> </w:t>
      </w:r>
      <w:r w:rsidRPr="00673F03">
        <w:rPr>
          <w:rFonts w:ascii="Tahoma" w:eastAsia="Tahoma" w:hAnsi="Tahoma" w:cs="Tahoma"/>
        </w:rPr>
        <w:t>w</w:t>
      </w:r>
      <w:r w:rsidRPr="00673F03">
        <w:rPr>
          <w:rFonts w:ascii="Tahoma" w:eastAsia="Tahoma" w:hAnsi="Tahoma" w:cs="Tahoma"/>
          <w:spacing w:val="-1"/>
        </w:rPr>
        <w:t xml:space="preserve"> </w:t>
      </w:r>
      <w:r w:rsidRPr="00673F03">
        <w:rPr>
          <w:rFonts w:ascii="Tahoma" w:eastAsia="Tahoma" w:hAnsi="Tahoma" w:cs="Tahoma"/>
          <w:spacing w:val="1"/>
        </w:rPr>
        <w:t>t</w:t>
      </w:r>
      <w:r w:rsidRPr="00673F03">
        <w:rPr>
          <w:rFonts w:ascii="Tahoma" w:eastAsia="Tahoma" w:hAnsi="Tahoma" w:cs="Tahoma"/>
          <w:spacing w:val="-1"/>
        </w:rPr>
        <w:t>y</w:t>
      </w:r>
      <w:r w:rsidRPr="00673F03">
        <w:rPr>
          <w:rFonts w:ascii="Tahoma" w:eastAsia="Tahoma" w:hAnsi="Tahoma" w:cs="Tahoma"/>
        </w:rPr>
        <w:t>m</w:t>
      </w:r>
      <w:r w:rsidRPr="00673F03">
        <w:rPr>
          <w:rFonts w:ascii="Tahoma" w:eastAsia="Tahoma" w:hAnsi="Tahoma" w:cs="Tahoma"/>
          <w:spacing w:val="-3"/>
        </w:rPr>
        <w:t xml:space="preserve"> </w:t>
      </w:r>
      <w:r w:rsidRPr="00673F03">
        <w:rPr>
          <w:rFonts w:ascii="Tahoma" w:eastAsia="Tahoma" w:hAnsi="Tahoma" w:cs="Tahoma"/>
        </w:rPr>
        <w:t>d</w:t>
      </w:r>
      <w:r w:rsidRPr="00673F03">
        <w:rPr>
          <w:rFonts w:ascii="Tahoma" w:eastAsia="Tahoma" w:hAnsi="Tahoma" w:cs="Tahoma"/>
          <w:spacing w:val="2"/>
        </w:rPr>
        <w:t>o</w:t>
      </w:r>
      <w:r w:rsidRPr="00673F03">
        <w:rPr>
          <w:rFonts w:ascii="Tahoma" w:eastAsia="Tahoma" w:hAnsi="Tahoma" w:cs="Tahoma"/>
          <w:spacing w:val="-1"/>
        </w:rPr>
        <w:t>ku</w:t>
      </w:r>
      <w:r w:rsidRPr="00673F03">
        <w:rPr>
          <w:rFonts w:ascii="Tahoma" w:eastAsia="Tahoma" w:hAnsi="Tahoma" w:cs="Tahoma"/>
        </w:rPr>
        <w:t>m</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spacing w:val="3"/>
        </w:rPr>
        <w:t>t</w:t>
      </w:r>
      <w:r w:rsidRPr="00673F03">
        <w:rPr>
          <w:rFonts w:ascii="Tahoma" w:eastAsia="Tahoma" w:hAnsi="Tahoma" w:cs="Tahoma"/>
        </w:rPr>
        <w:t>ów</w:t>
      </w:r>
      <w:r w:rsidRPr="00673F03">
        <w:rPr>
          <w:rFonts w:ascii="Tahoma" w:eastAsia="Tahoma" w:hAnsi="Tahoma" w:cs="Tahoma"/>
          <w:spacing w:val="-8"/>
        </w:rPr>
        <w:t xml:space="preserve"> </w:t>
      </w:r>
      <w:r w:rsidRPr="00673F03">
        <w:rPr>
          <w:rFonts w:ascii="Tahoma" w:eastAsia="Tahoma" w:hAnsi="Tahoma" w:cs="Tahoma"/>
          <w:spacing w:val="-1"/>
        </w:rPr>
        <w:t>k</w:t>
      </w:r>
      <w:r w:rsidRPr="00673F03">
        <w:rPr>
          <w:rFonts w:ascii="Tahoma" w:eastAsia="Tahoma" w:hAnsi="Tahoma" w:cs="Tahoma"/>
        </w:rPr>
        <w:t>si</w:t>
      </w:r>
      <w:r w:rsidRPr="00673F03">
        <w:rPr>
          <w:rFonts w:ascii="Tahoma" w:eastAsia="Tahoma" w:hAnsi="Tahoma" w:cs="Tahoma"/>
          <w:spacing w:val="1"/>
        </w:rPr>
        <w:t>ę</w:t>
      </w:r>
      <w:r w:rsidRPr="00673F03">
        <w:rPr>
          <w:rFonts w:ascii="Tahoma" w:eastAsia="Tahoma" w:hAnsi="Tahoma" w:cs="Tahoma"/>
        </w:rPr>
        <w:t>go</w:t>
      </w:r>
      <w:r w:rsidRPr="00673F03">
        <w:rPr>
          <w:rFonts w:ascii="Tahoma" w:eastAsia="Tahoma" w:hAnsi="Tahoma" w:cs="Tahoma"/>
          <w:spacing w:val="3"/>
        </w:rPr>
        <w:t>w</w:t>
      </w:r>
      <w:r w:rsidRPr="00673F03">
        <w:rPr>
          <w:rFonts w:ascii="Tahoma" w:eastAsia="Tahoma" w:hAnsi="Tahoma" w:cs="Tahoma"/>
          <w:spacing w:val="-3"/>
        </w:rPr>
        <w:t>y</w:t>
      </w:r>
      <w:r w:rsidRPr="00673F03">
        <w:rPr>
          <w:rFonts w:ascii="Tahoma" w:eastAsia="Tahoma" w:hAnsi="Tahoma" w:cs="Tahoma"/>
          <w:spacing w:val="2"/>
        </w:rPr>
        <w:t>c</w:t>
      </w:r>
      <w:r w:rsidRPr="00673F03">
        <w:rPr>
          <w:rFonts w:ascii="Tahoma" w:eastAsia="Tahoma" w:hAnsi="Tahoma" w:cs="Tahoma"/>
        </w:rPr>
        <w:t>h</w:t>
      </w:r>
      <w:r w:rsidRPr="00673F03">
        <w:rPr>
          <w:rFonts w:ascii="Tahoma" w:eastAsia="Tahoma" w:hAnsi="Tahoma" w:cs="Tahoma"/>
          <w:spacing w:val="-11"/>
        </w:rPr>
        <w:t xml:space="preserve"> </w:t>
      </w:r>
      <w:r w:rsidRPr="00673F03">
        <w:rPr>
          <w:rFonts w:ascii="Tahoma" w:eastAsia="Tahoma" w:hAnsi="Tahoma" w:cs="Tahoma"/>
        </w:rPr>
        <w:t>do</w:t>
      </w:r>
      <w:r w:rsidRPr="00673F03">
        <w:rPr>
          <w:rFonts w:ascii="Tahoma" w:eastAsia="Tahoma" w:hAnsi="Tahoma" w:cs="Tahoma"/>
          <w:spacing w:val="1"/>
        </w:rPr>
        <w:t>t</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z</w:t>
      </w:r>
      <w:r w:rsidRPr="00673F03">
        <w:rPr>
          <w:rFonts w:ascii="Tahoma" w:eastAsia="Tahoma" w:hAnsi="Tahoma" w:cs="Tahoma"/>
          <w:spacing w:val="4"/>
        </w:rPr>
        <w:t>ą</w:t>
      </w:r>
      <w:r w:rsidRPr="00673F03">
        <w:rPr>
          <w:rFonts w:ascii="Tahoma" w:eastAsia="Tahoma" w:hAnsi="Tahoma" w:cs="Tahoma"/>
          <w:spacing w:val="2"/>
        </w:rPr>
        <w:t>c</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h</w:t>
      </w:r>
      <w:r w:rsidRPr="00673F03">
        <w:rPr>
          <w:rFonts w:ascii="Tahoma" w:eastAsia="Tahoma" w:hAnsi="Tahoma" w:cs="Tahoma"/>
          <w:spacing w:val="-8"/>
        </w:rPr>
        <w:t xml:space="preserve"> </w:t>
      </w:r>
      <w:r w:rsidRPr="00673F03">
        <w:rPr>
          <w:rFonts w:ascii="Tahoma" w:eastAsia="Tahoma" w:hAnsi="Tahoma" w:cs="Tahoma"/>
        </w:rPr>
        <w:t>pro</w:t>
      </w:r>
      <w:r w:rsidRPr="00673F03">
        <w:rPr>
          <w:rFonts w:ascii="Tahoma" w:eastAsia="Tahoma" w:hAnsi="Tahoma" w:cs="Tahoma"/>
          <w:spacing w:val="-1"/>
        </w:rPr>
        <w:t>j</w:t>
      </w:r>
      <w:r w:rsidRPr="00673F03">
        <w:rPr>
          <w:rFonts w:ascii="Tahoma" w:eastAsia="Tahoma" w:hAnsi="Tahoma" w:cs="Tahoma"/>
          <w:spacing w:val="1"/>
        </w:rPr>
        <w:t>e</w:t>
      </w:r>
      <w:r w:rsidRPr="00673F03">
        <w:rPr>
          <w:rFonts w:ascii="Tahoma" w:eastAsia="Tahoma" w:hAnsi="Tahoma" w:cs="Tahoma"/>
          <w:spacing w:val="-1"/>
        </w:rPr>
        <w:t>k</w:t>
      </w:r>
      <w:r w:rsidRPr="00673F03">
        <w:rPr>
          <w:rFonts w:ascii="Tahoma" w:eastAsia="Tahoma" w:hAnsi="Tahoma" w:cs="Tahoma"/>
        </w:rPr>
        <w:t>t</w:t>
      </w:r>
      <w:r w:rsidRPr="00673F03">
        <w:rPr>
          <w:rFonts w:ascii="Tahoma" w:eastAsia="Tahoma" w:hAnsi="Tahoma" w:cs="Tahoma"/>
          <w:spacing w:val="-1"/>
        </w:rPr>
        <w:t>u</w:t>
      </w:r>
      <w:r w:rsidRPr="00673F03">
        <w:rPr>
          <w:rFonts w:ascii="Tahoma" w:eastAsia="Tahoma" w:hAnsi="Tahoma" w:cs="Tahoma"/>
        </w:rPr>
        <w:t>.</w:t>
      </w:r>
    </w:p>
    <w:p w14:paraId="505C6FA5" w14:textId="06DD09A1" w:rsidR="00942F4E" w:rsidRPr="00B927F1"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B927F1">
        <w:rPr>
          <w:rFonts w:ascii="Tahoma" w:eastAsia="Tahoma" w:hAnsi="Tahoma" w:cs="Tahoma"/>
        </w:rPr>
        <w:t>B</w:t>
      </w:r>
      <w:r w:rsidRPr="00B927F1">
        <w:rPr>
          <w:rFonts w:ascii="Tahoma" w:eastAsia="Tahoma" w:hAnsi="Tahoma" w:cs="Tahoma"/>
          <w:spacing w:val="1"/>
        </w:rPr>
        <w:t>e</w:t>
      </w:r>
      <w:r w:rsidRPr="00B927F1">
        <w:rPr>
          <w:rFonts w:ascii="Tahoma" w:eastAsia="Tahoma" w:hAnsi="Tahoma" w:cs="Tahoma"/>
          <w:spacing w:val="-1"/>
        </w:rPr>
        <w:t>n</w:t>
      </w:r>
      <w:r w:rsidRPr="00B927F1">
        <w:rPr>
          <w:rFonts w:ascii="Tahoma" w:eastAsia="Tahoma" w:hAnsi="Tahoma" w:cs="Tahoma"/>
          <w:spacing w:val="1"/>
        </w:rPr>
        <w:t>e</w:t>
      </w:r>
      <w:r w:rsidRPr="00B927F1">
        <w:rPr>
          <w:rFonts w:ascii="Tahoma" w:eastAsia="Tahoma" w:hAnsi="Tahoma" w:cs="Tahoma"/>
          <w:spacing w:val="-1"/>
        </w:rPr>
        <w:t>f</w:t>
      </w:r>
      <w:r w:rsidRPr="00B927F1">
        <w:rPr>
          <w:rFonts w:ascii="Tahoma" w:eastAsia="Tahoma" w:hAnsi="Tahoma" w:cs="Tahoma"/>
          <w:spacing w:val="2"/>
        </w:rPr>
        <w:t>i</w:t>
      </w:r>
      <w:r w:rsidRPr="00B927F1">
        <w:rPr>
          <w:rFonts w:ascii="Tahoma" w:eastAsia="Tahoma" w:hAnsi="Tahoma" w:cs="Tahoma"/>
          <w:spacing w:val="-1"/>
        </w:rPr>
        <w:t>cj</w:t>
      </w:r>
      <w:r w:rsidRPr="00B927F1">
        <w:rPr>
          <w:rFonts w:ascii="Tahoma" w:eastAsia="Tahoma" w:hAnsi="Tahoma" w:cs="Tahoma"/>
          <w:spacing w:val="3"/>
        </w:rPr>
        <w:t>e</w:t>
      </w:r>
      <w:r w:rsidRPr="00B927F1">
        <w:rPr>
          <w:rFonts w:ascii="Tahoma" w:eastAsia="Tahoma" w:hAnsi="Tahoma" w:cs="Tahoma"/>
          <w:spacing w:val="-1"/>
        </w:rPr>
        <w:t>n</w:t>
      </w:r>
      <w:r w:rsidRPr="00B927F1">
        <w:rPr>
          <w:rFonts w:ascii="Tahoma" w:eastAsia="Tahoma" w:hAnsi="Tahoma" w:cs="Tahoma"/>
        </w:rPr>
        <w:t>t zobo</w:t>
      </w:r>
      <w:r w:rsidRPr="00B927F1">
        <w:rPr>
          <w:rFonts w:ascii="Tahoma" w:eastAsia="Tahoma" w:hAnsi="Tahoma" w:cs="Tahoma"/>
          <w:spacing w:val="1"/>
        </w:rPr>
        <w:t>w</w:t>
      </w:r>
      <w:r w:rsidRPr="00B927F1">
        <w:rPr>
          <w:rFonts w:ascii="Tahoma" w:eastAsia="Tahoma" w:hAnsi="Tahoma" w:cs="Tahoma"/>
        </w:rPr>
        <w:t>i</w:t>
      </w:r>
      <w:r w:rsidRPr="00B927F1">
        <w:rPr>
          <w:rFonts w:ascii="Tahoma" w:eastAsia="Tahoma" w:hAnsi="Tahoma" w:cs="Tahoma"/>
          <w:spacing w:val="1"/>
        </w:rPr>
        <w:t>ą</w:t>
      </w:r>
      <w:r w:rsidRPr="00B927F1">
        <w:rPr>
          <w:rFonts w:ascii="Tahoma" w:eastAsia="Tahoma" w:hAnsi="Tahoma" w:cs="Tahoma"/>
        </w:rPr>
        <w:t>zu</w:t>
      </w:r>
      <w:r w:rsidRPr="00B927F1">
        <w:rPr>
          <w:rFonts w:ascii="Tahoma" w:eastAsia="Tahoma" w:hAnsi="Tahoma" w:cs="Tahoma"/>
          <w:spacing w:val="-1"/>
        </w:rPr>
        <w:t>j</w:t>
      </w:r>
      <w:r w:rsidRPr="00B927F1">
        <w:rPr>
          <w:rFonts w:ascii="Tahoma" w:eastAsia="Tahoma" w:hAnsi="Tahoma" w:cs="Tahoma"/>
        </w:rPr>
        <w:t xml:space="preserve">e się do </w:t>
      </w:r>
      <w:r w:rsidRPr="00B927F1">
        <w:rPr>
          <w:rFonts w:ascii="Tahoma" w:eastAsia="Tahoma" w:hAnsi="Tahoma" w:cs="Tahoma"/>
          <w:spacing w:val="-1"/>
        </w:rPr>
        <w:t>u</w:t>
      </w:r>
      <w:r w:rsidRPr="00B927F1">
        <w:rPr>
          <w:rFonts w:ascii="Tahoma" w:eastAsia="Tahoma" w:hAnsi="Tahoma" w:cs="Tahoma"/>
          <w:spacing w:val="2"/>
        </w:rPr>
        <w:t>s</w:t>
      </w:r>
      <w:r w:rsidRPr="00B927F1">
        <w:rPr>
          <w:rFonts w:ascii="Tahoma" w:eastAsia="Tahoma" w:hAnsi="Tahoma" w:cs="Tahoma"/>
          <w:spacing w:val="-1"/>
        </w:rPr>
        <w:t>un</w:t>
      </w:r>
      <w:r w:rsidRPr="00B927F1">
        <w:rPr>
          <w:rFonts w:ascii="Tahoma" w:eastAsia="Tahoma" w:hAnsi="Tahoma" w:cs="Tahoma"/>
        </w:rPr>
        <w:t>i</w:t>
      </w:r>
      <w:r w:rsidRPr="00B927F1">
        <w:rPr>
          <w:rFonts w:ascii="Tahoma" w:eastAsia="Tahoma" w:hAnsi="Tahoma" w:cs="Tahoma"/>
          <w:spacing w:val="3"/>
        </w:rPr>
        <w:t>ę</w:t>
      </w:r>
      <w:r w:rsidRPr="00B927F1">
        <w:rPr>
          <w:rFonts w:ascii="Tahoma" w:eastAsia="Tahoma" w:hAnsi="Tahoma" w:cs="Tahoma"/>
          <w:spacing w:val="-1"/>
        </w:rPr>
        <w:t>c</w:t>
      </w:r>
      <w:r w:rsidRPr="00B927F1">
        <w:rPr>
          <w:rFonts w:ascii="Tahoma" w:eastAsia="Tahoma" w:hAnsi="Tahoma" w:cs="Tahoma"/>
        </w:rPr>
        <w:t>ia b</w:t>
      </w:r>
      <w:r w:rsidRPr="00B927F1">
        <w:rPr>
          <w:rFonts w:ascii="Tahoma" w:eastAsia="Tahoma" w:hAnsi="Tahoma" w:cs="Tahoma"/>
          <w:spacing w:val="1"/>
        </w:rPr>
        <w:t>łę</w:t>
      </w:r>
      <w:r w:rsidRPr="00B927F1">
        <w:rPr>
          <w:rFonts w:ascii="Tahoma" w:eastAsia="Tahoma" w:hAnsi="Tahoma" w:cs="Tahoma"/>
        </w:rPr>
        <w:t>dów l</w:t>
      </w:r>
      <w:r w:rsidRPr="00B927F1">
        <w:rPr>
          <w:rFonts w:ascii="Tahoma" w:eastAsia="Tahoma" w:hAnsi="Tahoma" w:cs="Tahoma"/>
          <w:spacing w:val="-1"/>
        </w:rPr>
        <w:t>u</w:t>
      </w:r>
      <w:r w:rsidRPr="00B927F1">
        <w:rPr>
          <w:rFonts w:ascii="Tahoma" w:eastAsia="Tahoma" w:hAnsi="Tahoma" w:cs="Tahoma"/>
        </w:rPr>
        <w:t>b z</w:t>
      </w:r>
      <w:r w:rsidRPr="00B927F1">
        <w:rPr>
          <w:rFonts w:ascii="Tahoma" w:eastAsia="Tahoma" w:hAnsi="Tahoma" w:cs="Tahoma"/>
          <w:spacing w:val="1"/>
        </w:rPr>
        <w:t>ł</w:t>
      </w:r>
      <w:r w:rsidRPr="00B927F1">
        <w:rPr>
          <w:rFonts w:ascii="Tahoma" w:eastAsia="Tahoma" w:hAnsi="Tahoma" w:cs="Tahoma"/>
        </w:rPr>
        <w:t>oż</w:t>
      </w:r>
      <w:r w:rsidRPr="00B927F1">
        <w:rPr>
          <w:rFonts w:ascii="Tahoma" w:eastAsia="Tahoma" w:hAnsi="Tahoma" w:cs="Tahoma"/>
          <w:spacing w:val="1"/>
        </w:rPr>
        <w:t>e</w:t>
      </w:r>
      <w:r w:rsidRPr="00B927F1">
        <w:rPr>
          <w:rFonts w:ascii="Tahoma" w:eastAsia="Tahoma" w:hAnsi="Tahoma" w:cs="Tahoma"/>
          <w:spacing w:val="-1"/>
        </w:rPr>
        <w:t>n</w:t>
      </w:r>
      <w:r w:rsidRPr="00B927F1">
        <w:rPr>
          <w:rFonts w:ascii="Tahoma" w:eastAsia="Tahoma" w:hAnsi="Tahoma" w:cs="Tahoma"/>
        </w:rPr>
        <w:t>ia p</w:t>
      </w:r>
      <w:r w:rsidRPr="00B927F1">
        <w:rPr>
          <w:rFonts w:ascii="Tahoma" w:eastAsia="Tahoma" w:hAnsi="Tahoma" w:cs="Tahoma"/>
          <w:spacing w:val="2"/>
        </w:rPr>
        <w:t>i</w:t>
      </w:r>
      <w:r w:rsidRPr="00B927F1">
        <w:rPr>
          <w:rFonts w:ascii="Tahoma" w:eastAsia="Tahoma" w:hAnsi="Tahoma" w:cs="Tahoma"/>
        </w:rPr>
        <w:t>s</w:t>
      </w:r>
      <w:r w:rsidRPr="00B927F1">
        <w:rPr>
          <w:rFonts w:ascii="Tahoma" w:eastAsia="Tahoma" w:hAnsi="Tahoma" w:cs="Tahoma"/>
          <w:spacing w:val="1"/>
        </w:rPr>
        <w:t>e</w:t>
      </w:r>
      <w:r w:rsidRPr="00B927F1">
        <w:rPr>
          <w:rFonts w:ascii="Tahoma" w:eastAsia="Tahoma" w:hAnsi="Tahoma" w:cs="Tahoma"/>
        </w:rPr>
        <w:t>m</w:t>
      </w:r>
      <w:r w:rsidRPr="00B927F1">
        <w:rPr>
          <w:rFonts w:ascii="Tahoma" w:eastAsia="Tahoma" w:hAnsi="Tahoma" w:cs="Tahoma"/>
          <w:spacing w:val="-1"/>
        </w:rPr>
        <w:t>n</w:t>
      </w:r>
      <w:r w:rsidRPr="00B927F1">
        <w:rPr>
          <w:rFonts w:ascii="Tahoma" w:eastAsia="Tahoma" w:hAnsi="Tahoma" w:cs="Tahoma"/>
          <w:spacing w:val="-3"/>
        </w:rPr>
        <w:t>y</w:t>
      </w:r>
      <w:r w:rsidRPr="00B927F1">
        <w:rPr>
          <w:rFonts w:ascii="Tahoma" w:eastAsia="Tahoma" w:hAnsi="Tahoma" w:cs="Tahoma"/>
          <w:spacing w:val="2"/>
        </w:rPr>
        <w:t>c</w:t>
      </w:r>
      <w:r w:rsidRPr="00B927F1">
        <w:rPr>
          <w:rFonts w:ascii="Tahoma" w:eastAsia="Tahoma" w:hAnsi="Tahoma" w:cs="Tahoma"/>
        </w:rPr>
        <w:t xml:space="preserve">h </w:t>
      </w:r>
      <w:r w:rsidR="00652FCF" w:rsidRPr="00B927F1">
        <w:rPr>
          <w:rFonts w:ascii="Tahoma" w:eastAsia="Tahoma" w:hAnsi="Tahoma" w:cs="Tahoma"/>
          <w:spacing w:val="1"/>
        </w:rPr>
        <w:t>w</w:t>
      </w:r>
      <w:r w:rsidR="00652FCF" w:rsidRPr="00B927F1">
        <w:rPr>
          <w:rFonts w:ascii="Tahoma" w:eastAsia="Tahoma" w:hAnsi="Tahoma" w:cs="Tahoma"/>
          <w:spacing w:val="-1"/>
        </w:rPr>
        <w:t>yj</w:t>
      </w:r>
      <w:r w:rsidR="00652FCF" w:rsidRPr="00B927F1">
        <w:rPr>
          <w:rFonts w:ascii="Tahoma" w:eastAsia="Tahoma" w:hAnsi="Tahoma" w:cs="Tahoma"/>
          <w:spacing w:val="1"/>
        </w:rPr>
        <w:t>a</w:t>
      </w:r>
      <w:r w:rsidR="00652FCF" w:rsidRPr="00B927F1">
        <w:rPr>
          <w:rFonts w:ascii="Tahoma" w:eastAsia="Tahoma" w:hAnsi="Tahoma" w:cs="Tahoma"/>
          <w:spacing w:val="2"/>
        </w:rPr>
        <w:t>ś</w:t>
      </w:r>
      <w:r w:rsidR="00652FCF" w:rsidRPr="00B927F1">
        <w:rPr>
          <w:rFonts w:ascii="Tahoma" w:eastAsia="Tahoma" w:hAnsi="Tahoma" w:cs="Tahoma"/>
          <w:spacing w:val="-1"/>
        </w:rPr>
        <w:t>n</w:t>
      </w:r>
      <w:r w:rsidR="00652FCF" w:rsidRPr="00B927F1">
        <w:rPr>
          <w:rFonts w:ascii="Tahoma" w:eastAsia="Tahoma" w:hAnsi="Tahoma" w:cs="Tahoma"/>
        </w:rPr>
        <w:t>i</w:t>
      </w:r>
      <w:r w:rsidR="00652FCF" w:rsidRPr="00B927F1">
        <w:rPr>
          <w:rFonts w:ascii="Tahoma" w:eastAsia="Tahoma" w:hAnsi="Tahoma" w:cs="Tahoma"/>
          <w:spacing w:val="3"/>
        </w:rPr>
        <w:t>e</w:t>
      </w:r>
      <w:r w:rsidR="00652FCF" w:rsidRPr="00B927F1">
        <w:rPr>
          <w:rFonts w:ascii="Tahoma" w:eastAsia="Tahoma" w:hAnsi="Tahoma" w:cs="Tahoma"/>
        </w:rPr>
        <w:t>ń</w:t>
      </w:r>
      <w:r w:rsidRPr="00B927F1">
        <w:rPr>
          <w:rFonts w:ascii="Tahoma" w:eastAsia="Tahoma" w:hAnsi="Tahoma" w:cs="Tahoma"/>
          <w:spacing w:val="12"/>
        </w:rPr>
        <w:t xml:space="preserve"> </w:t>
      </w:r>
      <w:r w:rsidR="00DC2A08">
        <w:rPr>
          <w:rFonts w:ascii="Tahoma" w:eastAsia="Tahoma" w:hAnsi="Tahoma" w:cs="Tahoma"/>
          <w:spacing w:val="12"/>
        </w:rPr>
        <w:br/>
      </w:r>
      <w:r w:rsidR="00656D99">
        <w:rPr>
          <w:rFonts w:ascii="Tahoma" w:eastAsia="Tahoma" w:hAnsi="Tahoma" w:cs="Tahoma"/>
          <w:spacing w:val="12"/>
        </w:rPr>
        <w:t xml:space="preserve">w </w:t>
      </w:r>
      <w:r w:rsidRPr="00B927F1">
        <w:rPr>
          <w:rFonts w:ascii="Tahoma" w:eastAsia="Tahoma" w:hAnsi="Tahoma" w:cs="Tahoma"/>
          <w:spacing w:val="1"/>
        </w:rPr>
        <w:t>w</w:t>
      </w:r>
      <w:r w:rsidRPr="00B927F1">
        <w:rPr>
          <w:rFonts w:ascii="Tahoma" w:eastAsia="Tahoma" w:hAnsi="Tahoma" w:cs="Tahoma"/>
          <w:spacing w:val="-1"/>
        </w:rPr>
        <w:t>y</w:t>
      </w:r>
      <w:r w:rsidRPr="00B927F1">
        <w:rPr>
          <w:rFonts w:ascii="Tahoma" w:eastAsia="Tahoma" w:hAnsi="Tahoma" w:cs="Tahoma"/>
        </w:rPr>
        <w:t>zna</w:t>
      </w:r>
      <w:r w:rsidRPr="00B927F1">
        <w:rPr>
          <w:rFonts w:ascii="Tahoma" w:eastAsia="Tahoma" w:hAnsi="Tahoma" w:cs="Tahoma"/>
          <w:spacing w:val="-1"/>
        </w:rPr>
        <w:t>c</w:t>
      </w:r>
      <w:r w:rsidRPr="00B927F1">
        <w:rPr>
          <w:rFonts w:ascii="Tahoma" w:eastAsia="Tahoma" w:hAnsi="Tahoma" w:cs="Tahoma"/>
        </w:rPr>
        <w:t>zon</w:t>
      </w:r>
      <w:r w:rsidRPr="00B927F1">
        <w:rPr>
          <w:rFonts w:ascii="Tahoma" w:eastAsia="Tahoma" w:hAnsi="Tahoma" w:cs="Tahoma"/>
          <w:spacing w:val="-1"/>
        </w:rPr>
        <w:t>y</w:t>
      </w:r>
      <w:r w:rsidRPr="00B927F1">
        <w:rPr>
          <w:rFonts w:ascii="Tahoma" w:eastAsia="Tahoma" w:hAnsi="Tahoma" w:cs="Tahoma"/>
        </w:rPr>
        <w:t>m</w:t>
      </w:r>
      <w:r w:rsidRPr="00B927F1">
        <w:rPr>
          <w:rFonts w:ascii="Tahoma" w:eastAsia="Tahoma" w:hAnsi="Tahoma" w:cs="Tahoma"/>
          <w:spacing w:val="1"/>
        </w:rPr>
        <w:t xml:space="preserve"> </w:t>
      </w:r>
      <w:r w:rsidRPr="00B927F1">
        <w:rPr>
          <w:rFonts w:ascii="Tahoma" w:eastAsia="Tahoma" w:hAnsi="Tahoma" w:cs="Tahoma"/>
        </w:rPr>
        <w:t>pr</w:t>
      </w:r>
      <w:r w:rsidRPr="00B927F1">
        <w:rPr>
          <w:rFonts w:ascii="Tahoma" w:eastAsia="Tahoma" w:hAnsi="Tahoma" w:cs="Tahoma"/>
          <w:spacing w:val="1"/>
        </w:rPr>
        <w:t>ze</w:t>
      </w:r>
      <w:r w:rsidRPr="00B927F1">
        <w:rPr>
          <w:rFonts w:ascii="Tahoma" w:eastAsia="Tahoma" w:hAnsi="Tahoma" w:cs="Tahoma"/>
        </w:rPr>
        <w:t>z</w:t>
      </w:r>
      <w:r w:rsidRPr="00B927F1">
        <w:rPr>
          <w:rFonts w:ascii="Tahoma" w:eastAsia="Tahoma" w:hAnsi="Tahoma" w:cs="Tahoma"/>
          <w:spacing w:val="10"/>
        </w:rPr>
        <w:t xml:space="preserve"> </w:t>
      </w:r>
      <w:r w:rsidRPr="00B927F1">
        <w:rPr>
          <w:rFonts w:ascii="Tahoma" w:eastAsia="Tahoma" w:hAnsi="Tahoma" w:cs="Tahoma"/>
        </w:rPr>
        <w:t>IZ</w:t>
      </w:r>
      <w:r w:rsidRPr="00B927F1">
        <w:rPr>
          <w:rFonts w:ascii="Tahoma" w:eastAsia="Tahoma" w:hAnsi="Tahoma" w:cs="Tahoma"/>
          <w:spacing w:val="11"/>
        </w:rPr>
        <w:t xml:space="preserve"> </w:t>
      </w:r>
      <w:r w:rsidRPr="00B927F1">
        <w:rPr>
          <w:rFonts w:ascii="Tahoma" w:eastAsia="Tahoma" w:hAnsi="Tahoma" w:cs="Tahoma"/>
        </w:rPr>
        <w:t>t</w:t>
      </w:r>
      <w:r w:rsidRPr="00B927F1">
        <w:rPr>
          <w:rFonts w:ascii="Tahoma" w:eastAsia="Tahoma" w:hAnsi="Tahoma" w:cs="Tahoma"/>
          <w:spacing w:val="1"/>
        </w:rPr>
        <w:t>e</w:t>
      </w:r>
      <w:r w:rsidRPr="00B927F1">
        <w:rPr>
          <w:rFonts w:ascii="Tahoma" w:eastAsia="Tahoma" w:hAnsi="Tahoma" w:cs="Tahoma"/>
        </w:rPr>
        <w:t>r</w:t>
      </w:r>
      <w:r w:rsidRPr="00B927F1">
        <w:rPr>
          <w:rFonts w:ascii="Tahoma" w:eastAsia="Tahoma" w:hAnsi="Tahoma" w:cs="Tahoma"/>
          <w:spacing w:val="1"/>
        </w:rPr>
        <w:t>m</w:t>
      </w:r>
      <w:r w:rsidRPr="00B927F1">
        <w:rPr>
          <w:rFonts w:ascii="Tahoma" w:eastAsia="Tahoma" w:hAnsi="Tahoma" w:cs="Tahoma"/>
        </w:rPr>
        <w:t>i</w:t>
      </w:r>
      <w:r w:rsidRPr="00B927F1">
        <w:rPr>
          <w:rFonts w:ascii="Tahoma" w:eastAsia="Tahoma" w:hAnsi="Tahoma" w:cs="Tahoma"/>
          <w:spacing w:val="-1"/>
        </w:rPr>
        <w:t>n</w:t>
      </w:r>
      <w:r w:rsidRPr="00B927F1">
        <w:rPr>
          <w:rFonts w:ascii="Tahoma" w:eastAsia="Tahoma" w:hAnsi="Tahoma" w:cs="Tahoma"/>
        </w:rPr>
        <w:t>i</w:t>
      </w:r>
      <w:r w:rsidRPr="00B927F1">
        <w:rPr>
          <w:rFonts w:ascii="Tahoma" w:eastAsia="Tahoma" w:hAnsi="Tahoma" w:cs="Tahoma"/>
          <w:spacing w:val="2"/>
        </w:rPr>
        <w:t>e</w:t>
      </w:r>
      <w:r w:rsidRPr="00B927F1">
        <w:rPr>
          <w:rFonts w:ascii="Tahoma" w:eastAsia="Tahoma" w:hAnsi="Tahoma" w:cs="Tahoma"/>
        </w:rPr>
        <w:t>.</w:t>
      </w:r>
      <w:r w:rsidRPr="00B927F1">
        <w:rPr>
          <w:rFonts w:ascii="Tahoma" w:eastAsia="Tahoma" w:hAnsi="Tahoma" w:cs="Tahoma"/>
          <w:spacing w:val="5"/>
        </w:rPr>
        <w:t xml:space="preserve"> </w:t>
      </w:r>
      <w:r w:rsidRPr="00B927F1">
        <w:rPr>
          <w:rFonts w:ascii="Tahoma" w:eastAsia="Tahoma" w:hAnsi="Tahoma" w:cs="Tahoma"/>
        </w:rPr>
        <w:t>W</w:t>
      </w:r>
      <w:r w:rsidRPr="00B927F1">
        <w:rPr>
          <w:rFonts w:ascii="Tahoma" w:eastAsia="Tahoma" w:hAnsi="Tahoma" w:cs="Tahoma"/>
          <w:spacing w:val="12"/>
        </w:rPr>
        <w:t xml:space="preserve"> </w:t>
      </w:r>
      <w:r w:rsidRPr="00B927F1">
        <w:rPr>
          <w:rFonts w:ascii="Tahoma" w:eastAsia="Tahoma" w:hAnsi="Tahoma" w:cs="Tahoma"/>
        </w:rPr>
        <w:t>pr</w:t>
      </w:r>
      <w:r w:rsidRPr="00B927F1">
        <w:rPr>
          <w:rFonts w:ascii="Tahoma" w:eastAsia="Tahoma" w:hAnsi="Tahoma" w:cs="Tahoma"/>
          <w:spacing w:val="1"/>
        </w:rPr>
        <w:t>z</w:t>
      </w:r>
      <w:r w:rsidRPr="00B927F1">
        <w:rPr>
          <w:rFonts w:ascii="Tahoma" w:eastAsia="Tahoma" w:hAnsi="Tahoma" w:cs="Tahoma"/>
          <w:spacing w:val="-1"/>
        </w:rPr>
        <w:t>y</w:t>
      </w:r>
      <w:r w:rsidRPr="00B927F1">
        <w:rPr>
          <w:rFonts w:ascii="Tahoma" w:eastAsia="Tahoma" w:hAnsi="Tahoma" w:cs="Tahoma"/>
        </w:rPr>
        <w:t>p</w:t>
      </w:r>
      <w:r w:rsidRPr="00B927F1">
        <w:rPr>
          <w:rFonts w:ascii="Tahoma" w:eastAsia="Tahoma" w:hAnsi="Tahoma" w:cs="Tahoma"/>
          <w:spacing w:val="1"/>
        </w:rPr>
        <w:t>a</w:t>
      </w:r>
      <w:r w:rsidRPr="00B927F1">
        <w:rPr>
          <w:rFonts w:ascii="Tahoma" w:eastAsia="Tahoma" w:hAnsi="Tahoma" w:cs="Tahoma"/>
        </w:rPr>
        <w:t>d</w:t>
      </w:r>
      <w:r w:rsidRPr="00B927F1">
        <w:rPr>
          <w:rFonts w:ascii="Tahoma" w:eastAsia="Tahoma" w:hAnsi="Tahoma" w:cs="Tahoma"/>
          <w:spacing w:val="2"/>
        </w:rPr>
        <w:t>k</w:t>
      </w:r>
      <w:r w:rsidRPr="00B927F1">
        <w:rPr>
          <w:rFonts w:ascii="Tahoma" w:eastAsia="Tahoma" w:hAnsi="Tahoma" w:cs="Tahoma"/>
        </w:rPr>
        <w:t>u</w:t>
      </w:r>
      <w:r w:rsidRPr="00B927F1">
        <w:rPr>
          <w:rFonts w:ascii="Tahoma" w:eastAsia="Tahoma" w:hAnsi="Tahoma" w:cs="Tahoma"/>
          <w:spacing w:val="3"/>
        </w:rPr>
        <w:t xml:space="preserve"> </w:t>
      </w:r>
      <w:r w:rsidRPr="00B927F1">
        <w:rPr>
          <w:rFonts w:ascii="Tahoma" w:eastAsia="Tahoma" w:hAnsi="Tahoma" w:cs="Tahoma"/>
          <w:spacing w:val="-1"/>
        </w:rPr>
        <w:t>n</w:t>
      </w:r>
      <w:r w:rsidRPr="00B927F1">
        <w:rPr>
          <w:rFonts w:ascii="Tahoma" w:eastAsia="Tahoma" w:hAnsi="Tahoma" w:cs="Tahoma"/>
        </w:rPr>
        <w:t>i</w:t>
      </w:r>
      <w:r w:rsidRPr="00B927F1">
        <w:rPr>
          <w:rFonts w:ascii="Tahoma" w:eastAsia="Tahoma" w:hAnsi="Tahoma" w:cs="Tahoma"/>
          <w:spacing w:val="1"/>
        </w:rPr>
        <w:t>e</w:t>
      </w:r>
      <w:r w:rsidRPr="00B927F1">
        <w:rPr>
          <w:rFonts w:ascii="Tahoma" w:eastAsia="Tahoma" w:hAnsi="Tahoma" w:cs="Tahoma"/>
          <w:spacing w:val="2"/>
        </w:rPr>
        <w:t>d</w:t>
      </w:r>
      <w:r w:rsidRPr="00B927F1">
        <w:rPr>
          <w:rFonts w:ascii="Tahoma" w:eastAsia="Tahoma" w:hAnsi="Tahoma" w:cs="Tahoma"/>
        </w:rPr>
        <w:t>otrzym</w:t>
      </w:r>
      <w:r w:rsidRPr="00B927F1">
        <w:rPr>
          <w:rFonts w:ascii="Tahoma" w:eastAsia="Tahoma" w:hAnsi="Tahoma" w:cs="Tahoma"/>
          <w:spacing w:val="1"/>
        </w:rPr>
        <w:t>a</w:t>
      </w:r>
      <w:r w:rsidRPr="00B927F1">
        <w:rPr>
          <w:rFonts w:ascii="Tahoma" w:eastAsia="Tahoma" w:hAnsi="Tahoma" w:cs="Tahoma"/>
          <w:spacing w:val="-1"/>
        </w:rPr>
        <w:t>n</w:t>
      </w:r>
      <w:r w:rsidRPr="00B927F1">
        <w:rPr>
          <w:rFonts w:ascii="Tahoma" w:eastAsia="Tahoma" w:hAnsi="Tahoma" w:cs="Tahoma"/>
        </w:rPr>
        <w:t xml:space="preserve">ia </w:t>
      </w:r>
      <w:r w:rsidRPr="00B927F1">
        <w:rPr>
          <w:rFonts w:ascii="Tahoma" w:eastAsia="Tahoma" w:hAnsi="Tahoma" w:cs="Tahoma"/>
          <w:spacing w:val="1"/>
        </w:rPr>
        <w:t>w</w:t>
      </w:r>
      <w:r w:rsidRPr="00B927F1">
        <w:rPr>
          <w:rFonts w:ascii="Tahoma" w:eastAsia="Tahoma" w:hAnsi="Tahoma" w:cs="Tahoma"/>
          <w:spacing w:val="-6"/>
        </w:rPr>
        <w:t>w</w:t>
      </w:r>
      <w:r w:rsidRPr="00B927F1">
        <w:rPr>
          <w:rFonts w:ascii="Tahoma" w:eastAsia="Tahoma" w:hAnsi="Tahoma" w:cs="Tahoma"/>
        </w:rPr>
        <w:t>.</w:t>
      </w:r>
      <w:r w:rsidRPr="00B927F1">
        <w:rPr>
          <w:rFonts w:ascii="Tahoma" w:eastAsia="Tahoma" w:hAnsi="Tahoma" w:cs="Tahoma"/>
          <w:spacing w:val="9"/>
        </w:rPr>
        <w:t xml:space="preserve"> </w:t>
      </w:r>
      <w:r w:rsidRPr="00B927F1">
        <w:rPr>
          <w:rFonts w:ascii="Tahoma" w:eastAsia="Tahoma" w:hAnsi="Tahoma" w:cs="Tahoma"/>
        </w:rPr>
        <w:t>t</w:t>
      </w:r>
      <w:r w:rsidRPr="00B927F1">
        <w:rPr>
          <w:rFonts w:ascii="Tahoma" w:eastAsia="Tahoma" w:hAnsi="Tahoma" w:cs="Tahoma"/>
          <w:spacing w:val="4"/>
        </w:rPr>
        <w:t>e</w:t>
      </w:r>
      <w:r w:rsidRPr="00B927F1">
        <w:rPr>
          <w:rFonts w:ascii="Tahoma" w:eastAsia="Tahoma" w:hAnsi="Tahoma" w:cs="Tahoma"/>
        </w:rPr>
        <w:t>r</w:t>
      </w:r>
      <w:r w:rsidRPr="00B927F1">
        <w:rPr>
          <w:rFonts w:ascii="Tahoma" w:eastAsia="Tahoma" w:hAnsi="Tahoma" w:cs="Tahoma"/>
          <w:spacing w:val="1"/>
        </w:rPr>
        <w:t>m</w:t>
      </w:r>
      <w:r w:rsidRPr="00B927F1">
        <w:rPr>
          <w:rFonts w:ascii="Tahoma" w:eastAsia="Tahoma" w:hAnsi="Tahoma" w:cs="Tahoma"/>
        </w:rPr>
        <w:t>i</w:t>
      </w:r>
      <w:r w:rsidRPr="00B927F1">
        <w:rPr>
          <w:rFonts w:ascii="Tahoma" w:eastAsia="Tahoma" w:hAnsi="Tahoma" w:cs="Tahoma"/>
          <w:spacing w:val="-1"/>
        </w:rPr>
        <w:t>n</w:t>
      </w:r>
      <w:r w:rsidRPr="00B927F1">
        <w:rPr>
          <w:rFonts w:ascii="Tahoma" w:eastAsia="Tahoma" w:hAnsi="Tahoma" w:cs="Tahoma"/>
        </w:rPr>
        <w:t>u</w:t>
      </w:r>
      <w:r w:rsidRPr="00B927F1">
        <w:rPr>
          <w:rFonts w:ascii="Tahoma" w:eastAsia="Tahoma" w:hAnsi="Tahoma" w:cs="Tahoma"/>
          <w:spacing w:val="6"/>
        </w:rPr>
        <w:t xml:space="preserve"> </w:t>
      </w:r>
      <w:r w:rsidRPr="00B927F1">
        <w:rPr>
          <w:rFonts w:ascii="Tahoma" w:eastAsia="Tahoma" w:hAnsi="Tahoma" w:cs="Tahoma"/>
          <w:spacing w:val="3"/>
        </w:rPr>
        <w:t>m</w:t>
      </w:r>
      <w:r w:rsidRPr="00B927F1">
        <w:rPr>
          <w:rFonts w:ascii="Tahoma" w:eastAsia="Tahoma" w:hAnsi="Tahoma" w:cs="Tahoma"/>
          <w:spacing w:val="1"/>
        </w:rPr>
        <w:t>a</w:t>
      </w:r>
      <w:r w:rsidRPr="00B927F1">
        <w:rPr>
          <w:rFonts w:ascii="Tahoma" w:eastAsia="Tahoma" w:hAnsi="Tahoma" w:cs="Tahoma"/>
          <w:spacing w:val="-1"/>
        </w:rPr>
        <w:t>j</w:t>
      </w:r>
      <w:r w:rsidRPr="00B927F1">
        <w:rPr>
          <w:rFonts w:ascii="Tahoma" w:eastAsia="Tahoma" w:hAnsi="Tahoma" w:cs="Tahoma"/>
        </w:rPr>
        <w:t>ą</w:t>
      </w:r>
      <w:r w:rsidRPr="00B927F1">
        <w:rPr>
          <w:rFonts w:ascii="Tahoma" w:eastAsia="Tahoma" w:hAnsi="Tahoma" w:cs="Tahoma"/>
          <w:spacing w:val="9"/>
        </w:rPr>
        <w:t xml:space="preserve"> </w:t>
      </w:r>
      <w:r w:rsidRPr="00B927F1">
        <w:rPr>
          <w:rFonts w:ascii="Tahoma" w:eastAsia="Tahoma" w:hAnsi="Tahoma" w:cs="Tahoma"/>
        </w:rPr>
        <w:t>z</w:t>
      </w:r>
      <w:r w:rsidRPr="00B927F1">
        <w:rPr>
          <w:rFonts w:ascii="Tahoma" w:eastAsia="Tahoma" w:hAnsi="Tahoma" w:cs="Tahoma"/>
          <w:spacing w:val="1"/>
        </w:rPr>
        <w:t>a</w:t>
      </w:r>
      <w:r w:rsidRPr="00B927F1">
        <w:rPr>
          <w:rFonts w:ascii="Tahoma" w:eastAsia="Tahoma" w:hAnsi="Tahoma" w:cs="Tahoma"/>
        </w:rPr>
        <w:t>stoso</w:t>
      </w:r>
      <w:r w:rsidRPr="00B927F1">
        <w:rPr>
          <w:rFonts w:ascii="Tahoma" w:eastAsia="Tahoma" w:hAnsi="Tahoma" w:cs="Tahoma"/>
          <w:spacing w:val="-2"/>
        </w:rPr>
        <w:t>w</w:t>
      </w:r>
      <w:r w:rsidRPr="00B927F1">
        <w:rPr>
          <w:rFonts w:ascii="Tahoma" w:eastAsia="Tahoma" w:hAnsi="Tahoma" w:cs="Tahoma"/>
          <w:spacing w:val="1"/>
        </w:rPr>
        <w:t>a</w:t>
      </w:r>
      <w:r w:rsidRPr="00B927F1">
        <w:rPr>
          <w:rFonts w:ascii="Tahoma" w:eastAsia="Tahoma" w:hAnsi="Tahoma" w:cs="Tahoma"/>
          <w:spacing w:val="-1"/>
        </w:rPr>
        <w:t>n</w:t>
      </w:r>
      <w:r w:rsidRPr="00B927F1">
        <w:rPr>
          <w:rFonts w:ascii="Tahoma" w:eastAsia="Tahoma" w:hAnsi="Tahoma" w:cs="Tahoma"/>
        </w:rPr>
        <w:t>ie</w:t>
      </w:r>
      <w:r w:rsidR="0042226E" w:rsidRPr="00B927F1">
        <w:rPr>
          <w:rFonts w:ascii="Tahoma" w:eastAsia="Tahoma" w:hAnsi="Tahoma" w:cs="Tahoma"/>
        </w:rPr>
        <w:t xml:space="preserve"> </w:t>
      </w:r>
      <w:r w:rsidRPr="00B927F1">
        <w:rPr>
          <w:rFonts w:ascii="Tahoma" w:eastAsia="Tahoma" w:hAnsi="Tahoma" w:cs="Tahoma"/>
        </w:rPr>
        <w:t>pr</w:t>
      </w:r>
      <w:r w:rsidRPr="00B927F1">
        <w:rPr>
          <w:rFonts w:ascii="Tahoma" w:eastAsia="Tahoma" w:hAnsi="Tahoma" w:cs="Tahoma"/>
          <w:spacing w:val="1"/>
        </w:rPr>
        <w:t>ze</w:t>
      </w:r>
      <w:r w:rsidRPr="00B927F1">
        <w:rPr>
          <w:rFonts w:ascii="Tahoma" w:eastAsia="Tahoma" w:hAnsi="Tahoma" w:cs="Tahoma"/>
        </w:rPr>
        <w:t>pisy</w:t>
      </w:r>
      <w:r w:rsidRPr="00B927F1">
        <w:rPr>
          <w:rFonts w:ascii="Tahoma" w:eastAsia="Tahoma" w:hAnsi="Tahoma" w:cs="Tahoma"/>
          <w:spacing w:val="-8"/>
        </w:rPr>
        <w:t xml:space="preserve"> </w:t>
      </w:r>
      <w:r w:rsidRPr="00B927F1">
        <w:rPr>
          <w:rFonts w:ascii="Tahoma" w:eastAsia="Tahoma" w:hAnsi="Tahoma" w:cs="Tahoma"/>
        </w:rPr>
        <w:t>§</w:t>
      </w:r>
      <w:r w:rsidRPr="00B927F1">
        <w:rPr>
          <w:rFonts w:ascii="Tahoma" w:eastAsia="Tahoma" w:hAnsi="Tahoma" w:cs="Tahoma"/>
          <w:spacing w:val="-1"/>
        </w:rPr>
        <w:t xml:space="preserve"> </w:t>
      </w:r>
      <w:r w:rsidRPr="00B927F1">
        <w:rPr>
          <w:rFonts w:ascii="Tahoma" w:eastAsia="Tahoma" w:hAnsi="Tahoma" w:cs="Tahoma"/>
          <w:spacing w:val="2"/>
        </w:rPr>
        <w:t>3</w:t>
      </w:r>
      <w:r w:rsidR="00E40523">
        <w:rPr>
          <w:rFonts w:ascii="Tahoma" w:eastAsia="Tahoma" w:hAnsi="Tahoma" w:cs="Tahoma"/>
          <w:spacing w:val="2"/>
        </w:rPr>
        <w:t>4</w:t>
      </w:r>
      <w:r w:rsidRPr="00B927F1">
        <w:rPr>
          <w:rFonts w:ascii="Tahoma" w:eastAsia="Tahoma" w:hAnsi="Tahoma" w:cs="Tahoma"/>
          <w:spacing w:val="-3"/>
        </w:rPr>
        <w:t xml:space="preserve"> </w:t>
      </w:r>
      <w:r w:rsidRPr="00B927F1">
        <w:rPr>
          <w:rFonts w:ascii="Tahoma" w:eastAsia="Tahoma" w:hAnsi="Tahoma" w:cs="Tahoma"/>
          <w:spacing w:val="1"/>
        </w:rPr>
        <w:t>n</w:t>
      </w:r>
      <w:r w:rsidRPr="00B927F1">
        <w:rPr>
          <w:rFonts w:ascii="Tahoma" w:eastAsia="Tahoma" w:hAnsi="Tahoma" w:cs="Tahoma"/>
        </w:rPr>
        <w:t>i</w:t>
      </w:r>
      <w:r w:rsidRPr="00B927F1">
        <w:rPr>
          <w:rFonts w:ascii="Tahoma" w:eastAsia="Tahoma" w:hAnsi="Tahoma" w:cs="Tahoma"/>
          <w:spacing w:val="-1"/>
        </w:rPr>
        <w:t>n</w:t>
      </w:r>
      <w:r w:rsidRPr="00B927F1">
        <w:rPr>
          <w:rFonts w:ascii="Tahoma" w:eastAsia="Tahoma" w:hAnsi="Tahoma" w:cs="Tahoma"/>
        </w:rPr>
        <w:t>i</w:t>
      </w:r>
      <w:r w:rsidRPr="00B927F1">
        <w:rPr>
          <w:rFonts w:ascii="Tahoma" w:eastAsia="Tahoma" w:hAnsi="Tahoma" w:cs="Tahoma"/>
          <w:spacing w:val="1"/>
        </w:rPr>
        <w:t>ej</w:t>
      </w:r>
      <w:r w:rsidRPr="00B927F1">
        <w:rPr>
          <w:rFonts w:ascii="Tahoma" w:eastAsia="Tahoma" w:hAnsi="Tahoma" w:cs="Tahoma"/>
        </w:rPr>
        <w:t>sz</w:t>
      </w:r>
      <w:r w:rsidRPr="00B927F1">
        <w:rPr>
          <w:rFonts w:ascii="Tahoma" w:eastAsia="Tahoma" w:hAnsi="Tahoma" w:cs="Tahoma"/>
          <w:spacing w:val="1"/>
        </w:rPr>
        <w:t>e</w:t>
      </w:r>
      <w:r w:rsidRPr="00B927F1">
        <w:rPr>
          <w:rFonts w:ascii="Tahoma" w:eastAsia="Tahoma" w:hAnsi="Tahoma" w:cs="Tahoma"/>
        </w:rPr>
        <w:t>j</w:t>
      </w:r>
      <w:r w:rsidRPr="00B927F1">
        <w:rPr>
          <w:rFonts w:ascii="Tahoma" w:eastAsia="Tahoma" w:hAnsi="Tahoma" w:cs="Tahoma"/>
          <w:spacing w:val="-9"/>
        </w:rPr>
        <w:t xml:space="preserve"> </w:t>
      </w:r>
      <w:r w:rsidRPr="00B927F1">
        <w:rPr>
          <w:rFonts w:ascii="Tahoma" w:eastAsia="Tahoma" w:hAnsi="Tahoma" w:cs="Tahoma"/>
          <w:spacing w:val="-1"/>
        </w:rPr>
        <w:t>u</w:t>
      </w:r>
      <w:r w:rsidRPr="00B927F1">
        <w:rPr>
          <w:rFonts w:ascii="Tahoma" w:eastAsia="Tahoma" w:hAnsi="Tahoma" w:cs="Tahoma"/>
          <w:spacing w:val="3"/>
        </w:rPr>
        <w:t>m</w:t>
      </w:r>
      <w:r w:rsidRPr="00B927F1">
        <w:rPr>
          <w:rFonts w:ascii="Tahoma" w:eastAsia="Tahoma" w:hAnsi="Tahoma" w:cs="Tahoma"/>
        </w:rPr>
        <w:t>o</w:t>
      </w:r>
      <w:r w:rsidRPr="00B927F1">
        <w:rPr>
          <w:rFonts w:ascii="Tahoma" w:eastAsia="Tahoma" w:hAnsi="Tahoma" w:cs="Tahoma"/>
          <w:spacing w:val="1"/>
        </w:rPr>
        <w:t>w</w:t>
      </w:r>
      <w:r w:rsidRPr="00B927F1">
        <w:rPr>
          <w:rFonts w:ascii="Tahoma" w:eastAsia="Tahoma" w:hAnsi="Tahoma" w:cs="Tahoma"/>
          <w:spacing w:val="-18"/>
        </w:rPr>
        <w:t>y</w:t>
      </w:r>
      <w:r w:rsidRPr="00B927F1">
        <w:rPr>
          <w:rFonts w:ascii="Tahoma" w:eastAsia="Tahoma" w:hAnsi="Tahoma" w:cs="Tahoma"/>
        </w:rPr>
        <w:t>.</w:t>
      </w:r>
    </w:p>
    <w:p w14:paraId="0534001C" w14:textId="73B15AA9" w:rsidR="00942F4E" w:rsidRPr="001C3C76"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lastRenderedPageBreak/>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 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38"/>
        </w:rPr>
        <w:t xml:space="preserve"> </w:t>
      </w:r>
      <w:r w:rsidRPr="001C3C76">
        <w:rPr>
          <w:rFonts w:ascii="Tahoma" w:eastAsia="Tahoma" w:hAnsi="Tahoma" w:cs="Tahoma"/>
          <w:spacing w:val="3"/>
        </w:rPr>
        <w:t>ż</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9"/>
        </w:rPr>
        <w:t xml:space="preserve"> </w:t>
      </w:r>
      <w:r w:rsidRPr="001C3C76">
        <w:rPr>
          <w:rFonts w:ascii="Tahoma" w:eastAsia="Tahoma" w:hAnsi="Tahoma" w:cs="Tahoma"/>
          <w:spacing w:val="3"/>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39"/>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zupeł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7"/>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5"/>
        </w:rPr>
        <w:t>i</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6"/>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FC2DB2">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IZ</w:t>
      </w:r>
      <w:r w:rsidRPr="001C3C76">
        <w:rPr>
          <w:rFonts w:ascii="Tahoma" w:eastAsia="Tahoma" w:hAnsi="Tahoma" w:cs="Tahoma"/>
          <w:spacing w:val="14"/>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 xml:space="preserve">b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0"/>
        </w:rPr>
        <w:t xml:space="preserve"> </w:t>
      </w:r>
      <w:r w:rsidRPr="001C3C76">
        <w:rPr>
          <w:rFonts w:ascii="Tahoma" w:eastAsia="Tahoma" w:hAnsi="Tahoma" w:cs="Tahoma"/>
        </w:rPr>
        <w:t>o</w:t>
      </w:r>
      <w:r w:rsidRPr="001C3C76">
        <w:rPr>
          <w:rFonts w:ascii="Tahoma" w:eastAsia="Tahoma" w:hAnsi="Tahoma" w:cs="Tahoma"/>
          <w:spacing w:val="2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19"/>
        </w:rPr>
        <w:t xml:space="preserve"> </w:t>
      </w:r>
      <w:r w:rsidRPr="001C3C76">
        <w:rPr>
          <w:rFonts w:ascii="Tahoma" w:eastAsia="Tahoma" w:hAnsi="Tahoma" w:cs="Tahoma"/>
          <w:spacing w:val="-1"/>
        </w:rPr>
        <w:t>u</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00B2598D">
        <w:rPr>
          <w:rFonts w:ascii="Tahoma" w:eastAsia="Tahoma" w:hAnsi="Tahoma" w:cs="Tahoma"/>
          <w:spacing w:val="19"/>
        </w:rPr>
        <w:t xml:space="preserve"> </w:t>
      </w:r>
      <w:r w:rsidRPr="001C3C76">
        <w:rPr>
          <w:rFonts w:ascii="Tahoma" w:eastAsia="Tahoma" w:hAnsi="Tahoma" w:cs="Tahoma"/>
        </w:rPr>
        <w:t>za</w:t>
      </w:r>
      <w:r w:rsidR="007D3498">
        <w:rPr>
          <w:rFonts w:ascii="Tahoma" w:eastAsia="Tahoma" w:hAnsi="Tahoma" w:cs="Tahoma"/>
          <w:spacing w:val="27"/>
        </w:rPr>
        <w:t xml:space="preserve"> </w:t>
      </w:r>
      <w:r w:rsidRPr="001C3C76">
        <w:rPr>
          <w:rFonts w:ascii="Tahoma" w:eastAsia="Tahoma" w:hAnsi="Tahoma" w:cs="Tahoma"/>
          <w:spacing w:val="5"/>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4"/>
        </w:rPr>
        <w:t>e</w:t>
      </w:r>
      <w:r w:rsidRPr="001C3C76">
        <w:rPr>
          <w:rFonts w:ascii="Tahoma" w:eastAsia="Tahoma" w:hAnsi="Tahoma" w:cs="Tahoma"/>
        </w:rPr>
        <w:t>, IZ może</w:t>
      </w:r>
      <w:r w:rsidRPr="001C3C76">
        <w:rPr>
          <w:rFonts w:ascii="Tahoma" w:eastAsia="Tahoma" w:hAnsi="Tahoma" w:cs="Tahoma"/>
          <w:spacing w:val="7"/>
        </w:rPr>
        <w:t xml:space="preserve"> </w:t>
      </w:r>
      <w:r w:rsidRPr="001C3C76">
        <w:rPr>
          <w:rFonts w:ascii="Tahoma" w:eastAsia="Tahoma" w:hAnsi="Tahoma" w:cs="Tahoma"/>
        </w:rPr>
        <w:t>pod</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cy</w:t>
      </w:r>
      <w:r w:rsidRPr="001C3C76">
        <w:rPr>
          <w:rFonts w:ascii="Tahoma" w:eastAsia="Tahoma" w:hAnsi="Tahoma" w:cs="Tahoma"/>
          <w:spacing w:val="3"/>
        </w:rPr>
        <w:t>z</w:t>
      </w:r>
      <w:r w:rsidRPr="001C3C76">
        <w:rPr>
          <w:rFonts w:ascii="Tahoma" w:eastAsia="Tahoma" w:hAnsi="Tahoma" w:cs="Tahoma"/>
          <w:spacing w:val="-1"/>
        </w:rPr>
        <w:t>j</w:t>
      </w:r>
      <w:r w:rsidRPr="001C3C76">
        <w:rPr>
          <w:rFonts w:ascii="Tahoma" w:eastAsia="Tahoma" w:hAnsi="Tahoma" w:cs="Tahoma"/>
        </w:rPr>
        <w:t>ę</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3"/>
        </w:rPr>
        <w:t xml:space="preserve"> </w:t>
      </w:r>
      <w:r w:rsidRPr="001C3C76">
        <w:rPr>
          <w:rFonts w:ascii="Tahoma" w:eastAsia="Tahoma" w:hAnsi="Tahoma" w:cs="Tahoma"/>
        </w:rPr>
        <w:t>ob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rPr>
        <w:t>strz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rPr>
        <w:t xml:space="preserve">c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po</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zy</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 xml:space="preserve">h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p>
    <w:p w14:paraId="36F4EC9E" w14:textId="047ACD72" w:rsidR="00942F4E" w:rsidRPr="001C3C76"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oz</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34"/>
        </w:rPr>
        <w:t xml:space="preserve"> </w:t>
      </w:r>
      <w:r w:rsidRPr="001C3C76">
        <w:rPr>
          <w:rFonts w:ascii="Tahoma" w:eastAsia="Tahoma" w:hAnsi="Tahoma" w:cs="Tahoma"/>
        </w:rPr>
        <w:t>z</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39"/>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7"/>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3"/>
        </w:rPr>
        <w:t xml:space="preserve"> </w:t>
      </w:r>
      <w:r w:rsidR="00A85E96">
        <w:rPr>
          <w:rFonts w:ascii="Tahoma" w:eastAsia="Tahoma" w:hAnsi="Tahoma" w:cs="Tahoma"/>
          <w:spacing w:val="33"/>
        </w:rPr>
        <w:br/>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w:t>
      </w:r>
      <w:r w:rsidR="00493D3F"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ym</w:t>
      </w:r>
      <w:r w:rsidRPr="001C3C76">
        <w:rPr>
          <w:rFonts w:ascii="Tahoma" w:eastAsia="Tahoma" w:hAnsi="Tahoma" w:cs="Tahoma"/>
          <w:spacing w:val="6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62"/>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 xml:space="preserve">st. </w:t>
      </w:r>
      <w:r w:rsidR="00B16B00" w:rsidRPr="001C3C76">
        <w:rPr>
          <w:rFonts w:ascii="Tahoma" w:eastAsia="Tahoma" w:hAnsi="Tahoma" w:cs="Tahoma"/>
        </w:rPr>
        <w:t>3</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ni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 xml:space="preserve">ę o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00A85E9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2"/>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a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6D2636F2" w14:textId="09F5C4F8" w:rsidR="00942F4E" w:rsidRPr="001C3C76" w:rsidRDefault="00280ADA" w:rsidP="00DC2A08">
      <w:pPr>
        <w:tabs>
          <w:tab w:val="num" w:pos="851"/>
        </w:tabs>
        <w:spacing w:line="276" w:lineRule="auto"/>
        <w:ind w:left="851" w:right="14" w:hanging="426"/>
        <w:jc w:val="both"/>
        <w:rPr>
          <w:rFonts w:ascii="Tahoma" w:eastAsia="Tahoma" w:hAnsi="Tahoma" w:cs="Tahoma"/>
        </w:rPr>
      </w:pPr>
      <w:r w:rsidRPr="001C3C76">
        <w:rPr>
          <w:rFonts w:ascii="Tahoma" w:eastAsia="Tahoma" w:hAnsi="Tahoma" w:cs="Tahoma"/>
          <w:spacing w:val="-1"/>
        </w:rPr>
        <w:t>1</w:t>
      </w:r>
      <w:r w:rsidRPr="001C3C76">
        <w:rPr>
          <w:rFonts w:ascii="Tahoma" w:eastAsia="Tahoma" w:hAnsi="Tahoma" w:cs="Tahoma"/>
        </w:rPr>
        <w:t>)</w:t>
      </w:r>
      <w:r w:rsidR="006F687D">
        <w:rPr>
          <w:rFonts w:ascii="Tahoma" w:eastAsia="Tahoma" w:hAnsi="Tahoma" w:cs="Tahoma"/>
        </w:rPr>
        <w:tab/>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otę</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4"/>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ły</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za</w:t>
      </w:r>
      <w:r w:rsidRPr="001C3C76">
        <w:rPr>
          <w:rFonts w:ascii="Tahoma" w:eastAsia="Tahoma" w:hAnsi="Tahoma" w:cs="Tahoma"/>
          <w:spacing w:val="-1"/>
        </w:rPr>
        <w:t xml:space="preserve"> 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u</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dnieni</w:t>
      </w:r>
      <w:r w:rsidRPr="001C3C76">
        <w:rPr>
          <w:rFonts w:ascii="Tahoma" w:eastAsia="Tahoma" w:hAnsi="Tahoma" w:cs="Tahoma"/>
          <w:spacing w:val="3"/>
        </w:rPr>
        <w:t>e</w:t>
      </w:r>
      <w:r w:rsidRPr="001C3C76">
        <w:rPr>
          <w:rFonts w:ascii="Tahoma" w:eastAsia="Tahoma" w:hAnsi="Tahoma" w:cs="Tahoma"/>
        </w:rPr>
        <w:t>m;</w:t>
      </w:r>
    </w:p>
    <w:p w14:paraId="6E16E20A" w14:textId="7628F50F" w:rsidR="00942F4E" w:rsidRPr="001C3C76" w:rsidRDefault="00280ADA" w:rsidP="00DC2A08">
      <w:pPr>
        <w:tabs>
          <w:tab w:val="num" w:pos="851"/>
        </w:tabs>
        <w:spacing w:line="276" w:lineRule="auto"/>
        <w:ind w:left="851" w:right="14" w:hanging="426"/>
        <w:jc w:val="both"/>
        <w:rPr>
          <w:rFonts w:ascii="Tahoma" w:eastAsia="Tahoma" w:hAnsi="Tahoma" w:cs="Tahoma"/>
        </w:rPr>
      </w:pPr>
      <w:r w:rsidRPr="001C3C76">
        <w:rPr>
          <w:rFonts w:ascii="Tahoma" w:eastAsia="Tahoma" w:hAnsi="Tahoma" w:cs="Tahoma"/>
          <w:spacing w:val="-1"/>
        </w:rPr>
        <w:t>2</w:t>
      </w:r>
      <w:r w:rsidRPr="001C3C76">
        <w:rPr>
          <w:rFonts w:ascii="Tahoma" w:eastAsia="Tahoma" w:hAnsi="Tahoma" w:cs="Tahoma"/>
        </w:rPr>
        <w:t>)</w:t>
      </w:r>
      <w:r w:rsidR="006F687D">
        <w:rPr>
          <w:rFonts w:ascii="Tahoma" w:eastAsia="Tahoma" w:hAnsi="Tahoma" w:cs="Tahoma"/>
          <w:spacing w:val="35"/>
        </w:rPr>
        <w:tab/>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otę rozlicz</w:t>
      </w:r>
      <w:r w:rsidR="000E5D2E">
        <w:rPr>
          <w:rFonts w:ascii="Tahoma" w:eastAsia="Tahoma" w:hAnsi="Tahoma" w:cs="Tahoma"/>
          <w:spacing w:val="1"/>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 w podzi</w:t>
      </w:r>
      <w:r w:rsidRPr="001C3C76">
        <w:rPr>
          <w:rFonts w:ascii="Tahoma" w:eastAsia="Tahoma" w:hAnsi="Tahoma" w:cs="Tahoma"/>
          <w:spacing w:val="1"/>
        </w:rPr>
        <w:t>a</w:t>
      </w:r>
      <w:r w:rsidRPr="001C3C76">
        <w:rPr>
          <w:rFonts w:ascii="Tahoma" w:eastAsia="Tahoma" w:hAnsi="Tahoma" w:cs="Tahoma"/>
        </w:rPr>
        <w:t xml:space="preserve">le </w:t>
      </w:r>
      <w:r w:rsidRPr="001C3C76">
        <w:rPr>
          <w:rFonts w:ascii="Tahoma" w:eastAsia="Tahoma" w:hAnsi="Tahoma" w:cs="Tahoma"/>
          <w:spacing w:val="-1"/>
        </w:rPr>
        <w:t>n</w:t>
      </w:r>
      <w:r w:rsidRPr="001C3C76">
        <w:rPr>
          <w:rFonts w:ascii="Tahoma" w:eastAsia="Tahoma" w:hAnsi="Tahoma" w:cs="Tahoma"/>
        </w:rPr>
        <w:t xml:space="preserve">a środki, 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3"/>
        </w:rPr>
        <w:t>y</w:t>
      </w:r>
      <w:r w:rsidRPr="001C3C76">
        <w:rPr>
          <w:rFonts w:ascii="Tahoma" w:eastAsia="Tahoma" w:hAnsi="Tahoma" w:cs="Tahoma"/>
          <w:spacing w:val="6"/>
        </w:rPr>
        <w:t>c</w:t>
      </w:r>
      <w:r w:rsidRPr="001C3C76">
        <w:rPr>
          <w:rFonts w:ascii="Tahoma" w:eastAsia="Tahoma" w:hAnsi="Tahoma" w:cs="Tahoma"/>
        </w:rPr>
        <w:t>h mo</w:t>
      </w:r>
      <w:r w:rsidRPr="001C3C76">
        <w:rPr>
          <w:rFonts w:ascii="Tahoma" w:eastAsia="Tahoma" w:hAnsi="Tahoma" w:cs="Tahoma"/>
          <w:spacing w:val="-2"/>
        </w:rPr>
        <w:t>w</w:t>
      </w:r>
      <w:r w:rsidRPr="001C3C76">
        <w:rPr>
          <w:rFonts w:ascii="Tahoma" w:eastAsia="Tahoma" w:hAnsi="Tahoma" w:cs="Tahoma"/>
        </w:rPr>
        <w:t xml:space="preserve">a </w:t>
      </w:r>
      <w:r w:rsidR="00D10690">
        <w:rPr>
          <w:rFonts w:ascii="Tahoma" w:eastAsia="Tahoma" w:hAnsi="Tahoma" w:cs="Tahoma"/>
        </w:rPr>
        <w:br/>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w:t>
      </w:r>
      <w:r w:rsidRPr="001C3C76">
        <w:rPr>
          <w:rFonts w:ascii="Tahoma" w:eastAsia="Tahoma" w:hAnsi="Tahoma" w:cs="Tahoma"/>
          <w:spacing w:val="10"/>
        </w:rPr>
        <w:t xml:space="preserve"> </w:t>
      </w:r>
      <w:r w:rsidR="004507A7" w:rsidRPr="001C3C76">
        <w:rPr>
          <w:rFonts w:ascii="Tahoma" w:eastAsia="Tahoma" w:hAnsi="Tahoma" w:cs="Tahoma"/>
        </w:rPr>
        <w:t>3</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00BB129F">
        <w:rPr>
          <w:rFonts w:ascii="Tahoma" w:eastAsia="Tahoma" w:hAnsi="Tahoma" w:cs="Tahoma"/>
        </w:rPr>
        <w:t>2</w:t>
      </w:r>
      <w:r w:rsidR="004507A7" w:rsidRPr="001C3C76">
        <w:rPr>
          <w:rFonts w:ascii="Tahoma" w:eastAsia="Tahoma" w:hAnsi="Tahoma" w:cs="Tahoma"/>
        </w:rPr>
        <w:t xml:space="preserve"> </w:t>
      </w:r>
      <w:r w:rsidRPr="001C3C76">
        <w:rPr>
          <w:rFonts w:ascii="Tahoma" w:eastAsia="Tahoma" w:hAnsi="Tahoma" w:cs="Tahoma"/>
        </w:rPr>
        <w:t>pkt</w:t>
      </w:r>
      <w:r w:rsidRPr="001C3C76">
        <w:rPr>
          <w:rFonts w:ascii="Tahoma" w:eastAsia="Tahoma" w:hAnsi="Tahoma" w:cs="Tahoma"/>
          <w:spacing w:val="12"/>
        </w:rPr>
        <w:t xml:space="preserve"> </w:t>
      </w:r>
      <w:r w:rsidRPr="001C3C76">
        <w:rPr>
          <w:rFonts w:ascii="Tahoma" w:eastAsia="Tahoma" w:hAnsi="Tahoma" w:cs="Tahoma"/>
        </w:rPr>
        <w:t>1</w:t>
      </w:r>
      <w:r w:rsidRPr="001C3C76">
        <w:rPr>
          <w:rFonts w:ascii="Tahoma" w:eastAsia="Tahoma" w:hAnsi="Tahoma" w:cs="Tahoma"/>
          <w:spacing w:val="10"/>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2</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000E5D2E">
        <w:rPr>
          <w:rFonts w:ascii="Tahoma" w:eastAsia="Tahoma" w:hAnsi="Tahoma" w:cs="Tahoma"/>
        </w:rPr>
        <w:t xml:space="preserve"> </w:t>
      </w:r>
      <w:r w:rsidR="00DC270D">
        <w:rPr>
          <w:rFonts w:ascii="Tahoma" w:eastAsia="Tahoma" w:hAnsi="Tahoma" w:cs="Tahoma"/>
        </w:rPr>
        <w:t xml:space="preserve">zatwierdzoną </w:t>
      </w:r>
      <w:r w:rsidR="000E5D2E">
        <w:rPr>
          <w:rFonts w:ascii="Tahoma" w:eastAsia="Tahoma" w:hAnsi="Tahoma" w:cs="Tahoma"/>
        </w:rPr>
        <w:t>kwotę</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w:t>
      </w:r>
      <w:r w:rsidR="00051F06" w:rsidRPr="001C3C76">
        <w:rPr>
          <w:rFonts w:ascii="Tahoma" w:eastAsia="Tahoma" w:hAnsi="Tahoma" w:cs="Tahoma"/>
          <w:spacing w:val="2"/>
        </w:rPr>
        <w:t>o</w:t>
      </w:r>
      <w:r w:rsidR="00051F06" w:rsidRPr="001C3C76">
        <w:rPr>
          <w:rStyle w:val="Odwoanieprzypisudolnego"/>
          <w:rFonts w:ascii="Tahoma" w:eastAsia="Tahoma" w:hAnsi="Tahoma" w:cs="Tahoma"/>
          <w:spacing w:val="2"/>
        </w:rPr>
        <w:footnoteReference w:id="47"/>
      </w:r>
      <w:r w:rsidR="00DC270D">
        <w:rPr>
          <w:rFonts w:ascii="Tahoma" w:eastAsia="Tahoma" w:hAnsi="Tahoma" w:cs="Tahoma"/>
          <w:spacing w:val="2"/>
        </w:rPr>
        <w:t xml:space="preserve"> ze środków </w:t>
      </w:r>
      <w:r w:rsidR="00D176CD">
        <w:rPr>
          <w:rFonts w:ascii="Tahoma" w:eastAsia="Tahoma" w:hAnsi="Tahoma" w:cs="Tahoma"/>
          <w:spacing w:val="2"/>
        </w:rPr>
        <w:t>PFRON</w:t>
      </w:r>
      <w:r w:rsidR="00E9625C">
        <w:rPr>
          <w:rFonts w:ascii="Tahoma" w:eastAsia="Tahoma" w:hAnsi="Tahoma" w:cs="Tahoma"/>
          <w:spacing w:val="2"/>
          <w:position w:val="9"/>
          <w:sz w:val="13"/>
          <w:szCs w:val="13"/>
        </w:rPr>
        <w:t xml:space="preserve"> </w:t>
      </w:r>
      <w:r w:rsidR="00FE30AB">
        <w:rPr>
          <w:rFonts w:ascii="Tahoma" w:eastAsia="Tahoma" w:hAnsi="Tahoma" w:cs="Tahoma"/>
          <w:spacing w:val="1"/>
        </w:rPr>
        <w:t>- wynikające</w:t>
      </w:r>
      <w:r w:rsidR="00FE30AB" w:rsidRPr="00FE30AB">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spacing w:val="2"/>
        </w:rPr>
        <w:t>o</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2"/>
        </w:rPr>
        <w:t>ó</w:t>
      </w:r>
      <w:r w:rsidRPr="001C3C76">
        <w:rPr>
          <w:rFonts w:ascii="Tahoma" w:eastAsia="Tahoma" w:hAnsi="Tahoma" w:cs="Tahoma"/>
        </w:rPr>
        <w:t>w rozlicz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ek</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w:t>
      </w:r>
    </w:p>
    <w:p w14:paraId="7EEA8AD9" w14:textId="16D46F38" w:rsidR="00942F4E" w:rsidRPr="001C3C76" w:rsidRDefault="00280ADA" w:rsidP="00DC2A08">
      <w:pPr>
        <w:tabs>
          <w:tab w:val="num" w:pos="851"/>
        </w:tabs>
        <w:spacing w:line="276" w:lineRule="auto"/>
        <w:ind w:left="851" w:right="14" w:hanging="426"/>
        <w:jc w:val="both"/>
        <w:rPr>
          <w:rFonts w:ascii="Tahoma" w:eastAsia="Tahoma" w:hAnsi="Tahoma" w:cs="Tahoma"/>
        </w:rPr>
      </w:pPr>
      <w:r w:rsidRPr="001C3C76">
        <w:rPr>
          <w:rFonts w:ascii="Tahoma" w:eastAsia="Tahoma" w:hAnsi="Tahoma" w:cs="Tahoma"/>
          <w:spacing w:val="-1"/>
        </w:rPr>
        <w:t>3</w:t>
      </w:r>
      <w:r w:rsidRPr="001C3C76">
        <w:rPr>
          <w:rFonts w:ascii="Tahoma" w:eastAsia="Tahoma" w:hAnsi="Tahoma" w:cs="Tahoma"/>
        </w:rPr>
        <w:t>)</w:t>
      </w:r>
      <w:r w:rsidR="006F687D">
        <w:rPr>
          <w:rFonts w:ascii="Tahoma" w:eastAsia="Tahoma" w:hAnsi="Tahoma" w:cs="Tahoma"/>
          <w:spacing w:val="25"/>
        </w:rPr>
        <w:tab/>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otę</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 xml:space="preserve">ów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3"/>
        </w:rPr>
        <w:t>i</w:t>
      </w:r>
      <w:r w:rsidRPr="001C3C76">
        <w:rPr>
          <w:rFonts w:ascii="Tahoma" w:eastAsia="Tahoma" w:hAnsi="Tahoma" w:cs="Tahoma"/>
        </w:rPr>
        <w:t>,</w:t>
      </w:r>
      <w:r w:rsidRPr="001C3C76">
        <w:rPr>
          <w:rFonts w:ascii="Tahoma" w:eastAsia="Tahoma" w:hAnsi="Tahoma" w:cs="Tahoma"/>
          <w:spacing w:val="42"/>
        </w:rPr>
        <w:t xml:space="preserve"> </w:t>
      </w:r>
      <w:r w:rsidRPr="001C3C76">
        <w:rPr>
          <w:rFonts w:ascii="Tahoma" w:eastAsia="Tahoma" w:hAnsi="Tahoma" w:cs="Tahoma"/>
          <w:spacing w:val="-1"/>
        </w:rPr>
        <w:t>k</w:t>
      </w:r>
      <w:r w:rsidRPr="001C3C76">
        <w:rPr>
          <w:rFonts w:ascii="Tahoma" w:eastAsia="Tahoma" w:hAnsi="Tahoma" w:cs="Tahoma"/>
        </w:rPr>
        <w:t xml:space="preserve">tóre </w:t>
      </w:r>
      <w:r w:rsidRPr="001C3C76">
        <w:rPr>
          <w:rFonts w:ascii="Tahoma" w:eastAsia="Tahoma" w:hAnsi="Tahoma" w:cs="Tahoma"/>
          <w:spacing w:val="-1"/>
        </w:rPr>
        <w:t>n</w:t>
      </w:r>
      <w:r w:rsidRPr="001C3C76">
        <w:rPr>
          <w:rFonts w:ascii="Tahoma" w:eastAsia="Tahoma" w:hAnsi="Tahoma" w:cs="Tahoma"/>
        </w:rPr>
        <w:t>ie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ią pods</w:t>
      </w:r>
      <w:r w:rsidRPr="001C3C76">
        <w:rPr>
          <w:rFonts w:ascii="Tahoma" w:eastAsia="Tahoma" w:hAnsi="Tahoma" w:cs="Tahoma"/>
          <w:spacing w:val="1"/>
        </w:rPr>
        <w:t>taw</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spacing w:val="1"/>
        </w:rPr>
        <w:t>ne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4"/>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spacing w:val="3"/>
        </w:rPr>
        <w:t>z</w:t>
      </w:r>
      <w:r w:rsidRPr="001C3C76">
        <w:rPr>
          <w:rFonts w:ascii="Tahoma" w:eastAsia="Tahoma" w:hAnsi="Tahoma" w:cs="Tahoma"/>
        </w:rPr>
        <w:t>godnie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 xml:space="preserve">§ </w:t>
      </w:r>
      <w:r w:rsidRPr="001C3C76">
        <w:rPr>
          <w:rFonts w:ascii="Tahoma" w:eastAsia="Tahoma" w:hAnsi="Tahoma" w:cs="Tahoma"/>
          <w:spacing w:val="-1"/>
        </w:rPr>
        <w:t>1</w:t>
      </w:r>
      <w:r w:rsidR="00C471A2">
        <w:rPr>
          <w:rFonts w:ascii="Tahoma" w:eastAsia="Tahoma" w:hAnsi="Tahoma" w:cs="Tahoma"/>
          <w:spacing w:val="-1"/>
        </w:rPr>
        <w:t>2</w:t>
      </w:r>
      <w:r w:rsidRPr="001C3C76">
        <w:rPr>
          <w:rFonts w:ascii="Tahoma" w:eastAsia="Tahoma" w:hAnsi="Tahoma" w:cs="Tahoma"/>
        </w:rPr>
        <w:t>.</w:t>
      </w:r>
    </w:p>
    <w:p w14:paraId="46FE0DFD" w14:textId="1C62C30C" w:rsidR="00E070BF" w:rsidRPr="00C052A5"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spacing w:val="1"/>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je</w:t>
      </w:r>
      <w:r w:rsidRPr="001C3C76">
        <w:rPr>
          <w:rFonts w:ascii="Tahoma" w:eastAsia="Tahoma" w:hAnsi="Tahoma" w:cs="Tahoma"/>
        </w:rPr>
        <w:t>st</w:t>
      </w:r>
      <w:r w:rsidRPr="001C3C76">
        <w:rPr>
          <w:rFonts w:ascii="Tahoma" w:eastAsia="Tahoma" w:hAnsi="Tahoma" w:cs="Tahoma"/>
          <w:spacing w:val="10"/>
        </w:rPr>
        <w:t xml:space="preserve"> </w:t>
      </w:r>
      <w:r w:rsidRPr="001C3C76">
        <w:rPr>
          <w:rFonts w:ascii="Tahoma" w:eastAsia="Tahoma" w:hAnsi="Tahoma" w:cs="Tahoma"/>
        </w:rPr>
        <w:t>do</w:t>
      </w:r>
      <w:r w:rsidRPr="001C3C76">
        <w:rPr>
          <w:rFonts w:ascii="Tahoma" w:eastAsia="Tahoma" w:hAnsi="Tahoma" w:cs="Tahoma"/>
          <w:spacing w:val="10"/>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001231CC">
        <w:rPr>
          <w:rFonts w:ascii="Tahoma" w:eastAsia="Tahoma" w:hAnsi="Tahoma" w:cs="Tahoma"/>
        </w:rPr>
        <w:t xml:space="preserve"> oraz środków PFRON</w:t>
      </w:r>
      <w:r w:rsidRPr="001C3C76">
        <w:rPr>
          <w:rFonts w:ascii="Tahoma" w:eastAsia="Tahoma" w:hAnsi="Tahoma" w:cs="Tahoma"/>
        </w:rPr>
        <w:t xml:space="preserve"> w</w:t>
      </w:r>
      <w:r w:rsidRPr="001C3C76">
        <w:rPr>
          <w:rFonts w:ascii="Tahoma" w:eastAsia="Tahoma" w:hAnsi="Tahoma" w:cs="Tahoma"/>
          <w:spacing w:val="1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00840BFB">
        <w:rPr>
          <w:rFonts w:ascii="Tahoma" w:eastAsia="Tahoma" w:hAnsi="Tahoma" w:cs="Tahoma"/>
        </w:rPr>
        <w:t xml:space="preserve">, składanym w terminie 30 dni kalendarzowych od dnia zakończenia realizacji projektu. </w:t>
      </w:r>
      <w:r w:rsidRPr="001C3C76">
        <w:rPr>
          <w:rFonts w:ascii="Tahoma" w:eastAsia="Tahoma" w:hAnsi="Tahoma" w:cs="Tahoma"/>
          <w:spacing w:val="1"/>
        </w:rPr>
        <w:t xml:space="preserve"> 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li</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2"/>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iż</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3"/>
        </w:rPr>
        <w:t>ł</w:t>
      </w:r>
      <w:r w:rsidRPr="001C3C76">
        <w:rPr>
          <w:rFonts w:ascii="Tahoma" w:eastAsia="Tahoma" w:hAnsi="Tahoma" w:cs="Tahoma"/>
        </w:rPr>
        <w:t>y oszczędn</w:t>
      </w:r>
      <w:r w:rsidRPr="001C3C76">
        <w:rPr>
          <w:rFonts w:ascii="Tahoma" w:eastAsia="Tahoma" w:hAnsi="Tahoma" w:cs="Tahoma"/>
          <w:spacing w:val="-1"/>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40"/>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5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0"/>
        </w:rPr>
        <w:t xml:space="preserve"> </w:t>
      </w:r>
      <w:r w:rsidRPr="001C3C76">
        <w:rPr>
          <w:rFonts w:ascii="Tahoma" w:eastAsia="Tahoma" w:hAnsi="Tahoma" w:cs="Tahoma"/>
        </w:rPr>
        <w:t>do</w:t>
      </w:r>
      <w:r w:rsidRPr="001C3C76">
        <w:rPr>
          <w:rFonts w:ascii="Tahoma" w:eastAsia="Tahoma" w:hAnsi="Tahoma" w:cs="Tahoma"/>
          <w:spacing w:val="5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tu</w:t>
      </w:r>
      <w:r w:rsidRPr="001C3C76">
        <w:rPr>
          <w:rFonts w:ascii="Tahoma" w:eastAsia="Tahoma" w:hAnsi="Tahoma" w:cs="Tahoma"/>
          <w:spacing w:val="45"/>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4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1"/>
        </w:rPr>
        <w:t>k</w:t>
      </w:r>
      <w:r w:rsidRPr="001C3C76">
        <w:rPr>
          <w:rFonts w:ascii="Tahoma" w:eastAsia="Tahoma" w:hAnsi="Tahoma" w:cs="Tahoma"/>
        </w:rPr>
        <w:t>orzy</w:t>
      </w:r>
      <w:r w:rsidRPr="001C3C76">
        <w:rPr>
          <w:rFonts w:ascii="Tahoma" w:eastAsia="Tahoma" w:hAnsi="Tahoma" w:cs="Tahoma"/>
          <w:spacing w:val="5"/>
        </w:rPr>
        <w:t>s</w:t>
      </w:r>
      <w:r w:rsidRPr="001C3C76">
        <w:rPr>
          <w:rFonts w:ascii="Tahoma" w:eastAsia="Tahoma" w:hAnsi="Tahoma" w:cs="Tahoma"/>
        </w:rPr>
        <w:t>t</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5"/>
        </w:rPr>
        <w:t xml:space="preserve"> </w:t>
      </w:r>
      <w:r w:rsidRPr="001C3C76">
        <w:rPr>
          <w:rFonts w:ascii="Tahoma" w:eastAsia="Tahoma" w:hAnsi="Tahoma" w:cs="Tahoma"/>
        </w:rPr>
        <w:t>w</w:t>
      </w:r>
      <w:r w:rsidRPr="001C3C76">
        <w:rPr>
          <w:rFonts w:ascii="Tahoma" w:eastAsia="Tahoma" w:hAnsi="Tahoma" w:cs="Tahoma"/>
          <w:spacing w:val="52"/>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kc</w:t>
      </w:r>
      <w:r w:rsidRPr="001C3C76">
        <w:rPr>
          <w:rFonts w:ascii="Tahoma" w:eastAsia="Tahoma" w:hAnsi="Tahoma" w:cs="Tahoma"/>
        </w:rPr>
        <w:t>ie do</w:t>
      </w:r>
      <w:r w:rsidRPr="001C3C76">
        <w:rPr>
          <w:rFonts w:ascii="Tahoma" w:eastAsia="Tahoma" w:hAnsi="Tahoma" w:cs="Tahoma"/>
          <w:spacing w:val="11"/>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 xml:space="preserve">h </w:t>
      </w:r>
      <w:r w:rsidRPr="00C052A5">
        <w:rPr>
          <w:rFonts w:ascii="Tahoma" w:eastAsia="Tahoma" w:hAnsi="Tahoma" w:cs="Tahoma"/>
          <w:spacing w:val="1"/>
        </w:rPr>
        <w:t>od z</w:t>
      </w:r>
      <w:r w:rsidRPr="001C3C76">
        <w:rPr>
          <w:rFonts w:ascii="Tahoma" w:eastAsia="Tahoma" w:hAnsi="Tahoma" w:cs="Tahoma"/>
          <w:spacing w:val="1"/>
        </w:rPr>
        <w:t>a</w:t>
      </w:r>
      <w:r w:rsidRPr="00C052A5">
        <w:rPr>
          <w:rFonts w:ascii="Tahoma" w:eastAsia="Tahoma" w:hAnsi="Tahoma" w:cs="Tahoma"/>
          <w:spacing w:val="1"/>
        </w:rPr>
        <w:t>kończ</w:t>
      </w:r>
      <w:r w:rsidRPr="001C3C76">
        <w:rPr>
          <w:rFonts w:ascii="Tahoma" w:eastAsia="Tahoma" w:hAnsi="Tahoma" w:cs="Tahoma"/>
          <w:spacing w:val="1"/>
        </w:rPr>
        <w:t>e</w:t>
      </w:r>
      <w:r w:rsidRPr="00C052A5">
        <w:rPr>
          <w:rFonts w:ascii="Tahoma" w:eastAsia="Tahoma" w:hAnsi="Tahoma" w:cs="Tahoma"/>
          <w:spacing w:val="1"/>
        </w:rPr>
        <w:t>nia r</w:t>
      </w:r>
      <w:r w:rsidRPr="001C3C76">
        <w:rPr>
          <w:rFonts w:ascii="Tahoma" w:eastAsia="Tahoma" w:hAnsi="Tahoma" w:cs="Tahoma"/>
          <w:spacing w:val="1"/>
        </w:rPr>
        <w:t>ea</w:t>
      </w:r>
      <w:r w:rsidRPr="00C052A5">
        <w:rPr>
          <w:rFonts w:ascii="Tahoma" w:eastAsia="Tahoma" w:hAnsi="Tahoma" w:cs="Tahoma"/>
          <w:spacing w:val="1"/>
        </w:rPr>
        <w:t>liz</w:t>
      </w:r>
      <w:r w:rsidRPr="001C3C76">
        <w:rPr>
          <w:rFonts w:ascii="Tahoma" w:eastAsia="Tahoma" w:hAnsi="Tahoma" w:cs="Tahoma"/>
          <w:spacing w:val="1"/>
        </w:rPr>
        <w:t>a</w:t>
      </w:r>
      <w:r w:rsidRPr="00C052A5">
        <w:rPr>
          <w:rFonts w:ascii="Tahoma" w:eastAsia="Tahoma" w:hAnsi="Tahoma" w:cs="Tahoma"/>
          <w:spacing w:val="1"/>
        </w:rPr>
        <w:t>cji proj</w:t>
      </w:r>
      <w:r w:rsidRPr="001C3C76">
        <w:rPr>
          <w:rFonts w:ascii="Tahoma" w:eastAsia="Tahoma" w:hAnsi="Tahoma" w:cs="Tahoma"/>
          <w:spacing w:val="1"/>
        </w:rPr>
        <w:t>e</w:t>
      </w:r>
      <w:r w:rsidRPr="00C052A5">
        <w:rPr>
          <w:rFonts w:ascii="Tahoma" w:eastAsia="Tahoma" w:hAnsi="Tahoma" w:cs="Tahoma"/>
          <w:spacing w:val="1"/>
        </w:rPr>
        <w:t>ktu, w pr</w:t>
      </w:r>
      <w:r w:rsidRPr="001C3C76">
        <w:rPr>
          <w:rFonts w:ascii="Tahoma" w:eastAsia="Tahoma" w:hAnsi="Tahoma" w:cs="Tahoma"/>
          <w:spacing w:val="1"/>
        </w:rPr>
        <w:t>ze</w:t>
      </w:r>
      <w:r w:rsidRPr="00C052A5">
        <w:rPr>
          <w:rFonts w:ascii="Tahoma" w:eastAsia="Tahoma" w:hAnsi="Tahoma" w:cs="Tahoma"/>
          <w:spacing w:val="1"/>
        </w:rPr>
        <w:t xml:space="preserve">ciwnym </w:t>
      </w:r>
      <w:r w:rsidRPr="001C3C76">
        <w:rPr>
          <w:rFonts w:ascii="Tahoma" w:eastAsia="Tahoma" w:hAnsi="Tahoma" w:cs="Tahoma"/>
          <w:spacing w:val="1"/>
        </w:rPr>
        <w:t>w</w:t>
      </w:r>
      <w:r w:rsidRPr="00C052A5">
        <w:rPr>
          <w:rFonts w:ascii="Tahoma" w:eastAsia="Tahoma" w:hAnsi="Tahoma" w:cs="Tahoma"/>
          <w:spacing w:val="1"/>
        </w:rPr>
        <w:t>yp</w:t>
      </w:r>
      <w:r w:rsidRPr="001C3C76">
        <w:rPr>
          <w:rFonts w:ascii="Tahoma" w:eastAsia="Tahoma" w:hAnsi="Tahoma" w:cs="Tahoma"/>
          <w:spacing w:val="1"/>
        </w:rPr>
        <w:t>a</w:t>
      </w:r>
      <w:r w:rsidRPr="00C052A5">
        <w:rPr>
          <w:rFonts w:ascii="Tahoma" w:eastAsia="Tahoma" w:hAnsi="Tahoma" w:cs="Tahoma"/>
          <w:spacing w:val="1"/>
        </w:rPr>
        <w:t xml:space="preserve">dku </w:t>
      </w:r>
      <w:r w:rsidRPr="001C3C76">
        <w:rPr>
          <w:rFonts w:ascii="Tahoma" w:eastAsia="Tahoma" w:hAnsi="Tahoma" w:cs="Tahoma"/>
          <w:spacing w:val="1"/>
        </w:rPr>
        <w:t>ma</w:t>
      </w:r>
      <w:r w:rsidRPr="00C052A5">
        <w:rPr>
          <w:rFonts w:ascii="Tahoma" w:eastAsia="Tahoma" w:hAnsi="Tahoma" w:cs="Tahoma"/>
          <w:spacing w:val="1"/>
        </w:rPr>
        <w:t>ją z</w:t>
      </w:r>
      <w:r w:rsidRPr="001C3C76">
        <w:rPr>
          <w:rFonts w:ascii="Tahoma" w:eastAsia="Tahoma" w:hAnsi="Tahoma" w:cs="Tahoma"/>
          <w:spacing w:val="1"/>
        </w:rPr>
        <w:t>a</w:t>
      </w:r>
      <w:r w:rsidRPr="00C052A5">
        <w:rPr>
          <w:rFonts w:ascii="Tahoma" w:eastAsia="Tahoma" w:hAnsi="Tahoma" w:cs="Tahoma"/>
          <w:spacing w:val="1"/>
        </w:rPr>
        <w:t>stosow</w:t>
      </w:r>
      <w:r w:rsidRPr="001C3C76">
        <w:rPr>
          <w:rFonts w:ascii="Tahoma" w:eastAsia="Tahoma" w:hAnsi="Tahoma" w:cs="Tahoma"/>
          <w:spacing w:val="1"/>
        </w:rPr>
        <w:t>a</w:t>
      </w:r>
      <w:r w:rsidRPr="00C052A5">
        <w:rPr>
          <w:rFonts w:ascii="Tahoma" w:eastAsia="Tahoma" w:hAnsi="Tahoma" w:cs="Tahoma"/>
          <w:spacing w:val="1"/>
        </w:rPr>
        <w:t>nie z</w:t>
      </w:r>
      <w:r w:rsidRPr="001C3C76">
        <w:rPr>
          <w:rFonts w:ascii="Tahoma" w:eastAsia="Tahoma" w:hAnsi="Tahoma" w:cs="Tahoma"/>
          <w:spacing w:val="1"/>
        </w:rPr>
        <w:t>a</w:t>
      </w:r>
      <w:r w:rsidRPr="00C052A5">
        <w:rPr>
          <w:rFonts w:ascii="Tahoma" w:eastAsia="Tahoma" w:hAnsi="Tahoma" w:cs="Tahoma"/>
          <w:spacing w:val="1"/>
        </w:rPr>
        <w:t>pisy § 1</w:t>
      </w:r>
      <w:r w:rsidR="00C471A2" w:rsidRPr="00C052A5">
        <w:rPr>
          <w:rFonts w:ascii="Tahoma" w:eastAsia="Tahoma" w:hAnsi="Tahoma" w:cs="Tahoma"/>
          <w:spacing w:val="1"/>
        </w:rPr>
        <w:t>6</w:t>
      </w:r>
      <w:r w:rsidRPr="00C052A5">
        <w:rPr>
          <w:rFonts w:ascii="Tahoma" w:eastAsia="Tahoma" w:hAnsi="Tahoma" w:cs="Tahoma"/>
          <w:spacing w:val="1"/>
        </w:rPr>
        <w:t xml:space="preserve"> nini</w:t>
      </w:r>
      <w:r w:rsidRPr="001C3C76">
        <w:rPr>
          <w:rFonts w:ascii="Tahoma" w:eastAsia="Tahoma" w:hAnsi="Tahoma" w:cs="Tahoma"/>
          <w:spacing w:val="1"/>
        </w:rPr>
        <w:t>ej</w:t>
      </w:r>
      <w:r w:rsidRPr="00C052A5">
        <w:rPr>
          <w:rFonts w:ascii="Tahoma" w:eastAsia="Tahoma" w:hAnsi="Tahoma" w:cs="Tahoma"/>
          <w:spacing w:val="1"/>
        </w:rPr>
        <w:t>sz</w:t>
      </w:r>
      <w:r w:rsidRPr="001C3C76">
        <w:rPr>
          <w:rFonts w:ascii="Tahoma" w:eastAsia="Tahoma" w:hAnsi="Tahoma" w:cs="Tahoma"/>
          <w:spacing w:val="1"/>
        </w:rPr>
        <w:t>e</w:t>
      </w:r>
      <w:r w:rsidRPr="00C052A5">
        <w:rPr>
          <w:rFonts w:ascii="Tahoma" w:eastAsia="Tahoma" w:hAnsi="Tahoma" w:cs="Tahoma"/>
          <w:spacing w:val="1"/>
        </w:rPr>
        <w:t>j umo</w:t>
      </w:r>
      <w:r w:rsidRPr="001C3C76">
        <w:rPr>
          <w:rFonts w:ascii="Tahoma" w:eastAsia="Tahoma" w:hAnsi="Tahoma" w:cs="Tahoma"/>
          <w:spacing w:val="1"/>
        </w:rPr>
        <w:t>w</w:t>
      </w:r>
      <w:r w:rsidRPr="00C052A5">
        <w:rPr>
          <w:rFonts w:ascii="Tahoma" w:eastAsia="Tahoma" w:hAnsi="Tahoma" w:cs="Tahoma"/>
          <w:spacing w:val="1"/>
        </w:rPr>
        <w:t>y.</w:t>
      </w:r>
    </w:p>
    <w:p w14:paraId="1B6B78DB" w14:textId="77777777" w:rsidR="00942F4E" w:rsidRPr="00C052A5"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spacing w:val="1"/>
        </w:rPr>
      </w:pPr>
      <w:r w:rsidRPr="00C052A5">
        <w:rPr>
          <w:rFonts w:ascii="Tahoma" w:eastAsia="Tahoma" w:hAnsi="Tahoma" w:cs="Tahoma"/>
          <w:spacing w:val="1"/>
        </w:rPr>
        <w:t>B</w:t>
      </w:r>
      <w:r w:rsidRPr="001C3C76">
        <w:rPr>
          <w:rFonts w:ascii="Tahoma" w:eastAsia="Tahoma" w:hAnsi="Tahoma" w:cs="Tahoma"/>
          <w:spacing w:val="1"/>
        </w:rPr>
        <w:t>e</w:t>
      </w:r>
      <w:r w:rsidRPr="00C052A5">
        <w:rPr>
          <w:rFonts w:ascii="Tahoma" w:eastAsia="Tahoma" w:hAnsi="Tahoma" w:cs="Tahoma"/>
          <w:spacing w:val="1"/>
        </w:rPr>
        <w:t>n</w:t>
      </w:r>
      <w:r w:rsidRPr="001C3C76">
        <w:rPr>
          <w:rFonts w:ascii="Tahoma" w:eastAsia="Tahoma" w:hAnsi="Tahoma" w:cs="Tahoma"/>
          <w:spacing w:val="1"/>
        </w:rPr>
        <w:t>e</w:t>
      </w:r>
      <w:r w:rsidRPr="00C052A5">
        <w:rPr>
          <w:rFonts w:ascii="Tahoma" w:eastAsia="Tahoma" w:hAnsi="Tahoma" w:cs="Tahoma"/>
          <w:spacing w:val="1"/>
        </w:rPr>
        <w:t>ficjent zobo</w:t>
      </w:r>
      <w:r w:rsidRPr="001C3C76">
        <w:rPr>
          <w:rFonts w:ascii="Tahoma" w:eastAsia="Tahoma" w:hAnsi="Tahoma" w:cs="Tahoma"/>
          <w:spacing w:val="1"/>
        </w:rPr>
        <w:t>w</w:t>
      </w:r>
      <w:r w:rsidRPr="00C052A5">
        <w:rPr>
          <w:rFonts w:ascii="Tahoma" w:eastAsia="Tahoma" w:hAnsi="Tahoma" w:cs="Tahoma"/>
          <w:spacing w:val="1"/>
        </w:rPr>
        <w:t>i</w:t>
      </w:r>
      <w:r w:rsidRPr="001C3C76">
        <w:rPr>
          <w:rFonts w:ascii="Tahoma" w:eastAsia="Tahoma" w:hAnsi="Tahoma" w:cs="Tahoma"/>
          <w:spacing w:val="1"/>
        </w:rPr>
        <w:t>ą</w:t>
      </w:r>
      <w:r w:rsidRPr="00C052A5">
        <w:rPr>
          <w:rFonts w:ascii="Tahoma" w:eastAsia="Tahoma" w:hAnsi="Tahoma" w:cs="Tahoma"/>
          <w:spacing w:val="1"/>
        </w:rPr>
        <w:t>zuje się uj</w:t>
      </w:r>
      <w:r w:rsidRPr="001C3C76">
        <w:rPr>
          <w:rFonts w:ascii="Tahoma" w:eastAsia="Tahoma" w:hAnsi="Tahoma" w:cs="Tahoma"/>
          <w:spacing w:val="1"/>
        </w:rPr>
        <w:t>ą</w:t>
      </w:r>
      <w:r w:rsidRPr="00C052A5">
        <w:rPr>
          <w:rFonts w:ascii="Tahoma" w:eastAsia="Tahoma" w:hAnsi="Tahoma" w:cs="Tahoma"/>
          <w:spacing w:val="1"/>
        </w:rPr>
        <w:t>ć k</w:t>
      </w:r>
      <w:r w:rsidRPr="001C3C76">
        <w:rPr>
          <w:rFonts w:ascii="Tahoma" w:eastAsia="Tahoma" w:hAnsi="Tahoma" w:cs="Tahoma"/>
          <w:spacing w:val="1"/>
        </w:rPr>
        <w:t>a</w:t>
      </w:r>
      <w:r w:rsidRPr="00C052A5">
        <w:rPr>
          <w:rFonts w:ascii="Tahoma" w:eastAsia="Tahoma" w:hAnsi="Tahoma" w:cs="Tahoma"/>
          <w:spacing w:val="1"/>
        </w:rPr>
        <w:t xml:space="preserve">żdy </w:t>
      </w:r>
      <w:r w:rsidRPr="001C3C76">
        <w:rPr>
          <w:rFonts w:ascii="Tahoma" w:eastAsia="Tahoma" w:hAnsi="Tahoma" w:cs="Tahoma"/>
          <w:spacing w:val="1"/>
        </w:rPr>
        <w:t>w</w:t>
      </w:r>
      <w:r w:rsidRPr="00C052A5">
        <w:rPr>
          <w:rFonts w:ascii="Tahoma" w:eastAsia="Tahoma" w:hAnsi="Tahoma" w:cs="Tahoma"/>
          <w:spacing w:val="1"/>
        </w:rPr>
        <w:t>yd</w:t>
      </w:r>
      <w:r w:rsidRPr="001C3C76">
        <w:rPr>
          <w:rFonts w:ascii="Tahoma" w:eastAsia="Tahoma" w:hAnsi="Tahoma" w:cs="Tahoma"/>
          <w:spacing w:val="1"/>
        </w:rPr>
        <w:t>a</w:t>
      </w:r>
      <w:r w:rsidRPr="00C052A5">
        <w:rPr>
          <w:rFonts w:ascii="Tahoma" w:eastAsia="Tahoma" w:hAnsi="Tahoma" w:cs="Tahoma"/>
          <w:spacing w:val="1"/>
        </w:rPr>
        <w:t>t</w:t>
      </w:r>
      <w:r w:rsidRPr="001C3C76">
        <w:rPr>
          <w:rFonts w:ascii="Tahoma" w:eastAsia="Tahoma" w:hAnsi="Tahoma" w:cs="Tahoma"/>
          <w:spacing w:val="1"/>
        </w:rPr>
        <w:t>e</w:t>
      </w:r>
      <w:r w:rsidRPr="00C052A5">
        <w:rPr>
          <w:rFonts w:ascii="Tahoma" w:eastAsia="Tahoma" w:hAnsi="Tahoma" w:cs="Tahoma"/>
          <w:spacing w:val="1"/>
        </w:rPr>
        <w:t>k kw</w:t>
      </w:r>
      <w:r w:rsidRPr="001C3C76">
        <w:rPr>
          <w:rFonts w:ascii="Tahoma" w:eastAsia="Tahoma" w:hAnsi="Tahoma" w:cs="Tahoma"/>
          <w:spacing w:val="1"/>
        </w:rPr>
        <w:t>a</w:t>
      </w:r>
      <w:r w:rsidRPr="00C052A5">
        <w:rPr>
          <w:rFonts w:ascii="Tahoma" w:eastAsia="Tahoma" w:hAnsi="Tahoma" w:cs="Tahoma"/>
          <w:spacing w:val="1"/>
        </w:rPr>
        <w:t>lifikow</w:t>
      </w:r>
      <w:r w:rsidRPr="001C3C76">
        <w:rPr>
          <w:rFonts w:ascii="Tahoma" w:eastAsia="Tahoma" w:hAnsi="Tahoma" w:cs="Tahoma"/>
          <w:spacing w:val="1"/>
        </w:rPr>
        <w:t>a</w:t>
      </w:r>
      <w:r w:rsidRPr="00C052A5">
        <w:rPr>
          <w:rFonts w:ascii="Tahoma" w:eastAsia="Tahoma" w:hAnsi="Tahoma" w:cs="Tahoma"/>
          <w:spacing w:val="1"/>
        </w:rPr>
        <w:t xml:space="preserve">lny </w:t>
      </w:r>
      <w:r w:rsidRPr="001C3C76">
        <w:rPr>
          <w:rFonts w:ascii="Tahoma" w:eastAsia="Tahoma" w:hAnsi="Tahoma" w:cs="Tahoma"/>
          <w:spacing w:val="1"/>
        </w:rPr>
        <w:t>w</w:t>
      </w:r>
      <w:r w:rsidRPr="00C052A5">
        <w:rPr>
          <w:rFonts w:ascii="Tahoma" w:eastAsia="Tahoma" w:hAnsi="Tahoma" w:cs="Tahoma"/>
          <w:spacing w:val="1"/>
        </w:rPr>
        <w:t xml:space="preserve">e </w:t>
      </w:r>
      <w:r w:rsidRPr="001C3C76">
        <w:rPr>
          <w:rFonts w:ascii="Tahoma" w:eastAsia="Tahoma" w:hAnsi="Tahoma" w:cs="Tahoma"/>
          <w:spacing w:val="1"/>
        </w:rPr>
        <w:t>w</w:t>
      </w:r>
      <w:r w:rsidRPr="00C052A5">
        <w:rPr>
          <w:rFonts w:ascii="Tahoma" w:eastAsia="Tahoma" w:hAnsi="Tahoma" w:cs="Tahoma"/>
          <w:spacing w:val="1"/>
        </w:rPr>
        <w:t>niosku o p</w:t>
      </w:r>
      <w:r w:rsidRPr="001C3C76">
        <w:rPr>
          <w:rFonts w:ascii="Tahoma" w:eastAsia="Tahoma" w:hAnsi="Tahoma" w:cs="Tahoma"/>
          <w:spacing w:val="1"/>
        </w:rPr>
        <w:t>ła</w:t>
      </w:r>
      <w:r w:rsidRPr="00C052A5">
        <w:rPr>
          <w:rFonts w:ascii="Tahoma" w:eastAsia="Tahoma" w:hAnsi="Tahoma" w:cs="Tahoma"/>
          <w:spacing w:val="1"/>
        </w:rPr>
        <w:t>tność</w:t>
      </w:r>
      <w:r w:rsidR="002E4A0D" w:rsidRPr="00C052A5">
        <w:rPr>
          <w:rFonts w:ascii="Tahoma" w:eastAsia="Tahoma" w:hAnsi="Tahoma" w:cs="Tahoma"/>
          <w:spacing w:val="1"/>
        </w:rPr>
        <w:t xml:space="preserve"> </w:t>
      </w:r>
      <w:r w:rsidRPr="00C052A5">
        <w:rPr>
          <w:rFonts w:ascii="Tahoma" w:eastAsia="Tahoma" w:hAnsi="Tahoma" w:cs="Tahoma"/>
          <w:spacing w:val="1"/>
        </w:rPr>
        <w:t>przekazywanym</w:t>
      </w:r>
      <w:r w:rsidR="002E4A0D" w:rsidRPr="00C052A5">
        <w:rPr>
          <w:rFonts w:ascii="Tahoma" w:eastAsia="Tahoma" w:hAnsi="Tahoma" w:cs="Tahoma"/>
          <w:spacing w:val="1"/>
        </w:rPr>
        <w:t xml:space="preserve"> </w:t>
      </w:r>
      <w:r w:rsidRPr="00C052A5">
        <w:rPr>
          <w:rFonts w:ascii="Tahoma" w:eastAsia="Tahoma" w:hAnsi="Tahoma" w:cs="Tahoma"/>
          <w:spacing w:val="1"/>
        </w:rPr>
        <w:t>do IZ w terminie do 3 miesięcy od dnia jego poniesienia</w:t>
      </w:r>
      <w:r w:rsidR="00051F06" w:rsidRPr="00C052A5">
        <w:rPr>
          <w:rFonts w:ascii="Tahoma" w:eastAsia="Tahoma" w:hAnsi="Tahoma" w:cs="Tahoma"/>
          <w:spacing w:val="1"/>
        </w:rPr>
        <w:t>.</w:t>
      </w:r>
      <w:r w:rsidR="00051F06" w:rsidRPr="00A33438">
        <w:rPr>
          <w:rFonts w:eastAsia="Tahoma"/>
          <w:spacing w:val="1"/>
          <w:vertAlign w:val="superscript"/>
        </w:rPr>
        <w:footnoteReference w:id="48"/>
      </w:r>
    </w:p>
    <w:p w14:paraId="05082A27" w14:textId="77777777" w:rsidR="00573A75" w:rsidRDefault="00573A75" w:rsidP="00DC2A08">
      <w:pPr>
        <w:tabs>
          <w:tab w:val="num" w:pos="426"/>
        </w:tabs>
        <w:spacing w:line="276" w:lineRule="auto"/>
        <w:ind w:left="426" w:right="14" w:hanging="426"/>
        <w:jc w:val="both"/>
        <w:rPr>
          <w:rFonts w:ascii="Tahoma" w:eastAsia="Tahoma" w:hAnsi="Tahoma" w:cs="Tahoma"/>
        </w:rPr>
      </w:pPr>
    </w:p>
    <w:p w14:paraId="2545BD50" w14:textId="13E75ABA" w:rsidR="00942F4E" w:rsidRPr="001C3C76" w:rsidRDefault="00280ADA" w:rsidP="003A7D54">
      <w:pPr>
        <w:tabs>
          <w:tab w:val="num" w:pos="426"/>
        </w:tabs>
        <w:spacing w:line="276" w:lineRule="auto"/>
        <w:ind w:left="426" w:right="14" w:hanging="426"/>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4</w:t>
      </w:r>
      <w:r w:rsidRPr="001C3C76">
        <w:rPr>
          <w:rFonts w:ascii="Tahoma" w:eastAsia="Tahoma" w:hAnsi="Tahoma" w:cs="Tahoma"/>
          <w:w w:val="99"/>
        </w:rPr>
        <w:t>.</w:t>
      </w:r>
    </w:p>
    <w:p w14:paraId="7F7C60CE" w14:textId="76283287" w:rsidR="001A2F75" w:rsidRPr="00C052A5" w:rsidRDefault="00280ADA"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spacing w:val="1"/>
        </w:rPr>
      </w:pPr>
      <w:r w:rsidRPr="00C052A5">
        <w:rPr>
          <w:rFonts w:ascii="Tahoma" w:eastAsia="Tahoma" w:hAnsi="Tahoma" w:cs="Tahoma"/>
          <w:spacing w:val="1"/>
        </w:rPr>
        <w:t>B</w:t>
      </w:r>
      <w:r w:rsidRPr="00F63544">
        <w:rPr>
          <w:rFonts w:ascii="Tahoma" w:eastAsia="Tahoma" w:hAnsi="Tahoma" w:cs="Tahoma"/>
          <w:spacing w:val="1"/>
        </w:rPr>
        <w:t>e</w:t>
      </w:r>
      <w:r w:rsidRPr="00C052A5">
        <w:rPr>
          <w:rFonts w:ascii="Tahoma" w:eastAsia="Tahoma" w:hAnsi="Tahoma" w:cs="Tahoma"/>
          <w:spacing w:val="1"/>
        </w:rPr>
        <w:t>n</w:t>
      </w:r>
      <w:r w:rsidRPr="00F63544">
        <w:rPr>
          <w:rFonts w:ascii="Tahoma" w:eastAsia="Tahoma" w:hAnsi="Tahoma" w:cs="Tahoma"/>
          <w:spacing w:val="1"/>
        </w:rPr>
        <w:t>e</w:t>
      </w:r>
      <w:r w:rsidRPr="00C052A5">
        <w:rPr>
          <w:rFonts w:ascii="Tahoma" w:eastAsia="Tahoma" w:hAnsi="Tahoma" w:cs="Tahoma"/>
          <w:spacing w:val="1"/>
        </w:rPr>
        <w:t>ficjent ma obo</w:t>
      </w:r>
      <w:r w:rsidRPr="00F63544">
        <w:rPr>
          <w:rFonts w:ascii="Tahoma" w:eastAsia="Tahoma" w:hAnsi="Tahoma" w:cs="Tahoma"/>
          <w:spacing w:val="1"/>
        </w:rPr>
        <w:t>w</w:t>
      </w:r>
      <w:r w:rsidRPr="00C052A5">
        <w:rPr>
          <w:rFonts w:ascii="Tahoma" w:eastAsia="Tahoma" w:hAnsi="Tahoma" w:cs="Tahoma"/>
          <w:spacing w:val="1"/>
        </w:rPr>
        <w:t>i</w:t>
      </w:r>
      <w:r w:rsidRPr="00F63544">
        <w:rPr>
          <w:rFonts w:ascii="Tahoma" w:eastAsia="Tahoma" w:hAnsi="Tahoma" w:cs="Tahoma"/>
          <w:spacing w:val="1"/>
        </w:rPr>
        <w:t>ą</w:t>
      </w:r>
      <w:r w:rsidRPr="00C052A5">
        <w:rPr>
          <w:rFonts w:ascii="Tahoma" w:eastAsia="Tahoma" w:hAnsi="Tahoma" w:cs="Tahoma"/>
          <w:spacing w:val="1"/>
        </w:rPr>
        <w:t>zek uj</w:t>
      </w:r>
      <w:r w:rsidRPr="00F63544">
        <w:rPr>
          <w:rFonts w:ascii="Tahoma" w:eastAsia="Tahoma" w:hAnsi="Tahoma" w:cs="Tahoma"/>
          <w:spacing w:val="1"/>
        </w:rPr>
        <w:t>aw</w:t>
      </w:r>
      <w:r w:rsidRPr="00C052A5">
        <w:rPr>
          <w:rFonts w:ascii="Tahoma" w:eastAsia="Tahoma" w:hAnsi="Tahoma" w:cs="Tahoma"/>
          <w:spacing w:val="1"/>
        </w:rPr>
        <w:t>ni</w:t>
      </w:r>
      <w:r w:rsidRPr="00F63544">
        <w:rPr>
          <w:rFonts w:ascii="Tahoma" w:eastAsia="Tahoma" w:hAnsi="Tahoma" w:cs="Tahoma"/>
          <w:spacing w:val="1"/>
        </w:rPr>
        <w:t>a</w:t>
      </w:r>
      <w:r w:rsidRPr="00C052A5">
        <w:rPr>
          <w:rFonts w:ascii="Tahoma" w:eastAsia="Tahoma" w:hAnsi="Tahoma" w:cs="Tahoma"/>
          <w:spacing w:val="1"/>
        </w:rPr>
        <w:t xml:space="preserve">nia </w:t>
      </w:r>
      <w:r w:rsidRPr="00F63544">
        <w:rPr>
          <w:rFonts w:ascii="Tahoma" w:eastAsia="Tahoma" w:hAnsi="Tahoma" w:cs="Tahoma"/>
          <w:spacing w:val="1"/>
        </w:rPr>
        <w:t>w</w:t>
      </w:r>
      <w:r w:rsidRPr="00C052A5">
        <w:rPr>
          <w:rFonts w:ascii="Tahoma" w:eastAsia="Tahoma" w:hAnsi="Tahoma" w:cs="Tahoma"/>
          <w:spacing w:val="1"/>
        </w:rPr>
        <w:t>sz</w:t>
      </w:r>
      <w:r w:rsidRPr="00F63544">
        <w:rPr>
          <w:rFonts w:ascii="Tahoma" w:eastAsia="Tahoma" w:hAnsi="Tahoma" w:cs="Tahoma"/>
          <w:spacing w:val="1"/>
        </w:rPr>
        <w:t>e</w:t>
      </w:r>
      <w:r w:rsidRPr="00C052A5">
        <w:rPr>
          <w:rFonts w:ascii="Tahoma" w:eastAsia="Tahoma" w:hAnsi="Tahoma" w:cs="Tahoma"/>
          <w:spacing w:val="1"/>
        </w:rPr>
        <w:t>lkich doc</w:t>
      </w:r>
      <w:r w:rsidRPr="00F63544">
        <w:rPr>
          <w:rFonts w:ascii="Tahoma" w:eastAsia="Tahoma" w:hAnsi="Tahoma" w:cs="Tahoma"/>
          <w:spacing w:val="1"/>
        </w:rPr>
        <w:t>h</w:t>
      </w:r>
      <w:r w:rsidRPr="00C052A5">
        <w:rPr>
          <w:rFonts w:ascii="Tahoma" w:eastAsia="Tahoma" w:hAnsi="Tahoma" w:cs="Tahoma"/>
          <w:spacing w:val="1"/>
        </w:rPr>
        <w:t xml:space="preserve">odów, które </w:t>
      </w:r>
      <w:r w:rsidRPr="00F63544">
        <w:rPr>
          <w:rFonts w:ascii="Tahoma" w:eastAsia="Tahoma" w:hAnsi="Tahoma" w:cs="Tahoma"/>
          <w:spacing w:val="1"/>
        </w:rPr>
        <w:t>p</w:t>
      </w:r>
      <w:r w:rsidRPr="00C052A5">
        <w:rPr>
          <w:rFonts w:ascii="Tahoma" w:eastAsia="Tahoma" w:hAnsi="Tahoma" w:cs="Tahoma"/>
          <w:spacing w:val="1"/>
        </w:rPr>
        <w:t>o</w:t>
      </w:r>
      <w:r w:rsidRPr="00F63544">
        <w:rPr>
          <w:rFonts w:ascii="Tahoma" w:eastAsia="Tahoma" w:hAnsi="Tahoma" w:cs="Tahoma"/>
          <w:spacing w:val="1"/>
        </w:rPr>
        <w:t>w</w:t>
      </w:r>
      <w:r w:rsidRPr="00C052A5">
        <w:rPr>
          <w:rFonts w:ascii="Tahoma" w:eastAsia="Tahoma" w:hAnsi="Tahoma" w:cs="Tahoma"/>
          <w:spacing w:val="1"/>
        </w:rPr>
        <w:t>st</w:t>
      </w:r>
      <w:r w:rsidRPr="00F63544">
        <w:rPr>
          <w:rFonts w:ascii="Tahoma" w:eastAsia="Tahoma" w:hAnsi="Tahoma" w:cs="Tahoma"/>
          <w:spacing w:val="1"/>
        </w:rPr>
        <w:t>a</w:t>
      </w:r>
      <w:r w:rsidRPr="00C052A5">
        <w:rPr>
          <w:rFonts w:ascii="Tahoma" w:eastAsia="Tahoma" w:hAnsi="Tahoma" w:cs="Tahoma"/>
          <w:spacing w:val="1"/>
        </w:rPr>
        <w:t>ją w z</w:t>
      </w:r>
      <w:r w:rsidRPr="00F63544">
        <w:rPr>
          <w:rFonts w:ascii="Tahoma" w:eastAsia="Tahoma" w:hAnsi="Tahoma" w:cs="Tahoma"/>
          <w:spacing w:val="1"/>
        </w:rPr>
        <w:t>w</w:t>
      </w:r>
      <w:r w:rsidRPr="00C052A5">
        <w:rPr>
          <w:rFonts w:ascii="Tahoma" w:eastAsia="Tahoma" w:hAnsi="Tahoma" w:cs="Tahoma"/>
          <w:spacing w:val="1"/>
        </w:rPr>
        <w:t>i</w:t>
      </w:r>
      <w:r w:rsidRPr="00F63544">
        <w:rPr>
          <w:rFonts w:ascii="Tahoma" w:eastAsia="Tahoma" w:hAnsi="Tahoma" w:cs="Tahoma"/>
          <w:spacing w:val="1"/>
        </w:rPr>
        <w:t>ą</w:t>
      </w:r>
      <w:r w:rsidRPr="00C052A5">
        <w:rPr>
          <w:rFonts w:ascii="Tahoma" w:eastAsia="Tahoma" w:hAnsi="Tahoma" w:cs="Tahoma"/>
          <w:spacing w:val="1"/>
        </w:rPr>
        <w:t xml:space="preserve">zku </w:t>
      </w:r>
      <w:r w:rsidR="00A85E96">
        <w:rPr>
          <w:rFonts w:ascii="Tahoma" w:eastAsia="Tahoma" w:hAnsi="Tahoma" w:cs="Tahoma"/>
          <w:spacing w:val="1"/>
        </w:rPr>
        <w:br/>
      </w:r>
      <w:r w:rsidRPr="00C052A5">
        <w:rPr>
          <w:rFonts w:ascii="Tahoma" w:eastAsia="Tahoma" w:hAnsi="Tahoma" w:cs="Tahoma"/>
          <w:spacing w:val="1"/>
        </w:rPr>
        <w:t>z realizacją</w:t>
      </w:r>
      <w:r w:rsidR="001A2F75" w:rsidRPr="00C052A5">
        <w:rPr>
          <w:rFonts w:ascii="Tahoma" w:eastAsia="Tahoma" w:hAnsi="Tahoma" w:cs="Tahoma"/>
          <w:spacing w:val="1"/>
        </w:rPr>
        <w:t xml:space="preserve"> </w:t>
      </w:r>
      <w:r w:rsidRPr="00C052A5">
        <w:rPr>
          <w:rFonts w:ascii="Tahoma" w:eastAsia="Tahoma" w:hAnsi="Tahoma" w:cs="Tahoma"/>
          <w:spacing w:val="1"/>
        </w:rPr>
        <w:t>projektu.</w:t>
      </w:r>
    </w:p>
    <w:p w14:paraId="619AA842" w14:textId="47F03A15" w:rsidR="00942F4E" w:rsidRPr="001C3C76" w:rsidRDefault="00280ADA" w:rsidP="00E43CDE">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C052A5">
        <w:rPr>
          <w:rFonts w:ascii="Tahoma" w:eastAsia="Tahoma" w:hAnsi="Tahoma" w:cs="Tahoma"/>
          <w:spacing w:val="1"/>
        </w:rPr>
        <w:t>W pr</w:t>
      </w:r>
      <w:r w:rsidRPr="001C3C76">
        <w:rPr>
          <w:rFonts w:ascii="Tahoma" w:eastAsia="Tahoma" w:hAnsi="Tahoma" w:cs="Tahoma"/>
          <w:spacing w:val="1"/>
        </w:rPr>
        <w:t>z</w:t>
      </w:r>
      <w:r w:rsidRPr="00C052A5">
        <w:rPr>
          <w:rFonts w:ascii="Tahoma" w:eastAsia="Tahoma" w:hAnsi="Tahoma" w:cs="Tahoma"/>
          <w:spacing w:val="1"/>
        </w:rPr>
        <w:t>yp</w:t>
      </w:r>
      <w:r w:rsidRPr="001C3C76">
        <w:rPr>
          <w:rFonts w:ascii="Tahoma" w:eastAsia="Tahoma" w:hAnsi="Tahoma" w:cs="Tahoma"/>
          <w:spacing w:val="1"/>
        </w:rPr>
        <w:t>a</w:t>
      </w:r>
      <w:r w:rsidRPr="00C052A5">
        <w:rPr>
          <w:rFonts w:ascii="Tahoma" w:eastAsia="Tahoma" w:hAnsi="Tahoma" w:cs="Tahoma"/>
          <w:spacing w:val="1"/>
        </w:rPr>
        <w:t>dku gdy projekt g</w:t>
      </w:r>
      <w:r w:rsidRPr="001C3C76">
        <w:rPr>
          <w:rFonts w:ascii="Tahoma" w:eastAsia="Tahoma" w:hAnsi="Tahoma" w:cs="Tahoma"/>
          <w:spacing w:val="1"/>
        </w:rPr>
        <w:t>e</w:t>
      </w:r>
      <w:r w:rsidRPr="00C052A5">
        <w:rPr>
          <w:rFonts w:ascii="Tahoma" w:eastAsia="Tahoma" w:hAnsi="Tahoma" w:cs="Tahoma"/>
          <w:spacing w:val="1"/>
        </w:rPr>
        <w:t>n</w:t>
      </w:r>
      <w:r w:rsidRPr="001C3C76">
        <w:rPr>
          <w:rFonts w:ascii="Tahoma" w:eastAsia="Tahoma" w:hAnsi="Tahoma" w:cs="Tahoma"/>
          <w:spacing w:val="1"/>
        </w:rPr>
        <w:t>e</w:t>
      </w:r>
      <w:r w:rsidRPr="00C052A5">
        <w:rPr>
          <w:rFonts w:ascii="Tahoma" w:eastAsia="Tahoma" w:hAnsi="Tahoma" w:cs="Tahoma"/>
          <w:spacing w:val="1"/>
        </w:rPr>
        <w:t>ru</w:t>
      </w:r>
      <w:r w:rsidRPr="001C3C76">
        <w:rPr>
          <w:rFonts w:ascii="Tahoma" w:eastAsia="Tahoma" w:hAnsi="Tahoma" w:cs="Tahoma"/>
          <w:spacing w:val="1"/>
        </w:rPr>
        <w:t>j</w:t>
      </w:r>
      <w:r w:rsidRPr="00C052A5">
        <w:rPr>
          <w:rFonts w:ascii="Tahoma" w:eastAsia="Tahoma" w:hAnsi="Tahoma" w:cs="Tahoma"/>
          <w:spacing w:val="1"/>
        </w:rPr>
        <w:t xml:space="preserve">e na </w:t>
      </w:r>
      <w:r w:rsidRPr="001C3C76">
        <w:rPr>
          <w:rFonts w:ascii="Tahoma" w:eastAsia="Tahoma" w:hAnsi="Tahoma" w:cs="Tahoma"/>
          <w:spacing w:val="1"/>
        </w:rPr>
        <w:t>e</w:t>
      </w:r>
      <w:r w:rsidRPr="00C052A5">
        <w:rPr>
          <w:rFonts w:ascii="Tahoma" w:eastAsia="Tahoma" w:hAnsi="Tahoma" w:cs="Tahoma"/>
          <w:spacing w:val="1"/>
        </w:rPr>
        <w:t>t</w:t>
      </w:r>
      <w:r w:rsidRPr="001C3C76">
        <w:rPr>
          <w:rFonts w:ascii="Tahoma" w:eastAsia="Tahoma" w:hAnsi="Tahoma" w:cs="Tahoma"/>
          <w:spacing w:val="1"/>
        </w:rPr>
        <w:t>a</w:t>
      </w:r>
      <w:r w:rsidRPr="00C052A5">
        <w:rPr>
          <w:rFonts w:ascii="Tahoma" w:eastAsia="Tahoma" w:hAnsi="Tahoma" w:cs="Tahoma"/>
          <w:spacing w:val="1"/>
        </w:rPr>
        <w:t>pie r</w:t>
      </w:r>
      <w:r w:rsidRPr="001C3C76">
        <w:rPr>
          <w:rFonts w:ascii="Tahoma" w:eastAsia="Tahoma" w:hAnsi="Tahoma" w:cs="Tahoma"/>
          <w:spacing w:val="1"/>
        </w:rPr>
        <w:t>ea</w:t>
      </w:r>
      <w:r w:rsidRPr="00C052A5">
        <w:rPr>
          <w:rFonts w:ascii="Tahoma" w:eastAsia="Tahoma" w:hAnsi="Tahoma" w:cs="Tahoma"/>
          <w:spacing w:val="1"/>
        </w:rPr>
        <w:t>liz</w:t>
      </w:r>
      <w:r w:rsidRPr="001C3C76">
        <w:rPr>
          <w:rFonts w:ascii="Tahoma" w:eastAsia="Tahoma" w:hAnsi="Tahoma" w:cs="Tahoma"/>
          <w:spacing w:val="1"/>
        </w:rPr>
        <w:t>a</w:t>
      </w:r>
      <w:r w:rsidRPr="00C052A5">
        <w:rPr>
          <w:rFonts w:ascii="Tahoma" w:eastAsia="Tahoma" w:hAnsi="Tahoma" w:cs="Tahoma"/>
          <w:spacing w:val="1"/>
        </w:rPr>
        <w:t>cji dochody, B</w:t>
      </w:r>
      <w:r w:rsidRPr="001C3C76">
        <w:rPr>
          <w:rFonts w:ascii="Tahoma" w:eastAsia="Tahoma" w:hAnsi="Tahoma" w:cs="Tahoma"/>
          <w:spacing w:val="1"/>
        </w:rPr>
        <w:t>e</w:t>
      </w:r>
      <w:r w:rsidRPr="00C052A5">
        <w:rPr>
          <w:rFonts w:ascii="Tahoma" w:eastAsia="Tahoma" w:hAnsi="Tahoma" w:cs="Tahoma"/>
          <w:spacing w:val="1"/>
        </w:rPr>
        <w:t>n</w:t>
      </w:r>
      <w:r w:rsidRPr="001C3C76">
        <w:rPr>
          <w:rFonts w:ascii="Tahoma" w:eastAsia="Tahoma" w:hAnsi="Tahoma" w:cs="Tahoma"/>
          <w:spacing w:val="1"/>
        </w:rPr>
        <w:t>ef</w:t>
      </w:r>
      <w:r w:rsidRPr="00C052A5">
        <w:rPr>
          <w:rFonts w:ascii="Tahoma" w:eastAsia="Tahoma" w:hAnsi="Tahoma" w:cs="Tahoma"/>
          <w:spacing w:val="1"/>
        </w:rPr>
        <w:t>icj</w:t>
      </w:r>
      <w:r w:rsidRPr="001C3C76">
        <w:rPr>
          <w:rFonts w:ascii="Tahoma" w:eastAsia="Tahoma" w:hAnsi="Tahoma" w:cs="Tahoma"/>
          <w:spacing w:val="1"/>
        </w:rPr>
        <w:t>e</w:t>
      </w:r>
      <w:r w:rsidRPr="00C052A5">
        <w:rPr>
          <w:rFonts w:ascii="Tahoma" w:eastAsia="Tahoma" w:hAnsi="Tahoma" w:cs="Tahoma"/>
          <w:spacing w:val="1"/>
        </w:rPr>
        <w:t xml:space="preserve">nt </w:t>
      </w:r>
      <w:r w:rsidRPr="001C3C76">
        <w:rPr>
          <w:rFonts w:ascii="Tahoma" w:eastAsia="Tahoma" w:hAnsi="Tahoma" w:cs="Tahoma"/>
          <w:spacing w:val="1"/>
        </w:rPr>
        <w:t>w</w:t>
      </w:r>
      <w:r w:rsidRPr="00C052A5">
        <w:rPr>
          <w:rFonts w:ascii="Tahoma" w:eastAsia="Tahoma" w:hAnsi="Tahoma" w:cs="Tahoma"/>
          <w:spacing w:val="1"/>
        </w:rPr>
        <w:t>yk</w:t>
      </w:r>
      <w:r w:rsidRPr="001C3C76">
        <w:rPr>
          <w:rFonts w:ascii="Tahoma" w:eastAsia="Tahoma" w:hAnsi="Tahoma" w:cs="Tahoma"/>
          <w:spacing w:val="1"/>
        </w:rPr>
        <w:t>a</w:t>
      </w:r>
      <w:r w:rsidRPr="00C052A5">
        <w:rPr>
          <w:rFonts w:ascii="Tahoma" w:eastAsia="Tahoma" w:hAnsi="Tahoma" w:cs="Tahoma"/>
          <w:spacing w:val="1"/>
        </w:rPr>
        <w:t xml:space="preserve">zuje </w:t>
      </w:r>
      <w:r w:rsidRPr="001C3C76">
        <w:rPr>
          <w:rFonts w:ascii="Tahoma" w:eastAsia="Tahoma" w:hAnsi="Tahoma" w:cs="Tahoma"/>
          <w:spacing w:val="1"/>
        </w:rPr>
        <w:t>w</w:t>
      </w:r>
      <w:r w:rsidRPr="00C052A5">
        <w:rPr>
          <w:rFonts w:ascii="Tahoma" w:eastAsia="Tahoma" w:hAnsi="Tahoma" w:cs="Tahoma"/>
          <w:spacing w:val="1"/>
        </w:rPr>
        <w:t xml:space="preserve">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2"/>
        </w:rPr>
        <w:t xml:space="preserve"> </w:t>
      </w:r>
      <w:r w:rsidRPr="001C3C76">
        <w:rPr>
          <w:rFonts w:ascii="Tahoma" w:eastAsia="Tahoma" w:hAnsi="Tahoma" w:cs="Tahoma"/>
        </w:rPr>
        <w:t>o</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4"/>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ość</w:t>
      </w:r>
      <w:r w:rsidRPr="001C3C76">
        <w:rPr>
          <w:rFonts w:ascii="Tahoma" w:eastAsia="Tahoma" w:hAnsi="Tahoma" w:cs="Tahoma"/>
          <w:spacing w:val="55"/>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w:t>
      </w:r>
      <w:r w:rsidRPr="001C3C76">
        <w:rPr>
          <w:rFonts w:ascii="Tahoma" w:eastAsia="Tahoma" w:hAnsi="Tahoma" w:cs="Tahoma"/>
          <w:spacing w:val="2"/>
        </w:rPr>
        <w:t>o</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u</w:t>
      </w:r>
      <w:r w:rsidRPr="001C3C76">
        <w:rPr>
          <w:rFonts w:ascii="Tahoma" w:eastAsia="Tahoma" w:hAnsi="Tahoma" w:cs="Tahoma"/>
          <w:spacing w:val="52"/>
        </w:rPr>
        <w:t xml:space="preserve"> </w:t>
      </w:r>
      <w:r w:rsidRPr="001C3C76">
        <w:rPr>
          <w:rFonts w:ascii="Tahoma" w:eastAsia="Tahoma" w:hAnsi="Tahoma" w:cs="Tahoma"/>
        </w:rPr>
        <w:t>i d</w:t>
      </w:r>
      <w:r w:rsidRPr="001C3C76">
        <w:rPr>
          <w:rFonts w:ascii="Tahoma" w:eastAsia="Tahoma" w:hAnsi="Tahoma" w:cs="Tahoma"/>
          <w:spacing w:val="2"/>
        </w:rPr>
        <w:t>o</w:t>
      </w:r>
      <w:r w:rsidRPr="001C3C76">
        <w:rPr>
          <w:rFonts w:ascii="Tahoma" w:eastAsia="Tahoma" w:hAnsi="Tahoma" w:cs="Tahoma"/>
          <w:spacing w:val="5"/>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56"/>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3"/>
        </w:rPr>
        <w:t xml:space="preserve"> </w:t>
      </w:r>
      <w:r w:rsidRPr="001C3C76">
        <w:rPr>
          <w:rFonts w:ascii="Tahoma" w:eastAsia="Tahoma" w:hAnsi="Tahoma" w:cs="Tahoma"/>
        </w:rPr>
        <w:t>w</w:t>
      </w:r>
      <w:r w:rsidRPr="001C3C76">
        <w:rPr>
          <w:rFonts w:ascii="Tahoma" w:eastAsia="Tahoma" w:hAnsi="Tahoma" w:cs="Tahoma"/>
          <w:spacing w:val="5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 zgod</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7"/>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C471A2">
        <w:rPr>
          <w:rFonts w:ascii="Tahoma" w:eastAsia="Tahoma" w:hAnsi="Tahoma" w:cs="Tahoma"/>
          <w:spacing w:val="1"/>
        </w:rPr>
        <w:t>1</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w:t>
      </w:r>
      <w:r w:rsidR="00840BFB" w:rsidRPr="001C3C76">
        <w:rPr>
          <w:rFonts w:ascii="Tahoma" w:eastAsia="Tahoma" w:hAnsi="Tahoma" w:cs="Tahoma"/>
          <w:spacing w:val="-1"/>
        </w:rPr>
        <w:t>1</w:t>
      </w:r>
      <w:r w:rsidR="00840BFB">
        <w:rPr>
          <w:rFonts w:ascii="Tahoma" w:eastAsia="Tahoma" w:hAnsi="Tahoma" w:cs="Tahoma"/>
          <w:spacing w:val="-1"/>
        </w:rPr>
        <w:t>5</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2"/>
        </w:rPr>
        <w:t>r</w:t>
      </w:r>
      <w:r w:rsidRPr="001C3C76">
        <w:rPr>
          <w:rFonts w:ascii="Tahoma" w:eastAsia="Tahoma" w:hAnsi="Tahoma" w:cs="Tahoma"/>
          <w:spacing w:val="3"/>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 Od</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g</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ro</w:t>
      </w:r>
      <w:r w:rsidRPr="001C3C76">
        <w:rPr>
          <w:rFonts w:ascii="Tahoma" w:eastAsia="Tahoma" w:hAnsi="Tahoma" w:cs="Tahoma"/>
          <w:spacing w:val="-1"/>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ie są</w:t>
      </w:r>
      <w:r w:rsidRPr="001C3C76">
        <w:rPr>
          <w:rFonts w:ascii="Tahoma" w:eastAsia="Tahoma" w:hAnsi="Tahoma" w:cs="Tahoma"/>
          <w:spacing w:val="-1"/>
        </w:rPr>
        <w:t xml:space="preserve"> n</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rPr>
        <w:t>i.</w:t>
      </w:r>
    </w:p>
    <w:p w14:paraId="0535DBB3" w14:textId="6C0CDC34" w:rsidR="00942F4E" w:rsidRPr="001C3C76" w:rsidRDefault="00280ADA" w:rsidP="00E43CDE">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0"/>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5"/>
        </w:rPr>
        <w:t xml:space="preserve"> </w:t>
      </w:r>
      <w:r w:rsidRPr="001C3C76">
        <w:rPr>
          <w:rFonts w:ascii="Tahoma" w:eastAsia="Tahoma" w:hAnsi="Tahoma" w:cs="Tahoma"/>
        </w:rPr>
        <w:t>doc</w:t>
      </w:r>
      <w:r w:rsidRPr="001C3C76">
        <w:rPr>
          <w:rFonts w:ascii="Tahoma" w:eastAsia="Tahoma" w:hAnsi="Tahoma" w:cs="Tahoma"/>
          <w:spacing w:val="1"/>
        </w:rPr>
        <w:t>h</w:t>
      </w:r>
      <w:r w:rsidRPr="001C3C76">
        <w:rPr>
          <w:rFonts w:ascii="Tahoma" w:eastAsia="Tahoma" w:hAnsi="Tahoma" w:cs="Tahoma"/>
        </w:rPr>
        <w:t>odu</w:t>
      </w:r>
      <w:r w:rsidRPr="001C3C76">
        <w:rPr>
          <w:rFonts w:ascii="Tahoma" w:eastAsia="Tahoma" w:hAnsi="Tahoma" w:cs="Tahoma"/>
          <w:spacing w:val="-8"/>
        </w:rPr>
        <w:t xml:space="preserve"> </w:t>
      </w:r>
      <w:r w:rsidRPr="001C3C76">
        <w:rPr>
          <w:rFonts w:ascii="Tahoma" w:eastAsia="Tahoma" w:hAnsi="Tahoma" w:cs="Tahoma"/>
        </w:rPr>
        <w:t xml:space="preserve">w </w:t>
      </w:r>
      <w:r w:rsidRPr="001C3C76">
        <w:rPr>
          <w:rFonts w:ascii="Tahoma" w:eastAsia="Tahoma" w:hAnsi="Tahoma" w:cs="Tahoma"/>
          <w:spacing w:val="2"/>
        </w:rPr>
        <w:t>i</w:t>
      </w:r>
      <w:r w:rsidRPr="001C3C76">
        <w:rPr>
          <w:rFonts w:ascii="Tahoma" w:eastAsia="Tahoma" w:hAnsi="Tahoma" w:cs="Tahoma"/>
          <w:spacing w:val="4"/>
        </w:rPr>
        <w:t>n</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w §</w:t>
      </w:r>
      <w:r w:rsidRPr="001C3C76">
        <w:rPr>
          <w:rFonts w:ascii="Tahoma" w:eastAsia="Tahoma" w:hAnsi="Tahoma" w:cs="Tahoma"/>
          <w:spacing w:val="-2"/>
        </w:rPr>
        <w:t xml:space="preserve"> </w:t>
      </w:r>
      <w:r w:rsidRPr="001C3C76">
        <w:rPr>
          <w:rFonts w:ascii="Tahoma" w:eastAsia="Tahoma" w:hAnsi="Tahoma" w:cs="Tahoma"/>
          <w:spacing w:val="-1"/>
        </w:rPr>
        <w:t>1</w:t>
      </w:r>
      <w:r w:rsidR="00C471A2">
        <w:rPr>
          <w:rFonts w:ascii="Tahoma" w:eastAsia="Tahoma" w:hAnsi="Tahoma" w:cs="Tahoma"/>
          <w:spacing w:val="-1"/>
        </w:rPr>
        <w:t>1</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w:t>
      </w:r>
      <w:r w:rsidR="00BA2097" w:rsidRPr="00275F78">
        <w:rPr>
          <w:rFonts w:ascii="Tahoma" w:eastAsia="Tahoma" w:hAnsi="Tahoma" w:cs="Tahoma"/>
        </w:rPr>
        <w:t>1</w:t>
      </w:r>
      <w:r w:rsidR="00BA2097">
        <w:rPr>
          <w:rFonts w:ascii="Tahoma" w:eastAsia="Tahoma" w:hAnsi="Tahoma" w:cs="Tahoma"/>
        </w:rPr>
        <w:t>5</w:t>
      </w:r>
      <w:r w:rsidRPr="001C3C76">
        <w:rPr>
          <w:rFonts w:ascii="Tahoma" w:eastAsia="Tahoma" w:hAnsi="Tahoma" w:cs="Tahoma"/>
          <w:w w:val="99"/>
        </w:rPr>
        <w:t>.</w:t>
      </w:r>
    </w:p>
    <w:p w14:paraId="7E3A0ED5" w14:textId="66A42F8D" w:rsidR="00942F4E" w:rsidRPr="001C3C76" w:rsidRDefault="00280ADA" w:rsidP="00E43CDE">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3"/>
        </w:rPr>
        <w:t>k</w:t>
      </w:r>
      <w:r w:rsidRPr="001C3C76">
        <w:rPr>
          <w:rFonts w:ascii="Tahoma" w:eastAsia="Tahoma" w:hAnsi="Tahoma" w:cs="Tahoma"/>
        </w:rPr>
        <w:t xml:space="preserve">u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u</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pos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spacing w:val="3"/>
        </w:rPr>
        <w:t>1</w:t>
      </w:r>
      <w:r w:rsidRPr="001C3C76">
        <w:rPr>
          <w:rFonts w:ascii="Tahoma" w:eastAsia="Tahoma" w:hAnsi="Tahoma" w:cs="Tahoma"/>
        </w:rPr>
        <w:t>-3</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 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sto</w:t>
      </w:r>
      <w:r w:rsidRPr="001C3C76">
        <w:rPr>
          <w:rFonts w:ascii="Tahoma" w:eastAsia="Tahoma" w:hAnsi="Tahoma" w:cs="Tahoma"/>
          <w:spacing w:val="2"/>
        </w:rPr>
        <w:t>s</w:t>
      </w:r>
      <w:r w:rsidRPr="001C3C76">
        <w:rPr>
          <w:rFonts w:ascii="Tahoma" w:eastAsia="Tahoma" w:hAnsi="Tahoma" w:cs="Tahoma"/>
          <w:spacing w:val="3"/>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się</w:t>
      </w:r>
      <w:r w:rsidRPr="001C3C76">
        <w:rPr>
          <w:rFonts w:ascii="Tahoma" w:eastAsia="Tahoma" w:hAnsi="Tahoma" w:cs="Tahoma"/>
          <w:spacing w:val="9"/>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o 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8"/>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C471A2">
        <w:rPr>
          <w:rFonts w:ascii="Tahoma" w:eastAsia="Tahoma" w:hAnsi="Tahoma" w:cs="Tahoma"/>
          <w:spacing w:val="1"/>
        </w:rPr>
        <w:t>6</w:t>
      </w:r>
      <w:r w:rsidRPr="001C3C76">
        <w:rPr>
          <w:rFonts w:ascii="Tahoma" w:eastAsia="Tahoma" w:hAnsi="Tahoma" w:cs="Tahoma"/>
        </w:rPr>
        <w:t>.</w:t>
      </w:r>
    </w:p>
    <w:p w14:paraId="45F06409" w14:textId="77777777" w:rsidR="003A7D54" w:rsidRDefault="003A7D54" w:rsidP="003A7D54">
      <w:pPr>
        <w:tabs>
          <w:tab w:val="num" w:pos="426"/>
        </w:tabs>
        <w:spacing w:line="276" w:lineRule="auto"/>
        <w:ind w:left="426" w:right="14" w:hanging="426"/>
        <w:jc w:val="center"/>
        <w:rPr>
          <w:rFonts w:ascii="Tahoma" w:eastAsia="Tahoma" w:hAnsi="Tahoma" w:cs="Tahoma"/>
        </w:rPr>
      </w:pPr>
    </w:p>
    <w:p w14:paraId="0D13DBF8" w14:textId="43C11208" w:rsidR="00942F4E" w:rsidRPr="001C3C76" w:rsidRDefault="00280ADA" w:rsidP="003A7D54">
      <w:pPr>
        <w:tabs>
          <w:tab w:val="num" w:pos="426"/>
        </w:tabs>
        <w:spacing w:line="276" w:lineRule="auto"/>
        <w:ind w:left="426" w:right="14" w:hanging="426"/>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5</w:t>
      </w:r>
      <w:r w:rsidRPr="001C3C76">
        <w:rPr>
          <w:rFonts w:ascii="Tahoma" w:eastAsia="Tahoma" w:hAnsi="Tahoma" w:cs="Tahoma"/>
          <w:w w:val="99"/>
        </w:rPr>
        <w:t>.</w:t>
      </w:r>
    </w:p>
    <w:p w14:paraId="4DEA6CF2" w14:textId="4B8842B2" w:rsidR="00942F4E" w:rsidRPr="001C3C76" w:rsidRDefault="00280ADA" w:rsidP="00E43CDE">
      <w:pPr>
        <w:pStyle w:val="Akapitzlist"/>
        <w:numPr>
          <w:ilvl w:val="6"/>
          <w:numId w:val="20"/>
        </w:numPr>
        <w:tabs>
          <w:tab w:val="clear" w:pos="4680"/>
          <w:tab w:val="num" w:pos="4111"/>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sić</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537466">
        <w:rPr>
          <w:rFonts w:ascii="Tahoma" w:eastAsia="Tahoma" w:hAnsi="Tahoma" w:cs="Tahoma"/>
        </w:rPr>
        <w:t xml:space="preserve"> oraz środków PFRON</w:t>
      </w:r>
      <w:r w:rsidRPr="001C3C76">
        <w:rPr>
          <w:rFonts w:ascii="Tahoma" w:eastAsia="Tahoma" w:hAnsi="Tahoma" w:cs="Tahoma"/>
          <w:spacing w:val="-13"/>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p>
    <w:p w14:paraId="3D76F541" w14:textId="77777777" w:rsidR="00072F4A"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rPr>
        <w:t>id</w:t>
      </w:r>
      <w:r w:rsidRPr="00072F4A">
        <w:rPr>
          <w:rFonts w:ascii="Tahoma" w:eastAsia="Tahoma" w:hAnsi="Tahoma" w:cs="Tahoma"/>
          <w:spacing w:val="1"/>
        </w:rPr>
        <w:t>ł</w:t>
      </w:r>
      <w:r w:rsidRPr="00072F4A">
        <w:rPr>
          <w:rFonts w:ascii="Tahoma" w:eastAsia="Tahoma" w:hAnsi="Tahoma" w:cs="Tahoma"/>
        </w:rPr>
        <w:t>o</w:t>
      </w:r>
      <w:r w:rsidRPr="00072F4A">
        <w:rPr>
          <w:rFonts w:ascii="Tahoma" w:eastAsia="Tahoma" w:hAnsi="Tahoma" w:cs="Tahoma"/>
          <w:spacing w:val="1"/>
        </w:rPr>
        <w:t>we</w:t>
      </w:r>
      <w:r w:rsidRPr="00072F4A">
        <w:rPr>
          <w:rFonts w:ascii="Tahoma" w:eastAsia="Tahoma" w:hAnsi="Tahoma" w:cs="Tahoma"/>
        </w:rPr>
        <w:t>j</w:t>
      </w:r>
      <w:r w:rsidRPr="00072F4A">
        <w:rPr>
          <w:rFonts w:ascii="Tahoma" w:eastAsia="Tahoma" w:hAnsi="Tahoma" w:cs="Tahoma"/>
          <w:spacing w:val="-9"/>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2"/>
        </w:rPr>
        <w:t xml:space="preserve"> </w:t>
      </w:r>
      <w:r w:rsidRPr="00072F4A">
        <w:rPr>
          <w:rFonts w:ascii="Tahoma" w:eastAsia="Tahoma" w:hAnsi="Tahoma" w:cs="Tahoma"/>
          <w:spacing w:val="3"/>
        </w:rPr>
        <w:t>p</w:t>
      </w:r>
      <w:r w:rsidRPr="00072F4A">
        <w:rPr>
          <w:rFonts w:ascii="Tahoma" w:eastAsia="Tahoma" w:hAnsi="Tahoma" w:cs="Tahoma"/>
          <w:spacing w:val="-2"/>
        </w:rPr>
        <w:t>r</w:t>
      </w:r>
      <w:r w:rsidRPr="00072F4A">
        <w:rPr>
          <w:rFonts w:ascii="Tahoma" w:eastAsia="Tahoma" w:hAnsi="Tahoma" w:cs="Tahoma"/>
        </w:rPr>
        <w:t>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4"/>
        </w:rPr>
        <w:t xml:space="preserve"> </w:t>
      </w:r>
      <w:r w:rsidRPr="00072F4A">
        <w:rPr>
          <w:rFonts w:ascii="Tahoma" w:eastAsia="Tahoma" w:hAnsi="Tahoma" w:cs="Tahoma"/>
        </w:rPr>
        <w:t>w</w:t>
      </w:r>
      <w:r w:rsidRPr="00072F4A">
        <w:rPr>
          <w:rFonts w:ascii="Tahoma" w:eastAsia="Tahoma" w:hAnsi="Tahoma" w:cs="Tahoma"/>
          <w:spacing w:val="1"/>
        </w:rPr>
        <w:t xml:space="preserve"> </w:t>
      </w:r>
      <w:r w:rsidRPr="00072F4A">
        <w:rPr>
          <w:rFonts w:ascii="Tahoma" w:eastAsia="Tahoma" w:hAnsi="Tahoma" w:cs="Tahoma"/>
        </w:rPr>
        <w:t>szcz</w:t>
      </w:r>
      <w:r w:rsidRPr="00072F4A">
        <w:rPr>
          <w:rFonts w:ascii="Tahoma" w:eastAsia="Tahoma" w:hAnsi="Tahoma" w:cs="Tahoma"/>
          <w:spacing w:val="1"/>
        </w:rPr>
        <w:t>e</w:t>
      </w:r>
      <w:r w:rsidRPr="00072F4A">
        <w:rPr>
          <w:rFonts w:ascii="Tahoma" w:eastAsia="Tahoma" w:hAnsi="Tahoma" w:cs="Tahoma"/>
        </w:rPr>
        <w:t>gól</w:t>
      </w:r>
      <w:r w:rsidRPr="00072F4A">
        <w:rPr>
          <w:rFonts w:ascii="Tahoma" w:eastAsia="Tahoma" w:hAnsi="Tahoma" w:cs="Tahoma"/>
          <w:spacing w:val="-1"/>
        </w:rPr>
        <w:t>n</w:t>
      </w:r>
      <w:r w:rsidRPr="00072F4A">
        <w:rPr>
          <w:rFonts w:ascii="Tahoma" w:eastAsia="Tahoma" w:hAnsi="Tahoma" w:cs="Tahoma"/>
          <w:spacing w:val="2"/>
        </w:rPr>
        <w:t>o</w:t>
      </w:r>
      <w:r w:rsidRPr="00072F4A">
        <w:rPr>
          <w:rFonts w:ascii="Tahoma" w:eastAsia="Tahoma" w:hAnsi="Tahoma" w:cs="Tahoma"/>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6"/>
        </w:rPr>
        <w:t xml:space="preserve"> </w:t>
      </w:r>
      <w:r w:rsidRPr="00072F4A">
        <w:rPr>
          <w:rFonts w:ascii="Tahoma" w:eastAsia="Tahoma" w:hAnsi="Tahoma" w:cs="Tahoma"/>
        </w:rPr>
        <w:t>w</w:t>
      </w:r>
      <w:r w:rsidRPr="00072F4A">
        <w:rPr>
          <w:rFonts w:ascii="Tahoma" w:eastAsia="Tahoma" w:hAnsi="Tahoma" w:cs="Tahoma"/>
          <w:spacing w:val="4"/>
        </w:rPr>
        <w:t xml:space="preserve"> </w:t>
      </w:r>
      <w:r w:rsidRPr="00072F4A">
        <w:rPr>
          <w:rFonts w:ascii="Tahoma" w:eastAsia="Tahoma" w:hAnsi="Tahoma" w:cs="Tahoma"/>
          <w:spacing w:val="2"/>
        </w:rPr>
        <w:t>p</w:t>
      </w:r>
      <w:r w:rsidRPr="00072F4A">
        <w:rPr>
          <w:rFonts w:ascii="Tahoma" w:eastAsia="Tahoma" w:hAnsi="Tahoma" w:cs="Tahoma"/>
        </w:rPr>
        <w:t>rz</w:t>
      </w:r>
      <w:r w:rsidRPr="00072F4A">
        <w:rPr>
          <w:rFonts w:ascii="Tahoma" w:eastAsia="Tahoma" w:hAnsi="Tahoma" w:cs="Tahoma"/>
          <w:spacing w:val="-1"/>
        </w:rPr>
        <w:t>y</w:t>
      </w:r>
      <w:r w:rsidRPr="00072F4A">
        <w:rPr>
          <w:rFonts w:ascii="Tahoma" w:eastAsia="Tahoma" w:hAnsi="Tahoma" w:cs="Tahoma"/>
        </w:rPr>
        <w:t>p</w:t>
      </w:r>
      <w:r w:rsidRPr="00072F4A">
        <w:rPr>
          <w:rFonts w:ascii="Tahoma" w:eastAsia="Tahoma" w:hAnsi="Tahoma" w:cs="Tahoma"/>
          <w:spacing w:val="1"/>
        </w:rPr>
        <w:t>a</w:t>
      </w:r>
      <w:r w:rsidRPr="00072F4A">
        <w:rPr>
          <w:rFonts w:ascii="Tahoma" w:eastAsia="Tahoma" w:hAnsi="Tahoma" w:cs="Tahoma"/>
        </w:rPr>
        <w:t>dku</w:t>
      </w:r>
      <w:r w:rsidRPr="00072F4A">
        <w:rPr>
          <w:rFonts w:ascii="Tahoma" w:eastAsia="Tahoma" w:hAnsi="Tahoma" w:cs="Tahoma"/>
          <w:spacing w:val="-3"/>
        </w:rPr>
        <w:t xml:space="preserve"> </w:t>
      </w:r>
      <w:r w:rsidRPr="00072F4A">
        <w:rPr>
          <w:rFonts w:ascii="Tahoma" w:eastAsia="Tahoma" w:hAnsi="Tahoma" w:cs="Tahoma"/>
        </w:rPr>
        <w:t>opóź</w:t>
      </w:r>
      <w:r w:rsidRPr="00072F4A">
        <w:rPr>
          <w:rFonts w:ascii="Tahoma" w:eastAsia="Tahoma" w:hAnsi="Tahoma" w:cs="Tahoma"/>
          <w:spacing w:val="2"/>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4"/>
        </w:rPr>
        <w:t xml:space="preserve"> </w:t>
      </w:r>
      <w:r w:rsidRPr="00072F4A">
        <w:rPr>
          <w:rFonts w:ascii="Tahoma" w:eastAsia="Tahoma" w:hAnsi="Tahoma" w:cs="Tahoma"/>
        </w:rPr>
        <w:t>w</w:t>
      </w:r>
      <w:r w:rsidRPr="00072F4A">
        <w:rPr>
          <w:rFonts w:ascii="Tahoma" w:eastAsia="Tahoma" w:hAnsi="Tahoma" w:cs="Tahoma"/>
          <w:spacing w:val="4"/>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4"/>
        </w:rPr>
        <w:t>c</w:t>
      </w:r>
      <w:r w:rsidRPr="00072F4A">
        <w:rPr>
          <w:rFonts w:ascii="Tahoma" w:eastAsia="Tahoma" w:hAnsi="Tahoma" w:cs="Tahoma"/>
          <w:spacing w:val="-1"/>
        </w:rPr>
        <w:t>j</w:t>
      </w:r>
      <w:r w:rsidRPr="00072F4A">
        <w:rPr>
          <w:rFonts w:ascii="Tahoma" w:eastAsia="Tahoma" w:hAnsi="Tahoma" w:cs="Tahoma"/>
        </w:rPr>
        <w:t>i</w:t>
      </w:r>
      <w:r w:rsidRPr="00072F4A">
        <w:rPr>
          <w:rFonts w:ascii="Tahoma" w:eastAsia="Tahoma" w:hAnsi="Tahoma" w:cs="Tahoma"/>
          <w:spacing w:val="-3"/>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3"/>
        </w:rPr>
        <w:t>e</w:t>
      </w:r>
      <w:r w:rsidRPr="00072F4A">
        <w:rPr>
          <w:rFonts w:ascii="Tahoma" w:eastAsia="Tahoma" w:hAnsi="Tahoma" w:cs="Tahoma"/>
          <w:spacing w:val="-1"/>
        </w:rPr>
        <w:t>k</w:t>
      </w:r>
      <w:r w:rsidRPr="00072F4A">
        <w:rPr>
          <w:rFonts w:ascii="Tahoma" w:eastAsia="Tahoma" w:hAnsi="Tahoma" w:cs="Tahoma"/>
        </w:rPr>
        <w:t xml:space="preserve">tu </w:t>
      </w:r>
      <w:r w:rsidRPr="00072F4A">
        <w:rPr>
          <w:rFonts w:ascii="Tahoma" w:eastAsia="Tahoma" w:hAnsi="Tahoma" w:cs="Tahoma"/>
          <w:spacing w:val="1"/>
        </w:rPr>
        <w:t>w</w:t>
      </w:r>
      <w:r w:rsidRPr="00072F4A">
        <w:rPr>
          <w:rFonts w:ascii="Tahoma" w:eastAsia="Tahoma" w:hAnsi="Tahoma" w:cs="Tahoma"/>
          <w:spacing w:val="-1"/>
        </w:rPr>
        <w:t>yn</w:t>
      </w:r>
      <w:r w:rsidRPr="00072F4A">
        <w:rPr>
          <w:rFonts w:ascii="Tahoma" w:eastAsia="Tahoma" w:hAnsi="Tahoma" w:cs="Tahoma"/>
        </w:rPr>
        <w:t>i</w:t>
      </w:r>
      <w:r w:rsidRPr="00072F4A">
        <w:rPr>
          <w:rFonts w:ascii="Tahoma" w:eastAsia="Tahoma" w:hAnsi="Tahoma" w:cs="Tahoma"/>
          <w:spacing w:val="-1"/>
        </w:rPr>
        <w:t>k</w:t>
      </w:r>
      <w:r w:rsidRPr="00072F4A">
        <w:rPr>
          <w:rFonts w:ascii="Tahoma" w:eastAsia="Tahoma" w:hAnsi="Tahoma" w:cs="Tahoma"/>
          <w:spacing w:val="3"/>
        </w:rPr>
        <w:t>a</w:t>
      </w:r>
      <w:r w:rsidRPr="00072F4A">
        <w:rPr>
          <w:rFonts w:ascii="Tahoma" w:eastAsia="Tahoma" w:hAnsi="Tahoma" w:cs="Tahoma"/>
          <w:spacing w:val="-1"/>
        </w:rPr>
        <w:t>j</w:t>
      </w:r>
      <w:r w:rsidRPr="00072F4A">
        <w:rPr>
          <w:rFonts w:ascii="Tahoma" w:eastAsia="Tahoma" w:hAnsi="Tahoma" w:cs="Tahoma"/>
          <w:spacing w:val="1"/>
        </w:rPr>
        <w:t>ą</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rPr>
        <w:t xml:space="preserve">j z </w:t>
      </w:r>
      <w:r w:rsidRPr="00072F4A">
        <w:rPr>
          <w:rFonts w:ascii="Tahoma" w:eastAsia="Tahoma" w:hAnsi="Tahoma" w:cs="Tahoma"/>
          <w:spacing w:val="1"/>
        </w:rPr>
        <w:t>w</w:t>
      </w:r>
      <w:r w:rsidRPr="00072F4A">
        <w:rPr>
          <w:rFonts w:ascii="Tahoma" w:eastAsia="Tahoma" w:hAnsi="Tahoma" w:cs="Tahoma"/>
          <w:spacing w:val="2"/>
        </w:rPr>
        <w:t>i</w:t>
      </w:r>
      <w:r w:rsidRPr="00072F4A">
        <w:rPr>
          <w:rFonts w:ascii="Tahoma" w:eastAsia="Tahoma" w:hAnsi="Tahoma" w:cs="Tahoma"/>
          <w:spacing w:val="-1"/>
        </w:rPr>
        <w:t>n</w:t>
      </w:r>
      <w:r w:rsidRPr="00072F4A">
        <w:rPr>
          <w:rFonts w:ascii="Tahoma" w:eastAsia="Tahoma" w:hAnsi="Tahoma" w:cs="Tahoma"/>
        </w:rPr>
        <w:t>y B</w:t>
      </w:r>
      <w:r w:rsidRPr="00072F4A">
        <w:rPr>
          <w:rFonts w:ascii="Tahoma" w:eastAsia="Tahoma" w:hAnsi="Tahoma" w:cs="Tahoma"/>
          <w:spacing w:val="1"/>
        </w:rPr>
        <w:t>ene</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c</w:t>
      </w:r>
      <w:r w:rsidRPr="00072F4A">
        <w:rPr>
          <w:rFonts w:ascii="Tahoma" w:eastAsia="Tahoma" w:hAnsi="Tahoma" w:cs="Tahoma"/>
        </w:rPr>
        <w:t>j</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w:t>
      </w:r>
      <w:r w:rsidRPr="00072F4A">
        <w:rPr>
          <w:rFonts w:ascii="Tahoma" w:eastAsia="Tahoma" w:hAnsi="Tahoma" w:cs="Tahoma"/>
          <w:spacing w:val="1"/>
        </w:rPr>
        <w:t>a</w:t>
      </w:r>
      <w:r w:rsidRPr="00072F4A">
        <w:rPr>
          <w:rFonts w:ascii="Tahoma" w:eastAsia="Tahoma" w:hAnsi="Tahoma" w:cs="Tahoma"/>
        </w:rPr>
        <w:t>, w</w:t>
      </w:r>
      <w:r w:rsidRPr="00072F4A">
        <w:rPr>
          <w:rFonts w:ascii="Tahoma" w:eastAsia="Tahoma" w:hAnsi="Tahoma" w:cs="Tahoma"/>
          <w:spacing w:val="45"/>
        </w:rPr>
        <w:t xml:space="preserve"> </w:t>
      </w:r>
      <w:r w:rsidRPr="00072F4A">
        <w:rPr>
          <w:rFonts w:ascii="Tahoma" w:eastAsia="Tahoma" w:hAnsi="Tahoma" w:cs="Tahoma"/>
          <w:spacing w:val="-2"/>
        </w:rPr>
        <w:t>t</w:t>
      </w:r>
      <w:r w:rsidRPr="00072F4A">
        <w:rPr>
          <w:rFonts w:ascii="Tahoma" w:eastAsia="Tahoma" w:hAnsi="Tahoma" w:cs="Tahoma"/>
          <w:spacing w:val="-1"/>
        </w:rPr>
        <w:t>y</w:t>
      </w:r>
      <w:r w:rsidRPr="00072F4A">
        <w:rPr>
          <w:rFonts w:ascii="Tahoma" w:eastAsia="Tahoma" w:hAnsi="Tahoma" w:cs="Tahoma"/>
        </w:rPr>
        <w:t>m opóźn</w:t>
      </w:r>
      <w:r w:rsidRPr="00072F4A">
        <w:rPr>
          <w:rFonts w:ascii="Tahoma" w:eastAsia="Tahoma" w:hAnsi="Tahoma" w:cs="Tahoma"/>
          <w:spacing w:val="2"/>
        </w:rPr>
        <w:t>i</w:t>
      </w:r>
      <w:r w:rsidRPr="00072F4A">
        <w:rPr>
          <w:rFonts w:ascii="Tahoma" w:eastAsia="Tahoma" w:hAnsi="Tahoma" w:cs="Tahoma"/>
          <w:spacing w:val="1"/>
        </w:rPr>
        <w:t>e</w:t>
      </w:r>
      <w:r w:rsidRPr="00072F4A">
        <w:rPr>
          <w:rFonts w:ascii="Tahoma" w:eastAsia="Tahoma" w:hAnsi="Tahoma" w:cs="Tahoma"/>
        </w:rPr>
        <w:t>ń w s</w:t>
      </w:r>
      <w:r w:rsidRPr="00072F4A">
        <w:rPr>
          <w:rFonts w:ascii="Tahoma" w:eastAsia="Tahoma" w:hAnsi="Tahoma" w:cs="Tahoma"/>
          <w:spacing w:val="-1"/>
        </w:rPr>
        <w:t>k</w:t>
      </w:r>
      <w:r w:rsidRPr="00072F4A">
        <w:rPr>
          <w:rFonts w:ascii="Tahoma" w:eastAsia="Tahoma" w:hAnsi="Tahoma" w:cs="Tahoma"/>
        </w:rPr>
        <w:t>ł</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 xml:space="preserve">iu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io</w:t>
      </w:r>
      <w:r w:rsidRPr="00072F4A">
        <w:rPr>
          <w:rFonts w:ascii="Tahoma" w:eastAsia="Tahoma" w:hAnsi="Tahoma" w:cs="Tahoma"/>
          <w:spacing w:val="2"/>
        </w:rPr>
        <w:t>s</w:t>
      </w:r>
      <w:r w:rsidRPr="00072F4A">
        <w:rPr>
          <w:rFonts w:ascii="Tahoma" w:eastAsia="Tahoma" w:hAnsi="Tahoma" w:cs="Tahoma"/>
          <w:spacing w:val="-1"/>
        </w:rPr>
        <w:t>k</w:t>
      </w:r>
      <w:r w:rsidRPr="00072F4A">
        <w:rPr>
          <w:rFonts w:ascii="Tahoma" w:eastAsia="Tahoma" w:hAnsi="Tahoma" w:cs="Tahoma"/>
          <w:spacing w:val="2"/>
        </w:rPr>
        <w:t>ó</w:t>
      </w:r>
      <w:r w:rsidRPr="00072F4A">
        <w:rPr>
          <w:rFonts w:ascii="Tahoma" w:eastAsia="Tahoma" w:hAnsi="Tahoma" w:cs="Tahoma"/>
        </w:rPr>
        <w:t>w o 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rPr>
        <w:t>ć w stos</w:t>
      </w:r>
      <w:r w:rsidRPr="00072F4A">
        <w:rPr>
          <w:rFonts w:ascii="Tahoma" w:eastAsia="Tahoma" w:hAnsi="Tahoma" w:cs="Tahoma"/>
          <w:spacing w:val="-1"/>
        </w:rPr>
        <w:t>u</w:t>
      </w:r>
      <w:r w:rsidRPr="00072F4A">
        <w:rPr>
          <w:rFonts w:ascii="Tahoma" w:eastAsia="Tahoma" w:hAnsi="Tahoma" w:cs="Tahoma"/>
          <w:spacing w:val="1"/>
        </w:rPr>
        <w:t>n</w:t>
      </w:r>
      <w:r w:rsidRPr="00072F4A">
        <w:rPr>
          <w:rFonts w:ascii="Tahoma" w:eastAsia="Tahoma" w:hAnsi="Tahoma" w:cs="Tahoma"/>
          <w:spacing w:val="-1"/>
        </w:rPr>
        <w:t>k</w:t>
      </w:r>
      <w:r w:rsidRPr="00072F4A">
        <w:rPr>
          <w:rFonts w:ascii="Tahoma" w:eastAsia="Tahoma" w:hAnsi="Tahoma" w:cs="Tahoma"/>
        </w:rPr>
        <w:t>u</w:t>
      </w:r>
      <w:r w:rsidRPr="00072F4A">
        <w:rPr>
          <w:rFonts w:ascii="Tahoma" w:eastAsia="Tahoma" w:hAnsi="Tahoma" w:cs="Tahoma"/>
          <w:spacing w:val="-9"/>
        </w:rPr>
        <w:t xml:space="preserve"> </w:t>
      </w:r>
      <w:r w:rsidRPr="00072F4A">
        <w:rPr>
          <w:rFonts w:ascii="Tahoma" w:eastAsia="Tahoma" w:hAnsi="Tahoma" w:cs="Tahoma"/>
          <w:spacing w:val="3"/>
        </w:rPr>
        <w:t>d</w:t>
      </w:r>
      <w:r w:rsidRPr="00072F4A">
        <w:rPr>
          <w:rFonts w:ascii="Tahoma" w:eastAsia="Tahoma" w:hAnsi="Tahoma" w:cs="Tahoma"/>
        </w:rPr>
        <w:t>o</w:t>
      </w:r>
      <w:r w:rsidRPr="00072F4A">
        <w:rPr>
          <w:rFonts w:ascii="Tahoma" w:eastAsia="Tahoma" w:hAnsi="Tahoma" w:cs="Tahoma"/>
          <w:spacing w:val="-2"/>
        </w:rPr>
        <w:t xml:space="preserve"> </w:t>
      </w:r>
      <w:r w:rsidRPr="00072F4A">
        <w:rPr>
          <w:rFonts w:ascii="Tahoma" w:eastAsia="Tahoma" w:hAnsi="Tahoma" w:cs="Tahoma"/>
          <w:spacing w:val="1"/>
        </w:rPr>
        <w:t>te</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rPr>
        <w:t>ów</w:t>
      </w:r>
      <w:r w:rsidRPr="00072F4A">
        <w:rPr>
          <w:rFonts w:ascii="Tahoma" w:eastAsia="Tahoma" w:hAnsi="Tahoma" w:cs="Tahoma"/>
          <w:spacing w:val="-8"/>
        </w:rPr>
        <w:t xml:space="preserve"> </w:t>
      </w:r>
      <w:r w:rsidRPr="00072F4A">
        <w:rPr>
          <w:rFonts w:ascii="Tahoma" w:eastAsia="Tahoma" w:hAnsi="Tahoma" w:cs="Tahoma"/>
        </w:rPr>
        <w:t>p</w:t>
      </w:r>
      <w:r w:rsidRPr="00072F4A">
        <w:rPr>
          <w:rFonts w:ascii="Tahoma" w:eastAsia="Tahoma" w:hAnsi="Tahoma" w:cs="Tahoma"/>
          <w:spacing w:val="3"/>
        </w:rPr>
        <w:t>r</w:t>
      </w:r>
      <w:r w:rsidRPr="00072F4A">
        <w:rPr>
          <w:rFonts w:ascii="Tahoma" w:eastAsia="Tahoma" w:hAnsi="Tahoma" w:cs="Tahoma"/>
        </w:rPr>
        <w:t>z</w:t>
      </w:r>
      <w:r w:rsidRPr="00072F4A">
        <w:rPr>
          <w:rFonts w:ascii="Tahoma" w:eastAsia="Tahoma" w:hAnsi="Tahoma" w:cs="Tahoma"/>
          <w:spacing w:val="1"/>
        </w:rPr>
        <w:t>ew</w:t>
      </w:r>
      <w:r w:rsidRPr="00072F4A">
        <w:rPr>
          <w:rFonts w:ascii="Tahoma" w:eastAsia="Tahoma" w:hAnsi="Tahoma" w:cs="Tahoma"/>
        </w:rPr>
        <w:t>idzi</w:t>
      </w:r>
      <w:r w:rsidRPr="00072F4A">
        <w:rPr>
          <w:rFonts w:ascii="Tahoma" w:eastAsia="Tahoma" w:hAnsi="Tahoma" w:cs="Tahoma"/>
          <w:spacing w:val="1"/>
        </w:rPr>
        <w:t>a</w:t>
      </w:r>
      <w:r w:rsidRPr="00072F4A">
        <w:rPr>
          <w:rFonts w:ascii="Tahoma" w:eastAsia="Tahoma" w:hAnsi="Tahoma" w:cs="Tahoma"/>
          <w:spacing w:val="-3"/>
        </w:rPr>
        <w:t>ny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14"/>
        </w:rPr>
        <w:t xml:space="preserve"> </w:t>
      </w:r>
      <w:r w:rsidRPr="00072F4A">
        <w:rPr>
          <w:rFonts w:ascii="Tahoma" w:eastAsia="Tahoma" w:hAnsi="Tahoma" w:cs="Tahoma"/>
          <w:spacing w:val="-1"/>
        </w:rPr>
        <w:t>u</w:t>
      </w:r>
      <w:r w:rsidRPr="00072F4A">
        <w:rPr>
          <w:rFonts w:ascii="Tahoma" w:eastAsia="Tahoma" w:hAnsi="Tahoma" w:cs="Tahoma"/>
          <w:spacing w:val="3"/>
        </w:rPr>
        <w:t>m</w:t>
      </w:r>
      <w:r w:rsidRPr="00072F4A">
        <w:rPr>
          <w:rFonts w:ascii="Tahoma" w:eastAsia="Tahoma" w:hAnsi="Tahoma" w:cs="Tahoma"/>
        </w:rPr>
        <w:t>o</w:t>
      </w:r>
      <w:r w:rsidRPr="00072F4A">
        <w:rPr>
          <w:rFonts w:ascii="Tahoma" w:eastAsia="Tahoma" w:hAnsi="Tahoma" w:cs="Tahoma"/>
          <w:spacing w:val="1"/>
        </w:rPr>
        <w:t>wą</w:t>
      </w:r>
      <w:r w:rsidR="00FC2DB2" w:rsidRPr="00072F4A">
        <w:rPr>
          <w:rFonts w:ascii="Tahoma" w:eastAsia="Tahoma" w:hAnsi="Tahoma" w:cs="Tahoma"/>
        </w:rPr>
        <w:t>;</w:t>
      </w:r>
    </w:p>
    <w:p w14:paraId="1759A6F6" w14:textId="17AB838D" w:rsidR="00942F4E"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u</w:t>
      </w:r>
      <w:r w:rsidRPr="00072F4A">
        <w:rPr>
          <w:rFonts w:ascii="Tahoma" w:eastAsia="Tahoma" w:hAnsi="Tahoma" w:cs="Tahoma"/>
        </w:rPr>
        <w:t>trud</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9"/>
        </w:rPr>
        <w:t xml:space="preserve"> </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troli</w:t>
      </w:r>
      <w:r w:rsidRPr="00072F4A">
        <w:rPr>
          <w:rFonts w:ascii="Tahoma" w:eastAsia="Tahoma" w:hAnsi="Tahoma" w:cs="Tahoma"/>
          <w:spacing w:val="-7"/>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2"/>
        </w:rPr>
        <w:t>c</w:t>
      </w:r>
      <w:r w:rsidRPr="00072F4A">
        <w:rPr>
          <w:rFonts w:ascii="Tahoma" w:eastAsia="Tahoma" w:hAnsi="Tahoma" w:cs="Tahoma"/>
          <w:spacing w:val="-1"/>
        </w:rPr>
        <w:t>j</w:t>
      </w:r>
      <w:r w:rsidRPr="00072F4A">
        <w:rPr>
          <w:rFonts w:ascii="Tahoma" w:eastAsia="Tahoma" w:hAnsi="Tahoma" w:cs="Tahoma"/>
        </w:rPr>
        <w:t>i</w:t>
      </w:r>
      <w:r w:rsidRPr="00072F4A">
        <w:rPr>
          <w:rFonts w:ascii="Tahoma" w:eastAsia="Tahoma" w:hAnsi="Tahoma" w:cs="Tahoma"/>
          <w:spacing w:val="-8"/>
        </w:rPr>
        <w:t xml:space="preserve"> </w:t>
      </w:r>
      <w:r w:rsidRPr="00072F4A">
        <w:rPr>
          <w:rFonts w:ascii="Tahoma" w:eastAsia="Tahoma" w:hAnsi="Tahoma" w:cs="Tahoma"/>
          <w:spacing w:val="3"/>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spacing w:val="3"/>
        </w:rPr>
        <w:t>t</w:t>
      </w:r>
      <w:r w:rsidRPr="00072F4A">
        <w:rPr>
          <w:rFonts w:ascii="Tahoma" w:eastAsia="Tahoma" w:hAnsi="Tahoma" w:cs="Tahoma"/>
          <w:spacing w:val="-1"/>
        </w:rPr>
        <w:t>u</w:t>
      </w:r>
      <w:r w:rsidR="00FC2DB2" w:rsidRPr="00072F4A">
        <w:rPr>
          <w:rFonts w:ascii="Tahoma" w:eastAsia="Tahoma" w:hAnsi="Tahoma" w:cs="Tahoma"/>
        </w:rPr>
        <w:t>;</w:t>
      </w:r>
    </w:p>
    <w:p w14:paraId="6566FB77" w14:textId="56602A5F" w:rsidR="00942F4E"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do</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4"/>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6"/>
        </w:rPr>
        <w:t xml:space="preserve"> </w:t>
      </w:r>
      <w:r w:rsidRPr="00072F4A">
        <w:rPr>
          <w:rFonts w:ascii="Tahoma" w:eastAsia="Tahoma" w:hAnsi="Tahoma" w:cs="Tahoma"/>
          <w:spacing w:val="3"/>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tu</w:t>
      </w:r>
      <w:r w:rsidRPr="00072F4A">
        <w:rPr>
          <w:rFonts w:ascii="Tahoma" w:eastAsia="Tahoma" w:hAnsi="Tahoma" w:cs="Tahoma"/>
          <w:spacing w:val="-6"/>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zgodnie</w:t>
      </w:r>
      <w:r w:rsidRPr="00072F4A">
        <w:rPr>
          <w:rFonts w:ascii="Tahoma" w:eastAsia="Tahoma" w:hAnsi="Tahoma" w:cs="Tahoma"/>
          <w:spacing w:val="-9"/>
        </w:rPr>
        <w:t xml:space="preserve"> </w:t>
      </w:r>
      <w:r w:rsidRPr="00072F4A">
        <w:rPr>
          <w:rFonts w:ascii="Tahoma" w:eastAsia="Tahoma" w:hAnsi="Tahoma" w:cs="Tahoma"/>
        </w:rPr>
        <w:t>z</w:t>
      </w:r>
      <w:r w:rsidRPr="00072F4A">
        <w:rPr>
          <w:rFonts w:ascii="Tahoma" w:eastAsia="Tahoma" w:hAnsi="Tahoma" w:cs="Tahoma"/>
          <w:spacing w:val="1"/>
        </w:rPr>
        <w:t xml:space="preserve"> </w:t>
      </w:r>
      <w:r w:rsidRPr="00072F4A">
        <w:rPr>
          <w:rFonts w:ascii="Tahoma" w:eastAsia="Tahoma" w:hAnsi="Tahoma" w:cs="Tahoma"/>
        </w:rPr>
        <w:t>p</w:t>
      </w:r>
      <w:r w:rsidRPr="00072F4A">
        <w:rPr>
          <w:rFonts w:ascii="Tahoma" w:eastAsia="Tahoma" w:hAnsi="Tahoma" w:cs="Tahoma"/>
          <w:spacing w:val="2"/>
        </w:rPr>
        <w:t>o</w:t>
      </w:r>
      <w:r w:rsidRPr="00072F4A">
        <w:rPr>
          <w:rFonts w:ascii="Tahoma" w:eastAsia="Tahoma" w:hAnsi="Tahoma" w:cs="Tahoma"/>
        </w:rPr>
        <w:t>st</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a</w:t>
      </w:r>
      <w:r w:rsidRPr="00072F4A">
        <w:rPr>
          <w:rFonts w:ascii="Tahoma" w:eastAsia="Tahoma" w:hAnsi="Tahoma" w:cs="Tahoma"/>
        </w:rPr>
        <w:t>mi</w:t>
      </w:r>
      <w:r w:rsidRPr="00072F4A">
        <w:rPr>
          <w:rFonts w:ascii="Tahoma" w:eastAsia="Tahoma" w:hAnsi="Tahoma" w:cs="Tahoma"/>
          <w:spacing w:val="-15"/>
        </w:rPr>
        <w:t xml:space="preserve"> </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j</w:t>
      </w:r>
      <w:r w:rsidRPr="00072F4A">
        <w:rPr>
          <w:rFonts w:ascii="Tahoma" w:eastAsia="Tahoma" w:hAnsi="Tahoma" w:cs="Tahoma"/>
        </w:rPr>
        <w:t>sz</w:t>
      </w:r>
      <w:r w:rsidRPr="00072F4A">
        <w:rPr>
          <w:rFonts w:ascii="Tahoma" w:eastAsia="Tahoma" w:hAnsi="Tahoma" w:cs="Tahoma"/>
          <w:spacing w:val="1"/>
        </w:rPr>
        <w:t>e</w:t>
      </w:r>
      <w:r w:rsidRPr="00072F4A">
        <w:rPr>
          <w:rFonts w:ascii="Tahoma" w:eastAsia="Tahoma" w:hAnsi="Tahoma" w:cs="Tahoma"/>
        </w:rPr>
        <w:t>j</w:t>
      </w:r>
      <w:r w:rsidRPr="00072F4A">
        <w:rPr>
          <w:rFonts w:ascii="Tahoma" w:eastAsia="Tahoma" w:hAnsi="Tahoma" w:cs="Tahoma"/>
          <w:spacing w:val="-7"/>
        </w:rPr>
        <w:t xml:space="preserve"> </w:t>
      </w:r>
      <w:r w:rsidRPr="00072F4A">
        <w:rPr>
          <w:rFonts w:ascii="Tahoma" w:eastAsia="Tahoma" w:hAnsi="Tahoma" w:cs="Tahoma"/>
          <w:spacing w:val="-1"/>
        </w:rPr>
        <w:t>u</w:t>
      </w:r>
      <w:r w:rsidRPr="00072F4A">
        <w:rPr>
          <w:rFonts w:ascii="Tahoma" w:eastAsia="Tahoma" w:hAnsi="Tahoma" w:cs="Tahoma"/>
        </w:rPr>
        <w:t>m</w:t>
      </w:r>
      <w:r w:rsidRPr="00072F4A">
        <w:rPr>
          <w:rFonts w:ascii="Tahoma" w:eastAsia="Tahoma" w:hAnsi="Tahoma" w:cs="Tahoma"/>
          <w:spacing w:val="2"/>
        </w:rPr>
        <w:t>o</w:t>
      </w:r>
      <w:r w:rsidRPr="00072F4A">
        <w:rPr>
          <w:rFonts w:ascii="Tahoma" w:eastAsia="Tahoma" w:hAnsi="Tahoma" w:cs="Tahoma"/>
          <w:spacing w:val="1"/>
        </w:rPr>
        <w:t>w</w:t>
      </w:r>
      <w:r w:rsidRPr="00072F4A">
        <w:rPr>
          <w:rFonts w:ascii="Tahoma" w:eastAsia="Tahoma" w:hAnsi="Tahoma" w:cs="Tahoma"/>
          <w:spacing w:val="-18"/>
        </w:rPr>
        <w:t>y</w:t>
      </w:r>
      <w:r w:rsidR="00FC2DB2" w:rsidRPr="00072F4A">
        <w:rPr>
          <w:rFonts w:ascii="Tahoma" w:eastAsia="Tahoma" w:hAnsi="Tahoma" w:cs="Tahoma"/>
        </w:rPr>
        <w:t>;</w:t>
      </w:r>
    </w:p>
    <w:p w14:paraId="3AC9E4BD" w14:textId="270DF44E" w:rsidR="00942F4E"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1"/>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iosek</w:t>
      </w:r>
      <w:r w:rsidRPr="00072F4A">
        <w:rPr>
          <w:rFonts w:ascii="Tahoma" w:eastAsia="Tahoma" w:hAnsi="Tahoma" w:cs="Tahoma"/>
          <w:spacing w:val="-5"/>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rPr>
        <w:t>st</w:t>
      </w:r>
      <w:r w:rsidRPr="00072F4A">
        <w:rPr>
          <w:rFonts w:ascii="Tahoma" w:eastAsia="Tahoma" w:hAnsi="Tahoma" w:cs="Tahoma"/>
          <w:spacing w:val="-1"/>
        </w:rPr>
        <w:t>y</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6"/>
        </w:rPr>
        <w:t xml:space="preserve"> </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rPr>
        <w:t>troln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spacing w:val="-1"/>
        </w:rPr>
        <w:t>h</w:t>
      </w:r>
      <w:r w:rsidR="00FC2DB2" w:rsidRPr="00072F4A">
        <w:rPr>
          <w:rFonts w:ascii="Tahoma" w:eastAsia="Tahoma" w:hAnsi="Tahoma" w:cs="Tahoma"/>
        </w:rPr>
        <w:t>;</w:t>
      </w:r>
    </w:p>
    <w:p w14:paraId="6E58FEB3" w14:textId="0818E2B9" w:rsidR="00942F4E" w:rsidRPr="00072F4A"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st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0"/>
        </w:rPr>
        <w:t xml:space="preserve"> </w:t>
      </w:r>
      <w:r w:rsidR="00187603" w:rsidRPr="00072F4A">
        <w:rPr>
          <w:rFonts w:ascii="Tahoma" w:eastAsia="Tahoma" w:hAnsi="Tahoma" w:cs="Tahoma"/>
        </w:rPr>
        <w:t>wszelkich</w:t>
      </w:r>
      <w:r w:rsidR="00187603" w:rsidRPr="00072F4A">
        <w:rPr>
          <w:rFonts w:ascii="Tahoma" w:eastAsia="Tahoma" w:hAnsi="Tahoma" w:cs="Tahoma"/>
          <w:spacing w:val="-10"/>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rPr>
        <w:t>id</w:t>
      </w:r>
      <w:r w:rsidRPr="00072F4A">
        <w:rPr>
          <w:rFonts w:ascii="Tahoma" w:eastAsia="Tahoma" w:hAnsi="Tahoma" w:cs="Tahoma"/>
          <w:spacing w:val="1"/>
        </w:rPr>
        <w:t>ł</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spacing w:val="-3"/>
        </w:rPr>
        <w:t>o</w:t>
      </w:r>
      <w:r w:rsidRPr="00072F4A">
        <w:rPr>
          <w:rFonts w:ascii="Tahoma" w:eastAsia="Tahoma" w:hAnsi="Tahoma" w:cs="Tahoma"/>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15"/>
        </w:rPr>
        <w:t xml:space="preserve"> </w:t>
      </w:r>
      <w:r w:rsidRPr="00072F4A">
        <w:rPr>
          <w:rFonts w:ascii="Tahoma" w:eastAsia="Tahoma" w:hAnsi="Tahoma" w:cs="Tahoma"/>
        </w:rPr>
        <w:t xml:space="preserve">w </w:t>
      </w:r>
      <w:r w:rsidRPr="00072F4A">
        <w:rPr>
          <w:rFonts w:ascii="Tahoma" w:eastAsia="Tahoma" w:hAnsi="Tahoma" w:cs="Tahoma"/>
          <w:spacing w:val="1"/>
        </w:rPr>
        <w:t>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kc</w:t>
      </w:r>
      <w:r w:rsidRPr="00072F4A">
        <w:rPr>
          <w:rFonts w:ascii="Tahoma" w:eastAsia="Tahoma" w:hAnsi="Tahoma" w:cs="Tahoma"/>
        </w:rPr>
        <w:t>ie</w:t>
      </w:r>
      <w:r w:rsidRPr="00072F4A">
        <w:rPr>
          <w:rFonts w:ascii="Tahoma" w:eastAsia="Tahoma" w:hAnsi="Tahoma" w:cs="Tahoma"/>
          <w:spacing w:val="-3"/>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1"/>
        </w:rPr>
        <w:t xml:space="preserve"> </w:t>
      </w:r>
      <w:r w:rsidRPr="00072F4A">
        <w:rPr>
          <w:rFonts w:ascii="Tahoma" w:eastAsia="Tahoma" w:hAnsi="Tahoma" w:cs="Tahoma"/>
        </w:rPr>
        <w:t>pro</w:t>
      </w:r>
      <w:r w:rsidRPr="00072F4A">
        <w:rPr>
          <w:rFonts w:ascii="Tahoma" w:eastAsia="Tahoma" w:hAnsi="Tahoma" w:cs="Tahoma"/>
          <w:spacing w:val="-1"/>
        </w:rPr>
        <w:t>j</w:t>
      </w:r>
      <w:r w:rsidRPr="00072F4A">
        <w:rPr>
          <w:rFonts w:ascii="Tahoma" w:eastAsia="Tahoma" w:hAnsi="Tahoma" w:cs="Tahoma"/>
          <w:spacing w:val="3"/>
        </w:rPr>
        <w:t>e</w:t>
      </w:r>
      <w:r w:rsidRPr="00072F4A">
        <w:rPr>
          <w:rFonts w:ascii="Tahoma" w:eastAsia="Tahoma" w:hAnsi="Tahoma" w:cs="Tahoma"/>
          <w:spacing w:val="-1"/>
        </w:rPr>
        <w:t>k</w:t>
      </w:r>
      <w:r w:rsidRPr="00072F4A">
        <w:rPr>
          <w:rFonts w:ascii="Tahoma" w:eastAsia="Tahoma" w:hAnsi="Tahoma" w:cs="Tahoma"/>
        </w:rPr>
        <w:t>tu.</w:t>
      </w:r>
    </w:p>
    <w:p w14:paraId="37FA8426" w14:textId="7E1421DC" w:rsidR="00942F4E" w:rsidRPr="006F687D" w:rsidRDefault="00280ADA" w:rsidP="00E43CDE">
      <w:pPr>
        <w:pStyle w:val="Akapitzlist"/>
        <w:numPr>
          <w:ilvl w:val="6"/>
          <w:numId w:val="20"/>
        </w:numPr>
        <w:tabs>
          <w:tab w:val="clear" w:pos="4680"/>
        </w:tabs>
        <w:spacing w:line="276" w:lineRule="auto"/>
        <w:ind w:left="426" w:right="14" w:hanging="426"/>
        <w:jc w:val="both"/>
        <w:rPr>
          <w:rFonts w:ascii="Tahoma" w:eastAsia="Tahoma" w:hAnsi="Tahoma" w:cs="Tahoma"/>
        </w:rPr>
      </w:pPr>
      <w:r w:rsidRPr="006F687D">
        <w:rPr>
          <w:rFonts w:ascii="Tahoma" w:eastAsia="Tahoma" w:hAnsi="Tahoma" w:cs="Tahoma"/>
          <w:spacing w:val="-6"/>
        </w:rPr>
        <w:t>Z</w:t>
      </w:r>
      <w:r w:rsidRPr="006F687D">
        <w:rPr>
          <w:rFonts w:ascii="Tahoma" w:eastAsia="Tahoma" w:hAnsi="Tahoma" w:cs="Tahoma"/>
          <w:spacing w:val="1"/>
        </w:rPr>
        <w:t>aw</w:t>
      </w:r>
      <w:r w:rsidRPr="006F687D">
        <w:rPr>
          <w:rFonts w:ascii="Tahoma" w:eastAsia="Tahoma" w:hAnsi="Tahoma" w:cs="Tahoma"/>
        </w:rPr>
        <w:t>i</w:t>
      </w:r>
      <w:r w:rsidRPr="006F687D">
        <w:rPr>
          <w:rFonts w:ascii="Tahoma" w:eastAsia="Tahoma" w:hAnsi="Tahoma" w:cs="Tahoma"/>
          <w:spacing w:val="1"/>
        </w:rPr>
        <w:t>e</w:t>
      </w:r>
      <w:r w:rsidRPr="006F687D">
        <w:rPr>
          <w:rFonts w:ascii="Tahoma" w:eastAsia="Tahoma" w:hAnsi="Tahoma" w:cs="Tahoma"/>
        </w:rPr>
        <w:t>sz</w:t>
      </w:r>
      <w:r w:rsidRPr="006F687D">
        <w:rPr>
          <w:rFonts w:ascii="Tahoma" w:eastAsia="Tahoma" w:hAnsi="Tahoma" w:cs="Tahoma"/>
          <w:spacing w:val="1"/>
        </w:rPr>
        <w:t>e</w:t>
      </w:r>
      <w:r w:rsidRPr="006F687D">
        <w:rPr>
          <w:rFonts w:ascii="Tahoma" w:eastAsia="Tahoma" w:hAnsi="Tahoma" w:cs="Tahoma"/>
          <w:spacing w:val="-1"/>
        </w:rPr>
        <w:t>n</w:t>
      </w:r>
      <w:r w:rsidRPr="006F687D">
        <w:rPr>
          <w:rFonts w:ascii="Tahoma" w:eastAsia="Tahoma" w:hAnsi="Tahoma" w:cs="Tahoma"/>
        </w:rPr>
        <w:t>ie</w:t>
      </w:r>
      <w:r w:rsidR="00537466">
        <w:rPr>
          <w:rFonts w:ascii="Tahoma" w:eastAsia="Tahoma" w:hAnsi="Tahoma" w:cs="Tahoma"/>
        </w:rPr>
        <w:t xml:space="preserve"> wypłaty</w:t>
      </w:r>
      <w:r w:rsidRPr="006F687D">
        <w:rPr>
          <w:rFonts w:ascii="Tahoma" w:eastAsia="Tahoma" w:hAnsi="Tahoma" w:cs="Tahoma"/>
          <w:spacing w:val="34"/>
        </w:rPr>
        <w:t xml:space="preserve"> </w:t>
      </w:r>
      <w:r w:rsidRPr="006F687D">
        <w:rPr>
          <w:rFonts w:ascii="Tahoma" w:eastAsia="Tahoma" w:hAnsi="Tahoma" w:cs="Tahoma"/>
        </w:rPr>
        <w:t>t</w:t>
      </w:r>
      <w:r w:rsidRPr="006F687D">
        <w:rPr>
          <w:rFonts w:ascii="Tahoma" w:eastAsia="Tahoma" w:hAnsi="Tahoma" w:cs="Tahoma"/>
          <w:spacing w:val="-2"/>
        </w:rPr>
        <w:t>r</w:t>
      </w:r>
      <w:r w:rsidRPr="006F687D">
        <w:rPr>
          <w:rFonts w:ascii="Tahoma" w:eastAsia="Tahoma" w:hAnsi="Tahoma" w:cs="Tahoma"/>
          <w:spacing w:val="1"/>
        </w:rPr>
        <w:t>a</w:t>
      </w:r>
      <w:r w:rsidRPr="006F687D">
        <w:rPr>
          <w:rFonts w:ascii="Tahoma" w:eastAsia="Tahoma" w:hAnsi="Tahoma" w:cs="Tahoma"/>
          <w:spacing w:val="-1"/>
        </w:rPr>
        <w:t>n</w:t>
      </w:r>
      <w:r w:rsidRPr="006F687D">
        <w:rPr>
          <w:rFonts w:ascii="Tahoma" w:eastAsia="Tahoma" w:hAnsi="Tahoma" w:cs="Tahoma"/>
        </w:rPr>
        <w:t>sz</w:t>
      </w:r>
      <w:r w:rsidRPr="006F687D">
        <w:rPr>
          <w:rFonts w:ascii="Tahoma" w:eastAsia="Tahoma" w:hAnsi="Tahoma" w:cs="Tahoma"/>
          <w:spacing w:val="38"/>
        </w:rPr>
        <w:t xml:space="preserve"> </w:t>
      </w:r>
      <w:r w:rsidRPr="006F687D">
        <w:rPr>
          <w:rFonts w:ascii="Tahoma" w:eastAsia="Tahoma" w:hAnsi="Tahoma" w:cs="Tahoma"/>
        </w:rPr>
        <w:t>,</w:t>
      </w:r>
      <w:r w:rsidRPr="006F687D">
        <w:rPr>
          <w:rFonts w:ascii="Tahoma" w:eastAsia="Tahoma" w:hAnsi="Tahoma" w:cs="Tahoma"/>
          <w:spacing w:val="28"/>
        </w:rPr>
        <w:t xml:space="preserve"> </w:t>
      </w:r>
      <w:r w:rsidRPr="006F687D">
        <w:rPr>
          <w:rFonts w:ascii="Tahoma" w:eastAsia="Tahoma" w:hAnsi="Tahoma" w:cs="Tahoma"/>
        </w:rPr>
        <w:t>o</w:t>
      </w:r>
      <w:r w:rsidRPr="006F687D">
        <w:rPr>
          <w:rFonts w:ascii="Tahoma" w:eastAsia="Tahoma" w:hAnsi="Tahoma" w:cs="Tahoma"/>
          <w:spacing w:val="41"/>
        </w:rPr>
        <w:t xml:space="preserve"> </w:t>
      </w:r>
      <w:r w:rsidRPr="006F687D">
        <w:rPr>
          <w:rFonts w:ascii="Tahoma" w:eastAsia="Tahoma" w:hAnsi="Tahoma" w:cs="Tahoma"/>
          <w:spacing w:val="-1"/>
        </w:rPr>
        <w:t>k</w:t>
      </w:r>
      <w:r w:rsidRPr="006F687D">
        <w:rPr>
          <w:rFonts w:ascii="Tahoma" w:eastAsia="Tahoma" w:hAnsi="Tahoma" w:cs="Tahoma"/>
        </w:rPr>
        <w:t>tó</w:t>
      </w:r>
      <w:r w:rsidRPr="006F687D">
        <w:rPr>
          <w:rFonts w:ascii="Tahoma" w:eastAsia="Tahoma" w:hAnsi="Tahoma" w:cs="Tahoma"/>
          <w:spacing w:val="2"/>
        </w:rPr>
        <w:t>r</w:t>
      </w:r>
      <w:r w:rsidRPr="006F687D">
        <w:rPr>
          <w:rFonts w:ascii="Tahoma" w:eastAsia="Tahoma" w:hAnsi="Tahoma" w:cs="Tahoma"/>
          <w:spacing w:val="-2"/>
        </w:rPr>
        <w:t>y</w:t>
      </w:r>
      <w:r w:rsidR="00537466">
        <w:rPr>
          <w:rFonts w:ascii="Tahoma" w:eastAsia="Tahoma" w:hAnsi="Tahoma" w:cs="Tahoma"/>
        </w:rPr>
        <w:t>m</w:t>
      </w:r>
      <w:r w:rsidRPr="006F687D">
        <w:rPr>
          <w:rFonts w:ascii="Tahoma" w:eastAsia="Tahoma" w:hAnsi="Tahoma" w:cs="Tahoma"/>
          <w:spacing w:val="36"/>
        </w:rPr>
        <w:t xml:space="preserve"> </w:t>
      </w:r>
      <w:r w:rsidRPr="006F687D">
        <w:rPr>
          <w:rFonts w:ascii="Tahoma" w:eastAsia="Tahoma" w:hAnsi="Tahoma" w:cs="Tahoma"/>
        </w:rPr>
        <w:t>mo</w:t>
      </w:r>
      <w:r w:rsidRPr="006F687D">
        <w:rPr>
          <w:rFonts w:ascii="Tahoma" w:eastAsia="Tahoma" w:hAnsi="Tahoma" w:cs="Tahoma"/>
          <w:spacing w:val="-2"/>
        </w:rPr>
        <w:t>w</w:t>
      </w:r>
      <w:r w:rsidRPr="006F687D">
        <w:rPr>
          <w:rFonts w:ascii="Tahoma" w:eastAsia="Tahoma" w:hAnsi="Tahoma" w:cs="Tahoma"/>
        </w:rPr>
        <w:t>a</w:t>
      </w:r>
      <w:r w:rsidRPr="006F687D">
        <w:rPr>
          <w:rFonts w:ascii="Tahoma" w:eastAsia="Tahoma" w:hAnsi="Tahoma" w:cs="Tahoma"/>
          <w:spacing w:val="41"/>
        </w:rPr>
        <w:t xml:space="preserve"> </w:t>
      </w:r>
      <w:r w:rsidRPr="006F687D">
        <w:rPr>
          <w:rFonts w:ascii="Tahoma" w:eastAsia="Tahoma" w:hAnsi="Tahoma" w:cs="Tahoma"/>
        </w:rPr>
        <w:t>w</w:t>
      </w:r>
      <w:r w:rsidRPr="006F687D">
        <w:rPr>
          <w:rFonts w:ascii="Tahoma" w:eastAsia="Tahoma" w:hAnsi="Tahoma" w:cs="Tahoma"/>
          <w:spacing w:val="42"/>
        </w:rPr>
        <w:t xml:space="preserve"> </w:t>
      </w:r>
      <w:r w:rsidRPr="006F687D">
        <w:rPr>
          <w:rFonts w:ascii="Tahoma" w:eastAsia="Tahoma" w:hAnsi="Tahoma" w:cs="Tahoma"/>
          <w:spacing w:val="-1"/>
        </w:rPr>
        <w:t>u</w:t>
      </w:r>
      <w:r w:rsidRPr="006F687D">
        <w:rPr>
          <w:rFonts w:ascii="Tahoma" w:eastAsia="Tahoma" w:hAnsi="Tahoma" w:cs="Tahoma"/>
        </w:rPr>
        <w:t>st.</w:t>
      </w:r>
      <w:r w:rsidRPr="006F687D">
        <w:rPr>
          <w:rFonts w:ascii="Tahoma" w:eastAsia="Tahoma" w:hAnsi="Tahoma" w:cs="Tahoma"/>
          <w:spacing w:val="39"/>
        </w:rPr>
        <w:t xml:space="preserve"> </w:t>
      </w:r>
      <w:r w:rsidRPr="006F687D">
        <w:rPr>
          <w:rFonts w:ascii="Tahoma" w:eastAsia="Tahoma" w:hAnsi="Tahoma" w:cs="Tahoma"/>
        </w:rPr>
        <w:t>1</w:t>
      </w:r>
      <w:r w:rsidRPr="006F687D">
        <w:rPr>
          <w:rFonts w:ascii="Tahoma" w:eastAsia="Tahoma" w:hAnsi="Tahoma" w:cs="Tahoma"/>
          <w:spacing w:val="41"/>
        </w:rPr>
        <w:t xml:space="preserve"> </w:t>
      </w:r>
      <w:r w:rsidRPr="006F687D">
        <w:rPr>
          <w:rFonts w:ascii="Tahoma" w:eastAsia="Tahoma" w:hAnsi="Tahoma" w:cs="Tahoma"/>
          <w:spacing w:val="-1"/>
        </w:rPr>
        <w:t>n</w:t>
      </w:r>
      <w:r w:rsidRPr="006F687D">
        <w:rPr>
          <w:rFonts w:ascii="Tahoma" w:eastAsia="Tahoma" w:hAnsi="Tahoma" w:cs="Tahoma"/>
        </w:rPr>
        <w:t>i</w:t>
      </w:r>
      <w:r w:rsidRPr="006F687D">
        <w:rPr>
          <w:rFonts w:ascii="Tahoma" w:eastAsia="Tahoma" w:hAnsi="Tahoma" w:cs="Tahoma"/>
          <w:spacing w:val="-1"/>
        </w:rPr>
        <w:t>n</w:t>
      </w:r>
      <w:r w:rsidRPr="006F687D">
        <w:rPr>
          <w:rFonts w:ascii="Tahoma" w:eastAsia="Tahoma" w:hAnsi="Tahoma" w:cs="Tahoma"/>
        </w:rPr>
        <w:t>i</w:t>
      </w:r>
      <w:r w:rsidRPr="006F687D">
        <w:rPr>
          <w:rFonts w:ascii="Tahoma" w:eastAsia="Tahoma" w:hAnsi="Tahoma" w:cs="Tahoma"/>
          <w:spacing w:val="1"/>
        </w:rPr>
        <w:t>e</w:t>
      </w:r>
      <w:r w:rsidRPr="006F687D">
        <w:rPr>
          <w:rFonts w:ascii="Tahoma" w:eastAsia="Tahoma" w:hAnsi="Tahoma" w:cs="Tahoma"/>
          <w:spacing w:val="-1"/>
        </w:rPr>
        <w:t>j</w:t>
      </w:r>
      <w:r w:rsidRPr="006F687D">
        <w:rPr>
          <w:rFonts w:ascii="Tahoma" w:eastAsia="Tahoma" w:hAnsi="Tahoma" w:cs="Tahoma"/>
        </w:rPr>
        <w:t>sz</w:t>
      </w:r>
      <w:r w:rsidRPr="006F687D">
        <w:rPr>
          <w:rFonts w:ascii="Tahoma" w:eastAsia="Tahoma" w:hAnsi="Tahoma" w:cs="Tahoma"/>
          <w:spacing w:val="1"/>
        </w:rPr>
        <w:t>e</w:t>
      </w:r>
      <w:r w:rsidRPr="006F687D">
        <w:rPr>
          <w:rFonts w:ascii="Tahoma" w:eastAsia="Tahoma" w:hAnsi="Tahoma" w:cs="Tahoma"/>
        </w:rPr>
        <w:t>go</w:t>
      </w:r>
      <w:r w:rsidRPr="006F687D">
        <w:rPr>
          <w:rFonts w:ascii="Tahoma" w:eastAsia="Tahoma" w:hAnsi="Tahoma" w:cs="Tahoma"/>
          <w:spacing w:val="34"/>
        </w:rPr>
        <w:t xml:space="preserve"> </w:t>
      </w:r>
      <w:r w:rsidRPr="006F687D">
        <w:rPr>
          <w:rFonts w:ascii="Tahoma" w:eastAsia="Tahoma" w:hAnsi="Tahoma" w:cs="Tahoma"/>
        </w:rPr>
        <w:t>p</w:t>
      </w:r>
      <w:r w:rsidRPr="006F687D">
        <w:rPr>
          <w:rFonts w:ascii="Tahoma" w:eastAsia="Tahoma" w:hAnsi="Tahoma" w:cs="Tahoma"/>
          <w:spacing w:val="1"/>
        </w:rPr>
        <w:t>a</w:t>
      </w:r>
      <w:r w:rsidRPr="006F687D">
        <w:rPr>
          <w:rFonts w:ascii="Tahoma" w:eastAsia="Tahoma" w:hAnsi="Tahoma" w:cs="Tahoma"/>
          <w:spacing w:val="-2"/>
        </w:rPr>
        <w:t>r</w:t>
      </w:r>
      <w:r w:rsidRPr="006F687D">
        <w:rPr>
          <w:rFonts w:ascii="Tahoma" w:eastAsia="Tahoma" w:hAnsi="Tahoma" w:cs="Tahoma"/>
          <w:spacing w:val="1"/>
        </w:rPr>
        <w:t>a</w:t>
      </w:r>
      <w:r w:rsidRPr="006F687D">
        <w:rPr>
          <w:rFonts w:ascii="Tahoma" w:eastAsia="Tahoma" w:hAnsi="Tahoma" w:cs="Tahoma"/>
        </w:rPr>
        <w:t>g</w:t>
      </w:r>
      <w:r w:rsidRPr="006F687D">
        <w:rPr>
          <w:rFonts w:ascii="Tahoma" w:eastAsia="Tahoma" w:hAnsi="Tahoma" w:cs="Tahoma"/>
          <w:spacing w:val="-2"/>
        </w:rPr>
        <w:t>r</w:t>
      </w:r>
      <w:r w:rsidRPr="006F687D">
        <w:rPr>
          <w:rFonts w:ascii="Tahoma" w:eastAsia="Tahoma" w:hAnsi="Tahoma" w:cs="Tahoma"/>
          <w:spacing w:val="1"/>
        </w:rPr>
        <w:t>a</w:t>
      </w:r>
      <w:r w:rsidRPr="006F687D">
        <w:rPr>
          <w:rFonts w:ascii="Tahoma" w:eastAsia="Tahoma" w:hAnsi="Tahoma" w:cs="Tahoma"/>
          <w:spacing w:val="-3"/>
        </w:rPr>
        <w:t>f</w:t>
      </w:r>
      <w:r w:rsidRPr="006F687D">
        <w:rPr>
          <w:rFonts w:ascii="Tahoma" w:eastAsia="Tahoma" w:hAnsi="Tahoma" w:cs="Tahoma"/>
          <w:spacing w:val="-1"/>
        </w:rPr>
        <w:t>u</w:t>
      </w:r>
      <w:r w:rsidRPr="006F687D">
        <w:rPr>
          <w:rFonts w:ascii="Tahoma" w:eastAsia="Tahoma" w:hAnsi="Tahoma" w:cs="Tahoma"/>
        </w:rPr>
        <w:t>,</w:t>
      </w:r>
      <w:r w:rsidRPr="006F687D">
        <w:rPr>
          <w:rFonts w:ascii="Tahoma" w:eastAsia="Tahoma" w:hAnsi="Tahoma" w:cs="Tahoma"/>
          <w:spacing w:val="33"/>
        </w:rPr>
        <w:t xml:space="preserve"> </w:t>
      </w:r>
      <w:r w:rsidRPr="006F687D">
        <w:rPr>
          <w:rFonts w:ascii="Tahoma" w:eastAsia="Tahoma" w:hAnsi="Tahoma" w:cs="Tahoma"/>
        </w:rPr>
        <w:t>następuje</w:t>
      </w:r>
      <w:r w:rsidR="006F687D">
        <w:rPr>
          <w:rFonts w:ascii="Tahoma" w:eastAsia="Tahoma" w:hAnsi="Tahoma" w:cs="Tahoma"/>
        </w:rPr>
        <w:t xml:space="preserve"> </w:t>
      </w:r>
      <w:r w:rsidRPr="006F687D">
        <w:rPr>
          <w:rFonts w:ascii="Tahoma" w:eastAsia="Tahoma" w:hAnsi="Tahoma" w:cs="Tahoma"/>
          <w:spacing w:val="1"/>
        </w:rPr>
        <w:t>w</w:t>
      </w:r>
      <w:r w:rsidRPr="006F687D">
        <w:rPr>
          <w:rFonts w:ascii="Tahoma" w:eastAsia="Tahoma" w:hAnsi="Tahoma" w:cs="Tahoma"/>
          <w:spacing w:val="-2"/>
        </w:rPr>
        <w:t>r</w:t>
      </w:r>
      <w:r w:rsidRPr="006F687D">
        <w:rPr>
          <w:rFonts w:ascii="Tahoma" w:eastAsia="Tahoma" w:hAnsi="Tahoma" w:cs="Tahoma"/>
          <w:spacing w:val="1"/>
        </w:rPr>
        <w:t>a</w:t>
      </w:r>
      <w:r w:rsidRPr="006F687D">
        <w:rPr>
          <w:rFonts w:ascii="Tahoma" w:eastAsia="Tahoma" w:hAnsi="Tahoma" w:cs="Tahoma"/>
        </w:rPr>
        <w:t>z</w:t>
      </w:r>
      <w:r w:rsidRPr="006F687D">
        <w:rPr>
          <w:rFonts w:ascii="Tahoma" w:eastAsia="Tahoma" w:hAnsi="Tahoma" w:cs="Tahoma"/>
          <w:spacing w:val="-3"/>
        </w:rPr>
        <w:t xml:space="preserve"> </w:t>
      </w:r>
      <w:r w:rsidRPr="006F687D">
        <w:rPr>
          <w:rFonts w:ascii="Tahoma" w:eastAsia="Tahoma" w:hAnsi="Tahoma" w:cs="Tahoma"/>
        </w:rPr>
        <w:t>z</w:t>
      </w:r>
      <w:r w:rsidRPr="006F687D">
        <w:rPr>
          <w:rFonts w:ascii="Tahoma" w:eastAsia="Tahoma" w:hAnsi="Tahoma" w:cs="Tahoma"/>
          <w:spacing w:val="-1"/>
        </w:rPr>
        <w:t xml:space="preserve"> </w:t>
      </w:r>
      <w:r w:rsidRPr="006F687D">
        <w:rPr>
          <w:rFonts w:ascii="Tahoma" w:eastAsia="Tahoma" w:hAnsi="Tahoma" w:cs="Tahoma"/>
        </w:rPr>
        <w:t>pis</w:t>
      </w:r>
      <w:r w:rsidRPr="006F687D">
        <w:rPr>
          <w:rFonts w:ascii="Tahoma" w:eastAsia="Tahoma" w:hAnsi="Tahoma" w:cs="Tahoma"/>
          <w:spacing w:val="1"/>
        </w:rPr>
        <w:t>e</w:t>
      </w:r>
      <w:r w:rsidRPr="006F687D">
        <w:rPr>
          <w:rFonts w:ascii="Tahoma" w:eastAsia="Tahoma" w:hAnsi="Tahoma" w:cs="Tahoma"/>
        </w:rPr>
        <w:t>m</w:t>
      </w:r>
      <w:r w:rsidRPr="006F687D">
        <w:rPr>
          <w:rFonts w:ascii="Tahoma" w:eastAsia="Tahoma" w:hAnsi="Tahoma" w:cs="Tahoma"/>
          <w:spacing w:val="-3"/>
        </w:rPr>
        <w:t>n</w:t>
      </w:r>
      <w:r w:rsidRPr="006F687D">
        <w:rPr>
          <w:rFonts w:ascii="Tahoma" w:eastAsia="Tahoma" w:hAnsi="Tahoma" w:cs="Tahoma"/>
          <w:spacing w:val="-1"/>
        </w:rPr>
        <w:t>y</w:t>
      </w:r>
      <w:r w:rsidRPr="006F687D">
        <w:rPr>
          <w:rFonts w:ascii="Tahoma" w:eastAsia="Tahoma" w:hAnsi="Tahoma" w:cs="Tahoma"/>
        </w:rPr>
        <w:t>m</w:t>
      </w:r>
      <w:r w:rsidRPr="006F687D">
        <w:rPr>
          <w:rFonts w:ascii="Tahoma" w:eastAsia="Tahoma" w:hAnsi="Tahoma" w:cs="Tahoma"/>
          <w:spacing w:val="-9"/>
        </w:rPr>
        <w:t xml:space="preserve"> </w:t>
      </w:r>
      <w:r w:rsidRPr="006F687D">
        <w:rPr>
          <w:rFonts w:ascii="Tahoma" w:eastAsia="Tahoma" w:hAnsi="Tahoma" w:cs="Tahoma"/>
        </w:rPr>
        <w:t>po</w:t>
      </w:r>
      <w:r w:rsidRPr="006F687D">
        <w:rPr>
          <w:rFonts w:ascii="Tahoma" w:eastAsia="Tahoma" w:hAnsi="Tahoma" w:cs="Tahoma"/>
          <w:spacing w:val="3"/>
        </w:rPr>
        <w:t>i</w:t>
      </w:r>
      <w:r w:rsidRPr="006F687D">
        <w:rPr>
          <w:rFonts w:ascii="Tahoma" w:eastAsia="Tahoma" w:hAnsi="Tahoma" w:cs="Tahoma"/>
          <w:spacing w:val="-1"/>
        </w:rPr>
        <w:t>nf</w:t>
      </w:r>
      <w:r w:rsidRPr="006F687D">
        <w:rPr>
          <w:rFonts w:ascii="Tahoma" w:eastAsia="Tahoma" w:hAnsi="Tahoma" w:cs="Tahoma"/>
        </w:rPr>
        <w:t>or</w:t>
      </w:r>
      <w:r w:rsidRPr="006F687D">
        <w:rPr>
          <w:rFonts w:ascii="Tahoma" w:eastAsia="Tahoma" w:hAnsi="Tahoma" w:cs="Tahoma"/>
          <w:spacing w:val="3"/>
        </w:rPr>
        <w:t>m</w:t>
      </w:r>
      <w:r w:rsidRPr="006F687D">
        <w:rPr>
          <w:rFonts w:ascii="Tahoma" w:eastAsia="Tahoma" w:hAnsi="Tahoma" w:cs="Tahoma"/>
        </w:rPr>
        <w:t>o</w:t>
      </w:r>
      <w:r w:rsidRPr="006F687D">
        <w:rPr>
          <w:rFonts w:ascii="Tahoma" w:eastAsia="Tahoma" w:hAnsi="Tahoma" w:cs="Tahoma"/>
          <w:spacing w:val="-2"/>
        </w:rPr>
        <w:t>w</w:t>
      </w:r>
      <w:r w:rsidRPr="006F687D">
        <w:rPr>
          <w:rFonts w:ascii="Tahoma" w:eastAsia="Tahoma" w:hAnsi="Tahoma" w:cs="Tahoma"/>
          <w:spacing w:val="1"/>
        </w:rPr>
        <w:t>a</w:t>
      </w:r>
      <w:r w:rsidRPr="006F687D">
        <w:rPr>
          <w:rFonts w:ascii="Tahoma" w:eastAsia="Tahoma" w:hAnsi="Tahoma" w:cs="Tahoma"/>
          <w:spacing w:val="-1"/>
        </w:rPr>
        <w:t>n</w:t>
      </w:r>
      <w:r w:rsidRPr="006F687D">
        <w:rPr>
          <w:rFonts w:ascii="Tahoma" w:eastAsia="Tahoma" w:hAnsi="Tahoma" w:cs="Tahoma"/>
        </w:rPr>
        <w:t>i</w:t>
      </w:r>
      <w:r w:rsidRPr="006F687D">
        <w:rPr>
          <w:rFonts w:ascii="Tahoma" w:eastAsia="Tahoma" w:hAnsi="Tahoma" w:cs="Tahoma"/>
          <w:spacing w:val="1"/>
        </w:rPr>
        <w:t>e</w:t>
      </w:r>
      <w:r w:rsidRPr="006F687D">
        <w:rPr>
          <w:rFonts w:ascii="Tahoma" w:eastAsia="Tahoma" w:hAnsi="Tahoma" w:cs="Tahoma"/>
        </w:rPr>
        <w:t>m</w:t>
      </w:r>
      <w:r w:rsidRPr="006F687D">
        <w:rPr>
          <w:rFonts w:ascii="Tahoma" w:eastAsia="Tahoma" w:hAnsi="Tahoma" w:cs="Tahoma"/>
          <w:spacing w:val="-13"/>
        </w:rPr>
        <w:t xml:space="preserve"> </w:t>
      </w:r>
      <w:r w:rsidRPr="006F687D">
        <w:rPr>
          <w:rFonts w:ascii="Tahoma" w:eastAsia="Tahoma" w:hAnsi="Tahoma" w:cs="Tahoma"/>
        </w:rPr>
        <w:t>B</w:t>
      </w:r>
      <w:r w:rsidRPr="006F687D">
        <w:rPr>
          <w:rFonts w:ascii="Tahoma" w:eastAsia="Tahoma" w:hAnsi="Tahoma" w:cs="Tahoma"/>
          <w:spacing w:val="1"/>
        </w:rPr>
        <w:t>e</w:t>
      </w:r>
      <w:r w:rsidRPr="006F687D">
        <w:rPr>
          <w:rFonts w:ascii="Tahoma" w:eastAsia="Tahoma" w:hAnsi="Tahoma" w:cs="Tahoma"/>
          <w:spacing w:val="-1"/>
        </w:rPr>
        <w:t>n</w:t>
      </w:r>
      <w:r w:rsidRPr="006F687D">
        <w:rPr>
          <w:rFonts w:ascii="Tahoma" w:eastAsia="Tahoma" w:hAnsi="Tahoma" w:cs="Tahoma"/>
          <w:spacing w:val="3"/>
        </w:rPr>
        <w:t>e</w:t>
      </w:r>
      <w:r w:rsidRPr="006F687D">
        <w:rPr>
          <w:rFonts w:ascii="Tahoma" w:eastAsia="Tahoma" w:hAnsi="Tahoma" w:cs="Tahoma"/>
          <w:spacing w:val="-1"/>
        </w:rPr>
        <w:t>f</w:t>
      </w:r>
      <w:r w:rsidRPr="006F687D">
        <w:rPr>
          <w:rFonts w:ascii="Tahoma" w:eastAsia="Tahoma" w:hAnsi="Tahoma" w:cs="Tahoma"/>
        </w:rPr>
        <w:t>i</w:t>
      </w:r>
      <w:r w:rsidRPr="006F687D">
        <w:rPr>
          <w:rFonts w:ascii="Tahoma" w:eastAsia="Tahoma" w:hAnsi="Tahoma" w:cs="Tahoma"/>
          <w:spacing w:val="2"/>
        </w:rPr>
        <w:t>c</w:t>
      </w:r>
      <w:r w:rsidRPr="006F687D">
        <w:rPr>
          <w:rFonts w:ascii="Tahoma" w:eastAsia="Tahoma" w:hAnsi="Tahoma" w:cs="Tahoma"/>
        </w:rPr>
        <w:t>j</w:t>
      </w:r>
      <w:r w:rsidRPr="006F687D">
        <w:rPr>
          <w:rFonts w:ascii="Tahoma" w:eastAsia="Tahoma" w:hAnsi="Tahoma" w:cs="Tahoma"/>
          <w:spacing w:val="1"/>
        </w:rPr>
        <w:t>e</w:t>
      </w:r>
      <w:r w:rsidRPr="006F687D">
        <w:rPr>
          <w:rFonts w:ascii="Tahoma" w:eastAsia="Tahoma" w:hAnsi="Tahoma" w:cs="Tahoma"/>
          <w:spacing w:val="-1"/>
        </w:rPr>
        <w:t>n</w:t>
      </w:r>
      <w:r w:rsidRPr="006F687D">
        <w:rPr>
          <w:rFonts w:ascii="Tahoma" w:eastAsia="Tahoma" w:hAnsi="Tahoma" w:cs="Tahoma"/>
        </w:rPr>
        <w:t>ta</w:t>
      </w:r>
      <w:r w:rsidRPr="006F687D">
        <w:rPr>
          <w:rFonts w:ascii="Tahoma" w:eastAsia="Tahoma" w:hAnsi="Tahoma" w:cs="Tahoma"/>
          <w:spacing w:val="-10"/>
        </w:rPr>
        <w:t xml:space="preserve"> </w:t>
      </w:r>
      <w:r w:rsidRPr="006F687D">
        <w:rPr>
          <w:rFonts w:ascii="Tahoma" w:eastAsia="Tahoma" w:hAnsi="Tahoma" w:cs="Tahoma"/>
        </w:rPr>
        <w:t>o</w:t>
      </w:r>
      <w:r w:rsidRPr="006F687D">
        <w:rPr>
          <w:rFonts w:ascii="Tahoma" w:eastAsia="Tahoma" w:hAnsi="Tahoma" w:cs="Tahoma"/>
          <w:spacing w:val="-1"/>
        </w:rPr>
        <w:t xml:space="preserve"> </w:t>
      </w:r>
      <w:r w:rsidRPr="006F687D">
        <w:rPr>
          <w:rFonts w:ascii="Tahoma" w:eastAsia="Tahoma" w:hAnsi="Tahoma" w:cs="Tahoma"/>
        </w:rPr>
        <w:t>pr</w:t>
      </w:r>
      <w:r w:rsidRPr="006F687D">
        <w:rPr>
          <w:rFonts w:ascii="Tahoma" w:eastAsia="Tahoma" w:hAnsi="Tahoma" w:cs="Tahoma"/>
          <w:spacing w:val="3"/>
        </w:rPr>
        <w:t>z</w:t>
      </w:r>
      <w:r w:rsidRPr="006F687D">
        <w:rPr>
          <w:rFonts w:ascii="Tahoma" w:eastAsia="Tahoma" w:hAnsi="Tahoma" w:cs="Tahoma"/>
          <w:spacing w:val="-3"/>
        </w:rPr>
        <w:t>y</w:t>
      </w:r>
      <w:r w:rsidRPr="006F687D">
        <w:rPr>
          <w:rFonts w:ascii="Tahoma" w:eastAsia="Tahoma" w:hAnsi="Tahoma" w:cs="Tahoma"/>
          <w:spacing w:val="-1"/>
        </w:rPr>
        <w:t>c</w:t>
      </w:r>
      <w:r w:rsidRPr="006F687D">
        <w:rPr>
          <w:rFonts w:ascii="Tahoma" w:eastAsia="Tahoma" w:hAnsi="Tahoma" w:cs="Tahoma"/>
          <w:spacing w:val="3"/>
        </w:rPr>
        <w:t>z</w:t>
      </w:r>
      <w:r w:rsidRPr="006F687D">
        <w:rPr>
          <w:rFonts w:ascii="Tahoma" w:eastAsia="Tahoma" w:hAnsi="Tahoma" w:cs="Tahoma"/>
          <w:spacing w:val="-1"/>
        </w:rPr>
        <w:t>yn</w:t>
      </w:r>
      <w:r w:rsidRPr="006F687D">
        <w:rPr>
          <w:rFonts w:ascii="Tahoma" w:eastAsia="Tahoma" w:hAnsi="Tahoma" w:cs="Tahoma"/>
          <w:spacing w:val="3"/>
        </w:rPr>
        <w:t>a</w:t>
      </w:r>
      <w:r w:rsidRPr="006F687D">
        <w:rPr>
          <w:rFonts w:ascii="Tahoma" w:eastAsia="Tahoma" w:hAnsi="Tahoma" w:cs="Tahoma"/>
          <w:spacing w:val="-1"/>
        </w:rPr>
        <w:t>c</w:t>
      </w:r>
      <w:r w:rsidRPr="006F687D">
        <w:rPr>
          <w:rFonts w:ascii="Tahoma" w:eastAsia="Tahoma" w:hAnsi="Tahoma" w:cs="Tahoma"/>
        </w:rPr>
        <w:t>h</w:t>
      </w:r>
      <w:r w:rsidRPr="006F687D">
        <w:rPr>
          <w:rFonts w:ascii="Tahoma" w:eastAsia="Tahoma" w:hAnsi="Tahoma" w:cs="Tahoma"/>
          <w:spacing w:val="-12"/>
        </w:rPr>
        <w:t xml:space="preserve"> </w:t>
      </w:r>
      <w:r w:rsidRPr="006F687D">
        <w:rPr>
          <w:rFonts w:ascii="Tahoma" w:eastAsia="Tahoma" w:hAnsi="Tahoma" w:cs="Tahoma"/>
        </w:rPr>
        <w:t>z</w:t>
      </w:r>
      <w:r w:rsidRPr="006F687D">
        <w:rPr>
          <w:rFonts w:ascii="Tahoma" w:eastAsia="Tahoma" w:hAnsi="Tahoma" w:cs="Tahoma"/>
          <w:spacing w:val="1"/>
        </w:rPr>
        <w:t>aw</w:t>
      </w:r>
      <w:r w:rsidRPr="006F687D">
        <w:rPr>
          <w:rFonts w:ascii="Tahoma" w:eastAsia="Tahoma" w:hAnsi="Tahoma" w:cs="Tahoma"/>
        </w:rPr>
        <w:t>i</w:t>
      </w:r>
      <w:r w:rsidRPr="006F687D">
        <w:rPr>
          <w:rFonts w:ascii="Tahoma" w:eastAsia="Tahoma" w:hAnsi="Tahoma" w:cs="Tahoma"/>
          <w:spacing w:val="1"/>
        </w:rPr>
        <w:t>e</w:t>
      </w:r>
      <w:r w:rsidRPr="006F687D">
        <w:rPr>
          <w:rFonts w:ascii="Tahoma" w:eastAsia="Tahoma" w:hAnsi="Tahoma" w:cs="Tahoma"/>
        </w:rPr>
        <w:t>sz</w:t>
      </w:r>
      <w:r w:rsidRPr="006F687D">
        <w:rPr>
          <w:rFonts w:ascii="Tahoma" w:eastAsia="Tahoma" w:hAnsi="Tahoma" w:cs="Tahoma"/>
          <w:spacing w:val="1"/>
        </w:rPr>
        <w:t>e</w:t>
      </w:r>
      <w:r w:rsidRPr="006F687D">
        <w:rPr>
          <w:rFonts w:ascii="Tahoma" w:eastAsia="Tahoma" w:hAnsi="Tahoma" w:cs="Tahoma"/>
          <w:spacing w:val="-1"/>
        </w:rPr>
        <w:t>n</w:t>
      </w:r>
      <w:r w:rsidRPr="006F687D">
        <w:rPr>
          <w:rFonts w:ascii="Tahoma" w:eastAsia="Tahoma" w:hAnsi="Tahoma" w:cs="Tahoma"/>
        </w:rPr>
        <w:t>i</w:t>
      </w:r>
      <w:r w:rsidRPr="006F687D">
        <w:rPr>
          <w:rFonts w:ascii="Tahoma" w:eastAsia="Tahoma" w:hAnsi="Tahoma" w:cs="Tahoma"/>
          <w:spacing w:val="1"/>
        </w:rPr>
        <w:t>a</w:t>
      </w:r>
      <w:r w:rsidRPr="006F687D">
        <w:rPr>
          <w:rFonts w:ascii="Tahoma" w:eastAsia="Tahoma" w:hAnsi="Tahoma" w:cs="Tahoma"/>
        </w:rPr>
        <w:t>.</w:t>
      </w:r>
    </w:p>
    <w:p w14:paraId="20AC78FA" w14:textId="77777777" w:rsidR="00942F4E" w:rsidRDefault="00280ADA" w:rsidP="00E43CDE">
      <w:pPr>
        <w:pStyle w:val="Akapitzlist"/>
        <w:numPr>
          <w:ilvl w:val="6"/>
          <w:numId w:val="20"/>
        </w:numPr>
        <w:tabs>
          <w:tab w:val="clear" w:pos="4680"/>
          <w:tab w:val="num" w:pos="3828"/>
        </w:tabs>
        <w:spacing w:line="276" w:lineRule="auto"/>
        <w:ind w:left="426" w:right="14" w:hanging="426"/>
        <w:jc w:val="both"/>
        <w:rPr>
          <w:rFonts w:ascii="Tahoma" w:eastAsia="Tahoma" w:hAnsi="Tahoma" w:cs="Tahoma"/>
        </w:rPr>
      </w:pPr>
      <w:r w:rsidRPr="001C3C76">
        <w:rPr>
          <w:rFonts w:ascii="Tahoma" w:eastAsia="Tahoma" w:hAnsi="Tahoma" w:cs="Tahoma"/>
          <w:spacing w:val="-1"/>
        </w:rPr>
        <w:lastRenderedPageBreak/>
        <w:t>U</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ch</w:t>
      </w:r>
      <w:r w:rsidRPr="001C3C76">
        <w:rPr>
          <w:rFonts w:ascii="Tahoma" w:eastAsia="Tahoma" w:hAnsi="Tahoma" w:cs="Tahoma"/>
        </w:rPr>
        <w:t>omi</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3"/>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20"/>
        </w:rPr>
        <w:t xml:space="preserve"> </w:t>
      </w:r>
      <w:r w:rsidR="00C8380C" w:rsidRPr="001C3C76">
        <w:rPr>
          <w:rFonts w:ascii="Tahoma" w:eastAsia="Tahoma" w:hAnsi="Tahoma" w:cs="Tahoma"/>
          <w:spacing w:val="3"/>
        </w:rPr>
        <w:t>przyjęciu wyjaśnień</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n</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00C8380C" w:rsidRPr="001C3C76">
        <w:rPr>
          <w:rFonts w:ascii="Tahoma" w:eastAsia="Tahoma" w:hAnsi="Tahoma" w:cs="Tahoma"/>
          <w:spacing w:val="11"/>
        </w:rPr>
        <w:br/>
      </w:r>
      <w:r w:rsidRPr="001C3C76">
        <w:rPr>
          <w:rFonts w:ascii="Tahoma" w:eastAsia="Tahoma" w:hAnsi="Tahoma" w:cs="Tahoma"/>
        </w:rPr>
        <w:t>w</w:t>
      </w:r>
      <w:r w:rsidRPr="001C3C76">
        <w:rPr>
          <w:rFonts w:ascii="Tahoma" w:eastAsia="Tahoma" w:hAnsi="Tahoma" w:cs="Tahoma"/>
          <w:spacing w:val="2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spacing w:val="-1"/>
          <w:w w:val="99"/>
        </w:rPr>
        <w:t>1</w:t>
      </w:r>
      <w:r w:rsidRPr="001C3C76">
        <w:rPr>
          <w:rFonts w:ascii="Tahoma" w:eastAsia="Tahoma" w:hAnsi="Tahoma" w:cs="Tahoma"/>
          <w:w w:val="99"/>
        </w:rPr>
        <w:t>,</w:t>
      </w:r>
      <w:r w:rsidR="00C8380C" w:rsidRPr="001C3C76">
        <w:rPr>
          <w:rFonts w:ascii="Tahoma" w:eastAsia="Tahoma" w:hAnsi="Tahoma" w:cs="Tahoma"/>
          <w:w w:val="99"/>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13A9DA20" w14:textId="77777777" w:rsidR="0042378A" w:rsidRPr="001C3C76" w:rsidRDefault="0042378A" w:rsidP="003A7D54">
      <w:pPr>
        <w:pStyle w:val="Akapitzlist"/>
        <w:spacing w:line="276" w:lineRule="auto"/>
        <w:ind w:left="426" w:right="14" w:hanging="426"/>
        <w:jc w:val="both"/>
        <w:rPr>
          <w:rFonts w:ascii="Tahoma" w:eastAsia="Tahoma" w:hAnsi="Tahoma" w:cs="Tahoma"/>
        </w:rPr>
      </w:pPr>
    </w:p>
    <w:p w14:paraId="7621C627" w14:textId="60DDA6A1" w:rsidR="00942F4E" w:rsidRPr="001C3C76" w:rsidRDefault="00280ADA" w:rsidP="003A7D54">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6</w:t>
      </w:r>
      <w:r w:rsidRPr="001C3C76">
        <w:rPr>
          <w:rFonts w:ascii="Tahoma" w:eastAsia="Tahoma" w:hAnsi="Tahoma" w:cs="Tahoma"/>
          <w:w w:val="99"/>
        </w:rPr>
        <w:t>.</w:t>
      </w:r>
    </w:p>
    <w:p w14:paraId="08BBBFC8" w14:textId="2F261615" w:rsidR="00942F4E" w:rsidRPr="001C3C76" w:rsidRDefault="00280ADA" w:rsidP="00E43CDE">
      <w:pPr>
        <w:pStyle w:val="Akapitzlist"/>
        <w:numPr>
          <w:ilvl w:val="0"/>
          <w:numId w:val="41"/>
        </w:numPr>
        <w:tabs>
          <w:tab w:val="left" w:pos="426"/>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a pods</w:t>
      </w:r>
      <w:r w:rsidRPr="001C3C76">
        <w:rPr>
          <w:rFonts w:ascii="Tahoma" w:eastAsia="Tahoma" w:hAnsi="Tahoma" w:cs="Tahoma"/>
          <w:spacing w:val="1"/>
        </w:rPr>
        <w:t>taw</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k</w:t>
      </w:r>
      <w:r w:rsidRPr="001C3C76">
        <w:rPr>
          <w:rFonts w:ascii="Tahoma" w:eastAsia="Tahoma" w:hAnsi="Tahoma" w:cs="Tahoma"/>
          <w:spacing w:val="5"/>
        </w:rPr>
        <w:t>o</w:t>
      </w:r>
      <w:r w:rsidRPr="001C3C76">
        <w:rPr>
          <w:rFonts w:ascii="Tahoma" w:eastAsia="Tahoma" w:hAnsi="Tahoma" w:cs="Tahoma"/>
          <w:spacing w:val="-1"/>
        </w:rPr>
        <w:t>n</w:t>
      </w:r>
      <w:r w:rsidRPr="001C3C76">
        <w:rPr>
          <w:rFonts w:ascii="Tahoma" w:eastAsia="Tahoma" w:hAnsi="Tahoma" w:cs="Tahoma"/>
        </w:rPr>
        <w:t>tro</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ó</w:t>
      </w:r>
      <w:r w:rsidR="000F0D0D" w:rsidRPr="001C3C76">
        <w:rPr>
          <w:rFonts w:ascii="Tahoma" w:eastAsia="Tahoma" w:hAnsi="Tahoma" w:cs="Tahoma"/>
        </w:rPr>
        <w:t xml:space="preserve">w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05333E">
        <w:rPr>
          <w:rFonts w:ascii="Tahoma" w:eastAsia="Tahoma" w:hAnsi="Tahoma" w:cs="Tahoma"/>
          <w:spacing w:val="1"/>
        </w:rPr>
        <w:t xml:space="preserve"> podwójne finansowanie lub</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009A63B9">
        <w:rPr>
          <w:rFonts w:ascii="Tahoma" w:eastAsia="Tahoma" w:hAnsi="Tahoma" w:cs="Tahoma"/>
          <w:spacing w:val="-14"/>
        </w:rPr>
        <w:t>i/lub wydatkowanie środków PFRON</w:t>
      </w:r>
      <w:r w:rsidR="00D54A5D">
        <w:rPr>
          <w:rFonts w:ascii="Tahoma" w:eastAsia="Tahoma" w:hAnsi="Tahoma" w:cs="Tahoma"/>
          <w:spacing w:val="-14"/>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ene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p>
    <w:p w14:paraId="25B907A4" w14:textId="33907BE2" w:rsidR="0005333E" w:rsidRDefault="00280ADA" w:rsidP="00E43CDE">
      <w:pPr>
        <w:pStyle w:val="Akapitzlist"/>
        <w:numPr>
          <w:ilvl w:val="1"/>
          <w:numId w:val="41"/>
        </w:numPr>
        <w:tabs>
          <w:tab w:val="clear" w:pos="720"/>
          <w:tab w:val="num" w:pos="851"/>
        </w:tabs>
        <w:spacing w:line="276" w:lineRule="auto"/>
        <w:ind w:left="851" w:right="14" w:hanging="426"/>
        <w:jc w:val="both"/>
        <w:rPr>
          <w:rFonts w:ascii="Tahoma" w:eastAsia="Tahoma" w:hAnsi="Tahoma" w:cs="Tahoma"/>
        </w:rPr>
      </w:pPr>
      <w:r w:rsidRPr="0005333E">
        <w:rPr>
          <w:rFonts w:ascii="Tahoma" w:eastAsia="Tahoma" w:hAnsi="Tahoma" w:cs="Tahoma"/>
          <w:spacing w:val="1"/>
        </w:rPr>
        <w:t>w</w:t>
      </w:r>
      <w:r w:rsidRPr="0005333E">
        <w:rPr>
          <w:rFonts w:ascii="Tahoma" w:eastAsia="Tahoma" w:hAnsi="Tahoma" w:cs="Tahoma"/>
          <w:spacing w:val="-1"/>
        </w:rPr>
        <w:t>y</w:t>
      </w:r>
      <w:r w:rsidRPr="0005333E">
        <w:rPr>
          <w:rFonts w:ascii="Tahoma" w:eastAsia="Tahoma" w:hAnsi="Tahoma" w:cs="Tahoma"/>
          <w:spacing w:val="-3"/>
        </w:rPr>
        <w:t>k</w:t>
      </w:r>
      <w:r w:rsidRPr="0005333E">
        <w:rPr>
          <w:rFonts w:ascii="Tahoma" w:eastAsia="Tahoma" w:hAnsi="Tahoma" w:cs="Tahoma"/>
        </w:rPr>
        <w:t>or</w:t>
      </w:r>
      <w:r w:rsidRPr="0005333E">
        <w:rPr>
          <w:rFonts w:ascii="Tahoma" w:eastAsia="Tahoma" w:hAnsi="Tahoma" w:cs="Tahoma"/>
          <w:spacing w:val="2"/>
        </w:rPr>
        <w:t>z</w:t>
      </w:r>
      <w:r w:rsidRPr="0005333E">
        <w:rPr>
          <w:rFonts w:ascii="Tahoma" w:eastAsia="Tahoma" w:hAnsi="Tahoma" w:cs="Tahoma"/>
          <w:spacing w:val="-1"/>
        </w:rPr>
        <w:t>y</w:t>
      </w:r>
      <w:r w:rsidRPr="0005333E">
        <w:rPr>
          <w:rFonts w:ascii="Tahoma" w:eastAsia="Tahoma" w:hAnsi="Tahoma" w:cs="Tahoma"/>
        </w:rPr>
        <w:t>st</w:t>
      </w:r>
      <w:r w:rsidRPr="0005333E">
        <w:rPr>
          <w:rFonts w:ascii="Tahoma" w:eastAsia="Tahoma" w:hAnsi="Tahoma" w:cs="Tahoma"/>
          <w:spacing w:val="1"/>
        </w:rPr>
        <w:t>a</w:t>
      </w:r>
      <w:r w:rsidRPr="0005333E">
        <w:rPr>
          <w:rFonts w:ascii="Tahoma" w:eastAsia="Tahoma" w:hAnsi="Tahoma" w:cs="Tahoma"/>
          <w:spacing w:val="-1"/>
        </w:rPr>
        <w:t>n</w:t>
      </w:r>
      <w:r w:rsidRPr="0005333E">
        <w:rPr>
          <w:rFonts w:ascii="Tahoma" w:eastAsia="Tahoma" w:hAnsi="Tahoma" w:cs="Tahoma"/>
        </w:rPr>
        <w:t>e</w:t>
      </w:r>
      <w:r w:rsidRPr="0005333E">
        <w:rPr>
          <w:rFonts w:ascii="Tahoma" w:eastAsia="Tahoma" w:hAnsi="Tahoma" w:cs="Tahoma"/>
          <w:spacing w:val="-9"/>
        </w:rPr>
        <w:t xml:space="preserve"> </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zgodnie</w:t>
      </w:r>
      <w:r w:rsidRPr="0005333E">
        <w:rPr>
          <w:rFonts w:ascii="Tahoma" w:eastAsia="Tahoma" w:hAnsi="Tahoma" w:cs="Tahoma"/>
          <w:spacing w:val="-9"/>
        </w:rPr>
        <w:t xml:space="preserve"> </w:t>
      </w:r>
      <w:r w:rsidRPr="0005333E">
        <w:rPr>
          <w:rFonts w:ascii="Tahoma" w:eastAsia="Tahoma" w:hAnsi="Tahoma" w:cs="Tahoma"/>
        </w:rPr>
        <w:t>z</w:t>
      </w:r>
      <w:r w:rsidRPr="0005333E">
        <w:rPr>
          <w:rFonts w:ascii="Tahoma" w:eastAsia="Tahoma" w:hAnsi="Tahoma" w:cs="Tahoma"/>
          <w:spacing w:val="1"/>
        </w:rPr>
        <w:t xml:space="preserve"> </w:t>
      </w:r>
      <w:r w:rsidRPr="0005333E">
        <w:rPr>
          <w:rFonts w:ascii="Tahoma" w:eastAsia="Tahoma" w:hAnsi="Tahoma" w:cs="Tahoma"/>
        </w:rPr>
        <w:t>pr</w:t>
      </w:r>
      <w:r w:rsidRPr="0005333E">
        <w:rPr>
          <w:rFonts w:ascii="Tahoma" w:eastAsia="Tahoma" w:hAnsi="Tahoma" w:cs="Tahoma"/>
          <w:spacing w:val="1"/>
        </w:rPr>
        <w:t>ze</w:t>
      </w:r>
      <w:r w:rsidRPr="0005333E">
        <w:rPr>
          <w:rFonts w:ascii="Tahoma" w:eastAsia="Tahoma" w:hAnsi="Tahoma" w:cs="Tahoma"/>
        </w:rPr>
        <w:t>zna</w:t>
      </w:r>
      <w:r w:rsidRPr="0005333E">
        <w:rPr>
          <w:rFonts w:ascii="Tahoma" w:eastAsia="Tahoma" w:hAnsi="Tahoma" w:cs="Tahoma"/>
          <w:spacing w:val="-1"/>
        </w:rPr>
        <w:t>c</w:t>
      </w:r>
      <w:r w:rsidRPr="0005333E">
        <w:rPr>
          <w:rFonts w:ascii="Tahoma" w:eastAsia="Tahoma" w:hAnsi="Tahoma" w:cs="Tahoma"/>
        </w:rPr>
        <w:t>z</w:t>
      </w:r>
      <w:r w:rsidRPr="0005333E">
        <w:rPr>
          <w:rFonts w:ascii="Tahoma" w:eastAsia="Tahoma" w:hAnsi="Tahoma" w:cs="Tahoma"/>
          <w:spacing w:val="1"/>
        </w:rPr>
        <w:t>e</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m</w:t>
      </w:r>
      <w:r w:rsidR="00FC2DB2">
        <w:rPr>
          <w:rFonts w:ascii="Tahoma" w:eastAsia="Tahoma" w:hAnsi="Tahoma" w:cs="Tahoma"/>
        </w:rPr>
        <w:t>;</w:t>
      </w:r>
    </w:p>
    <w:p w14:paraId="4666E9F5" w14:textId="1F8EB1EE" w:rsidR="00942F4E" w:rsidRDefault="00280ADA" w:rsidP="00E43CDE">
      <w:pPr>
        <w:pStyle w:val="Akapitzlist"/>
        <w:numPr>
          <w:ilvl w:val="1"/>
          <w:numId w:val="41"/>
        </w:numPr>
        <w:tabs>
          <w:tab w:val="clear" w:pos="720"/>
          <w:tab w:val="num" w:pos="851"/>
        </w:tabs>
        <w:spacing w:line="276" w:lineRule="auto"/>
        <w:ind w:left="851" w:right="14" w:hanging="426"/>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spacing w:val="-3"/>
        </w:rPr>
        <w:t>k</w:t>
      </w:r>
      <w:r w:rsidRPr="00072F4A">
        <w:rPr>
          <w:rFonts w:ascii="Tahoma" w:eastAsia="Tahoma" w:hAnsi="Tahoma" w:cs="Tahoma"/>
        </w:rPr>
        <w:t>or</w:t>
      </w:r>
      <w:r w:rsidRPr="00072F4A">
        <w:rPr>
          <w:rFonts w:ascii="Tahoma" w:eastAsia="Tahoma" w:hAnsi="Tahoma" w:cs="Tahoma"/>
          <w:spacing w:val="2"/>
        </w:rPr>
        <w:t>z</w:t>
      </w:r>
      <w:r w:rsidRPr="00072F4A">
        <w:rPr>
          <w:rFonts w:ascii="Tahoma" w:eastAsia="Tahoma" w:hAnsi="Tahoma" w:cs="Tahoma"/>
          <w:spacing w:val="-1"/>
        </w:rPr>
        <w:t>y</w:t>
      </w:r>
      <w:r w:rsidRPr="00072F4A">
        <w:rPr>
          <w:rFonts w:ascii="Tahoma" w:eastAsia="Tahoma" w:hAnsi="Tahoma" w:cs="Tahoma"/>
        </w:rPr>
        <w:t>st</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e</w:t>
      </w:r>
      <w:r w:rsidRPr="00072F4A">
        <w:rPr>
          <w:rFonts w:ascii="Tahoma" w:eastAsia="Tahoma" w:hAnsi="Tahoma" w:cs="Tahoma"/>
          <w:spacing w:val="-12"/>
        </w:rPr>
        <w:t xml:space="preserve"> </w:t>
      </w:r>
      <w:r w:rsidRPr="00072F4A">
        <w:rPr>
          <w:rFonts w:ascii="Tahoma" w:eastAsia="Tahoma" w:hAnsi="Tahoma" w:cs="Tahoma"/>
        </w:rPr>
        <w:t>z</w:t>
      </w:r>
      <w:r w:rsidRPr="00072F4A">
        <w:rPr>
          <w:rFonts w:ascii="Tahoma" w:eastAsia="Tahoma" w:hAnsi="Tahoma" w:cs="Tahoma"/>
          <w:spacing w:val="1"/>
        </w:rPr>
        <w:t xml:space="preserve"> </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rusze</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3"/>
        </w:rPr>
        <w:t>e</w:t>
      </w:r>
      <w:r w:rsidRPr="00072F4A">
        <w:rPr>
          <w:rFonts w:ascii="Tahoma" w:eastAsia="Tahoma" w:hAnsi="Tahoma" w:cs="Tahoma"/>
        </w:rPr>
        <w:t>m</w:t>
      </w:r>
      <w:r w:rsidRPr="00072F4A">
        <w:rPr>
          <w:rFonts w:ascii="Tahoma" w:eastAsia="Tahoma" w:hAnsi="Tahoma" w:cs="Tahoma"/>
          <w:spacing w:val="-11"/>
        </w:rPr>
        <w:t xml:space="preserve"> </w:t>
      </w:r>
      <w:r w:rsidRPr="00072F4A">
        <w:rPr>
          <w:rFonts w:ascii="Tahoma" w:eastAsia="Tahoma" w:hAnsi="Tahoma" w:cs="Tahoma"/>
        </w:rPr>
        <w:t>procedu</w:t>
      </w:r>
      <w:r w:rsidRPr="00072F4A">
        <w:rPr>
          <w:rFonts w:ascii="Tahoma" w:eastAsia="Tahoma" w:hAnsi="Tahoma" w:cs="Tahoma"/>
          <w:spacing w:val="-27"/>
        </w:rPr>
        <w:t>r</w:t>
      </w:r>
      <w:r w:rsidRPr="00072F4A">
        <w:rPr>
          <w:rFonts w:ascii="Tahoma" w:eastAsia="Tahoma" w:hAnsi="Tahoma" w:cs="Tahoma"/>
        </w:rPr>
        <w:t>,</w:t>
      </w:r>
      <w:r w:rsidRPr="00072F4A">
        <w:rPr>
          <w:rFonts w:ascii="Tahoma" w:eastAsia="Tahoma" w:hAnsi="Tahoma" w:cs="Tahoma"/>
          <w:spacing w:val="-5"/>
        </w:rPr>
        <w:t xml:space="preserve"> </w:t>
      </w:r>
      <w:r w:rsidRPr="00072F4A">
        <w:rPr>
          <w:rFonts w:ascii="Tahoma" w:eastAsia="Tahoma" w:hAnsi="Tahoma" w:cs="Tahoma"/>
        </w:rPr>
        <w:t>o</w:t>
      </w:r>
      <w:r w:rsidRPr="00072F4A">
        <w:rPr>
          <w:rFonts w:ascii="Tahoma" w:eastAsia="Tahoma" w:hAnsi="Tahoma" w:cs="Tahoma"/>
          <w:spacing w:val="1"/>
        </w:rPr>
        <w:t xml:space="preserve">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7"/>
        </w:rPr>
        <w:t xml:space="preserve"> </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rPr>
        <w:t>a</w:t>
      </w:r>
      <w:r w:rsidRPr="00072F4A">
        <w:rPr>
          <w:rFonts w:ascii="Tahoma" w:eastAsia="Tahoma" w:hAnsi="Tahoma" w:cs="Tahoma"/>
          <w:spacing w:val="-4"/>
        </w:rPr>
        <w:t xml:space="preserve"> </w:t>
      </w:r>
      <w:r w:rsidRPr="00072F4A">
        <w:rPr>
          <w:rFonts w:ascii="Tahoma" w:eastAsia="Tahoma" w:hAnsi="Tahoma" w:cs="Tahoma"/>
        </w:rPr>
        <w:t xml:space="preserve">w </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1"/>
        </w:rPr>
        <w:t>t</w:t>
      </w:r>
      <w:r w:rsidRPr="00072F4A">
        <w:rPr>
          <w:rFonts w:ascii="Tahoma" w:eastAsia="Tahoma" w:hAnsi="Tahoma" w:cs="Tahoma"/>
        </w:rPr>
        <w:t>.</w:t>
      </w:r>
      <w:r w:rsidRPr="00072F4A">
        <w:rPr>
          <w:rFonts w:ascii="Tahoma" w:eastAsia="Tahoma" w:hAnsi="Tahoma" w:cs="Tahoma"/>
          <w:spacing w:val="-3"/>
        </w:rPr>
        <w:t xml:space="preserve"> </w:t>
      </w:r>
      <w:r w:rsidRPr="00072F4A">
        <w:rPr>
          <w:rFonts w:ascii="Tahoma" w:eastAsia="Tahoma" w:hAnsi="Tahoma" w:cs="Tahoma"/>
          <w:spacing w:val="-1"/>
        </w:rPr>
        <w:t>18</w:t>
      </w:r>
      <w:r w:rsidRPr="00072F4A">
        <w:rPr>
          <w:rFonts w:ascii="Tahoma" w:eastAsia="Tahoma" w:hAnsi="Tahoma" w:cs="Tahoma"/>
        </w:rPr>
        <w:t>4</w:t>
      </w:r>
      <w:r w:rsidRPr="00072F4A">
        <w:rPr>
          <w:rFonts w:ascii="Tahoma" w:eastAsia="Tahoma" w:hAnsi="Tahoma" w:cs="Tahoma"/>
          <w:spacing w:val="-2"/>
        </w:rPr>
        <w:t xml:space="preserve"> </w:t>
      </w:r>
      <w:r w:rsidRPr="00072F4A">
        <w:rPr>
          <w:rFonts w:ascii="Tahoma" w:eastAsia="Tahoma" w:hAnsi="Tahoma" w:cs="Tahoma"/>
          <w:spacing w:val="-1"/>
        </w:rPr>
        <w:t>U</w:t>
      </w:r>
      <w:r w:rsidRPr="00072F4A">
        <w:rPr>
          <w:rFonts w:ascii="Tahoma" w:eastAsia="Tahoma" w:hAnsi="Tahoma" w:cs="Tahoma"/>
          <w:spacing w:val="2"/>
        </w:rPr>
        <w:t>F</w:t>
      </w:r>
      <w:r w:rsidRPr="00072F4A">
        <w:rPr>
          <w:rFonts w:ascii="Tahoma" w:eastAsia="Tahoma" w:hAnsi="Tahoma" w:cs="Tahoma"/>
          <w:spacing w:val="-25"/>
        </w:rPr>
        <w:t>P</w:t>
      </w:r>
      <w:r w:rsidR="00FC2DB2" w:rsidRPr="00072F4A">
        <w:rPr>
          <w:rFonts w:ascii="Tahoma" w:eastAsia="Tahoma" w:hAnsi="Tahoma" w:cs="Tahoma"/>
        </w:rPr>
        <w:t>;</w:t>
      </w:r>
    </w:p>
    <w:p w14:paraId="752A2B80" w14:textId="000C04AC" w:rsidR="00942F4E" w:rsidRPr="00072F4A" w:rsidRDefault="00280ADA" w:rsidP="00E43CDE">
      <w:pPr>
        <w:pStyle w:val="Akapitzlist"/>
        <w:numPr>
          <w:ilvl w:val="1"/>
          <w:numId w:val="41"/>
        </w:numPr>
        <w:tabs>
          <w:tab w:val="clear" w:pos="720"/>
          <w:tab w:val="num" w:pos="851"/>
        </w:tabs>
        <w:spacing w:line="276" w:lineRule="auto"/>
        <w:ind w:left="851" w:right="14" w:hanging="426"/>
        <w:jc w:val="both"/>
        <w:rPr>
          <w:rFonts w:ascii="Tahoma" w:eastAsia="Tahoma" w:hAnsi="Tahoma" w:cs="Tahoma"/>
        </w:rPr>
      </w:pPr>
      <w:r w:rsidRPr="00072F4A">
        <w:rPr>
          <w:rFonts w:ascii="Tahoma" w:eastAsia="Tahoma" w:hAnsi="Tahoma" w:cs="Tahoma"/>
        </w:rPr>
        <w:t>pob</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e</w:t>
      </w:r>
      <w:r w:rsidRPr="00072F4A">
        <w:rPr>
          <w:rFonts w:ascii="Tahoma" w:eastAsia="Tahoma" w:hAnsi="Tahoma" w:cs="Tahoma"/>
          <w:spacing w:val="-7"/>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2"/>
        </w:rPr>
        <w:t>e</w:t>
      </w:r>
      <w:r w:rsidRPr="00072F4A">
        <w:rPr>
          <w:rFonts w:ascii="Tahoma" w:eastAsia="Tahoma" w:hAnsi="Tahoma" w:cs="Tahoma"/>
        </w:rPr>
        <w:t>żnie</w:t>
      </w:r>
      <w:r w:rsidRPr="00072F4A">
        <w:rPr>
          <w:rFonts w:ascii="Tahoma" w:eastAsia="Tahoma" w:hAnsi="Tahoma" w:cs="Tahoma"/>
          <w:spacing w:val="-10"/>
        </w:rPr>
        <w:t xml:space="preserve"> </w:t>
      </w:r>
      <w:r w:rsidRPr="00072F4A">
        <w:rPr>
          <w:rFonts w:ascii="Tahoma" w:eastAsia="Tahoma" w:hAnsi="Tahoma" w:cs="Tahoma"/>
          <w:spacing w:val="3"/>
        </w:rPr>
        <w:t>l</w:t>
      </w:r>
      <w:r w:rsidRPr="00072F4A">
        <w:rPr>
          <w:rFonts w:ascii="Tahoma" w:eastAsia="Tahoma" w:hAnsi="Tahoma" w:cs="Tahoma"/>
          <w:spacing w:val="-1"/>
        </w:rPr>
        <w:t>u</w:t>
      </w:r>
      <w:r w:rsidRPr="00072F4A">
        <w:rPr>
          <w:rFonts w:ascii="Tahoma" w:eastAsia="Tahoma" w:hAnsi="Tahoma" w:cs="Tahoma"/>
        </w:rPr>
        <w:t>b</w:t>
      </w:r>
      <w:r w:rsidRPr="00072F4A">
        <w:rPr>
          <w:rFonts w:ascii="Tahoma" w:eastAsia="Tahoma" w:hAnsi="Tahoma" w:cs="Tahoma"/>
          <w:spacing w:val="-2"/>
        </w:rPr>
        <w:t xml:space="preserve"> </w:t>
      </w:r>
      <w:r w:rsidRPr="00072F4A">
        <w:rPr>
          <w:rFonts w:ascii="Tahoma" w:eastAsia="Tahoma" w:hAnsi="Tahoma" w:cs="Tahoma"/>
        </w:rPr>
        <w:t>w</w:t>
      </w:r>
      <w:r w:rsidRPr="00072F4A">
        <w:rPr>
          <w:rFonts w:ascii="Tahoma" w:eastAsia="Tahoma" w:hAnsi="Tahoma" w:cs="Tahoma"/>
          <w:spacing w:val="2"/>
        </w:rPr>
        <w:t xml:space="preserve"> </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rnej</w:t>
      </w:r>
      <w:r w:rsidRPr="00072F4A">
        <w:rPr>
          <w:rFonts w:ascii="Tahoma" w:eastAsia="Tahoma" w:hAnsi="Tahoma" w:cs="Tahoma"/>
          <w:spacing w:val="-11"/>
        </w:rPr>
        <w:t xml:space="preserve"> </w:t>
      </w:r>
      <w:r w:rsidRPr="00072F4A">
        <w:rPr>
          <w:rFonts w:ascii="Tahoma" w:eastAsia="Tahoma" w:hAnsi="Tahoma" w:cs="Tahoma"/>
          <w:spacing w:val="1"/>
        </w:rPr>
        <w:t>wy</w:t>
      </w:r>
      <w:r w:rsidRPr="00072F4A">
        <w:rPr>
          <w:rFonts w:ascii="Tahoma" w:eastAsia="Tahoma" w:hAnsi="Tahoma" w:cs="Tahoma"/>
        </w:rPr>
        <w:t>s</w:t>
      </w:r>
      <w:r w:rsidRPr="00072F4A">
        <w:rPr>
          <w:rFonts w:ascii="Tahoma" w:eastAsia="Tahoma" w:hAnsi="Tahoma" w:cs="Tahoma"/>
          <w:spacing w:val="2"/>
        </w:rPr>
        <w:t>o</w:t>
      </w:r>
      <w:r w:rsidRPr="00072F4A">
        <w:rPr>
          <w:rFonts w:ascii="Tahoma" w:eastAsia="Tahoma" w:hAnsi="Tahoma" w:cs="Tahoma"/>
          <w:spacing w:val="-3"/>
        </w:rPr>
        <w:t>k</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spacing w:val="-1"/>
        </w:rPr>
        <w:t>c</w:t>
      </w:r>
      <w:r w:rsidRPr="00072F4A">
        <w:rPr>
          <w:rFonts w:ascii="Tahoma" w:eastAsia="Tahoma" w:hAnsi="Tahoma" w:cs="Tahoma"/>
        </w:rPr>
        <w:t>i</w:t>
      </w:r>
    </w:p>
    <w:p w14:paraId="6DD3C2FC" w14:textId="6563F32D" w:rsidR="000F0D0D" w:rsidRPr="001C3C76" w:rsidRDefault="00280ADA" w:rsidP="0095019C">
      <w:pPr>
        <w:tabs>
          <w:tab w:val="num" w:pos="426"/>
        </w:tabs>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0095019C">
        <w:rPr>
          <w:rFonts w:ascii="Tahoma" w:eastAsia="Tahoma" w:hAnsi="Tahoma" w:cs="Tahoma"/>
        </w:rPr>
        <w:t>any jest</w:t>
      </w:r>
      <w:r w:rsidRPr="001C3C76">
        <w:rPr>
          <w:rFonts w:ascii="Tahoma" w:eastAsia="Tahoma" w:hAnsi="Tahoma" w:cs="Tahoma"/>
          <w:spacing w:val="13"/>
        </w:rPr>
        <w:t xml:space="preserve"> </w:t>
      </w:r>
      <w:r w:rsidRPr="001C3C76">
        <w:rPr>
          <w:rFonts w:ascii="Tahoma" w:eastAsia="Tahoma" w:hAnsi="Tahoma" w:cs="Tahoma"/>
        </w:rPr>
        <w:t>do 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 xml:space="preserve">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9A63B9">
        <w:rPr>
          <w:rFonts w:ascii="Tahoma" w:eastAsia="Tahoma" w:hAnsi="Tahoma" w:cs="Tahoma"/>
        </w:rPr>
        <w:t xml:space="preserve"> i/lub środków PFRON</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 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 xml:space="preserve">miw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so</w:t>
      </w:r>
      <w:r w:rsidRPr="001C3C76">
        <w:rPr>
          <w:rFonts w:ascii="Tahoma" w:eastAsia="Tahoma" w:hAnsi="Tahoma" w:cs="Tahoma"/>
          <w:spacing w:val="-1"/>
        </w:rPr>
        <w:t>k</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ych</w:t>
      </w:r>
      <w:r w:rsidR="0064318F" w:rsidRPr="001C3C76">
        <w:rPr>
          <w:rFonts w:ascii="Tahoma" w:eastAsia="Tahoma" w:hAnsi="Tahoma" w:cs="Tahoma"/>
        </w:rPr>
        <w:t xml:space="preserve"> liczonymi od dnia przekazania środków</w:t>
      </w:r>
      <w:r w:rsidR="0095019C">
        <w:rPr>
          <w:rFonts w:ascii="Tahoma" w:eastAsia="Tahoma" w:hAnsi="Tahoma" w:cs="Tahoma"/>
        </w:rPr>
        <w:t xml:space="preserve"> lub wyrażenia zgody na pomniejszenie wypłaty kolejnej należnej mu transzy dofinansowania</w:t>
      </w:r>
      <w:r w:rsidR="0064318F" w:rsidRPr="001C3C76">
        <w:rPr>
          <w:rFonts w:ascii="Tahoma" w:eastAsia="Tahoma" w:hAnsi="Tahoma" w:cs="Tahoma"/>
        </w:rPr>
        <w:t xml:space="preserve">. </w:t>
      </w:r>
    </w:p>
    <w:p w14:paraId="6FEC368E" w14:textId="429E959F" w:rsidR="000F0D0D" w:rsidRPr="001C3C76" w:rsidRDefault="00280ADA"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 xml:space="preserve">1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0"/>
        </w:rPr>
        <w:t xml:space="preserve"> </w:t>
      </w:r>
      <w:r w:rsidRPr="001C3C76">
        <w:rPr>
          <w:rFonts w:ascii="Tahoma" w:eastAsia="Tahoma" w:hAnsi="Tahoma" w:cs="Tahoma"/>
        </w:rPr>
        <w:t>p</w:t>
      </w:r>
      <w:r w:rsidRPr="00BD725D">
        <w:rPr>
          <w:rFonts w:ascii="Tahoma" w:eastAsia="Tahoma" w:hAnsi="Tahoma" w:cs="Tahoma"/>
        </w:rPr>
        <w:t>ara</w:t>
      </w:r>
      <w:r w:rsidRPr="001C3C76">
        <w:rPr>
          <w:rFonts w:ascii="Tahoma" w:eastAsia="Tahoma" w:hAnsi="Tahoma" w:cs="Tahoma"/>
        </w:rPr>
        <w:t>g</w:t>
      </w:r>
      <w:r w:rsidRPr="00BD725D">
        <w:rPr>
          <w:rFonts w:ascii="Tahoma" w:eastAsia="Tahoma" w:hAnsi="Tahoma" w:cs="Tahoma"/>
        </w:rPr>
        <w:t>rafu</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są</w:t>
      </w:r>
      <w:r w:rsidRPr="001C3C76">
        <w:rPr>
          <w:rFonts w:ascii="Tahoma" w:eastAsia="Tahoma" w:hAnsi="Tahoma" w:cs="Tahoma"/>
          <w:spacing w:val="-1"/>
        </w:rPr>
        <w:t xml:space="preserve"> </w:t>
      </w:r>
      <w:r w:rsidR="00BA2097">
        <w:rPr>
          <w:rFonts w:ascii="Tahoma" w:eastAsia="Tahoma" w:hAnsi="Tahoma" w:cs="Tahoma"/>
        </w:rPr>
        <w:t>do dnia zwrotu środków</w:t>
      </w:r>
      <w:r w:rsidR="00BB5A67" w:rsidRPr="00BE521A">
        <w:rPr>
          <w:rFonts w:ascii="Tahoma" w:eastAsia="Tahoma" w:hAnsi="Tahoma" w:cs="Tahoma"/>
        </w:rPr>
        <w:t xml:space="preserve"> </w:t>
      </w:r>
      <w:r w:rsidR="00BA2097" w:rsidRPr="00BE521A">
        <w:rPr>
          <w:rFonts w:ascii="Tahoma" w:eastAsia="Tahoma" w:hAnsi="Tahoma" w:cs="Tahoma"/>
        </w:rPr>
        <w:t>(obciążenia kwotą zwrotu rachunku bankowego Beneficjenta) lub do dnia wpływu do I</w:t>
      </w:r>
      <w:r w:rsidR="00271A03">
        <w:rPr>
          <w:rFonts w:ascii="Tahoma" w:eastAsia="Tahoma" w:hAnsi="Tahoma" w:cs="Tahoma"/>
        </w:rPr>
        <w:t>Z</w:t>
      </w:r>
      <w:r w:rsidR="00BA2097" w:rsidRPr="00BE521A">
        <w:rPr>
          <w:rFonts w:ascii="Tahoma" w:eastAsia="Tahoma" w:hAnsi="Tahoma" w:cs="Tahoma"/>
        </w:rPr>
        <w:t xml:space="preserve"> zgody Beneficjenta na pomniejszenie wypłaty kolejnej, należnej mu transzy dofinansowania</w:t>
      </w:r>
      <w:r w:rsidR="00BA619D" w:rsidRPr="00BE521A">
        <w:rPr>
          <w:rFonts w:ascii="Tahoma" w:eastAsia="Tahoma" w:hAnsi="Tahoma" w:cs="Tahoma"/>
        </w:rPr>
        <w:t>.</w:t>
      </w:r>
    </w:p>
    <w:p w14:paraId="53F5CCE9" w14:textId="6CDB8F83" w:rsidR="000F0D0D" w:rsidRPr="001C3C76" w:rsidRDefault="0024136F"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Beneficjent zwraca środki, o których mowa w ust. 1, wraz z</w:t>
      </w:r>
      <w:r w:rsidR="00F63544">
        <w:rPr>
          <w:rFonts w:ascii="Tahoma" w:eastAsia="Tahoma" w:hAnsi="Tahoma" w:cs="Tahoma"/>
        </w:rPr>
        <w:t xml:space="preserve"> </w:t>
      </w:r>
      <w:r w:rsidRPr="001C3C76">
        <w:rPr>
          <w:rFonts w:ascii="Tahoma" w:eastAsia="Tahoma" w:hAnsi="Tahoma" w:cs="Tahoma"/>
        </w:rPr>
        <w:t>odsetkami, na pisemne wezwanie</w:t>
      </w:r>
      <w:r w:rsidR="00F63544">
        <w:rPr>
          <w:rFonts w:ascii="Tahoma" w:eastAsia="Tahoma" w:hAnsi="Tahoma" w:cs="Tahoma"/>
        </w:rPr>
        <w:t xml:space="preserve"> </w:t>
      </w:r>
      <w:r w:rsidRPr="001C3C76">
        <w:rPr>
          <w:rFonts w:ascii="Tahoma" w:eastAsia="Tahoma" w:hAnsi="Tahoma" w:cs="Tahoma"/>
        </w:rPr>
        <w:t>I</w:t>
      </w:r>
      <w:r w:rsidR="005746C8" w:rsidRPr="001C3C76">
        <w:rPr>
          <w:rFonts w:ascii="Tahoma" w:eastAsia="Tahoma" w:hAnsi="Tahoma" w:cs="Tahoma"/>
        </w:rPr>
        <w:t>Z</w:t>
      </w:r>
      <w:r w:rsidRPr="001C3C76">
        <w:rPr>
          <w:rFonts w:ascii="Tahoma" w:eastAsia="Tahoma" w:hAnsi="Tahoma" w:cs="Tahoma"/>
        </w:rPr>
        <w:t>, w</w:t>
      </w:r>
      <w:r w:rsidR="00F63544">
        <w:rPr>
          <w:rFonts w:ascii="Tahoma" w:eastAsia="Tahoma" w:hAnsi="Tahoma" w:cs="Tahoma"/>
        </w:rPr>
        <w:t xml:space="preserve"> </w:t>
      </w:r>
      <w:r w:rsidRPr="001C3C76">
        <w:rPr>
          <w:rFonts w:ascii="Tahoma" w:eastAsia="Tahoma" w:hAnsi="Tahoma" w:cs="Tahoma"/>
        </w:rPr>
        <w:t>terminie 14 dni kalendarzowych</w:t>
      </w:r>
      <w:r w:rsidR="00BB5A67" w:rsidRPr="001C3C76">
        <w:rPr>
          <w:rFonts w:ascii="Tahoma" w:eastAsia="Tahoma" w:hAnsi="Tahoma" w:cs="Tahoma"/>
        </w:rPr>
        <w:t xml:space="preserve"> od dnia doręczenia wezwania do </w:t>
      </w:r>
      <w:r w:rsidRPr="001C3C76">
        <w:rPr>
          <w:rFonts w:ascii="Tahoma" w:eastAsia="Tahoma" w:hAnsi="Tahoma" w:cs="Tahoma"/>
        </w:rPr>
        <w:t>zapłaty na rachunek ba</w:t>
      </w:r>
      <w:r w:rsidR="005746C8" w:rsidRPr="001C3C76">
        <w:rPr>
          <w:rFonts w:ascii="Tahoma" w:eastAsia="Tahoma" w:hAnsi="Tahoma" w:cs="Tahoma"/>
        </w:rPr>
        <w:t xml:space="preserve">nkowy wskazany przez IZ </w:t>
      </w:r>
      <w:r w:rsidRPr="001C3C76">
        <w:rPr>
          <w:rFonts w:ascii="Tahoma" w:eastAsia="Tahoma" w:hAnsi="Tahoma" w:cs="Tahoma"/>
        </w:rPr>
        <w:t>w tym wezwaniu, albo</w:t>
      </w:r>
      <w:r w:rsidR="000F0D0D" w:rsidRPr="001C3C76">
        <w:rPr>
          <w:rFonts w:ascii="Tahoma" w:eastAsia="Tahoma" w:hAnsi="Tahoma" w:cs="Tahoma"/>
        </w:rPr>
        <w:t xml:space="preserve"> wyraża z wykorzystaniem SL2014, </w:t>
      </w:r>
      <w:r w:rsidRPr="001C3C76">
        <w:rPr>
          <w:rFonts w:ascii="Tahoma" w:eastAsia="Tahoma" w:hAnsi="Tahoma" w:cs="Tahoma"/>
        </w:rPr>
        <w:t>zgodę na pomniejszenie wypłaty kolejnej nale</w:t>
      </w:r>
      <w:r w:rsidR="000F0D0D" w:rsidRPr="001C3C76">
        <w:rPr>
          <w:rFonts w:ascii="Tahoma" w:eastAsia="Tahoma" w:hAnsi="Tahoma" w:cs="Tahoma"/>
        </w:rPr>
        <w:t>żnej mu transzy dofinansowania.</w:t>
      </w:r>
    </w:p>
    <w:p w14:paraId="30DA9E6A" w14:textId="77777777" w:rsidR="00537466" w:rsidRDefault="0024136F"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Beneficjent dokonuje zwrotu na rachunek bankowy wskazany przez I</w:t>
      </w:r>
      <w:r w:rsidR="005746C8" w:rsidRPr="001C3C76">
        <w:rPr>
          <w:rFonts w:ascii="Tahoma" w:eastAsia="Tahoma" w:hAnsi="Tahoma" w:cs="Tahoma"/>
        </w:rPr>
        <w:t xml:space="preserve">Z </w:t>
      </w:r>
    </w:p>
    <w:p w14:paraId="1333E2F9" w14:textId="4674E1BC" w:rsidR="00537466" w:rsidRDefault="0024136F" w:rsidP="009C0571">
      <w:pPr>
        <w:pStyle w:val="Akapitzlist"/>
        <w:numPr>
          <w:ilvl w:val="1"/>
          <w:numId w:val="21"/>
        </w:numPr>
        <w:spacing w:line="276" w:lineRule="auto"/>
        <w:ind w:right="14"/>
        <w:jc w:val="both"/>
        <w:rPr>
          <w:rFonts w:ascii="Tahoma" w:eastAsia="Tahoma" w:hAnsi="Tahoma" w:cs="Tahoma"/>
        </w:rPr>
      </w:pPr>
      <w:r w:rsidRPr="001C3C76">
        <w:rPr>
          <w:rFonts w:ascii="Tahoma" w:eastAsia="Tahoma" w:hAnsi="Tahoma" w:cs="Tahoma"/>
        </w:rPr>
        <w:t>kwot korekt wydatków kwalifikowalnych</w:t>
      </w:r>
      <w:r w:rsidR="00537466">
        <w:rPr>
          <w:rFonts w:ascii="Tahoma" w:eastAsia="Tahoma" w:hAnsi="Tahoma" w:cs="Tahoma"/>
        </w:rPr>
        <w:t>(z uwzględnieniem ust</w:t>
      </w:r>
      <w:r w:rsidR="003000F0">
        <w:rPr>
          <w:rFonts w:ascii="Tahoma" w:eastAsia="Tahoma" w:hAnsi="Tahoma" w:cs="Tahoma"/>
        </w:rPr>
        <w:t xml:space="preserve">. </w:t>
      </w:r>
      <w:r w:rsidR="00537466">
        <w:rPr>
          <w:rFonts w:ascii="Tahoma" w:eastAsia="Tahoma" w:hAnsi="Tahoma" w:cs="Tahoma"/>
        </w:rPr>
        <w:t>7)</w:t>
      </w:r>
      <w:r w:rsidRPr="001C3C76">
        <w:rPr>
          <w:rFonts w:ascii="Tahoma" w:eastAsia="Tahoma" w:hAnsi="Tahoma" w:cs="Tahoma"/>
        </w:rPr>
        <w:t>,</w:t>
      </w:r>
      <w:r w:rsidR="00BA619D">
        <w:rPr>
          <w:rFonts w:ascii="Tahoma" w:eastAsia="Tahoma" w:hAnsi="Tahoma" w:cs="Tahoma"/>
        </w:rPr>
        <w:t xml:space="preserve"> </w:t>
      </w:r>
      <w:r w:rsidRPr="001C3C76">
        <w:rPr>
          <w:rFonts w:ascii="Tahoma" w:eastAsia="Tahoma" w:hAnsi="Tahoma" w:cs="Tahoma"/>
        </w:rPr>
        <w:t xml:space="preserve"> </w:t>
      </w:r>
    </w:p>
    <w:p w14:paraId="17C2F312" w14:textId="48972307" w:rsidR="000F0D0D" w:rsidRDefault="005746C8" w:rsidP="009C0571">
      <w:pPr>
        <w:pStyle w:val="Akapitzlist"/>
        <w:numPr>
          <w:ilvl w:val="1"/>
          <w:numId w:val="21"/>
        </w:numPr>
        <w:spacing w:line="276" w:lineRule="auto"/>
        <w:ind w:right="14"/>
        <w:jc w:val="both"/>
        <w:rPr>
          <w:rFonts w:ascii="Tahoma" w:eastAsia="Tahoma" w:hAnsi="Tahoma" w:cs="Tahoma"/>
        </w:rPr>
      </w:pPr>
      <w:r w:rsidRPr="001C3C76">
        <w:rPr>
          <w:rFonts w:ascii="Tahoma" w:eastAsia="Tahoma" w:hAnsi="Tahoma" w:cs="Tahoma"/>
        </w:rPr>
        <w:t>kwot</w:t>
      </w:r>
      <w:r w:rsidR="00BA619D">
        <w:rPr>
          <w:rFonts w:ascii="Tahoma" w:eastAsia="Tahoma" w:hAnsi="Tahoma" w:cs="Tahoma"/>
        </w:rPr>
        <w:t xml:space="preserve"> </w:t>
      </w:r>
      <w:r w:rsidRPr="001C3C76">
        <w:rPr>
          <w:rFonts w:ascii="Tahoma" w:eastAsia="Tahoma" w:hAnsi="Tahoma" w:cs="Tahoma"/>
        </w:rPr>
        <w:t>wynikających z ustaleń IZ lub innych podmiotów uprawnionych do kontroli w zakresie prawidłowości realizacji projektu</w:t>
      </w:r>
      <w:r w:rsidR="0055736F" w:rsidRPr="001C3C76">
        <w:rPr>
          <w:rFonts w:ascii="Tahoma" w:eastAsia="Tahoma" w:hAnsi="Tahoma" w:cs="Tahoma"/>
        </w:rPr>
        <w:t>.</w:t>
      </w:r>
    </w:p>
    <w:p w14:paraId="6927A2B3" w14:textId="314A0085" w:rsidR="00537466" w:rsidRDefault="00537466" w:rsidP="009C0571">
      <w:pPr>
        <w:pStyle w:val="Akapitzlist"/>
        <w:numPr>
          <w:ilvl w:val="1"/>
          <w:numId w:val="21"/>
        </w:numPr>
        <w:spacing w:line="276" w:lineRule="auto"/>
        <w:ind w:right="14"/>
        <w:jc w:val="both"/>
        <w:rPr>
          <w:rFonts w:ascii="Tahoma" w:eastAsia="Tahoma" w:hAnsi="Tahoma" w:cs="Tahoma"/>
        </w:rPr>
      </w:pPr>
      <w:r>
        <w:rPr>
          <w:rFonts w:ascii="Tahoma" w:eastAsia="Tahoma" w:hAnsi="Tahoma" w:cs="Tahoma"/>
        </w:rPr>
        <w:t>Środków PFRON w kwocie proporcjonalnej do wartości wydatków nierozliczonych przez I</w:t>
      </w:r>
      <w:r w:rsidR="00B57ECA">
        <w:rPr>
          <w:rFonts w:ascii="Tahoma" w:eastAsia="Tahoma" w:hAnsi="Tahoma" w:cs="Tahoma"/>
        </w:rPr>
        <w:t>Z</w:t>
      </w:r>
      <w:r>
        <w:rPr>
          <w:rFonts w:ascii="Tahoma" w:eastAsia="Tahoma" w:hAnsi="Tahoma" w:cs="Tahoma"/>
        </w:rPr>
        <w:t xml:space="preserve"> </w:t>
      </w:r>
      <w:r w:rsidR="00B2598D">
        <w:rPr>
          <w:rFonts w:ascii="Tahoma" w:eastAsia="Tahoma" w:hAnsi="Tahoma" w:cs="Tahoma"/>
        </w:rPr>
        <w:br/>
      </w:r>
      <w:r>
        <w:rPr>
          <w:rFonts w:ascii="Tahoma" w:eastAsia="Tahoma" w:hAnsi="Tahoma" w:cs="Tahoma"/>
        </w:rPr>
        <w:t xml:space="preserve">(w tym wydatków niekwalifikowalnych i korekt na etapie weryfikacji </w:t>
      </w:r>
      <w:r w:rsidR="00E96341">
        <w:rPr>
          <w:rFonts w:ascii="Tahoma" w:eastAsia="Tahoma" w:hAnsi="Tahoma" w:cs="Tahoma"/>
        </w:rPr>
        <w:t>wniosków o płatność, dofinansowania niewykorzystanego w projekcie);</w:t>
      </w:r>
    </w:p>
    <w:p w14:paraId="798C4464" w14:textId="75EFF3B0" w:rsidR="00E96341" w:rsidRPr="001C3C76" w:rsidRDefault="00E96341" w:rsidP="009C0571">
      <w:pPr>
        <w:pStyle w:val="Akapitzlist"/>
        <w:numPr>
          <w:ilvl w:val="1"/>
          <w:numId w:val="21"/>
        </w:numPr>
        <w:spacing w:line="276" w:lineRule="auto"/>
        <w:ind w:right="14"/>
        <w:jc w:val="both"/>
        <w:rPr>
          <w:rFonts w:ascii="Tahoma" w:eastAsia="Tahoma" w:hAnsi="Tahoma" w:cs="Tahoma"/>
        </w:rPr>
      </w:pPr>
      <w:r>
        <w:rPr>
          <w:rFonts w:ascii="Tahoma" w:eastAsia="Tahoma" w:hAnsi="Tahoma" w:cs="Tahoma"/>
        </w:rPr>
        <w:t>Środków PFRON w kwocie proporcjonalnej do wartości nieprawidłowości stwierdzonych przez I</w:t>
      </w:r>
      <w:r w:rsidR="00D54A5D">
        <w:rPr>
          <w:rFonts w:ascii="Tahoma" w:eastAsia="Tahoma" w:hAnsi="Tahoma" w:cs="Tahoma"/>
        </w:rPr>
        <w:t>Z</w:t>
      </w:r>
      <w:r>
        <w:rPr>
          <w:rFonts w:ascii="Tahoma" w:eastAsia="Tahoma" w:hAnsi="Tahoma" w:cs="Tahoma"/>
        </w:rPr>
        <w:t xml:space="preserve"> oraz środków PFRON nieprawidłowo wykorzystanych lub wykorzystanych niezgodnie </w:t>
      </w:r>
      <w:r w:rsidR="00B2598D">
        <w:rPr>
          <w:rFonts w:ascii="Tahoma" w:eastAsia="Tahoma" w:hAnsi="Tahoma" w:cs="Tahoma"/>
        </w:rPr>
        <w:br/>
      </w:r>
      <w:r>
        <w:rPr>
          <w:rFonts w:ascii="Tahoma" w:eastAsia="Tahoma" w:hAnsi="Tahoma" w:cs="Tahoma"/>
        </w:rPr>
        <w:t>z przeznaczeniem wraz z odsetkami w wysokości określonej jak dla zaległości podatkowych, liczonymi od dnia przekazania tych środków.</w:t>
      </w:r>
    </w:p>
    <w:p w14:paraId="2CF3A6A6" w14:textId="48EB96F4" w:rsidR="0024136F" w:rsidRPr="00CC6D45" w:rsidRDefault="0055736F"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CC6D45">
        <w:rPr>
          <w:rFonts w:ascii="Tahoma" w:eastAsia="Tahoma" w:hAnsi="Tahoma" w:cs="Tahoma"/>
        </w:rPr>
        <w:t>Beneficjent jest zobowiązany przedstawić rozliczenie otrzymanych transz dofinanso</w:t>
      </w:r>
      <w:r w:rsidRPr="00B90600">
        <w:rPr>
          <w:rFonts w:ascii="Tahoma" w:eastAsia="Tahoma" w:hAnsi="Tahoma" w:cs="Tahoma"/>
        </w:rPr>
        <w:t xml:space="preserve">wania w formie wniosku o płatność w terminie 30 dni kalendarzowych od dnia </w:t>
      </w:r>
      <w:r w:rsidR="00200A94" w:rsidRPr="00430F40">
        <w:rPr>
          <w:rFonts w:ascii="Tahoma" w:eastAsia="Tahoma" w:hAnsi="Tahoma" w:cs="Tahoma"/>
        </w:rPr>
        <w:t>zakończenia realizacji</w:t>
      </w:r>
      <w:r w:rsidRPr="00A94C4C">
        <w:rPr>
          <w:rFonts w:ascii="Tahoma" w:eastAsia="Tahoma" w:hAnsi="Tahoma" w:cs="Tahoma"/>
        </w:rPr>
        <w:t xml:space="preserve"> </w:t>
      </w:r>
      <w:r w:rsidR="00200A94" w:rsidRPr="00CC6D45">
        <w:rPr>
          <w:rFonts w:ascii="Tahoma" w:eastAsia="Tahoma" w:hAnsi="Tahoma" w:cs="Tahoma"/>
        </w:rPr>
        <w:t>projektu</w:t>
      </w:r>
      <w:r w:rsidR="004A509B" w:rsidRPr="00CC6D45">
        <w:rPr>
          <w:rFonts w:ascii="Tahoma" w:eastAsia="Tahoma" w:hAnsi="Tahoma" w:cs="Tahoma"/>
        </w:rPr>
        <w:t>.</w:t>
      </w:r>
    </w:p>
    <w:p w14:paraId="1A4CEF1F" w14:textId="2444CC11" w:rsidR="000F0D0D" w:rsidRPr="00F63544" w:rsidRDefault="0024136F" w:rsidP="00E43CDE">
      <w:pPr>
        <w:pStyle w:val="Tekstprzypisudolnego"/>
        <w:numPr>
          <w:ilvl w:val="0"/>
          <w:numId w:val="21"/>
        </w:numPr>
        <w:tabs>
          <w:tab w:val="clear" w:pos="360"/>
          <w:tab w:val="num" w:pos="426"/>
        </w:tabs>
        <w:spacing w:line="276" w:lineRule="auto"/>
        <w:ind w:left="426" w:right="14" w:hanging="426"/>
        <w:jc w:val="both"/>
        <w:rPr>
          <w:rFonts w:ascii="Tahoma" w:hAnsi="Tahoma" w:cs="Tahoma"/>
          <w:sz w:val="16"/>
          <w:szCs w:val="16"/>
        </w:rPr>
      </w:pPr>
      <w:r w:rsidRPr="00110B02">
        <w:rPr>
          <w:rFonts w:ascii="Tahoma" w:eastAsia="Tahoma" w:hAnsi="Tahoma" w:cs="Tahoma"/>
        </w:rPr>
        <w:t xml:space="preserve">W przypadku niedokonania przez Beneficjenta zwrotu środków zgodnie z ust. </w:t>
      </w:r>
      <w:r w:rsidR="00BB129F">
        <w:rPr>
          <w:rFonts w:ascii="Tahoma" w:eastAsia="Tahoma" w:hAnsi="Tahoma" w:cs="Tahoma"/>
        </w:rPr>
        <w:t>3</w:t>
      </w:r>
      <w:r w:rsidR="00E96341">
        <w:rPr>
          <w:rFonts w:ascii="Tahoma" w:eastAsia="Tahoma" w:hAnsi="Tahoma" w:cs="Tahoma"/>
        </w:rPr>
        <w:t xml:space="preserve"> i/lub 4</w:t>
      </w:r>
      <w:r w:rsidRPr="00110B02">
        <w:rPr>
          <w:rFonts w:ascii="Tahoma" w:eastAsia="Tahoma" w:hAnsi="Tahoma" w:cs="Tahoma"/>
        </w:rPr>
        <w:t xml:space="preserve"> I</w:t>
      </w:r>
      <w:r w:rsidR="008E1A68" w:rsidRPr="00110B02">
        <w:rPr>
          <w:rFonts w:ascii="Tahoma" w:eastAsia="Tahoma" w:hAnsi="Tahoma" w:cs="Tahoma"/>
        </w:rPr>
        <w:t>Z</w:t>
      </w:r>
      <w:r w:rsidRPr="00110B02">
        <w:rPr>
          <w:rFonts w:ascii="Tahoma" w:eastAsia="Tahoma" w:hAnsi="Tahoma" w:cs="Tahoma"/>
        </w:rPr>
        <w:t xml:space="preserve">, po przeprowadzeniu postępowania określonego przepisami ustawy z dnia 14 czerwca 1960 r. Kodeks postępowania administracyjnego (Dz. U. z </w:t>
      </w:r>
      <w:r w:rsidR="00F45E2F" w:rsidRPr="00110B02">
        <w:rPr>
          <w:rFonts w:ascii="Tahoma" w:eastAsia="Tahoma" w:hAnsi="Tahoma" w:cs="Tahoma"/>
        </w:rPr>
        <w:t>201</w:t>
      </w:r>
      <w:r w:rsidR="009F3EB9">
        <w:rPr>
          <w:rFonts w:ascii="Tahoma" w:eastAsia="Tahoma" w:hAnsi="Tahoma" w:cs="Tahoma"/>
        </w:rPr>
        <w:t>8</w:t>
      </w:r>
      <w:r w:rsidR="00F45E2F" w:rsidRPr="00110B02">
        <w:rPr>
          <w:rFonts w:ascii="Tahoma" w:eastAsia="Tahoma" w:hAnsi="Tahoma" w:cs="Tahoma"/>
        </w:rPr>
        <w:t xml:space="preserve"> </w:t>
      </w:r>
      <w:r w:rsidRPr="00110B02">
        <w:rPr>
          <w:rFonts w:ascii="Tahoma" w:eastAsia="Tahoma" w:hAnsi="Tahoma" w:cs="Tahoma"/>
        </w:rPr>
        <w:t xml:space="preserve">r. poz. </w:t>
      </w:r>
      <w:r w:rsidR="009F3EB9">
        <w:rPr>
          <w:rFonts w:ascii="Tahoma" w:eastAsia="Tahoma" w:hAnsi="Tahoma" w:cs="Tahoma"/>
        </w:rPr>
        <w:t>2096</w:t>
      </w:r>
      <w:r w:rsidR="00E40DD6">
        <w:rPr>
          <w:rFonts w:ascii="Tahoma" w:eastAsia="Tahoma" w:hAnsi="Tahoma" w:cs="Tahoma"/>
        </w:rPr>
        <w:t xml:space="preserve"> t.</w:t>
      </w:r>
      <w:r w:rsidR="00A85E96">
        <w:rPr>
          <w:rFonts w:ascii="Tahoma" w:eastAsia="Tahoma" w:hAnsi="Tahoma" w:cs="Tahoma"/>
        </w:rPr>
        <w:t xml:space="preserve"> </w:t>
      </w:r>
      <w:r w:rsidR="00E40DD6">
        <w:rPr>
          <w:rFonts w:ascii="Tahoma" w:eastAsia="Tahoma" w:hAnsi="Tahoma" w:cs="Tahoma"/>
        </w:rPr>
        <w:t>j.</w:t>
      </w:r>
      <w:r w:rsidR="00072F4A">
        <w:rPr>
          <w:rFonts w:ascii="Tahoma" w:eastAsia="Tahoma" w:hAnsi="Tahoma" w:cs="Tahoma"/>
        </w:rPr>
        <w:t xml:space="preserve"> </w:t>
      </w:r>
      <w:r w:rsidR="00A85E96">
        <w:rPr>
          <w:rFonts w:ascii="Tahoma" w:eastAsia="Tahoma" w:hAnsi="Tahoma" w:cs="Tahoma"/>
        </w:rPr>
        <w:t>z późń</w:t>
      </w:r>
      <w:r w:rsidR="00E5407E">
        <w:rPr>
          <w:rFonts w:ascii="Tahoma" w:eastAsia="Tahoma" w:hAnsi="Tahoma" w:cs="Tahoma"/>
        </w:rPr>
        <w:t>. zm.</w:t>
      </w:r>
      <w:r w:rsidRPr="00F63544">
        <w:rPr>
          <w:rFonts w:ascii="Tahoma" w:eastAsia="Tahoma" w:hAnsi="Tahoma" w:cs="Tahoma"/>
        </w:rPr>
        <w:t xml:space="preserve">), wydaje decyzję, </w:t>
      </w:r>
      <w:r w:rsidR="00B2598D">
        <w:rPr>
          <w:rFonts w:ascii="Tahoma" w:eastAsia="Tahoma" w:hAnsi="Tahoma" w:cs="Tahoma"/>
        </w:rPr>
        <w:br/>
      </w:r>
      <w:r w:rsidRPr="00F63544">
        <w:rPr>
          <w:rFonts w:ascii="Tahoma" w:eastAsia="Tahoma" w:hAnsi="Tahoma" w:cs="Tahoma"/>
        </w:rPr>
        <w:t>o której mowa w art. 207 ust. 9 ust</w:t>
      </w:r>
      <w:r w:rsidR="00E9625C">
        <w:rPr>
          <w:rFonts w:ascii="Tahoma" w:eastAsia="Tahoma" w:hAnsi="Tahoma" w:cs="Tahoma"/>
        </w:rPr>
        <w:t>awy z dnia 27 sierpnia 2009 r. o finansach publicznych.</w:t>
      </w:r>
      <w:r w:rsidR="0095019C">
        <w:rPr>
          <w:rFonts w:ascii="Tahoma" w:eastAsia="Tahoma" w:hAnsi="Tahoma" w:cs="Tahoma"/>
        </w:rPr>
        <w:t xml:space="preserve"> </w:t>
      </w:r>
      <w:r w:rsidRPr="00F63544">
        <w:rPr>
          <w:rFonts w:ascii="Tahoma" w:eastAsia="Tahoma" w:hAnsi="Tahoma" w:cs="Tahoma"/>
        </w:rPr>
        <w:t xml:space="preserve">Od ww. decyzji Beneficjentowi </w:t>
      </w:r>
      <w:r w:rsidR="00A963CC" w:rsidRPr="00F63544">
        <w:rPr>
          <w:rFonts w:ascii="Tahoma" w:hAnsi="Tahoma" w:cs="Tahoma"/>
        </w:rPr>
        <w:t>przysługuje wniosek o ponowne rozpatrzenie</w:t>
      </w:r>
      <w:r w:rsidR="00015697" w:rsidRPr="00F63544">
        <w:rPr>
          <w:rFonts w:ascii="Tahoma" w:hAnsi="Tahoma" w:cs="Tahoma"/>
        </w:rPr>
        <w:t xml:space="preserve"> </w:t>
      </w:r>
      <w:r w:rsidR="00A963CC" w:rsidRPr="00F63544">
        <w:rPr>
          <w:rFonts w:ascii="Tahoma" w:hAnsi="Tahoma" w:cs="Tahoma"/>
        </w:rPr>
        <w:t>sprawy</w:t>
      </w:r>
      <w:r w:rsidR="00A963CC" w:rsidRPr="00F63544">
        <w:rPr>
          <w:rFonts w:ascii="Tahoma" w:hAnsi="Tahoma" w:cs="Tahoma"/>
          <w:sz w:val="16"/>
          <w:szCs w:val="16"/>
        </w:rPr>
        <w:t>.</w:t>
      </w:r>
    </w:p>
    <w:p w14:paraId="147E3050" w14:textId="77777777" w:rsidR="000F0D0D" w:rsidRPr="001C3C76" w:rsidRDefault="0024136F" w:rsidP="00E43CDE">
      <w:pPr>
        <w:pStyle w:val="Tekstprzypisudolnego"/>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 xml:space="preserve">Decyzji, o której mowa w ust. </w:t>
      </w:r>
      <w:r w:rsidR="00200A94">
        <w:rPr>
          <w:rFonts w:ascii="Tahoma" w:eastAsia="Tahoma" w:hAnsi="Tahoma" w:cs="Tahoma"/>
        </w:rPr>
        <w:t>6</w:t>
      </w:r>
      <w:r w:rsidRPr="001C3C76">
        <w:rPr>
          <w:rFonts w:ascii="Tahoma" w:eastAsia="Tahoma" w:hAnsi="Tahoma" w:cs="Tahoma"/>
        </w:rPr>
        <w:t>, nie wydaje się, jeżeli Beneficjent dokonał zwrotu środków przed</w:t>
      </w:r>
      <w:r w:rsidR="00110B02">
        <w:rPr>
          <w:rFonts w:ascii="Tahoma" w:eastAsia="Tahoma" w:hAnsi="Tahoma" w:cs="Tahoma"/>
        </w:rPr>
        <w:t xml:space="preserve"> </w:t>
      </w:r>
      <w:r w:rsidRPr="001C3C76">
        <w:rPr>
          <w:rFonts w:ascii="Tahoma" w:eastAsia="Tahoma" w:hAnsi="Tahoma" w:cs="Tahoma"/>
        </w:rPr>
        <w:t>jej</w:t>
      </w:r>
      <w:r w:rsidR="00F63544">
        <w:rPr>
          <w:rFonts w:ascii="Tahoma" w:eastAsia="Tahoma" w:hAnsi="Tahoma" w:cs="Tahoma"/>
        </w:rPr>
        <w:t xml:space="preserve"> </w:t>
      </w:r>
      <w:r w:rsidRPr="001C3C76">
        <w:rPr>
          <w:rFonts w:ascii="Tahoma" w:eastAsia="Tahoma" w:hAnsi="Tahoma" w:cs="Tahoma"/>
        </w:rPr>
        <w:t>wydaniem.</w:t>
      </w:r>
    </w:p>
    <w:p w14:paraId="41626082" w14:textId="34DEFE2F" w:rsidR="000F0D0D" w:rsidRPr="00175AD7" w:rsidRDefault="004A509B" w:rsidP="003A7D54">
      <w:pPr>
        <w:tabs>
          <w:tab w:val="num" w:pos="426"/>
        </w:tabs>
        <w:spacing w:line="276" w:lineRule="auto"/>
        <w:ind w:left="426" w:right="14" w:hanging="426"/>
        <w:jc w:val="both"/>
        <w:rPr>
          <w:rFonts w:ascii="Tahoma" w:eastAsia="Tahoma" w:hAnsi="Tahoma" w:cs="Tahoma"/>
        </w:rPr>
      </w:pPr>
      <w:r>
        <w:rPr>
          <w:rFonts w:ascii="Tahoma" w:eastAsia="Tahoma" w:hAnsi="Tahoma" w:cs="Tahoma"/>
        </w:rPr>
        <w:t>8</w:t>
      </w:r>
      <w:r w:rsidR="006F687D">
        <w:rPr>
          <w:rFonts w:ascii="Tahoma" w:eastAsia="Tahoma" w:hAnsi="Tahoma" w:cs="Tahoma"/>
        </w:rPr>
        <w:t>.</w:t>
      </w:r>
      <w:r w:rsidR="006F687D">
        <w:rPr>
          <w:rFonts w:ascii="Tahoma" w:eastAsia="Tahoma" w:hAnsi="Tahoma" w:cs="Tahoma"/>
        </w:rPr>
        <w:tab/>
      </w:r>
      <w:r w:rsidR="00280ADA" w:rsidRPr="00175AD7">
        <w:rPr>
          <w:rFonts w:ascii="Tahoma" w:eastAsia="Tahoma" w:hAnsi="Tahoma" w:cs="Tahoma"/>
        </w:rPr>
        <w:t>B</w:t>
      </w:r>
      <w:r w:rsidR="00280ADA" w:rsidRPr="00175AD7">
        <w:rPr>
          <w:rFonts w:ascii="Tahoma" w:eastAsia="Tahoma" w:hAnsi="Tahoma" w:cs="Tahoma"/>
          <w:spacing w:val="1"/>
        </w:rPr>
        <w:t>e</w:t>
      </w:r>
      <w:r w:rsidR="00280ADA" w:rsidRPr="00BD0841">
        <w:rPr>
          <w:rFonts w:ascii="Tahoma" w:eastAsia="Tahoma" w:hAnsi="Tahoma" w:cs="Tahoma"/>
          <w:spacing w:val="-1"/>
        </w:rPr>
        <w:t>n</w:t>
      </w:r>
      <w:r w:rsidR="00280ADA" w:rsidRPr="00BD0841">
        <w:rPr>
          <w:rFonts w:ascii="Tahoma" w:eastAsia="Tahoma" w:hAnsi="Tahoma" w:cs="Tahoma"/>
          <w:spacing w:val="3"/>
        </w:rPr>
        <w:t>e</w:t>
      </w:r>
      <w:r w:rsidR="00280ADA" w:rsidRPr="00BD0841">
        <w:rPr>
          <w:rFonts w:ascii="Tahoma" w:eastAsia="Tahoma" w:hAnsi="Tahoma" w:cs="Tahoma"/>
          <w:spacing w:val="-1"/>
        </w:rPr>
        <w:t>f</w:t>
      </w:r>
      <w:r w:rsidR="00280ADA" w:rsidRPr="00BD0841">
        <w:rPr>
          <w:rFonts w:ascii="Tahoma" w:eastAsia="Tahoma" w:hAnsi="Tahoma" w:cs="Tahoma"/>
        </w:rPr>
        <w:t>i</w:t>
      </w:r>
      <w:r w:rsidR="00280ADA" w:rsidRPr="00BD0841">
        <w:rPr>
          <w:rFonts w:ascii="Tahoma" w:eastAsia="Tahoma" w:hAnsi="Tahoma" w:cs="Tahoma"/>
          <w:spacing w:val="2"/>
        </w:rPr>
        <w:t>c</w:t>
      </w:r>
      <w:r w:rsidR="00280ADA" w:rsidRPr="00BD0841">
        <w:rPr>
          <w:rFonts w:ascii="Tahoma" w:eastAsia="Tahoma" w:hAnsi="Tahoma" w:cs="Tahoma"/>
          <w:spacing w:val="-1"/>
        </w:rPr>
        <w:t>j</w:t>
      </w:r>
      <w:r w:rsidR="00280ADA" w:rsidRPr="00175AD7">
        <w:rPr>
          <w:rFonts w:ascii="Tahoma" w:eastAsia="Tahoma" w:hAnsi="Tahoma" w:cs="Tahoma"/>
          <w:spacing w:val="1"/>
        </w:rPr>
        <w:t>e</w:t>
      </w:r>
      <w:r w:rsidR="00280ADA" w:rsidRPr="00175AD7">
        <w:rPr>
          <w:rFonts w:ascii="Tahoma" w:eastAsia="Tahoma" w:hAnsi="Tahoma" w:cs="Tahoma"/>
          <w:spacing w:val="-1"/>
        </w:rPr>
        <w:t>n</w:t>
      </w:r>
      <w:r w:rsidR="00280ADA" w:rsidRPr="00175AD7">
        <w:rPr>
          <w:rFonts w:ascii="Tahoma" w:eastAsia="Tahoma" w:hAnsi="Tahoma" w:cs="Tahoma"/>
        </w:rPr>
        <w:t>t</w:t>
      </w:r>
      <w:r w:rsidR="00280ADA" w:rsidRPr="00175AD7">
        <w:rPr>
          <w:rFonts w:ascii="Tahoma" w:eastAsia="Tahoma" w:hAnsi="Tahoma" w:cs="Tahoma"/>
          <w:spacing w:val="15"/>
        </w:rPr>
        <w:t xml:space="preserve"> </w:t>
      </w:r>
      <w:r w:rsidR="00280ADA" w:rsidRPr="00175AD7">
        <w:rPr>
          <w:rFonts w:ascii="Tahoma" w:eastAsia="Tahoma" w:hAnsi="Tahoma" w:cs="Tahoma"/>
          <w:spacing w:val="2"/>
        </w:rPr>
        <w:t>d</w:t>
      </w:r>
      <w:r w:rsidR="00280ADA" w:rsidRPr="00175AD7">
        <w:rPr>
          <w:rFonts w:ascii="Tahoma" w:eastAsia="Tahoma" w:hAnsi="Tahoma" w:cs="Tahoma"/>
        </w:rPr>
        <w:t>o</w:t>
      </w:r>
      <w:r w:rsidR="00280ADA" w:rsidRPr="00175AD7">
        <w:rPr>
          <w:rFonts w:ascii="Tahoma" w:eastAsia="Tahoma" w:hAnsi="Tahoma" w:cs="Tahoma"/>
          <w:spacing w:val="-1"/>
        </w:rPr>
        <w:t>k</w:t>
      </w:r>
      <w:r w:rsidR="00280ADA" w:rsidRPr="00175AD7">
        <w:rPr>
          <w:rFonts w:ascii="Tahoma" w:eastAsia="Tahoma" w:hAnsi="Tahoma" w:cs="Tahoma"/>
        </w:rPr>
        <w:t>o</w:t>
      </w:r>
      <w:r w:rsidR="00280ADA" w:rsidRPr="00175AD7">
        <w:rPr>
          <w:rFonts w:ascii="Tahoma" w:eastAsia="Tahoma" w:hAnsi="Tahoma" w:cs="Tahoma"/>
          <w:spacing w:val="-1"/>
        </w:rPr>
        <w:t>n</w:t>
      </w:r>
      <w:r w:rsidR="00280ADA" w:rsidRPr="00175AD7">
        <w:rPr>
          <w:rFonts w:ascii="Tahoma" w:eastAsia="Tahoma" w:hAnsi="Tahoma" w:cs="Tahoma"/>
          <w:spacing w:val="1"/>
        </w:rPr>
        <w:t>u</w:t>
      </w:r>
      <w:r w:rsidR="00280ADA" w:rsidRPr="00175AD7">
        <w:rPr>
          <w:rFonts w:ascii="Tahoma" w:eastAsia="Tahoma" w:hAnsi="Tahoma" w:cs="Tahoma"/>
          <w:spacing w:val="-1"/>
        </w:rPr>
        <w:t>j</w:t>
      </w:r>
      <w:r w:rsidR="00280ADA" w:rsidRPr="00175AD7">
        <w:rPr>
          <w:rFonts w:ascii="Tahoma" w:eastAsia="Tahoma" w:hAnsi="Tahoma" w:cs="Tahoma"/>
        </w:rPr>
        <w:t>e</w:t>
      </w:r>
      <w:r w:rsidR="00280ADA" w:rsidRPr="00175AD7">
        <w:rPr>
          <w:rFonts w:ascii="Tahoma" w:eastAsia="Tahoma" w:hAnsi="Tahoma" w:cs="Tahoma"/>
          <w:spacing w:val="20"/>
        </w:rPr>
        <w:t xml:space="preserve"> </w:t>
      </w:r>
      <w:r w:rsidR="00280ADA" w:rsidRPr="00175AD7">
        <w:rPr>
          <w:rFonts w:ascii="Tahoma" w:eastAsia="Tahoma" w:hAnsi="Tahoma" w:cs="Tahoma"/>
        </w:rPr>
        <w:t>opisu</w:t>
      </w:r>
      <w:r w:rsidR="00280ADA" w:rsidRPr="00175AD7">
        <w:rPr>
          <w:rFonts w:ascii="Tahoma" w:eastAsia="Tahoma" w:hAnsi="Tahoma" w:cs="Tahoma"/>
          <w:spacing w:val="21"/>
        </w:rPr>
        <w:t xml:space="preserve"> </w:t>
      </w:r>
      <w:r w:rsidR="00280ADA" w:rsidRPr="00175AD7">
        <w:rPr>
          <w:rFonts w:ascii="Tahoma" w:eastAsia="Tahoma" w:hAnsi="Tahoma" w:cs="Tahoma"/>
        </w:rPr>
        <w:t>pr</w:t>
      </w:r>
      <w:r w:rsidR="00280ADA" w:rsidRPr="00175AD7">
        <w:rPr>
          <w:rFonts w:ascii="Tahoma" w:eastAsia="Tahoma" w:hAnsi="Tahoma" w:cs="Tahoma"/>
          <w:spacing w:val="1"/>
        </w:rPr>
        <w:t>ze</w:t>
      </w:r>
      <w:r w:rsidR="00280ADA" w:rsidRPr="00175AD7">
        <w:rPr>
          <w:rFonts w:ascii="Tahoma" w:eastAsia="Tahoma" w:hAnsi="Tahoma" w:cs="Tahoma"/>
        </w:rPr>
        <w:t>l</w:t>
      </w:r>
      <w:r w:rsidR="00280ADA" w:rsidRPr="00175AD7">
        <w:rPr>
          <w:rFonts w:ascii="Tahoma" w:eastAsia="Tahoma" w:hAnsi="Tahoma" w:cs="Tahoma"/>
          <w:spacing w:val="1"/>
        </w:rPr>
        <w:t>ew</w:t>
      </w:r>
      <w:r w:rsidR="00280ADA" w:rsidRPr="00175AD7">
        <w:rPr>
          <w:rFonts w:ascii="Tahoma" w:eastAsia="Tahoma" w:hAnsi="Tahoma" w:cs="Tahoma"/>
        </w:rPr>
        <w:t>u</w:t>
      </w:r>
      <w:r w:rsidR="00280ADA" w:rsidRPr="00175AD7">
        <w:rPr>
          <w:rFonts w:ascii="Tahoma" w:eastAsia="Tahoma" w:hAnsi="Tahoma" w:cs="Tahoma"/>
          <w:spacing w:val="16"/>
        </w:rPr>
        <w:t xml:space="preserve"> </w:t>
      </w:r>
      <w:r w:rsidR="00280ADA" w:rsidRPr="00175AD7">
        <w:rPr>
          <w:rFonts w:ascii="Tahoma" w:eastAsia="Tahoma" w:hAnsi="Tahoma" w:cs="Tahoma"/>
        </w:rPr>
        <w:t>z</w:t>
      </w:r>
      <w:r w:rsidR="00280ADA" w:rsidRPr="00175AD7">
        <w:rPr>
          <w:rFonts w:ascii="Tahoma" w:eastAsia="Tahoma" w:hAnsi="Tahoma" w:cs="Tahoma"/>
          <w:spacing w:val="1"/>
        </w:rPr>
        <w:t>w</w:t>
      </w:r>
      <w:r w:rsidR="00280ADA" w:rsidRPr="00175AD7">
        <w:rPr>
          <w:rFonts w:ascii="Tahoma" w:eastAsia="Tahoma" w:hAnsi="Tahoma" w:cs="Tahoma"/>
          <w:spacing w:val="-2"/>
        </w:rPr>
        <w:t>r</w:t>
      </w:r>
      <w:r w:rsidR="00280ADA" w:rsidRPr="00175AD7">
        <w:rPr>
          <w:rFonts w:ascii="Tahoma" w:eastAsia="Tahoma" w:hAnsi="Tahoma" w:cs="Tahoma"/>
          <w:spacing w:val="1"/>
        </w:rPr>
        <w:t>a</w:t>
      </w:r>
      <w:r w:rsidR="00280ADA" w:rsidRPr="00175AD7">
        <w:rPr>
          <w:rFonts w:ascii="Tahoma" w:eastAsia="Tahoma" w:hAnsi="Tahoma" w:cs="Tahoma"/>
          <w:spacing w:val="-1"/>
        </w:rPr>
        <w:t>c</w:t>
      </w:r>
      <w:r w:rsidR="00280ADA" w:rsidRPr="00175AD7">
        <w:rPr>
          <w:rFonts w:ascii="Tahoma" w:eastAsia="Tahoma" w:hAnsi="Tahoma" w:cs="Tahoma"/>
          <w:spacing w:val="1"/>
        </w:rPr>
        <w:t>a</w:t>
      </w:r>
      <w:r w:rsidR="00280ADA" w:rsidRPr="00175AD7">
        <w:rPr>
          <w:rFonts w:ascii="Tahoma" w:eastAsia="Tahoma" w:hAnsi="Tahoma" w:cs="Tahoma"/>
          <w:spacing w:val="-1"/>
        </w:rPr>
        <w:t>n</w:t>
      </w:r>
      <w:r w:rsidR="00280ADA" w:rsidRPr="00175AD7">
        <w:rPr>
          <w:rFonts w:ascii="Tahoma" w:eastAsia="Tahoma" w:hAnsi="Tahoma" w:cs="Tahoma"/>
          <w:spacing w:val="-3"/>
        </w:rPr>
        <w:t>y</w:t>
      </w:r>
      <w:r w:rsidR="00280ADA" w:rsidRPr="00175AD7">
        <w:rPr>
          <w:rFonts w:ascii="Tahoma" w:eastAsia="Tahoma" w:hAnsi="Tahoma" w:cs="Tahoma"/>
          <w:spacing w:val="2"/>
        </w:rPr>
        <w:t>c</w:t>
      </w:r>
      <w:r w:rsidR="00280ADA" w:rsidRPr="00175AD7">
        <w:rPr>
          <w:rFonts w:ascii="Tahoma" w:eastAsia="Tahoma" w:hAnsi="Tahoma" w:cs="Tahoma"/>
        </w:rPr>
        <w:t>h</w:t>
      </w:r>
      <w:r w:rsidR="00280ADA" w:rsidRPr="00175AD7">
        <w:rPr>
          <w:rFonts w:ascii="Tahoma" w:eastAsia="Tahoma" w:hAnsi="Tahoma" w:cs="Tahoma"/>
          <w:spacing w:val="13"/>
        </w:rPr>
        <w:t xml:space="preserve"> </w:t>
      </w:r>
      <w:r w:rsidR="00280ADA" w:rsidRPr="00175AD7">
        <w:rPr>
          <w:rFonts w:ascii="Tahoma" w:eastAsia="Tahoma" w:hAnsi="Tahoma" w:cs="Tahoma"/>
        </w:rPr>
        <w:t>śro</w:t>
      </w:r>
      <w:r w:rsidR="00280ADA" w:rsidRPr="00175AD7">
        <w:rPr>
          <w:rFonts w:ascii="Tahoma" w:eastAsia="Tahoma" w:hAnsi="Tahoma" w:cs="Tahoma"/>
          <w:spacing w:val="3"/>
        </w:rPr>
        <w:t>d</w:t>
      </w:r>
      <w:r w:rsidR="00280ADA" w:rsidRPr="00175AD7">
        <w:rPr>
          <w:rFonts w:ascii="Tahoma" w:eastAsia="Tahoma" w:hAnsi="Tahoma" w:cs="Tahoma"/>
          <w:spacing w:val="-1"/>
        </w:rPr>
        <w:t>k</w:t>
      </w:r>
      <w:r w:rsidR="00280ADA" w:rsidRPr="00175AD7">
        <w:rPr>
          <w:rFonts w:ascii="Tahoma" w:eastAsia="Tahoma" w:hAnsi="Tahoma" w:cs="Tahoma"/>
        </w:rPr>
        <w:t>ó</w:t>
      </w:r>
      <w:r w:rsidR="00280ADA" w:rsidRPr="00175AD7">
        <w:rPr>
          <w:rFonts w:ascii="Tahoma" w:eastAsia="Tahoma" w:hAnsi="Tahoma" w:cs="Tahoma"/>
          <w:spacing w:val="-6"/>
        </w:rPr>
        <w:t>w</w:t>
      </w:r>
      <w:r w:rsidR="00280ADA" w:rsidRPr="00175AD7">
        <w:rPr>
          <w:rFonts w:ascii="Tahoma" w:eastAsia="Tahoma" w:hAnsi="Tahoma" w:cs="Tahoma"/>
        </w:rPr>
        <w:t>,</w:t>
      </w:r>
      <w:r w:rsidR="00280ADA" w:rsidRPr="00175AD7">
        <w:rPr>
          <w:rFonts w:ascii="Tahoma" w:eastAsia="Tahoma" w:hAnsi="Tahoma" w:cs="Tahoma"/>
          <w:spacing w:val="18"/>
        </w:rPr>
        <w:t xml:space="preserve"> </w:t>
      </w:r>
      <w:r w:rsidR="00280ADA" w:rsidRPr="00175AD7">
        <w:rPr>
          <w:rFonts w:ascii="Tahoma" w:eastAsia="Tahoma" w:hAnsi="Tahoma" w:cs="Tahoma"/>
        </w:rPr>
        <w:t>o</w:t>
      </w:r>
      <w:r w:rsidR="00280ADA" w:rsidRPr="00175AD7">
        <w:rPr>
          <w:rFonts w:ascii="Tahoma" w:eastAsia="Tahoma" w:hAnsi="Tahoma" w:cs="Tahoma"/>
          <w:spacing w:val="26"/>
        </w:rPr>
        <w:t xml:space="preserve"> </w:t>
      </w:r>
      <w:r w:rsidR="00280ADA" w:rsidRPr="00175AD7">
        <w:rPr>
          <w:rFonts w:ascii="Tahoma" w:eastAsia="Tahoma" w:hAnsi="Tahoma" w:cs="Tahoma"/>
          <w:spacing w:val="-1"/>
        </w:rPr>
        <w:t>k</w:t>
      </w:r>
      <w:r w:rsidR="00280ADA" w:rsidRPr="00175AD7">
        <w:rPr>
          <w:rFonts w:ascii="Tahoma" w:eastAsia="Tahoma" w:hAnsi="Tahoma" w:cs="Tahoma"/>
        </w:rPr>
        <w:t>tó</w:t>
      </w:r>
      <w:r w:rsidR="00280ADA" w:rsidRPr="00175AD7">
        <w:rPr>
          <w:rFonts w:ascii="Tahoma" w:eastAsia="Tahoma" w:hAnsi="Tahoma" w:cs="Tahoma"/>
          <w:spacing w:val="2"/>
        </w:rPr>
        <w:t>r</w:t>
      </w:r>
      <w:r w:rsidR="00280ADA" w:rsidRPr="00175AD7">
        <w:rPr>
          <w:rFonts w:ascii="Tahoma" w:eastAsia="Tahoma" w:hAnsi="Tahoma" w:cs="Tahoma"/>
          <w:spacing w:val="-3"/>
        </w:rPr>
        <w:t>y</w:t>
      </w:r>
      <w:r w:rsidR="00280ADA" w:rsidRPr="00175AD7">
        <w:rPr>
          <w:rFonts w:ascii="Tahoma" w:eastAsia="Tahoma" w:hAnsi="Tahoma" w:cs="Tahoma"/>
          <w:spacing w:val="2"/>
        </w:rPr>
        <w:t>c</w:t>
      </w:r>
      <w:r w:rsidR="00280ADA" w:rsidRPr="00175AD7">
        <w:rPr>
          <w:rFonts w:ascii="Tahoma" w:eastAsia="Tahoma" w:hAnsi="Tahoma" w:cs="Tahoma"/>
        </w:rPr>
        <w:t>h</w:t>
      </w:r>
      <w:r w:rsidR="00280ADA" w:rsidRPr="00175AD7">
        <w:rPr>
          <w:rFonts w:ascii="Tahoma" w:eastAsia="Tahoma" w:hAnsi="Tahoma" w:cs="Tahoma"/>
          <w:spacing w:val="17"/>
        </w:rPr>
        <w:t xml:space="preserve"> </w:t>
      </w:r>
      <w:r w:rsidR="00280ADA" w:rsidRPr="00175AD7">
        <w:rPr>
          <w:rFonts w:ascii="Tahoma" w:eastAsia="Tahoma" w:hAnsi="Tahoma" w:cs="Tahoma"/>
        </w:rPr>
        <w:t>m</w:t>
      </w:r>
      <w:r w:rsidR="00280ADA" w:rsidRPr="00175AD7">
        <w:rPr>
          <w:rFonts w:ascii="Tahoma" w:eastAsia="Tahoma" w:hAnsi="Tahoma" w:cs="Tahoma"/>
          <w:spacing w:val="2"/>
        </w:rPr>
        <w:t>o</w:t>
      </w:r>
      <w:r w:rsidR="00280ADA" w:rsidRPr="00175AD7">
        <w:rPr>
          <w:rFonts w:ascii="Tahoma" w:eastAsia="Tahoma" w:hAnsi="Tahoma" w:cs="Tahoma"/>
          <w:spacing w:val="-1"/>
        </w:rPr>
        <w:t>w</w:t>
      </w:r>
      <w:r w:rsidR="00280ADA" w:rsidRPr="00175AD7">
        <w:rPr>
          <w:rFonts w:ascii="Tahoma" w:eastAsia="Tahoma" w:hAnsi="Tahoma" w:cs="Tahoma"/>
        </w:rPr>
        <w:t>a</w:t>
      </w:r>
      <w:r w:rsidR="00280ADA" w:rsidRPr="00175AD7">
        <w:rPr>
          <w:rFonts w:ascii="Tahoma" w:eastAsia="Tahoma" w:hAnsi="Tahoma" w:cs="Tahoma"/>
          <w:spacing w:val="62"/>
        </w:rPr>
        <w:t xml:space="preserve"> </w:t>
      </w:r>
      <w:r w:rsidR="00280ADA" w:rsidRPr="00175AD7">
        <w:rPr>
          <w:rFonts w:ascii="Tahoma" w:eastAsia="Tahoma" w:hAnsi="Tahoma" w:cs="Tahoma"/>
        </w:rPr>
        <w:t>w</w:t>
      </w:r>
      <w:r w:rsidR="00280ADA" w:rsidRPr="00175AD7">
        <w:rPr>
          <w:rFonts w:ascii="Tahoma" w:eastAsia="Tahoma" w:hAnsi="Tahoma" w:cs="Tahoma"/>
          <w:spacing w:val="23"/>
        </w:rPr>
        <w:t xml:space="preserve"> </w:t>
      </w:r>
      <w:r w:rsidR="00280ADA" w:rsidRPr="00175AD7">
        <w:rPr>
          <w:rFonts w:ascii="Tahoma" w:eastAsia="Tahoma" w:hAnsi="Tahoma" w:cs="Tahoma"/>
          <w:spacing w:val="1"/>
        </w:rPr>
        <w:t>u</w:t>
      </w:r>
      <w:r w:rsidR="00280ADA" w:rsidRPr="00175AD7">
        <w:rPr>
          <w:rFonts w:ascii="Tahoma" w:eastAsia="Tahoma" w:hAnsi="Tahoma" w:cs="Tahoma"/>
        </w:rPr>
        <w:t>st.</w:t>
      </w:r>
      <w:r w:rsidR="00280ADA" w:rsidRPr="00175AD7">
        <w:rPr>
          <w:rFonts w:ascii="Tahoma" w:eastAsia="Tahoma" w:hAnsi="Tahoma" w:cs="Tahoma"/>
          <w:spacing w:val="23"/>
        </w:rPr>
        <w:t xml:space="preserve"> </w:t>
      </w:r>
      <w:r w:rsidR="00280ADA" w:rsidRPr="00175AD7">
        <w:rPr>
          <w:rFonts w:ascii="Tahoma" w:eastAsia="Tahoma" w:hAnsi="Tahoma" w:cs="Tahoma"/>
        </w:rPr>
        <w:t>1</w:t>
      </w:r>
      <w:r w:rsidR="00DB5725" w:rsidRPr="00175AD7">
        <w:rPr>
          <w:rFonts w:ascii="Tahoma" w:eastAsia="Tahoma" w:hAnsi="Tahoma" w:cs="Tahoma"/>
        </w:rPr>
        <w:t xml:space="preserve">, </w:t>
      </w:r>
      <w:r w:rsidR="000F0D0D" w:rsidRPr="00175AD7">
        <w:rPr>
          <w:rFonts w:ascii="Tahoma" w:eastAsia="Tahoma" w:hAnsi="Tahoma" w:cs="Tahoma"/>
        </w:rPr>
        <w:t>4</w:t>
      </w:r>
      <w:r w:rsidR="00BD0841">
        <w:rPr>
          <w:rFonts w:ascii="Tahoma" w:eastAsia="Tahoma" w:hAnsi="Tahoma" w:cs="Tahoma"/>
        </w:rPr>
        <w:t>,</w:t>
      </w:r>
      <w:r w:rsidR="00280ADA" w:rsidRPr="00175AD7">
        <w:rPr>
          <w:rFonts w:ascii="Tahoma" w:eastAsia="Tahoma" w:hAnsi="Tahoma" w:cs="Tahoma"/>
          <w:spacing w:val="23"/>
        </w:rPr>
        <w:t xml:space="preserve"> </w:t>
      </w:r>
      <w:r w:rsidR="00280ADA" w:rsidRPr="00BD0841">
        <w:rPr>
          <w:rFonts w:ascii="Tahoma" w:eastAsia="Tahoma" w:hAnsi="Tahoma" w:cs="Tahoma"/>
        </w:rPr>
        <w:t xml:space="preserve"> zgodnie</w:t>
      </w:r>
      <w:r w:rsidR="00280ADA" w:rsidRPr="00BD0841">
        <w:rPr>
          <w:rFonts w:ascii="Tahoma" w:eastAsia="Tahoma" w:hAnsi="Tahoma" w:cs="Tahoma"/>
          <w:spacing w:val="-7"/>
        </w:rPr>
        <w:t xml:space="preserve"> </w:t>
      </w:r>
      <w:r w:rsidR="00280ADA" w:rsidRPr="00175AD7">
        <w:rPr>
          <w:rFonts w:ascii="Tahoma" w:eastAsia="Tahoma" w:hAnsi="Tahoma" w:cs="Tahoma"/>
        </w:rPr>
        <w:t>z</w:t>
      </w:r>
      <w:r w:rsidR="00280ADA" w:rsidRPr="00175AD7">
        <w:rPr>
          <w:rFonts w:ascii="Tahoma" w:eastAsia="Tahoma" w:hAnsi="Tahoma" w:cs="Tahoma"/>
          <w:spacing w:val="-1"/>
        </w:rPr>
        <w:t xml:space="preserve"> </w:t>
      </w:r>
      <w:r w:rsidR="00280ADA" w:rsidRPr="00175AD7">
        <w:rPr>
          <w:rFonts w:ascii="Tahoma" w:eastAsia="Tahoma" w:hAnsi="Tahoma" w:cs="Tahoma"/>
          <w:spacing w:val="1"/>
        </w:rPr>
        <w:t>za</w:t>
      </w:r>
      <w:r w:rsidR="00280ADA" w:rsidRPr="00175AD7">
        <w:rPr>
          <w:rFonts w:ascii="Tahoma" w:eastAsia="Tahoma" w:hAnsi="Tahoma" w:cs="Tahoma"/>
        </w:rPr>
        <w:t>l</w:t>
      </w:r>
      <w:r w:rsidR="00280ADA" w:rsidRPr="00175AD7">
        <w:rPr>
          <w:rFonts w:ascii="Tahoma" w:eastAsia="Tahoma" w:hAnsi="Tahoma" w:cs="Tahoma"/>
          <w:spacing w:val="1"/>
        </w:rPr>
        <w:t>e</w:t>
      </w:r>
      <w:r w:rsidR="00280ADA" w:rsidRPr="00175AD7">
        <w:rPr>
          <w:rFonts w:ascii="Tahoma" w:eastAsia="Tahoma" w:hAnsi="Tahoma" w:cs="Tahoma"/>
          <w:spacing w:val="-1"/>
        </w:rPr>
        <w:t>c</w:t>
      </w:r>
      <w:r w:rsidR="00280ADA" w:rsidRPr="00175AD7">
        <w:rPr>
          <w:rFonts w:ascii="Tahoma" w:eastAsia="Tahoma" w:hAnsi="Tahoma" w:cs="Tahoma"/>
          <w:spacing w:val="1"/>
        </w:rPr>
        <w:t>e</w:t>
      </w:r>
      <w:r w:rsidR="00280ADA" w:rsidRPr="00175AD7">
        <w:rPr>
          <w:rFonts w:ascii="Tahoma" w:eastAsia="Tahoma" w:hAnsi="Tahoma" w:cs="Tahoma"/>
          <w:spacing w:val="-1"/>
        </w:rPr>
        <w:t>n</w:t>
      </w:r>
      <w:r w:rsidR="00280ADA" w:rsidRPr="00175AD7">
        <w:rPr>
          <w:rFonts w:ascii="Tahoma" w:eastAsia="Tahoma" w:hAnsi="Tahoma" w:cs="Tahoma"/>
        </w:rPr>
        <w:t>i</w:t>
      </w:r>
      <w:r w:rsidR="00280ADA" w:rsidRPr="00175AD7">
        <w:rPr>
          <w:rFonts w:ascii="Tahoma" w:eastAsia="Tahoma" w:hAnsi="Tahoma" w:cs="Tahoma"/>
          <w:spacing w:val="1"/>
        </w:rPr>
        <w:t>a</w:t>
      </w:r>
      <w:r w:rsidR="00280ADA" w:rsidRPr="00175AD7">
        <w:rPr>
          <w:rFonts w:ascii="Tahoma" w:eastAsia="Tahoma" w:hAnsi="Tahoma" w:cs="Tahoma"/>
        </w:rPr>
        <w:t>mi,</w:t>
      </w:r>
      <w:r w:rsidR="00280ADA" w:rsidRPr="00175AD7">
        <w:rPr>
          <w:rFonts w:ascii="Tahoma" w:eastAsia="Tahoma" w:hAnsi="Tahoma" w:cs="Tahoma"/>
          <w:spacing w:val="-2"/>
        </w:rPr>
        <w:t xml:space="preserve"> </w:t>
      </w:r>
      <w:r w:rsidR="00280ADA" w:rsidRPr="00175AD7">
        <w:rPr>
          <w:rFonts w:ascii="Tahoma" w:eastAsia="Tahoma" w:hAnsi="Tahoma" w:cs="Tahoma"/>
        </w:rPr>
        <w:t>o</w:t>
      </w:r>
      <w:r w:rsidR="00280ADA" w:rsidRPr="00175AD7">
        <w:rPr>
          <w:rFonts w:ascii="Tahoma" w:eastAsia="Tahoma" w:hAnsi="Tahoma" w:cs="Tahoma"/>
          <w:spacing w:val="1"/>
        </w:rPr>
        <w:t xml:space="preserve"> </w:t>
      </w:r>
      <w:r w:rsidR="00280ADA" w:rsidRPr="00175AD7">
        <w:rPr>
          <w:rFonts w:ascii="Tahoma" w:eastAsia="Tahoma" w:hAnsi="Tahoma" w:cs="Tahoma"/>
          <w:spacing w:val="-1"/>
        </w:rPr>
        <w:t>k</w:t>
      </w:r>
      <w:r w:rsidR="00280ADA" w:rsidRPr="00175AD7">
        <w:rPr>
          <w:rFonts w:ascii="Tahoma" w:eastAsia="Tahoma" w:hAnsi="Tahoma" w:cs="Tahoma"/>
        </w:rPr>
        <w:t>tó</w:t>
      </w:r>
      <w:r w:rsidR="00280ADA" w:rsidRPr="00175AD7">
        <w:rPr>
          <w:rFonts w:ascii="Tahoma" w:eastAsia="Tahoma" w:hAnsi="Tahoma" w:cs="Tahoma"/>
          <w:spacing w:val="2"/>
        </w:rPr>
        <w:t>r</w:t>
      </w:r>
      <w:r w:rsidR="00280ADA" w:rsidRPr="00175AD7">
        <w:rPr>
          <w:rFonts w:ascii="Tahoma" w:eastAsia="Tahoma" w:hAnsi="Tahoma" w:cs="Tahoma"/>
          <w:spacing w:val="-3"/>
        </w:rPr>
        <w:t>y</w:t>
      </w:r>
      <w:r w:rsidR="00280ADA" w:rsidRPr="00175AD7">
        <w:rPr>
          <w:rFonts w:ascii="Tahoma" w:eastAsia="Tahoma" w:hAnsi="Tahoma" w:cs="Tahoma"/>
          <w:spacing w:val="-1"/>
        </w:rPr>
        <w:t>c</w:t>
      </w:r>
      <w:r w:rsidR="00280ADA" w:rsidRPr="00175AD7">
        <w:rPr>
          <w:rFonts w:ascii="Tahoma" w:eastAsia="Tahoma" w:hAnsi="Tahoma" w:cs="Tahoma"/>
        </w:rPr>
        <w:t>h</w:t>
      </w:r>
      <w:r w:rsidR="00280ADA" w:rsidRPr="00175AD7">
        <w:rPr>
          <w:rFonts w:ascii="Tahoma" w:eastAsia="Tahoma" w:hAnsi="Tahoma" w:cs="Tahoma"/>
          <w:spacing w:val="-5"/>
        </w:rPr>
        <w:t xml:space="preserve"> </w:t>
      </w:r>
      <w:r w:rsidR="00280ADA" w:rsidRPr="00175AD7">
        <w:rPr>
          <w:rFonts w:ascii="Tahoma" w:eastAsia="Tahoma" w:hAnsi="Tahoma" w:cs="Tahoma"/>
          <w:spacing w:val="1"/>
        </w:rPr>
        <w:t>m</w:t>
      </w:r>
      <w:r w:rsidR="00280ADA" w:rsidRPr="00175AD7">
        <w:rPr>
          <w:rFonts w:ascii="Tahoma" w:eastAsia="Tahoma" w:hAnsi="Tahoma" w:cs="Tahoma"/>
        </w:rPr>
        <w:t>o</w:t>
      </w:r>
      <w:r w:rsidR="00280ADA" w:rsidRPr="00175AD7">
        <w:rPr>
          <w:rFonts w:ascii="Tahoma" w:eastAsia="Tahoma" w:hAnsi="Tahoma" w:cs="Tahoma"/>
          <w:spacing w:val="-2"/>
        </w:rPr>
        <w:t>w</w:t>
      </w:r>
      <w:r w:rsidR="00280ADA" w:rsidRPr="00175AD7">
        <w:rPr>
          <w:rFonts w:ascii="Tahoma" w:eastAsia="Tahoma" w:hAnsi="Tahoma" w:cs="Tahoma"/>
        </w:rPr>
        <w:t>a</w:t>
      </w:r>
      <w:r w:rsidR="00280ADA" w:rsidRPr="00175AD7">
        <w:rPr>
          <w:rFonts w:ascii="Tahoma" w:eastAsia="Tahoma" w:hAnsi="Tahoma" w:cs="Tahoma"/>
          <w:spacing w:val="-4"/>
        </w:rPr>
        <w:t xml:space="preserve"> </w:t>
      </w:r>
      <w:r w:rsidR="00280ADA" w:rsidRPr="00175AD7">
        <w:rPr>
          <w:rFonts w:ascii="Tahoma" w:eastAsia="Tahoma" w:hAnsi="Tahoma" w:cs="Tahoma"/>
        </w:rPr>
        <w:t xml:space="preserve">w § </w:t>
      </w:r>
      <w:r w:rsidR="00280ADA" w:rsidRPr="00175AD7">
        <w:rPr>
          <w:rFonts w:ascii="Tahoma" w:eastAsia="Tahoma" w:hAnsi="Tahoma" w:cs="Tahoma"/>
          <w:spacing w:val="-1"/>
        </w:rPr>
        <w:t>1</w:t>
      </w:r>
      <w:r w:rsidR="00C471A2" w:rsidRPr="00175AD7">
        <w:rPr>
          <w:rFonts w:ascii="Tahoma" w:eastAsia="Tahoma" w:hAnsi="Tahoma" w:cs="Tahoma"/>
          <w:spacing w:val="-1"/>
        </w:rPr>
        <w:t>1</w:t>
      </w:r>
      <w:r w:rsidR="00280ADA" w:rsidRPr="00175AD7">
        <w:rPr>
          <w:rFonts w:ascii="Tahoma" w:eastAsia="Tahoma" w:hAnsi="Tahoma" w:cs="Tahoma"/>
          <w:spacing w:val="-1"/>
        </w:rPr>
        <w:t xml:space="preserve"> u</w:t>
      </w:r>
      <w:r w:rsidR="00280ADA" w:rsidRPr="00175AD7">
        <w:rPr>
          <w:rFonts w:ascii="Tahoma" w:eastAsia="Tahoma" w:hAnsi="Tahoma" w:cs="Tahoma"/>
        </w:rPr>
        <w:t>st.</w:t>
      </w:r>
      <w:r w:rsidR="00280ADA" w:rsidRPr="00175AD7">
        <w:rPr>
          <w:rFonts w:ascii="Tahoma" w:eastAsia="Tahoma" w:hAnsi="Tahoma" w:cs="Tahoma"/>
          <w:spacing w:val="-1"/>
        </w:rPr>
        <w:t xml:space="preserve"> </w:t>
      </w:r>
      <w:r w:rsidR="0095019C">
        <w:rPr>
          <w:rFonts w:ascii="Tahoma" w:eastAsia="Tahoma" w:hAnsi="Tahoma" w:cs="Tahoma"/>
          <w:spacing w:val="2"/>
        </w:rPr>
        <w:t>17</w:t>
      </w:r>
      <w:r w:rsidR="00280ADA" w:rsidRPr="00175AD7">
        <w:rPr>
          <w:rFonts w:ascii="Tahoma" w:eastAsia="Tahoma" w:hAnsi="Tahoma" w:cs="Tahoma"/>
        </w:rPr>
        <w:t>.</w:t>
      </w:r>
    </w:p>
    <w:p w14:paraId="58D1B296" w14:textId="615A27D0" w:rsidR="00942F4E" w:rsidRDefault="004A509B" w:rsidP="003A7D54">
      <w:pPr>
        <w:tabs>
          <w:tab w:val="num" w:pos="426"/>
        </w:tabs>
        <w:spacing w:line="276" w:lineRule="auto"/>
        <w:ind w:left="426" w:right="14" w:hanging="426"/>
        <w:jc w:val="both"/>
        <w:rPr>
          <w:rFonts w:ascii="Tahoma" w:eastAsia="Tahoma" w:hAnsi="Tahoma" w:cs="Tahoma"/>
        </w:rPr>
      </w:pPr>
      <w:r>
        <w:rPr>
          <w:rFonts w:ascii="Tahoma" w:eastAsia="Tahoma" w:hAnsi="Tahoma" w:cs="Tahoma"/>
        </w:rPr>
        <w:t>9</w:t>
      </w:r>
      <w:r w:rsidR="006F687D">
        <w:rPr>
          <w:rFonts w:ascii="Tahoma" w:eastAsia="Tahoma" w:hAnsi="Tahoma" w:cs="Tahoma"/>
        </w:rPr>
        <w:t>.</w:t>
      </w:r>
      <w:r w:rsidR="006F687D">
        <w:rPr>
          <w:rFonts w:ascii="Tahoma" w:eastAsia="Tahoma" w:hAnsi="Tahoma" w:cs="Tahoma"/>
        </w:rPr>
        <w:tab/>
      </w:r>
      <w:r w:rsidR="00280ADA" w:rsidRPr="001C3C76">
        <w:rPr>
          <w:rFonts w:ascii="Tahoma" w:eastAsia="Tahoma" w:hAnsi="Tahoma" w:cs="Tahoma"/>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cj</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0"/>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14"/>
        </w:rPr>
        <w:t xml:space="preserve"> </w:t>
      </w:r>
      <w:r w:rsidR="00280ADA" w:rsidRPr="001C3C76">
        <w:rPr>
          <w:rFonts w:ascii="Tahoma" w:eastAsia="Tahoma" w:hAnsi="Tahoma" w:cs="Tahoma"/>
        </w:rPr>
        <w:t>zobo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3"/>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8"/>
        </w:rPr>
        <w:t xml:space="preserve"> </w:t>
      </w:r>
      <w:r w:rsidR="00280ADA" w:rsidRPr="001C3C76">
        <w:rPr>
          <w:rFonts w:ascii="Tahoma" w:eastAsia="Tahoma" w:hAnsi="Tahoma" w:cs="Tahoma"/>
        </w:rPr>
        <w:t>do</w:t>
      </w:r>
      <w:r w:rsidR="00280ADA" w:rsidRPr="001C3C76">
        <w:rPr>
          <w:rFonts w:ascii="Tahoma" w:eastAsia="Tahoma" w:hAnsi="Tahoma" w:cs="Tahoma"/>
          <w:spacing w:val="13"/>
        </w:rPr>
        <w:t xml:space="preserve"> </w:t>
      </w:r>
      <w:r w:rsidR="00280ADA" w:rsidRPr="001C3C76">
        <w:rPr>
          <w:rFonts w:ascii="Tahoma" w:eastAsia="Tahoma" w:hAnsi="Tahoma" w:cs="Tahoma"/>
          <w:spacing w:val="2"/>
        </w:rPr>
        <w:t>p</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osz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9"/>
        </w:rPr>
        <w:t xml:space="preserve"> </w:t>
      </w:r>
      <w:r w:rsidR="00280ADA" w:rsidRPr="001C3C76">
        <w:rPr>
          <w:rFonts w:ascii="Tahoma" w:eastAsia="Tahoma" w:hAnsi="Tahoma" w:cs="Tahoma"/>
          <w:spacing w:val="-1"/>
        </w:rPr>
        <w:t>u</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rPr>
        <w:t>sz</w:t>
      </w:r>
      <w:r w:rsidR="00280ADA" w:rsidRPr="001C3C76">
        <w:rPr>
          <w:rFonts w:ascii="Tahoma" w:eastAsia="Tahoma" w:hAnsi="Tahoma" w:cs="Tahoma"/>
          <w:spacing w:val="1"/>
        </w:rPr>
        <w:t>t</w:t>
      </w:r>
      <w:r w:rsidR="00280ADA" w:rsidRPr="001C3C76">
        <w:rPr>
          <w:rFonts w:ascii="Tahoma" w:eastAsia="Tahoma" w:hAnsi="Tahoma" w:cs="Tahoma"/>
        </w:rPr>
        <w:t>ów</w:t>
      </w:r>
      <w:r w:rsidR="00280ADA" w:rsidRPr="001C3C76">
        <w:rPr>
          <w:rFonts w:ascii="Tahoma" w:eastAsia="Tahoma" w:hAnsi="Tahoma" w:cs="Tahoma"/>
          <w:spacing w:val="10"/>
        </w:rPr>
        <w:t xml:space="preserve"> </w:t>
      </w:r>
      <w:r w:rsidR="00280ADA" w:rsidRPr="001C3C76">
        <w:rPr>
          <w:rFonts w:ascii="Tahoma" w:eastAsia="Tahoma" w:hAnsi="Tahoma" w:cs="Tahoma"/>
        </w:rPr>
        <w:t>po</w:t>
      </w:r>
      <w:r w:rsidR="00280ADA" w:rsidRPr="001C3C76">
        <w:rPr>
          <w:rFonts w:ascii="Tahoma" w:eastAsia="Tahoma" w:hAnsi="Tahoma" w:cs="Tahoma"/>
          <w:spacing w:val="3"/>
        </w:rPr>
        <w:t>d</w:t>
      </w:r>
      <w:r w:rsidR="00280ADA" w:rsidRPr="001C3C76">
        <w:rPr>
          <w:rFonts w:ascii="Tahoma" w:eastAsia="Tahoma" w:hAnsi="Tahoma" w:cs="Tahoma"/>
          <w:spacing w:val="1"/>
        </w:rPr>
        <w:t>e</w:t>
      </w:r>
      <w:r w:rsidR="00280ADA" w:rsidRPr="001C3C76">
        <w:rPr>
          <w:rFonts w:ascii="Tahoma" w:eastAsia="Tahoma" w:hAnsi="Tahoma" w:cs="Tahoma"/>
          <w:spacing w:val="-1"/>
        </w:rPr>
        <w:t>j</w:t>
      </w:r>
      <w:r w:rsidR="00280ADA" w:rsidRPr="001C3C76">
        <w:rPr>
          <w:rFonts w:ascii="Tahoma" w:eastAsia="Tahoma" w:hAnsi="Tahoma" w:cs="Tahoma"/>
        </w:rPr>
        <w:t>mo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 xml:space="preserve">h </w:t>
      </w:r>
      <w:r w:rsidR="00280ADA" w:rsidRPr="001C3C76">
        <w:rPr>
          <w:rFonts w:ascii="Tahoma" w:eastAsia="Tahoma" w:hAnsi="Tahoma" w:cs="Tahoma"/>
          <w:spacing w:val="3"/>
        </w:rPr>
        <w:t>w</w:t>
      </w:r>
      <w:r w:rsidR="00280ADA" w:rsidRPr="001C3C76">
        <w:rPr>
          <w:rFonts w:ascii="Tahoma" w:eastAsia="Tahoma" w:hAnsi="Tahoma" w:cs="Tahoma"/>
        </w:rPr>
        <w:t>ob</w:t>
      </w:r>
      <w:r w:rsidR="00280ADA" w:rsidRPr="001C3C76">
        <w:rPr>
          <w:rFonts w:ascii="Tahoma" w:eastAsia="Tahoma" w:hAnsi="Tahoma" w:cs="Tahoma"/>
          <w:spacing w:val="1"/>
        </w:rPr>
        <w:t>e</w:t>
      </w:r>
      <w:r w:rsidR="00280ADA" w:rsidRPr="001C3C76">
        <w:rPr>
          <w:rFonts w:ascii="Tahoma" w:eastAsia="Tahoma" w:hAnsi="Tahoma" w:cs="Tahoma"/>
        </w:rPr>
        <w:t xml:space="preserve">c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5"/>
        </w:rPr>
        <w:t xml:space="preserve"> </w:t>
      </w:r>
      <w:r w:rsidR="00280ADA" w:rsidRPr="001C3C76">
        <w:rPr>
          <w:rFonts w:ascii="Tahoma" w:eastAsia="Tahoma" w:hAnsi="Tahoma" w:cs="Tahoma"/>
        </w:rPr>
        <w:t>d</w:t>
      </w:r>
      <w:r w:rsidR="00280ADA" w:rsidRPr="001C3C76">
        <w:rPr>
          <w:rFonts w:ascii="Tahoma" w:eastAsia="Tahoma" w:hAnsi="Tahoma" w:cs="Tahoma"/>
          <w:spacing w:val="1"/>
        </w:rPr>
        <w:t>z</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ń</w:t>
      </w:r>
      <w:r w:rsidR="00280ADA" w:rsidRPr="001C3C76">
        <w:rPr>
          <w:rFonts w:ascii="Tahoma" w:eastAsia="Tahoma" w:hAnsi="Tahoma" w:cs="Tahoma"/>
          <w:spacing w:val="-7"/>
        </w:rPr>
        <w:t xml:space="preserve"> </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2"/>
        </w:rPr>
        <w:t>d</w:t>
      </w:r>
      <w:r w:rsidR="00280ADA" w:rsidRPr="001C3C76">
        <w:rPr>
          <w:rFonts w:ascii="Tahoma" w:eastAsia="Tahoma" w:hAnsi="Tahoma" w:cs="Tahoma"/>
          <w:spacing w:val="-1"/>
        </w:rPr>
        <w:t>yk</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y</w:t>
      </w:r>
      <w:r w:rsidR="00280ADA" w:rsidRPr="001C3C76">
        <w:rPr>
          <w:rFonts w:ascii="Tahoma" w:eastAsia="Tahoma" w:hAnsi="Tahoma" w:cs="Tahoma"/>
          <w:spacing w:val="1"/>
        </w:rPr>
        <w:t>j</w:t>
      </w:r>
      <w:r w:rsidR="00280ADA" w:rsidRPr="001C3C76">
        <w:rPr>
          <w:rFonts w:ascii="Tahoma" w:eastAsia="Tahoma" w:hAnsi="Tahoma" w:cs="Tahoma"/>
          <w:spacing w:val="-1"/>
        </w:rPr>
        <w:t>nych</w:t>
      </w:r>
      <w:r w:rsidR="00A320F3">
        <w:rPr>
          <w:rFonts w:ascii="Tahoma" w:eastAsia="Tahoma" w:hAnsi="Tahoma" w:cs="Tahoma"/>
          <w:spacing w:val="-1"/>
        </w:rPr>
        <w:t xml:space="preserve">, </w:t>
      </w:r>
      <w:r w:rsidR="00A320F3" w:rsidRPr="00A320F3">
        <w:rPr>
          <w:rFonts w:ascii="Tahoma" w:eastAsia="Tahoma" w:hAnsi="Tahoma" w:cs="Tahoma"/>
          <w:spacing w:val="-1"/>
        </w:rPr>
        <w:t>o ile nie narusza to przepisów prawa powszechnego</w:t>
      </w:r>
      <w:r w:rsidR="00280ADA" w:rsidRPr="001C3C76">
        <w:rPr>
          <w:rFonts w:ascii="Tahoma" w:eastAsia="Tahoma" w:hAnsi="Tahoma" w:cs="Tahoma"/>
        </w:rPr>
        <w:t>.</w:t>
      </w:r>
    </w:p>
    <w:p w14:paraId="4A3CD94B" w14:textId="5AB6515E" w:rsidR="000949DF" w:rsidRPr="001C3C76" w:rsidRDefault="006F687D" w:rsidP="003A7D54">
      <w:pPr>
        <w:tabs>
          <w:tab w:val="num" w:pos="426"/>
          <w:tab w:val="left" w:pos="1134"/>
        </w:tabs>
        <w:spacing w:line="276" w:lineRule="auto"/>
        <w:ind w:left="426" w:right="14" w:hanging="426"/>
        <w:rPr>
          <w:rFonts w:ascii="Tahoma" w:eastAsia="Tahoma" w:hAnsi="Tahoma" w:cs="Tahoma"/>
        </w:rPr>
      </w:pPr>
      <w:r>
        <w:rPr>
          <w:rFonts w:ascii="Tahoma" w:eastAsia="Tahoma" w:hAnsi="Tahoma" w:cs="Tahoma"/>
        </w:rPr>
        <w:t>1</w:t>
      </w:r>
      <w:r w:rsidR="004A509B">
        <w:rPr>
          <w:rFonts w:ascii="Tahoma" w:eastAsia="Tahoma" w:hAnsi="Tahoma" w:cs="Tahoma"/>
        </w:rPr>
        <w:t>0</w:t>
      </w:r>
      <w:r>
        <w:rPr>
          <w:rFonts w:ascii="Tahoma" w:eastAsia="Tahoma" w:hAnsi="Tahoma" w:cs="Tahoma"/>
        </w:rPr>
        <w:t>.</w:t>
      </w:r>
      <w:r>
        <w:rPr>
          <w:rFonts w:ascii="Tahoma" w:eastAsia="Tahoma" w:hAnsi="Tahoma" w:cs="Tahoma"/>
        </w:rPr>
        <w:tab/>
      </w:r>
      <w:r w:rsidR="000949DF" w:rsidRPr="0021419C">
        <w:rPr>
          <w:rFonts w:ascii="Tahoma" w:eastAsia="Tahoma" w:hAnsi="Tahoma" w:cs="Tahoma"/>
        </w:rPr>
        <w:t>Końcowe rozliczenie Projektu uwarunkowane jest przekazaniem przez Beneficjenta ostatecznych danych nt. spełnienia kryterium efektywności społeczn</w:t>
      </w:r>
      <w:r w:rsidR="00ED2C70">
        <w:rPr>
          <w:rFonts w:ascii="Tahoma" w:eastAsia="Tahoma" w:hAnsi="Tahoma" w:cs="Tahoma"/>
        </w:rPr>
        <w:t xml:space="preserve">ej i efektywności </w:t>
      </w:r>
      <w:r w:rsidR="000949DF" w:rsidRPr="0021419C">
        <w:rPr>
          <w:rFonts w:ascii="Tahoma" w:eastAsia="Tahoma" w:hAnsi="Tahoma" w:cs="Tahoma"/>
        </w:rPr>
        <w:t>zatrudnieniowej</w:t>
      </w:r>
      <w:r w:rsidR="000949DF">
        <w:rPr>
          <w:rFonts w:ascii="Tahoma" w:eastAsia="Tahoma" w:hAnsi="Tahoma" w:cs="Tahoma"/>
        </w:rPr>
        <w:t xml:space="preserve"> zgodnie </w:t>
      </w:r>
      <w:r w:rsidR="004A509B">
        <w:rPr>
          <w:rFonts w:ascii="Tahoma" w:eastAsia="Tahoma" w:hAnsi="Tahoma" w:cs="Tahoma"/>
        </w:rPr>
        <w:br/>
      </w:r>
      <w:r w:rsidR="000949DF">
        <w:rPr>
          <w:rFonts w:ascii="Tahoma" w:eastAsia="Tahoma" w:hAnsi="Tahoma" w:cs="Tahoma"/>
        </w:rPr>
        <w:t xml:space="preserve">z § 6 pkt. </w:t>
      </w:r>
      <w:r w:rsidR="00125513">
        <w:rPr>
          <w:rFonts w:ascii="Tahoma" w:eastAsia="Tahoma" w:hAnsi="Tahoma" w:cs="Tahoma"/>
        </w:rPr>
        <w:t>4-7</w:t>
      </w:r>
      <w:r w:rsidR="000949DF">
        <w:rPr>
          <w:rStyle w:val="Odwoanieprzypisudolnego"/>
          <w:rFonts w:ascii="Tahoma" w:eastAsia="Tahoma" w:hAnsi="Tahoma" w:cs="Tahoma"/>
        </w:rPr>
        <w:footnoteReference w:id="49"/>
      </w:r>
      <w:r w:rsidR="000949DF" w:rsidRPr="0021419C">
        <w:rPr>
          <w:rFonts w:ascii="Tahoma" w:eastAsia="Tahoma" w:hAnsi="Tahoma" w:cs="Tahoma"/>
        </w:rPr>
        <w:t>.</w:t>
      </w:r>
    </w:p>
    <w:p w14:paraId="400B57C6" w14:textId="77777777" w:rsidR="00E9625C" w:rsidRDefault="00E9625C" w:rsidP="003A7D54">
      <w:pPr>
        <w:tabs>
          <w:tab w:val="num" w:pos="426"/>
        </w:tabs>
        <w:spacing w:line="276" w:lineRule="auto"/>
        <w:ind w:left="426" w:right="14" w:hanging="426"/>
        <w:jc w:val="both"/>
        <w:rPr>
          <w:rFonts w:ascii="Tahoma" w:eastAsia="Tahoma" w:hAnsi="Tahoma" w:cs="Tahoma"/>
        </w:rPr>
      </w:pPr>
    </w:p>
    <w:p w14:paraId="143BA91A" w14:textId="45D08A49" w:rsidR="00942F4E" w:rsidRPr="009A63B9" w:rsidRDefault="00280ADA" w:rsidP="009A63B9">
      <w:pPr>
        <w:jc w:val="center"/>
        <w:rPr>
          <w:rFonts w:ascii="Tahoma" w:eastAsia="Tahoma" w:hAnsi="Tahoma" w:cs="Tahoma"/>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7</w:t>
      </w:r>
      <w:r w:rsidRPr="001C3C76">
        <w:rPr>
          <w:rFonts w:ascii="Tahoma" w:eastAsia="Tahoma" w:hAnsi="Tahoma" w:cs="Tahoma"/>
          <w:w w:val="99"/>
        </w:rPr>
        <w:t>.</w:t>
      </w:r>
    </w:p>
    <w:p w14:paraId="4FD2FA06" w14:textId="5C5FB3F6" w:rsidR="00942F4E" w:rsidRPr="001C3C76" w:rsidRDefault="00280ADA" w:rsidP="003A7D54">
      <w:pPr>
        <w:tabs>
          <w:tab w:val="num" w:pos="0"/>
        </w:tabs>
        <w:spacing w:line="276" w:lineRule="auto"/>
        <w:ind w:right="14"/>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w pro</w:t>
      </w:r>
      <w:r w:rsidRPr="001C3C76">
        <w:rPr>
          <w:rFonts w:ascii="Tahoma" w:eastAsia="Tahoma" w:hAnsi="Tahoma" w:cs="Tahoma"/>
          <w:spacing w:val="-1"/>
        </w:rPr>
        <w:t>j</w:t>
      </w:r>
      <w:r w:rsidRPr="001C3C76">
        <w:rPr>
          <w:rFonts w:ascii="Tahoma" w:eastAsia="Tahoma" w:hAnsi="Tahoma" w:cs="Tahoma"/>
          <w:spacing w:val="5"/>
        </w:rPr>
        <w:t>e</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 xml:space="preserve">ość </w:t>
      </w:r>
      <w:r w:rsidR="00B96815" w:rsidRPr="001C3C76">
        <w:rPr>
          <w:rFonts w:ascii="Tahoma" w:eastAsia="Tahoma" w:hAnsi="Tahoma" w:cs="Tahoma"/>
        </w:rPr>
        <w:t>p</w:t>
      </w:r>
      <w:r w:rsidRPr="001C3C76">
        <w:rPr>
          <w:rFonts w:ascii="Tahoma" w:eastAsia="Tahoma" w:hAnsi="Tahoma" w:cs="Tahoma"/>
        </w:rPr>
        <w:t>rojektu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 w</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3"/>
        </w:rPr>
        <w:t>n</w:t>
      </w:r>
      <w:r w:rsidRPr="001C3C76">
        <w:rPr>
          <w:rFonts w:ascii="Tahoma" w:eastAsia="Tahoma" w:hAnsi="Tahoma" w:cs="Tahoma"/>
        </w:rPr>
        <w:t>ym</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w:t>
      </w:r>
      <w:r w:rsidRPr="001C3C76">
        <w:rPr>
          <w:rFonts w:ascii="Tahoma" w:eastAsia="Tahoma" w:hAnsi="Tahoma" w:cs="Tahoma"/>
          <w:spacing w:val="13"/>
        </w:rPr>
        <w:t xml:space="preserve"> </w:t>
      </w:r>
      <w:r w:rsidR="00A320F3">
        <w:rPr>
          <w:rFonts w:ascii="Tahoma" w:eastAsia="Tahoma" w:hAnsi="Tahoma" w:cs="Tahoma"/>
          <w:spacing w:val="-1"/>
        </w:rPr>
        <w:t>3</w:t>
      </w:r>
      <w:r w:rsidR="00A320F3"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00A320F3">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m</w:t>
      </w:r>
      <w:r w:rsidRPr="001C3C76">
        <w:rPr>
          <w:rFonts w:ascii="Tahoma" w:eastAsia="Tahoma" w:hAnsi="Tahoma" w:cs="Tahoma"/>
        </w:rPr>
        <w:t>u p</w:t>
      </w:r>
      <w:r w:rsidRPr="001C3C76">
        <w:rPr>
          <w:rFonts w:ascii="Tahoma" w:eastAsia="Tahoma" w:hAnsi="Tahoma" w:cs="Tahoma"/>
          <w:spacing w:val="2"/>
        </w:rPr>
        <w:t>o</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spacing w:val="4"/>
        </w:rPr>
        <w:t>o</w:t>
      </w:r>
      <w:r w:rsidRPr="001C3C76">
        <w:rPr>
          <w:rFonts w:ascii="Tahoma" w:eastAsia="Tahoma" w:hAnsi="Tahoma" w:cs="Tahoma"/>
          <w:spacing w:val="1"/>
        </w:rPr>
        <w:t>tę</w:t>
      </w:r>
      <w:r w:rsidR="00CA7347" w:rsidRPr="001C3C76">
        <w:rPr>
          <w:rFonts w:ascii="Tahoma" w:eastAsia="Tahoma" w:hAnsi="Tahoma" w:cs="Tahoma"/>
          <w:spacing w:val="1"/>
        </w:rPr>
        <w:t xml:space="preserve"> </w:t>
      </w:r>
      <w:r w:rsidR="00A320F3" w:rsidRPr="00A320F3">
        <w:rPr>
          <w:rFonts w:ascii="Tahoma" w:eastAsia="Tahoma" w:hAnsi="Tahoma" w:cs="Tahoma"/>
          <w:spacing w:val="1"/>
        </w:rPr>
        <w:t xml:space="preserve">nieprawidłowości. Pomniejszeniu ulega także wartość dofinansowania, o której mowa w § 3 ust. 2, </w:t>
      </w:r>
      <w:r w:rsidR="0083462A">
        <w:rPr>
          <w:rFonts w:ascii="Tahoma" w:eastAsia="Tahoma" w:hAnsi="Tahoma" w:cs="Tahoma"/>
          <w:spacing w:val="1"/>
        </w:rPr>
        <w:br/>
      </w:r>
      <w:r w:rsidR="00A320F3" w:rsidRPr="00A320F3">
        <w:rPr>
          <w:rFonts w:ascii="Tahoma" w:eastAsia="Tahoma" w:hAnsi="Tahoma" w:cs="Tahoma"/>
          <w:spacing w:val="1"/>
        </w:rPr>
        <w:t>w części w jakiej nieprawidłowość została sfinansowana ze środków dofinansowania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K</w:t>
      </w:r>
      <w:r w:rsidRPr="001C3C76">
        <w:rPr>
          <w:rFonts w:ascii="Tahoma" w:eastAsia="Tahoma" w:hAnsi="Tahoma" w:cs="Tahoma"/>
          <w:spacing w:val="4"/>
        </w:rPr>
        <w:t>w</w:t>
      </w:r>
      <w:r w:rsidRPr="001C3C76">
        <w:rPr>
          <w:rFonts w:ascii="Tahoma" w:eastAsia="Tahoma" w:hAnsi="Tahoma" w:cs="Tahoma"/>
        </w:rPr>
        <w:t>ota</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a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4"/>
        </w:rPr>
        <w:t>a</w:t>
      </w:r>
      <w:r w:rsidRPr="001C3C76">
        <w:rPr>
          <w:rFonts w:ascii="Tahoma" w:eastAsia="Tahoma" w:hAnsi="Tahoma" w:cs="Tahoma"/>
          <w:spacing w:val="1"/>
        </w:rPr>
        <w:t>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3"/>
        </w:rPr>
        <w:t>m</w:t>
      </w:r>
      <w:r w:rsidRPr="001C3C76">
        <w:rPr>
          <w:rFonts w:ascii="Tahoma" w:eastAsia="Tahoma" w:hAnsi="Tahoma" w:cs="Tahoma"/>
        </w:rPr>
        <w:t>oże zos</w:t>
      </w:r>
      <w:r w:rsidRPr="001C3C76">
        <w:rPr>
          <w:rFonts w:ascii="Tahoma" w:eastAsia="Tahoma" w:hAnsi="Tahoma" w:cs="Tahoma"/>
          <w:spacing w:val="1"/>
        </w:rPr>
        <w:t>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tór</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0083462A">
        <w:rPr>
          <w:rFonts w:ascii="Tahoma" w:eastAsia="Tahoma" w:hAnsi="Tahoma" w:cs="Tahoma"/>
        </w:rPr>
        <w:br/>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00A320F3">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rPr>
        <w:t>tór</w:t>
      </w:r>
      <w:r w:rsidR="00A320F3">
        <w:rPr>
          <w:rFonts w:ascii="Tahoma" w:eastAsia="Tahoma" w:hAnsi="Tahoma" w:cs="Tahoma"/>
        </w:rPr>
        <w:t>ych</w:t>
      </w:r>
      <w:r w:rsidRPr="001C3C76">
        <w:rPr>
          <w:rFonts w:ascii="Tahoma" w:eastAsia="Tahoma" w:hAnsi="Tahoma" w:cs="Tahoma"/>
          <w:spacing w:val="6"/>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7"/>
        </w:rPr>
        <w:t xml:space="preserve"> </w:t>
      </w:r>
      <w:r w:rsidR="00A320F3">
        <w:rPr>
          <w:rFonts w:ascii="Tahoma" w:eastAsia="Tahoma" w:hAnsi="Tahoma" w:cs="Tahoma"/>
        </w:rPr>
        <w:t>powyżej</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00FA72B5">
        <w:rPr>
          <w:rFonts w:ascii="Tahoma" w:eastAsia="Tahoma" w:hAnsi="Tahoma" w:cs="Tahoma"/>
        </w:rPr>
        <w:t>ją</w:t>
      </w:r>
      <w:r w:rsidRPr="001C3C76">
        <w:rPr>
          <w:rFonts w:ascii="Tahoma" w:eastAsia="Tahoma" w:hAnsi="Tahoma" w:cs="Tahoma"/>
          <w:spacing w:val="-6"/>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2"/>
        </w:rPr>
        <w:t>s</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w:t>
      </w:r>
    </w:p>
    <w:p w14:paraId="43BA7FE4" w14:textId="77777777" w:rsidR="00E9625C" w:rsidRDefault="00E9625C" w:rsidP="003A7D54">
      <w:pPr>
        <w:tabs>
          <w:tab w:val="num" w:pos="426"/>
        </w:tabs>
        <w:spacing w:line="276" w:lineRule="auto"/>
        <w:ind w:left="426" w:right="14" w:hanging="426"/>
        <w:jc w:val="both"/>
        <w:rPr>
          <w:rFonts w:ascii="Tahoma" w:eastAsia="Tahoma" w:hAnsi="Tahoma" w:cs="Tahoma"/>
        </w:rPr>
      </w:pPr>
    </w:p>
    <w:p w14:paraId="6720185E" w14:textId="06AAF7B7" w:rsidR="002B56A5" w:rsidRDefault="002B56A5" w:rsidP="003A7D54">
      <w:pPr>
        <w:tabs>
          <w:tab w:val="num" w:pos="426"/>
        </w:tabs>
        <w:spacing w:line="276" w:lineRule="auto"/>
        <w:ind w:left="426" w:right="14" w:hanging="426"/>
        <w:jc w:val="center"/>
        <w:rPr>
          <w:rFonts w:ascii="Tahoma" w:eastAsia="Tahoma" w:hAnsi="Tahoma" w:cs="Tahoma"/>
        </w:rPr>
      </w:pPr>
      <w:r w:rsidRPr="006B41A9">
        <w:rPr>
          <w:rFonts w:ascii="Tahoma" w:eastAsia="Tahoma" w:hAnsi="Tahoma" w:cs="Tahoma"/>
          <w:b/>
        </w:rPr>
        <w:t>Trwałość projektu</w:t>
      </w:r>
    </w:p>
    <w:p w14:paraId="70BBA4DB" w14:textId="5553B09A" w:rsidR="00942F4E" w:rsidRDefault="00280ADA" w:rsidP="003A7D54">
      <w:pPr>
        <w:tabs>
          <w:tab w:val="num" w:pos="426"/>
        </w:tabs>
        <w:spacing w:line="276" w:lineRule="auto"/>
        <w:ind w:left="426" w:right="14" w:hanging="426"/>
        <w:jc w:val="center"/>
        <w:rPr>
          <w:rFonts w:ascii="Tahoma" w:eastAsia="Tahoma" w:hAnsi="Tahoma" w:cs="Tahoma"/>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8</w:t>
      </w:r>
      <w:r w:rsidR="00051F06" w:rsidRPr="00BD725D">
        <w:rPr>
          <w:rFonts w:ascii="Tahoma" w:eastAsia="Tahoma" w:hAnsi="Tahoma" w:cs="Tahoma"/>
        </w:rPr>
        <w:t>.</w:t>
      </w:r>
      <w:r w:rsidR="00051F06" w:rsidRPr="001C3C76">
        <w:rPr>
          <w:rStyle w:val="Odwoanieprzypisudolnego"/>
          <w:rFonts w:ascii="Tahoma" w:eastAsia="Tahoma" w:hAnsi="Tahoma" w:cs="Tahoma"/>
          <w:spacing w:val="2"/>
          <w:w w:val="99"/>
        </w:rPr>
        <w:footnoteReference w:id="50"/>
      </w:r>
    </w:p>
    <w:p w14:paraId="5B198F5E" w14:textId="397B98A3" w:rsidR="003F571D" w:rsidRPr="00C052A5" w:rsidRDefault="00280ADA" w:rsidP="00E43CDE">
      <w:pPr>
        <w:pStyle w:val="Akapitzlist"/>
        <w:numPr>
          <w:ilvl w:val="0"/>
          <w:numId w:val="22"/>
        </w:numPr>
        <w:tabs>
          <w:tab w:val="clear" w:pos="360"/>
        </w:tabs>
        <w:spacing w:line="276" w:lineRule="auto"/>
        <w:ind w:left="426" w:right="14" w:hanging="426"/>
        <w:jc w:val="both"/>
        <w:rPr>
          <w:rFonts w:ascii="Tahoma" w:eastAsia="Tahoma" w:hAnsi="Tahoma" w:cs="Tahoma"/>
        </w:rPr>
      </w:pPr>
      <w:r w:rsidRPr="001C0E06">
        <w:rPr>
          <w:rFonts w:ascii="Tahoma" w:eastAsia="Tahoma" w:hAnsi="Tahoma" w:cs="Tahoma"/>
        </w:rPr>
        <w:t>B</w:t>
      </w:r>
      <w:r w:rsidRPr="00C052A5">
        <w:rPr>
          <w:rFonts w:ascii="Tahoma" w:eastAsia="Tahoma" w:hAnsi="Tahoma" w:cs="Tahoma"/>
        </w:rPr>
        <w:t>enef</w:t>
      </w:r>
      <w:r w:rsidRPr="001C0E06">
        <w:rPr>
          <w:rFonts w:ascii="Tahoma" w:eastAsia="Tahoma" w:hAnsi="Tahoma" w:cs="Tahoma"/>
        </w:rPr>
        <w:t>i</w:t>
      </w:r>
      <w:r w:rsidRPr="00C052A5">
        <w:rPr>
          <w:rFonts w:ascii="Tahoma" w:eastAsia="Tahoma" w:hAnsi="Tahoma" w:cs="Tahoma"/>
        </w:rPr>
        <w:t>cjen</w:t>
      </w:r>
      <w:r w:rsidRPr="001C0E06">
        <w:rPr>
          <w:rFonts w:ascii="Tahoma" w:eastAsia="Tahoma" w:hAnsi="Tahoma" w:cs="Tahoma"/>
        </w:rPr>
        <w:t>t</w:t>
      </w:r>
      <w:r w:rsidRPr="00C052A5">
        <w:rPr>
          <w:rFonts w:ascii="Tahoma" w:eastAsia="Tahoma" w:hAnsi="Tahoma" w:cs="Tahoma"/>
        </w:rPr>
        <w:t xml:space="preserve"> </w:t>
      </w:r>
      <w:r w:rsidRPr="001C0E06">
        <w:rPr>
          <w:rFonts w:ascii="Tahoma" w:eastAsia="Tahoma" w:hAnsi="Tahoma" w:cs="Tahoma"/>
        </w:rPr>
        <w:t>z</w:t>
      </w:r>
      <w:r w:rsidRPr="00C052A5">
        <w:rPr>
          <w:rFonts w:ascii="Tahoma" w:eastAsia="Tahoma" w:hAnsi="Tahoma" w:cs="Tahoma"/>
        </w:rPr>
        <w:t>o</w:t>
      </w:r>
      <w:r w:rsidRPr="001C0E06">
        <w:rPr>
          <w:rFonts w:ascii="Tahoma" w:eastAsia="Tahoma" w:hAnsi="Tahoma" w:cs="Tahoma"/>
        </w:rPr>
        <w:t>bo</w:t>
      </w:r>
      <w:r w:rsidRPr="00C052A5">
        <w:rPr>
          <w:rFonts w:ascii="Tahoma" w:eastAsia="Tahoma" w:hAnsi="Tahoma" w:cs="Tahoma"/>
        </w:rPr>
        <w:t>w</w:t>
      </w:r>
      <w:r w:rsidRPr="001C0E06">
        <w:rPr>
          <w:rFonts w:ascii="Tahoma" w:eastAsia="Tahoma" w:hAnsi="Tahoma" w:cs="Tahoma"/>
        </w:rPr>
        <w:t>i</w:t>
      </w:r>
      <w:r w:rsidRPr="00C052A5">
        <w:rPr>
          <w:rFonts w:ascii="Tahoma" w:eastAsia="Tahoma" w:hAnsi="Tahoma" w:cs="Tahoma"/>
        </w:rPr>
        <w:t>ą</w:t>
      </w:r>
      <w:r w:rsidRPr="001C0E06">
        <w:rPr>
          <w:rFonts w:ascii="Tahoma" w:eastAsia="Tahoma" w:hAnsi="Tahoma" w:cs="Tahoma"/>
        </w:rPr>
        <w:t>zu</w:t>
      </w:r>
      <w:r w:rsidRPr="00C052A5">
        <w:rPr>
          <w:rFonts w:ascii="Tahoma" w:eastAsia="Tahoma" w:hAnsi="Tahoma" w:cs="Tahoma"/>
        </w:rPr>
        <w:t>j</w:t>
      </w:r>
      <w:r w:rsidRPr="001C0E06">
        <w:rPr>
          <w:rFonts w:ascii="Tahoma" w:eastAsia="Tahoma" w:hAnsi="Tahoma" w:cs="Tahoma"/>
        </w:rPr>
        <w:t>e</w:t>
      </w:r>
      <w:r w:rsidRPr="00C052A5">
        <w:rPr>
          <w:rFonts w:ascii="Tahoma" w:eastAsia="Tahoma" w:hAnsi="Tahoma" w:cs="Tahoma"/>
        </w:rPr>
        <w:t xml:space="preserve"> </w:t>
      </w:r>
      <w:r w:rsidRPr="001C0E06">
        <w:rPr>
          <w:rFonts w:ascii="Tahoma" w:eastAsia="Tahoma" w:hAnsi="Tahoma" w:cs="Tahoma"/>
        </w:rPr>
        <w:t>s</w:t>
      </w:r>
      <w:r w:rsidRPr="00C052A5">
        <w:rPr>
          <w:rFonts w:ascii="Tahoma" w:eastAsia="Tahoma" w:hAnsi="Tahoma" w:cs="Tahoma"/>
        </w:rPr>
        <w:t>i</w:t>
      </w:r>
      <w:r w:rsidRPr="001C0E06">
        <w:rPr>
          <w:rFonts w:ascii="Tahoma" w:eastAsia="Tahoma" w:hAnsi="Tahoma" w:cs="Tahoma"/>
        </w:rPr>
        <w:t>ę</w:t>
      </w:r>
      <w:r w:rsidRPr="00C052A5">
        <w:rPr>
          <w:rFonts w:ascii="Tahoma" w:eastAsia="Tahoma" w:hAnsi="Tahoma" w:cs="Tahoma"/>
        </w:rPr>
        <w:t xml:space="preserve"> </w:t>
      </w:r>
      <w:r w:rsidRPr="001C0E06">
        <w:rPr>
          <w:rFonts w:ascii="Tahoma" w:eastAsia="Tahoma" w:hAnsi="Tahoma" w:cs="Tahoma"/>
        </w:rPr>
        <w:t>zgod</w:t>
      </w:r>
      <w:r w:rsidRPr="00C052A5">
        <w:rPr>
          <w:rFonts w:ascii="Tahoma" w:eastAsia="Tahoma" w:hAnsi="Tahoma" w:cs="Tahoma"/>
        </w:rPr>
        <w:t>n</w:t>
      </w:r>
      <w:r w:rsidRPr="001C0E06">
        <w:rPr>
          <w:rFonts w:ascii="Tahoma" w:eastAsia="Tahoma" w:hAnsi="Tahoma" w:cs="Tahoma"/>
        </w:rPr>
        <w:t>ie</w:t>
      </w:r>
      <w:r w:rsidRPr="00C052A5">
        <w:rPr>
          <w:rFonts w:ascii="Tahoma" w:eastAsia="Tahoma" w:hAnsi="Tahoma" w:cs="Tahoma"/>
        </w:rPr>
        <w:t xml:space="preserve"> </w:t>
      </w:r>
      <w:r w:rsidRPr="001C0E06">
        <w:rPr>
          <w:rFonts w:ascii="Tahoma" w:eastAsia="Tahoma" w:hAnsi="Tahoma" w:cs="Tahoma"/>
        </w:rPr>
        <w:t>z</w:t>
      </w:r>
      <w:r w:rsidRPr="00C052A5">
        <w:rPr>
          <w:rFonts w:ascii="Tahoma" w:eastAsia="Tahoma" w:hAnsi="Tahoma" w:cs="Tahoma"/>
        </w:rPr>
        <w:t xml:space="preserve"> a</w:t>
      </w:r>
      <w:r w:rsidRPr="001C0E06">
        <w:rPr>
          <w:rFonts w:ascii="Tahoma" w:eastAsia="Tahoma" w:hAnsi="Tahoma" w:cs="Tahoma"/>
        </w:rPr>
        <w:t>r</w:t>
      </w:r>
      <w:r w:rsidRPr="00C052A5">
        <w:rPr>
          <w:rFonts w:ascii="Tahoma" w:eastAsia="Tahoma" w:hAnsi="Tahoma" w:cs="Tahoma"/>
        </w:rPr>
        <w:t>t</w:t>
      </w:r>
      <w:r w:rsidRPr="001C0E06">
        <w:rPr>
          <w:rFonts w:ascii="Tahoma" w:eastAsia="Tahoma" w:hAnsi="Tahoma" w:cs="Tahoma"/>
        </w:rPr>
        <w:t>.</w:t>
      </w:r>
      <w:r w:rsidRPr="00C052A5">
        <w:rPr>
          <w:rFonts w:ascii="Tahoma" w:eastAsia="Tahoma" w:hAnsi="Tahoma" w:cs="Tahoma"/>
        </w:rPr>
        <w:t xml:space="preserve"> 7</w:t>
      </w:r>
      <w:r w:rsidRPr="001C0E06">
        <w:rPr>
          <w:rFonts w:ascii="Tahoma" w:eastAsia="Tahoma" w:hAnsi="Tahoma" w:cs="Tahoma"/>
        </w:rPr>
        <w:t>1</w:t>
      </w:r>
      <w:r w:rsidRPr="00C052A5">
        <w:rPr>
          <w:rFonts w:ascii="Tahoma" w:eastAsia="Tahoma" w:hAnsi="Tahoma" w:cs="Tahoma"/>
        </w:rPr>
        <w:t xml:space="preserve"> </w:t>
      </w:r>
      <w:r w:rsidR="00DC6420" w:rsidRPr="00C052A5">
        <w:rPr>
          <w:rFonts w:ascii="Tahoma" w:eastAsia="Tahoma" w:hAnsi="Tahoma" w:cs="Tahoma"/>
        </w:rPr>
        <w:t>R</w:t>
      </w:r>
      <w:r w:rsidRPr="001C0E06">
        <w:rPr>
          <w:rFonts w:ascii="Tahoma" w:eastAsia="Tahoma" w:hAnsi="Tahoma" w:cs="Tahoma"/>
        </w:rPr>
        <w:t>ozpo</w:t>
      </w:r>
      <w:r w:rsidRPr="00C052A5">
        <w:rPr>
          <w:rFonts w:ascii="Tahoma" w:eastAsia="Tahoma" w:hAnsi="Tahoma" w:cs="Tahoma"/>
        </w:rPr>
        <w:t>r</w:t>
      </w:r>
      <w:r w:rsidRPr="001C0E06">
        <w:rPr>
          <w:rFonts w:ascii="Tahoma" w:eastAsia="Tahoma" w:hAnsi="Tahoma" w:cs="Tahoma"/>
        </w:rPr>
        <w:t>z</w:t>
      </w:r>
      <w:r w:rsidRPr="00C052A5">
        <w:rPr>
          <w:rFonts w:ascii="Tahoma" w:eastAsia="Tahoma" w:hAnsi="Tahoma" w:cs="Tahoma"/>
        </w:rPr>
        <w:t>ą</w:t>
      </w:r>
      <w:r w:rsidRPr="001C0E06">
        <w:rPr>
          <w:rFonts w:ascii="Tahoma" w:eastAsia="Tahoma" w:hAnsi="Tahoma" w:cs="Tahoma"/>
        </w:rPr>
        <w:t>dz</w:t>
      </w:r>
      <w:r w:rsidRPr="00C052A5">
        <w:rPr>
          <w:rFonts w:ascii="Tahoma" w:eastAsia="Tahoma" w:hAnsi="Tahoma" w:cs="Tahoma"/>
        </w:rPr>
        <w:t>en</w:t>
      </w:r>
      <w:r w:rsidRPr="001C0E06">
        <w:rPr>
          <w:rFonts w:ascii="Tahoma" w:eastAsia="Tahoma" w:hAnsi="Tahoma" w:cs="Tahoma"/>
        </w:rPr>
        <w:t>ia</w:t>
      </w:r>
      <w:r w:rsidRPr="00C052A5">
        <w:rPr>
          <w:rFonts w:ascii="Tahoma" w:eastAsia="Tahoma" w:hAnsi="Tahoma" w:cs="Tahoma"/>
        </w:rPr>
        <w:t xml:space="preserve"> </w:t>
      </w:r>
      <w:r w:rsidRPr="001C0E06">
        <w:rPr>
          <w:rFonts w:ascii="Tahoma" w:eastAsia="Tahoma" w:hAnsi="Tahoma" w:cs="Tahoma"/>
        </w:rPr>
        <w:t>o</w:t>
      </w:r>
      <w:r w:rsidRPr="00C052A5">
        <w:rPr>
          <w:rFonts w:ascii="Tahoma" w:eastAsia="Tahoma" w:hAnsi="Tahoma" w:cs="Tahoma"/>
        </w:rPr>
        <w:t>g</w:t>
      </w:r>
      <w:r w:rsidRPr="001C0E06">
        <w:rPr>
          <w:rFonts w:ascii="Tahoma" w:eastAsia="Tahoma" w:hAnsi="Tahoma" w:cs="Tahoma"/>
        </w:rPr>
        <w:t>ól</w:t>
      </w:r>
      <w:r w:rsidRPr="00C052A5">
        <w:rPr>
          <w:rFonts w:ascii="Tahoma" w:eastAsia="Tahoma" w:hAnsi="Tahoma" w:cs="Tahoma"/>
        </w:rPr>
        <w:t>ne</w:t>
      </w:r>
      <w:r w:rsidRPr="001C0E06">
        <w:rPr>
          <w:rFonts w:ascii="Tahoma" w:eastAsia="Tahoma" w:hAnsi="Tahoma" w:cs="Tahoma"/>
        </w:rPr>
        <w:t>go</w:t>
      </w:r>
      <w:r w:rsidR="00B96815" w:rsidRPr="001C0E06">
        <w:rPr>
          <w:rFonts w:ascii="Tahoma" w:eastAsia="Tahoma" w:hAnsi="Tahoma" w:cs="Tahoma"/>
        </w:rPr>
        <w:t xml:space="preserve"> oraz właściwym Regulamin</w:t>
      </w:r>
      <w:r w:rsidR="00E80896">
        <w:rPr>
          <w:rFonts w:ascii="Tahoma" w:eastAsia="Tahoma" w:hAnsi="Tahoma" w:cs="Tahoma"/>
        </w:rPr>
        <w:t>em</w:t>
      </w:r>
      <w:r w:rsidR="00B96815" w:rsidRPr="001C0E06">
        <w:rPr>
          <w:rFonts w:ascii="Tahoma" w:eastAsia="Tahoma" w:hAnsi="Tahoma" w:cs="Tahoma"/>
        </w:rPr>
        <w:t xml:space="preserve"> konkursu</w:t>
      </w:r>
      <w:r w:rsidRPr="00C052A5">
        <w:rPr>
          <w:rFonts w:ascii="Tahoma" w:eastAsia="Tahoma" w:hAnsi="Tahoma" w:cs="Tahoma"/>
        </w:rPr>
        <w:t xml:space="preserve"> </w:t>
      </w:r>
      <w:r w:rsidRPr="001C0E06">
        <w:rPr>
          <w:rFonts w:ascii="Tahoma" w:eastAsia="Tahoma" w:hAnsi="Tahoma" w:cs="Tahoma"/>
        </w:rPr>
        <w:t>do</w:t>
      </w:r>
      <w:r w:rsidRPr="00C052A5">
        <w:rPr>
          <w:rFonts w:ascii="Tahoma" w:eastAsia="Tahoma" w:hAnsi="Tahoma" w:cs="Tahoma"/>
        </w:rPr>
        <w:t xml:space="preserve"> </w:t>
      </w:r>
      <w:r w:rsidR="001C0E06" w:rsidRPr="00C052A5">
        <w:rPr>
          <w:rFonts w:ascii="Tahoma" w:eastAsia="Tahoma" w:hAnsi="Tahoma" w:cs="Tahoma"/>
        </w:rPr>
        <w:t>zapewnienia</w:t>
      </w:r>
      <w:r w:rsidRPr="00C052A5">
        <w:rPr>
          <w:rFonts w:ascii="Tahoma" w:eastAsia="Tahoma" w:hAnsi="Tahoma" w:cs="Tahoma"/>
        </w:rPr>
        <w:t xml:space="preserve"> </w:t>
      </w:r>
      <w:r w:rsidRPr="00652FCF">
        <w:rPr>
          <w:rFonts w:ascii="Tahoma" w:eastAsia="Tahoma" w:hAnsi="Tahoma" w:cs="Tahoma"/>
        </w:rPr>
        <w:t>trwałości</w:t>
      </w:r>
      <w:r w:rsidR="00E80896" w:rsidRPr="00C052A5">
        <w:rPr>
          <w:rFonts w:ascii="Tahoma" w:eastAsia="Tahoma" w:hAnsi="Tahoma" w:cs="Tahoma"/>
        </w:rPr>
        <w:t xml:space="preserve"> projektu, </w:t>
      </w:r>
      <w:r w:rsidR="003F571D" w:rsidRPr="00C052A5">
        <w:rPr>
          <w:rFonts w:ascii="Tahoma" w:eastAsia="Tahoma" w:hAnsi="Tahoma" w:cs="Tahoma"/>
        </w:rPr>
        <w:t>z zastrzeżeniem ust. 2.</w:t>
      </w:r>
    </w:p>
    <w:p w14:paraId="0262A10A" w14:textId="75AB8B5A" w:rsidR="00E80896" w:rsidRPr="00C052A5" w:rsidRDefault="003F571D" w:rsidP="00E43CDE">
      <w:pPr>
        <w:pStyle w:val="Akapitzlist"/>
        <w:numPr>
          <w:ilvl w:val="0"/>
          <w:numId w:val="22"/>
        </w:numPr>
        <w:tabs>
          <w:tab w:val="clear" w:pos="360"/>
        </w:tabs>
        <w:spacing w:line="276" w:lineRule="auto"/>
        <w:ind w:left="426" w:right="14" w:hanging="426"/>
        <w:jc w:val="both"/>
        <w:rPr>
          <w:rFonts w:ascii="Tahoma" w:eastAsia="Tahoma" w:hAnsi="Tahoma" w:cs="Tahoma"/>
        </w:rPr>
      </w:pPr>
      <w:r w:rsidRPr="00C052A5">
        <w:rPr>
          <w:rFonts w:ascii="Tahoma" w:eastAsia="Tahoma" w:hAnsi="Tahoma" w:cs="Tahoma"/>
        </w:rPr>
        <w:t xml:space="preserve">Beneficjent ma obowiązek zachowania trwałości rezultatów zgodnie z wnioskiem </w:t>
      </w:r>
      <w:r w:rsidR="00A85E96">
        <w:rPr>
          <w:rFonts w:ascii="Tahoma" w:eastAsia="Tahoma" w:hAnsi="Tahoma" w:cs="Tahoma"/>
        </w:rPr>
        <w:br/>
      </w:r>
      <w:r w:rsidRPr="00C052A5">
        <w:rPr>
          <w:rFonts w:ascii="Tahoma" w:eastAsia="Tahoma" w:hAnsi="Tahoma" w:cs="Tahoma"/>
        </w:rPr>
        <w:t>o dofinansowanie</w:t>
      </w:r>
      <w:r w:rsidR="00E80896" w:rsidRPr="00C052A5">
        <w:rPr>
          <w:rFonts w:ascii="Tahoma" w:eastAsia="Tahoma" w:hAnsi="Tahoma" w:cs="Tahoma"/>
        </w:rPr>
        <w:t xml:space="preserve"> projektu</w:t>
      </w:r>
      <w:r w:rsidRPr="00C052A5">
        <w:rPr>
          <w:rFonts w:ascii="Tahoma" w:eastAsia="Tahoma" w:hAnsi="Tahoma" w:cs="Tahoma"/>
        </w:rPr>
        <w:t>.</w:t>
      </w:r>
    </w:p>
    <w:p w14:paraId="2A96B121" w14:textId="0A8FB3AF" w:rsidR="00942F4E" w:rsidRPr="00BE521A" w:rsidRDefault="00280ADA" w:rsidP="00E43CDE">
      <w:pPr>
        <w:pStyle w:val="Akapitzlist"/>
        <w:numPr>
          <w:ilvl w:val="0"/>
          <w:numId w:val="22"/>
        </w:numPr>
        <w:tabs>
          <w:tab w:val="clear" w:pos="360"/>
        </w:tabs>
        <w:spacing w:line="276" w:lineRule="auto"/>
        <w:ind w:left="426" w:right="14" w:hanging="426"/>
        <w:jc w:val="both"/>
        <w:rPr>
          <w:rFonts w:ascii="Tahoma" w:eastAsia="Tahoma" w:hAnsi="Tahoma" w:cs="Tahoma"/>
        </w:rPr>
      </w:pPr>
      <w:r w:rsidRPr="00C052A5">
        <w:rPr>
          <w:rFonts w:ascii="Tahoma" w:eastAsia="Tahoma" w:hAnsi="Tahoma" w:cs="Tahoma"/>
        </w:rPr>
        <w:t>Beneficjent niezw</w:t>
      </w:r>
      <w:r w:rsidRPr="00BE521A">
        <w:rPr>
          <w:rFonts w:ascii="Tahoma" w:eastAsia="Tahoma" w:hAnsi="Tahoma" w:cs="Tahoma"/>
        </w:rPr>
        <w:t>ł</w:t>
      </w:r>
      <w:r w:rsidRPr="00C052A5">
        <w:rPr>
          <w:rFonts w:ascii="Tahoma" w:eastAsia="Tahoma" w:hAnsi="Tahoma" w:cs="Tahoma"/>
        </w:rPr>
        <w:t>oczn</w:t>
      </w:r>
      <w:r w:rsidRPr="00BE521A">
        <w:rPr>
          <w:rFonts w:ascii="Tahoma" w:eastAsia="Tahoma" w:hAnsi="Tahoma" w:cs="Tahoma"/>
        </w:rPr>
        <w:t>i</w:t>
      </w:r>
      <w:r w:rsidRPr="00C052A5">
        <w:rPr>
          <w:rFonts w:ascii="Tahoma" w:eastAsia="Tahoma" w:hAnsi="Tahoma" w:cs="Tahoma"/>
        </w:rPr>
        <w:t>e inf</w:t>
      </w:r>
      <w:r w:rsidRPr="00BE521A">
        <w:rPr>
          <w:rFonts w:ascii="Tahoma" w:eastAsia="Tahoma" w:hAnsi="Tahoma" w:cs="Tahoma"/>
        </w:rPr>
        <w:t>o</w:t>
      </w:r>
      <w:r w:rsidRPr="00C052A5">
        <w:rPr>
          <w:rFonts w:ascii="Tahoma" w:eastAsia="Tahoma" w:hAnsi="Tahoma" w:cs="Tahoma"/>
        </w:rPr>
        <w:t xml:space="preserve">rmuje </w:t>
      </w:r>
      <w:r w:rsidRPr="00BE521A">
        <w:rPr>
          <w:rFonts w:ascii="Tahoma" w:eastAsia="Tahoma" w:hAnsi="Tahoma" w:cs="Tahoma"/>
        </w:rPr>
        <w:t>I</w:t>
      </w:r>
      <w:r w:rsidRPr="00C052A5">
        <w:rPr>
          <w:rFonts w:ascii="Tahoma" w:eastAsia="Tahoma" w:hAnsi="Tahoma" w:cs="Tahoma"/>
        </w:rPr>
        <w:t>Z o w</w:t>
      </w:r>
      <w:r w:rsidRPr="00BE521A">
        <w:rPr>
          <w:rFonts w:ascii="Tahoma" w:eastAsia="Tahoma" w:hAnsi="Tahoma" w:cs="Tahoma"/>
        </w:rPr>
        <w:t>s</w:t>
      </w:r>
      <w:r w:rsidRPr="00C052A5">
        <w:rPr>
          <w:rFonts w:ascii="Tahoma" w:eastAsia="Tahoma" w:hAnsi="Tahoma" w:cs="Tahoma"/>
        </w:rPr>
        <w:t>zelkich oko</w:t>
      </w:r>
      <w:r w:rsidRPr="00BE521A">
        <w:rPr>
          <w:rFonts w:ascii="Tahoma" w:eastAsia="Tahoma" w:hAnsi="Tahoma" w:cs="Tahoma"/>
        </w:rPr>
        <w:t>l</w:t>
      </w:r>
      <w:r w:rsidRPr="00C052A5">
        <w:rPr>
          <w:rFonts w:ascii="Tahoma" w:eastAsia="Tahoma" w:hAnsi="Tahoma" w:cs="Tahoma"/>
        </w:rPr>
        <w:t>ic</w:t>
      </w:r>
      <w:r w:rsidRPr="00BE521A">
        <w:rPr>
          <w:rFonts w:ascii="Tahoma" w:eastAsia="Tahoma" w:hAnsi="Tahoma" w:cs="Tahoma"/>
        </w:rPr>
        <w:t>zn</w:t>
      </w:r>
      <w:r w:rsidRPr="00C052A5">
        <w:rPr>
          <w:rFonts w:ascii="Tahoma" w:eastAsia="Tahoma" w:hAnsi="Tahoma" w:cs="Tahoma"/>
        </w:rPr>
        <w:t xml:space="preserve">ościach </w:t>
      </w:r>
      <w:r w:rsidRPr="00BE521A">
        <w:rPr>
          <w:rFonts w:ascii="Tahoma" w:eastAsia="Tahoma" w:hAnsi="Tahoma" w:cs="Tahoma"/>
        </w:rPr>
        <w:t>mo</w:t>
      </w:r>
      <w:r w:rsidRPr="00C052A5">
        <w:rPr>
          <w:rFonts w:ascii="Tahoma" w:eastAsia="Tahoma" w:hAnsi="Tahoma" w:cs="Tahoma"/>
        </w:rPr>
        <w:t xml:space="preserve">gących </w:t>
      </w:r>
      <w:r w:rsidRPr="00BE521A">
        <w:rPr>
          <w:rFonts w:ascii="Tahoma" w:eastAsia="Tahoma" w:hAnsi="Tahoma" w:cs="Tahoma"/>
        </w:rPr>
        <w:t>p</w:t>
      </w:r>
      <w:r w:rsidRPr="00C052A5">
        <w:rPr>
          <w:rFonts w:ascii="Tahoma" w:eastAsia="Tahoma" w:hAnsi="Tahoma" w:cs="Tahoma"/>
        </w:rPr>
        <w:t>ow</w:t>
      </w:r>
      <w:r w:rsidRPr="00BE521A">
        <w:rPr>
          <w:rFonts w:ascii="Tahoma" w:eastAsia="Tahoma" w:hAnsi="Tahoma" w:cs="Tahoma"/>
        </w:rPr>
        <w:t>od</w:t>
      </w:r>
      <w:r w:rsidRPr="00C052A5">
        <w:rPr>
          <w:rFonts w:ascii="Tahoma" w:eastAsia="Tahoma" w:hAnsi="Tahoma" w:cs="Tahoma"/>
        </w:rPr>
        <w:t>ować</w:t>
      </w:r>
      <w:r w:rsidR="00110B02" w:rsidRPr="00C052A5">
        <w:rPr>
          <w:rFonts w:ascii="Tahoma" w:eastAsia="Tahoma" w:hAnsi="Tahoma" w:cs="Tahoma"/>
        </w:rPr>
        <w:t xml:space="preserve"> </w:t>
      </w:r>
      <w:r w:rsidRPr="00BE521A">
        <w:rPr>
          <w:rFonts w:ascii="Tahoma" w:eastAsia="Tahoma" w:hAnsi="Tahoma" w:cs="Tahoma"/>
        </w:rPr>
        <w:t>naruszenie</w:t>
      </w:r>
      <w:r w:rsidR="00F63544" w:rsidRPr="00BE521A">
        <w:rPr>
          <w:rFonts w:ascii="Tahoma" w:eastAsia="Tahoma" w:hAnsi="Tahoma" w:cs="Tahoma"/>
        </w:rPr>
        <w:t xml:space="preserve"> </w:t>
      </w:r>
      <w:r w:rsidRPr="00C052A5">
        <w:rPr>
          <w:rFonts w:ascii="Tahoma" w:eastAsia="Tahoma" w:hAnsi="Tahoma" w:cs="Tahoma"/>
        </w:rPr>
        <w:t>t</w:t>
      </w:r>
      <w:r w:rsidRPr="00BE521A">
        <w:rPr>
          <w:rFonts w:ascii="Tahoma" w:eastAsia="Tahoma" w:hAnsi="Tahoma" w:cs="Tahoma"/>
        </w:rPr>
        <w:t>r</w:t>
      </w:r>
      <w:r w:rsidRPr="00C052A5">
        <w:rPr>
          <w:rFonts w:ascii="Tahoma" w:eastAsia="Tahoma" w:hAnsi="Tahoma" w:cs="Tahoma"/>
        </w:rPr>
        <w:t>wa</w:t>
      </w:r>
      <w:r w:rsidRPr="00BE521A">
        <w:rPr>
          <w:rFonts w:ascii="Tahoma" w:eastAsia="Tahoma" w:hAnsi="Tahoma" w:cs="Tahoma"/>
        </w:rPr>
        <w:t>łoś</w:t>
      </w:r>
      <w:r w:rsidRPr="00C052A5">
        <w:rPr>
          <w:rFonts w:ascii="Tahoma" w:eastAsia="Tahoma" w:hAnsi="Tahoma" w:cs="Tahoma"/>
        </w:rPr>
        <w:t>c</w:t>
      </w:r>
      <w:r w:rsidRPr="00BE521A">
        <w:rPr>
          <w:rFonts w:ascii="Tahoma" w:eastAsia="Tahoma" w:hAnsi="Tahoma" w:cs="Tahoma"/>
        </w:rPr>
        <w:t>i</w:t>
      </w:r>
      <w:r w:rsidRPr="00C052A5">
        <w:rPr>
          <w:rFonts w:ascii="Tahoma" w:eastAsia="Tahoma" w:hAnsi="Tahoma" w:cs="Tahoma"/>
        </w:rPr>
        <w:t xml:space="preserve"> </w:t>
      </w:r>
      <w:r w:rsidRPr="00BE521A">
        <w:rPr>
          <w:rFonts w:ascii="Tahoma" w:eastAsia="Tahoma" w:hAnsi="Tahoma" w:cs="Tahoma"/>
        </w:rPr>
        <w:t>pr</w:t>
      </w:r>
      <w:r w:rsidRPr="00C052A5">
        <w:rPr>
          <w:rFonts w:ascii="Tahoma" w:eastAsia="Tahoma" w:hAnsi="Tahoma" w:cs="Tahoma"/>
        </w:rPr>
        <w:t>ojek</w:t>
      </w:r>
      <w:r w:rsidRPr="00BE521A">
        <w:rPr>
          <w:rFonts w:ascii="Tahoma" w:eastAsia="Tahoma" w:hAnsi="Tahoma" w:cs="Tahoma"/>
        </w:rPr>
        <w:t>t</w:t>
      </w:r>
      <w:r w:rsidRPr="00C052A5">
        <w:rPr>
          <w:rFonts w:ascii="Tahoma" w:eastAsia="Tahoma" w:hAnsi="Tahoma" w:cs="Tahoma"/>
        </w:rPr>
        <w:t>u</w:t>
      </w:r>
      <w:r w:rsidRPr="00BE521A">
        <w:rPr>
          <w:rFonts w:ascii="Tahoma" w:eastAsia="Tahoma" w:hAnsi="Tahoma" w:cs="Tahoma"/>
        </w:rPr>
        <w:t>.</w:t>
      </w:r>
    </w:p>
    <w:p w14:paraId="21E6BDCD" w14:textId="18459027" w:rsidR="003F571D" w:rsidRPr="005E700D" w:rsidRDefault="003F571D" w:rsidP="00E43CDE">
      <w:pPr>
        <w:pStyle w:val="Akapitzlist"/>
        <w:numPr>
          <w:ilvl w:val="0"/>
          <w:numId w:val="22"/>
        </w:numPr>
        <w:tabs>
          <w:tab w:val="clear" w:pos="360"/>
        </w:tabs>
        <w:spacing w:line="276" w:lineRule="auto"/>
        <w:ind w:left="426" w:right="14" w:hanging="426"/>
        <w:jc w:val="both"/>
        <w:rPr>
          <w:rFonts w:ascii="Tahoma" w:eastAsia="Tahoma" w:hAnsi="Tahoma" w:cs="Tahoma"/>
        </w:rPr>
      </w:pPr>
      <w:r w:rsidRPr="003F571D">
        <w:rPr>
          <w:rFonts w:ascii="Tahoma" w:eastAsia="Tahoma" w:hAnsi="Tahoma" w:cs="Tahoma"/>
        </w:rPr>
        <w:t>Inwestycje w infrastrukturę</w:t>
      </w:r>
      <w:r w:rsidR="00E80896">
        <w:rPr>
          <w:rStyle w:val="Odwoanieprzypisudolnego"/>
          <w:rFonts w:ascii="Tahoma" w:eastAsia="Tahoma" w:hAnsi="Tahoma" w:cs="Tahoma"/>
        </w:rPr>
        <w:footnoteReference w:id="51"/>
      </w:r>
      <w:r w:rsidR="00E80896">
        <w:rPr>
          <w:rFonts w:ascii="Tahoma" w:eastAsia="Tahoma" w:hAnsi="Tahoma" w:cs="Tahoma"/>
        </w:rPr>
        <w:t xml:space="preserve"> oraz inwestycje produkcyjne</w:t>
      </w:r>
      <w:r w:rsidR="00E80896">
        <w:rPr>
          <w:rStyle w:val="Odwoanieprzypisudolnego"/>
          <w:rFonts w:ascii="Tahoma" w:eastAsia="Tahoma" w:hAnsi="Tahoma" w:cs="Tahoma"/>
        </w:rPr>
        <w:footnoteReference w:id="52"/>
      </w:r>
      <w:r w:rsidRPr="003F571D">
        <w:rPr>
          <w:rFonts w:ascii="Tahoma" w:eastAsia="Tahoma" w:hAnsi="Tahoma" w:cs="Tahoma"/>
        </w:rPr>
        <w:t xml:space="preserve"> </w:t>
      </w:r>
      <w:r w:rsidRPr="005E700D">
        <w:rPr>
          <w:rFonts w:ascii="Tahoma" w:eastAsia="Tahoma" w:hAnsi="Tahoma" w:cs="Tahoma"/>
        </w:rPr>
        <w:t>są możliwe do sfinansowania w ramach projektu wyłącznie, jeżeli zostanie zagwarantowana trwałość zgodnie z postanowieniami art. 71 rozporządzenia ogólnego.</w:t>
      </w:r>
    </w:p>
    <w:p w14:paraId="74885BED" w14:textId="7DE5069B" w:rsidR="001D3F4A" w:rsidRDefault="00280ADA" w:rsidP="001D3F4A">
      <w:pPr>
        <w:pStyle w:val="Akapitzlist"/>
        <w:numPr>
          <w:ilvl w:val="0"/>
          <w:numId w:val="22"/>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position w:val="-1"/>
        </w:rPr>
        <w:t>B</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position w:val="-1"/>
        </w:rPr>
        <w:t>i</w:t>
      </w:r>
      <w:r w:rsidRPr="001C3C76">
        <w:rPr>
          <w:rFonts w:ascii="Tahoma" w:eastAsia="Tahoma" w:hAnsi="Tahoma" w:cs="Tahoma"/>
          <w:spacing w:val="2"/>
          <w:position w:val="-1"/>
        </w:rPr>
        <w:t>c</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t</w:t>
      </w:r>
      <w:r w:rsidRPr="001C3C76">
        <w:rPr>
          <w:rFonts w:ascii="Tahoma" w:eastAsia="Tahoma" w:hAnsi="Tahoma" w:cs="Tahoma"/>
          <w:spacing w:val="32"/>
          <w:position w:val="-1"/>
        </w:rPr>
        <w:t xml:space="preserve"> </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position w:val="-1"/>
        </w:rPr>
        <w:t>st</w:t>
      </w:r>
      <w:r w:rsidRPr="001C3C76">
        <w:rPr>
          <w:rFonts w:ascii="Tahoma" w:eastAsia="Tahoma" w:hAnsi="Tahoma" w:cs="Tahoma"/>
          <w:spacing w:val="35"/>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w:t>
      </w:r>
      <w:r w:rsidRPr="001C3C76">
        <w:rPr>
          <w:rFonts w:ascii="Tahoma" w:eastAsia="Tahoma" w:hAnsi="Tahoma" w:cs="Tahoma"/>
          <w:spacing w:val="4"/>
          <w:position w:val="-1"/>
        </w:rPr>
        <w:t>a</w:t>
      </w:r>
      <w:r w:rsidRPr="001C3C76">
        <w:rPr>
          <w:rFonts w:ascii="Tahoma" w:eastAsia="Tahoma" w:hAnsi="Tahoma" w:cs="Tahoma"/>
          <w:spacing w:val="-1"/>
          <w:position w:val="-1"/>
        </w:rPr>
        <w:t>n</w:t>
      </w:r>
      <w:r w:rsidRPr="001C3C76">
        <w:rPr>
          <w:rFonts w:ascii="Tahoma" w:eastAsia="Tahoma" w:hAnsi="Tahoma" w:cs="Tahoma"/>
          <w:position w:val="-1"/>
        </w:rPr>
        <w:t>y</w:t>
      </w:r>
      <w:r w:rsidRPr="001C3C76">
        <w:rPr>
          <w:rFonts w:ascii="Tahoma" w:eastAsia="Tahoma" w:hAnsi="Tahoma" w:cs="Tahoma"/>
          <w:spacing w:val="26"/>
          <w:position w:val="-1"/>
        </w:rPr>
        <w:t xml:space="preserve"> </w:t>
      </w:r>
      <w:r w:rsidRPr="001C3C76">
        <w:rPr>
          <w:rFonts w:ascii="Tahoma" w:eastAsia="Tahoma" w:hAnsi="Tahoma" w:cs="Tahoma"/>
          <w:position w:val="-1"/>
        </w:rPr>
        <w:t>zgo</w:t>
      </w:r>
      <w:r w:rsidRPr="001C3C76">
        <w:rPr>
          <w:rFonts w:ascii="Tahoma" w:eastAsia="Tahoma" w:hAnsi="Tahoma" w:cs="Tahoma"/>
          <w:spacing w:val="2"/>
          <w:position w:val="-1"/>
        </w:rPr>
        <w:t>d</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2"/>
          <w:position w:val="-1"/>
        </w:rPr>
        <w:t xml:space="preserve"> </w:t>
      </w:r>
      <w:r w:rsidRPr="001C3C76">
        <w:rPr>
          <w:rFonts w:ascii="Tahoma" w:eastAsia="Tahoma" w:hAnsi="Tahoma" w:cs="Tahoma"/>
          <w:position w:val="-1"/>
        </w:rPr>
        <w:t>z</w:t>
      </w:r>
      <w:r w:rsidRPr="001C3C76">
        <w:rPr>
          <w:rFonts w:ascii="Tahoma" w:eastAsia="Tahoma" w:hAnsi="Tahoma" w:cs="Tahoma"/>
          <w:spacing w:val="38"/>
          <w:position w:val="-1"/>
        </w:rPr>
        <w:t xml:space="preserve"> </w:t>
      </w:r>
      <w:r w:rsidR="00C035F0">
        <w:rPr>
          <w:rFonts w:ascii="Tahoma" w:eastAsia="Tahoma" w:hAnsi="Tahoma" w:cs="Tahoma"/>
          <w:position w:val="-1"/>
        </w:rPr>
        <w:t xml:space="preserve"> wezwaniem do</w:t>
      </w:r>
      <w:r w:rsidRPr="001C3C76">
        <w:rPr>
          <w:rFonts w:ascii="Tahoma" w:eastAsia="Tahoma" w:hAnsi="Tahoma" w:cs="Tahoma"/>
          <w:spacing w:val="31"/>
          <w:position w:val="-1"/>
        </w:rPr>
        <w:t xml:space="preserve"> </w:t>
      </w:r>
      <w:r w:rsidRPr="001C3C76">
        <w:rPr>
          <w:rFonts w:ascii="Tahoma" w:eastAsia="Tahoma" w:hAnsi="Tahoma" w:cs="Tahoma"/>
          <w:position w:val="-1"/>
        </w:rPr>
        <w:t>z</w:t>
      </w:r>
      <w:r w:rsidRPr="001C3C76">
        <w:rPr>
          <w:rFonts w:ascii="Tahoma" w:eastAsia="Tahoma" w:hAnsi="Tahoma" w:cs="Tahoma"/>
          <w:spacing w:val="1"/>
          <w:position w:val="-1"/>
        </w:rPr>
        <w:t>w</w:t>
      </w:r>
      <w:r w:rsidRPr="001C3C76">
        <w:rPr>
          <w:rFonts w:ascii="Tahoma" w:eastAsia="Tahoma" w:hAnsi="Tahoma" w:cs="Tahoma"/>
          <w:position w:val="-1"/>
        </w:rPr>
        <w:t>ro</w:t>
      </w:r>
      <w:r w:rsidRPr="001C3C76">
        <w:rPr>
          <w:rFonts w:ascii="Tahoma" w:eastAsia="Tahoma" w:hAnsi="Tahoma" w:cs="Tahoma"/>
          <w:spacing w:val="1"/>
          <w:position w:val="-1"/>
        </w:rPr>
        <w:t>t</w:t>
      </w:r>
      <w:r w:rsidRPr="001C3C76">
        <w:rPr>
          <w:rFonts w:ascii="Tahoma" w:eastAsia="Tahoma" w:hAnsi="Tahoma" w:cs="Tahoma"/>
          <w:position w:val="-1"/>
        </w:rPr>
        <w:t>u</w:t>
      </w:r>
      <w:r w:rsidRPr="001C3C76">
        <w:rPr>
          <w:rFonts w:ascii="Tahoma" w:eastAsia="Tahoma" w:hAnsi="Tahoma" w:cs="Tahoma"/>
          <w:spacing w:val="31"/>
          <w:position w:val="-1"/>
        </w:rPr>
        <w:t xml:space="preserve"> </w:t>
      </w:r>
      <w:r w:rsidRPr="001C3C76">
        <w:rPr>
          <w:rFonts w:ascii="Tahoma" w:eastAsia="Tahoma" w:hAnsi="Tahoma" w:cs="Tahoma"/>
          <w:position w:val="-1"/>
        </w:rPr>
        <w:t>i</w:t>
      </w:r>
      <w:r w:rsidRPr="001C3C76">
        <w:rPr>
          <w:rFonts w:ascii="Tahoma" w:eastAsia="Tahoma" w:hAnsi="Tahoma" w:cs="Tahoma"/>
          <w:spacing w:val="38"/>
          <w:position w:val="-1"/>
        </w:rPr>
        <w:t xml:space="preserve"> </w:t>
      </w:r>
      <w:r w:rsidRPr="001C3C76">
        <w:rPr>
          <w:rFonts w:ascii="Tahoma" w:eastAsia="Tahoma" w:hAnsi="Tahoma" w:cs="Tahoma"/>
          <w:position w:val="-1"/>
        </w:rPr>
        <w:t>w</w:t>
      </w:r>
      <w:r w:rsidRPr="001C3C76">
        <w:rPr>
          <w:rFonts w:ascii="Tahoma" w:eastAsia="Tahoma" w:hAnsi="Tahoma" w:cs="Tahoma"/>
          <w:spacing w:val="38"/>
          <w:position w:val="-1"/>
        </w:rPr>
        <w:t xml:space="preserve"> </w:t>
      </w:r>
      <w:r w:rsidRPr="001C3C76">
        <w:rPr>
          <w:rFonts w:ascii="Tahoma" w:eastAsia="Tahoma" w:hAnsi="Tahoma" w:cs="Tahoma"/>
          <w:position w:val="-1"/>
        </w:rPr>
        <w:t>t</w:t>
      </w:r>
      <w:r w:rsidRPr="001C3C76">
        <w:rPr>
          <w:rFonts w:ascii="Tahoma" w:eastAsia="Tahoma" w:hAnsi="Tahoma" w:cs="Tahoma"/>
          <w:spacing w:val="1"/>
          <w:position w:val="-1"/>
        </w:rPr>
        <w:t>e</w:t>
      </w:r>
      <w:r w:rsidRPr="001C3C76">
        <w:rPr>
          <w:rFonts w:ascii="Tahoma" w:eastAsia="Tahoma" w:hAnsi="Tahoma" w:cs="Tahoma"/>
          <w:position w:val="-1"/>
        </w:rPr>
        <w:t>r</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1"/>
          <w:position w:val="-1"/>
        </w:rPr>
        <w:t xml:space="preserve"> </w:t>
      </w:r>
      <w:r w:rsidRPr="001C3C76">
        <w:rPr>
          <w:rFonts w:ascii="Tahoma" w:eastAsia="Tahoma" w:hAnsi="Tahoma" w:cs="Tahoma"/>
          <w:spacing w:val="1"/>
          <w:position w:val="-1"/>
        </w:rPr>
        <w:t>w</w:t>
      </w:r>
      <w:r w:rsidRPr="001C3C76">
        <w:rPr>
          <w:rFonts w:ascii="Tahoma" w:eastAsia="Tahoma" w:hAnsi="Tahoma" w:cs="Tahoma"/>
          <w:spacing w:val="-1"/>
          <w:position w:val="-1"/>
        </w:rPr>
        <w:t>y</w:t>
      </w:r>
      <w:r w:rsidRPr="001C3C76">
        <w:rPr>
          <w:rFonts w:ascii="Tahoma" w:eastAsia="Tahoma" w:hAnsi="Tahoma" w:cs="Tahoma"/>
          <w:spacing w:val="3"/>
          <w:position w:val="-1"/>
        </w:rPr>
        <w:t>z</w:t>
      </w:r>
      <w:r w:rsidRPr="001C3C76">
        <w:rPr>
          <w:rFonts w:ascii="Tahoma" w:eastAsia="Tahoma" w:hAnsi="Tahoma" w:cs="Tahoma"/>
          <w:spacing w:val="1"/>
          <w:position w:val="-1"/>
        </w:rPr>
        <w:t>na</w:t>
      </w:r>
      <w:r w:rsidRPr="001C3C76">
        <w:rPr>
          <w:rFonts w:ascii="Tahoma" w:eastAsia="Tahoma" w:hAnsi="Tahoma" w:cs="Tahoma"/>
          <w:spacing w:val="-1"/>
          <w:position w:val="-1"/>
        </w:rPr>
        <w:t>c</w:t>
      </w:r>
      <w:r w:rsidRPr="001C3C76">
        <w:rPr>
          <w:rFonts w:ascii="Tahoma" w:eastAsia="Tahoma" w:hAnsi="Tahoma" w:cs="Tahoma"/>
          <w:position w:val="-1"/>
        </w:rPr>
        <w:t>zon</w:t>
      </w:r>
      <w:r w:rsidRPr="001C3C76">
        <w:rPr>
          <w:rFonts w:ascii="Tahoma" w:eastAsia="Tahoma" w:hAnsi="Tahoma" w:cs="Tahoma"/>
          <w:spacing w:val="-1"/>
          <w:position w:val="-1"/>
        </w:rPr>
        <w:t>y</w:t>
      </w:r>
      <w:r w:rsidRPr="001C3C76">
        <w:rPr>
          <w:rFonts w:ascii="Tahoma" w:eastAsia="Tahoma" w:hAnsi="Tahoma" w:cs="Tahoma"/>
          <w:position w:val="-1"/>
        </w:rPr>
        <w:t>m</w:t>
      </w:r>
      <w:r w:rsidRPr="001C3C76">
        <w:rPr>
          <w:rFonts w:ascii="Tahoma" w:eastAsia="Tahoma" w:hAnsi="Tahoma" w:cs="Tahoma"/>
          <w:spacing w:val="29"/>
          <w:position w:val="-1"/>
        </w:rPr>
        <w:t xml:space="preserve"> </w:t>
      </w:r>
      <w:r w:rsidRPr="001C3C76">
        <w:rPr>
          <w:rFonts w:ascii="Tahoma" w:eastAsia="Tahoma" w:hAnsi="Tahoma" w:cs="Tahoma"/>
          <w:position w:val="-1"/>
        </w:rPr>
        <w:t>pr</w:t>
      </w:r>
      <w:r w:rsidRPr="001C3C76">
        <w:rPr>
          <w:rFonts w:ascii="Tahoma" w:eastAsia="Tahoma" w:hAnsi="Tahoma" w:cs="Tahoma"/>
          <w:spacing w:val="1"/>
          <w:position w:val="-1"/>
        </w:rPr>
        <w:t>ze</w:t>
      </w:r>
      <w:r w:rsidRPr="001C3C76">
        <w:rPr>
          <w:rFonts w:ascii="Tahoma" w:eastAsia="Tahoma" w:hAnsi="Tahoma" w:cs="Tahoma"/>
          <w:position w:val="-1"/>
        </w:rPr>
        <w:t>z</w:t>
      </w:r>
      <w:r w:rsidRPr="001C3C76">
        <w:rPr>
          <w:rFonts w:ascii="Tahoma" w:eastAsia="Tahoma" w:hAnsi="Tahoma" w:cs="Tahoma"/>
          <w:spacing w:val="34"/>
          <w:position w:val="-1"/>
        </w:rPr>
        <w:t xml:space="preserve"> </w:t>
      </w:r>
      <w:r w:rsidR="00E03F00" w:rsidRPr="001C3C76">
        <w:rPr>
          <w:rFonts w:ascii="Tahoma" w:eastAsia="Tahoma" w:hAnsi="Tahoma" w:cs="Tahoma"/>
          <w:w w:val="99"/>
          <w:position w:val="-1"/>
        </w:rPr>
        <w:t>IZ</w:t>
      </w:r>
      <w:r w:rsidR="00FA72B5">
        <w:rPr>
          <w:rFonts w:ascii="Tahoma" w:eastAsia="Tahoma" w:hAnsi="Tahoma" w:cs="Tahoma"/>
          <w:w w:val="99"/>
          <w:position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rócić</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w:t>
      </w:r>
      <w:r w:rsidR="00C035F0">
        <w:rPr>
          <w:rFonts w:ascii="Tahoma" w:eastAsia="Tahoma" w:hAnsi="Tahoma" w:cs="Tahoma"/>
        </w:rPr>
        <w:t xml:space="preserve"> i</w:t>
      </w:r>
      <w:r w:rsidR="00127A42">
        <w:rPr>
          <w:rFonts w:ascii="Tahoma" w:eastAsia="Tahoma" w:hAnsi="Tahoma" w:cs="Tahoma"/>
        </w:rPr>
        <w:t xml:space="preserve"> ś</w:t>
      </w:r>
      <w:r w:rsidR="00C035F0">
        <w:rPr>
          <w:rFonts w:ascii="Tahoma" w:eastAsia="Tahoma" w:hAnsi="Tahoma" w:cs="Tahoma"/>
        </w:rPr>
        <w:t>rodki PFRON</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2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18"/>
        </w:rPr>
        <w:t xml:space="preserve"> </w:t>
      </w:r>
      <w:r w:rsidRPr="001C3C76">
        <w:rPr>
          <w:rFonts w:ascii="Tahoma" w:eastAsia="Tahoma" w:hAnsi="Tahoma" w:cs="Tahoma"/>
        </w:rPr>
        <w:t>dla</w:t>
      </w:r>
      <w:r w:rsidRPr="001C3C76">
        <w:rPr>
          <w:rFonts w:ascii="Tahoma" w:eastAsia="Tahoma" w:hAnsi="Tahoma" w:cs="Tahoma"/>
          <w:spacing w:val="25"/>
        </w:rPr>
        <w:t xml:space="preserve"> </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zg</w:t>
      </w:r>
      <w:r w:rsidRPr="001C3C76">
        <w:rPr>
          <w:rFonts w:ascii="Tahoma" w:eastAsia="Tahoma" w:hAnsi="Tahoma" w:cs="Tahoma"/>
          <w:spacing w:val="2"/>
        </w:rPr>
        <w:t>o</w:t>
      </w:r>
      <w:r w:rsidRPr="001C3C76">
        <w:rPr>
          <w:rFonts w:ascii="Tahoma" w:eastAsia="Tahoma" w:hAnsi="Tahoma" w:cs="Tahoma"/>
        </w:rPr>
        <w:t>dnie z</w:t>
      </w:r>
      <w:r w:rsidRPr="001C3C76">
        <w:rPr>
          <w:rFonts w:ascii="Tahoma" w:eastAsia="Tahoma" w:hAnsi="Tahoma" w:cs="Tahoma"/>
          <w:spacing w:val="21"/>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18"/>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 xml:space="preserve">7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8"/>
        </w:rPr>
        <w:t xml:space="preserve"> </w:t>
      </w:r>
      <w:r w:rsidRPr="001C3C76">
        <w:rPr>
          <w:rFonts w:ascii="Tahoma" w:eastAsia="Tahoma" w:hAnsi="Tahoma" w:cs="Tahoma"/>
          <w:spacing w:val="1"/>
        </w:rPr>
        <w:t>2</w:t>
      </w:r>
      <w:r w:rsidRPr="001C3C76">
        <w:rPr>
          <w:rFonts w:ascii="Tahoma" w:eastAsia="Tahoma" w:hAnsi="Tahoma" w:cs="Tahoma"/>
        </w:rPr>
        <w:t>7</w:t>
      </w:r>
      <w:r w:rsidRPr="001C3C76">
        <w:rPr>
          <w:rFonts w:ascii="Tahoma" w:eastAsia="Tahoma" w:hAnsi="Tahoma" w:cs="Tahoma"/>
          <w:spacing w:val="9"/>
        </w:rPr>
        <w:t xml:space="preserve"> </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rpnia</w:t>
      </w:r>
      <w:r w:rsidRPr="001C3C76">
        <w:rPr>
          <w:rFonts w:ascii="Tahoma" w:eastAsia="Tahoma" w:hAnsi="Tahoma" w:cs="Tahoma"/>
          <w:spacing w:val="7"/>
        </w:rPr>
        <w:t xml:space="preserve"> </w:t>
      </w:r>
      <w:r w:rsidRPr="001C3C76">
        <w:rPr>
          <w:rFonts w:ascii="Tahoma" w:eastAsia="Tahoma" w:hAnsi="Tahoma" w:cs="Tahoma"/>
          <w:spacing w:val="-1"/>
        </w:rPr>
        <w:t>20</w:t>
      </w:r>
      <w:r w:rsidRPr="001C3C76">
        <w:rPr>
          <w:rFonts w:ascii="Tahoma" w:eastAsia="Tahoma" w:hAnsi="Tahoma" w:cs="Tahoma"/>
          <w:spacing w:val="1"/>
        </w:rPr>
        <w:t>0</w:t>
      </w:r>
      <w:r w:rsidRPr="001C3C76">
        <w:rPr>
          <w:rFonts w:ascii="Tahoma" w:eastAsia="Tahoma" w:hAnsi="Tahoma" w:cs="Tahoma"/>
        </w:rPr>
        <w:t>9</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2"/>
        </w:rPr>
        <w:t>u</w:t>
      </w:r>
      <w:r w:rsidRPr="001C3C76">
        <w:rPr>
          <w:rFonts w:ascii="Tahoma" w:eastAsia="Tahoma" w:hAnsi="Tahoma" w:cs="Tahoma"/>
        </w:rPr>
        <w:t>bli</w:t>
      </w:r>
      <w:r w:rsidRPr="001C3C76">
        <w:rPr>
          <w:rFonts w:ascii="Tahoma" w:eastAsia="Tahoma" w:hAnsi="Tahoma" w:cs="Tahoma"/>
          <w:spacing w:val="2"/>
        </w:rPr>
        <w:t>c</w:t>
      </w:r>
      <w:r w:rsidRPr="001C3C76">
        <w:rPr>
          <w:rFonts w:ascii="Tahoma" w:eastAsia="Tahoma" w:hAnsi="Tahoma" w:cs="Tahoma"/>
        </w:rPr>
        <w:t>zn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 w</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gdy</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6"/>
        </w:rPr>
        <w:t xml:space="preserve"> </w:t>
      </w:r>
      <w:r w:rsidRPr="001C3C76">
        <w:rPr>
          <w:rFonts w:ascii="Tahoma" w:eastAsia="Tahoma" w:hAnsi="Tahoma" w:cs="Tahoma"/>
        </w:rPr>
        <w:t>tr</w:t>
      </w:r>
      <w:r w:rsidRPr="001C3C76">
        <w:rPr>
          <w:rFonts w:ascii="Tahoma" w:eastAsia="Tahoma" w:hAnsi="Tahoma" w:cs="Tahoma"/>
          <w:spacing w:val="1"/>
        </w:rPr>
        <w:t>wa</w:t>
      </w:r>
      <w:r w:rsidRPr="001C3C76">
        <w:rPr>
          <w:rFonts w:ascii="Tahoma" w:eastAsia="Tahoma" w:hAnsi="Tahoma" w:cs="Tahoma"/>
        </w:rPr>
        <w:t>ło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pią</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sł</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spacing w:val="1"/>
        </w:rPr>
        <w:t>7</w:t>
      </w:r>
      <w:r w:rsidRPr="001C3C76">
        <w:rPr>
          <w:rFonts w:ascii="Tahoma" w:eastAsia="Tahoma" w:hAnsi="Tahoma" w:cs="Tahoma"/>
        </w:rPr>
        <w:t>1</w:t>
      </w:r>
      <w:r w:rsidRPr="001C3C76">
        <w:rPr>
          <w:rFonts w:ascii="Tahoma" w:eastAsia="Tahoma" w:hAnsi="Tahoma" w:cs="Tahoma"/>
          <w:spacing w:val="10"/>
        </w:rPr>
        <w:t xml:space="preserve"> </w:t>
      </w:r>
      <w:r w:rsidR="00DC6420" w:rsidRPr="001C3C76">
        <w:rPr>
          <w:rFonts w:ascii="Tahoma" w:eastAsia="Tahoma" w:hAnsi="Tahoma" w:cs="Tahoma"/>
        </w:rPr>
        <w:t>R</w:t>
      </w:r>
      <w:r w:rsidRPr="001C3C76">
        <w:rPr>
          <w:rFonts w:ascii="Tahoma" w:eastAsia="Tahoma" w:hAnsi="Tahoma" w:cs="Tahoma"/>
        </w:rPr>
        <w:t>oz</w:t>
      </w:r>
      <w:r w:rsidRPr="001C3C76">
        <w:rPr>
          <w:rFonts w:ascii="Tahoma" w:eastAsia="Tahoma" w:hAnsi="Tahoma" w:cs="Tahoma"/>
          <w:spacing w:val="3"/>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ogól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5"/>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127A42">
        <w:rPr>
          <w:rFonts w:ascii="Tahoma" w:eastAsia="Tahoma" w:hAnsi="Tahoma" w:cs="Tahoma"/>
        </w:rPr>
        <w:t xml:space="preserve"> i ś</w:t>
      </w:r>
      <w:r w:rsidR="00C035F0">
        <w:rPr>
          <w:rFonts w:ascii="Tahoma" w:eastAsia="Tahoma" w:hAnsi="Tahoma" w:cs="Tahoma"/>
        </w:rPr>
        <w:t>rodków PFRON</w:t>
      </w:r>
      <w:r w:rsidRPr="001C3C76">
        <w:rPr>
          <w:rFonts w:ascii="Tahoma" w:eastAsia="Tahoma" w:hAnsi="Tahoma" w:cs="Tahoma"/>
          <w:spacing w:val="-2"/>
        </w:rPr>
        <w:t xml:space="preserve"> </w:t>
      </w:r>
      <w:r w:rsidRPr="00D60F4D">
        <w:rPr>
          <w:rFonts w:ascii="Tahoma" w:eastAsia="Tahoma" w:hAnsi="Tahoma" w:cs="Tahoma"/>
        </w:rPr>
        <w:t>pr</w:t>
      </w:r>
      <w:r w:rsidRPr="00D60F4D">
        <w:rPr>
          <w:rFonts w:ascii="Tahoma" w:eastAsia="Tahoma" w:hAnsi="Tahoma" w:cs="Tahoma"/>
          <w:spacing w:val="1"/>
        </w:rPr>
        <w:t>z</w:t>
      </w:r>
      <w:r w:rsidRPr="00D60F4D">
        <w:rPr>
          <w:rFonts w:ascii="Tahoma" w:eastAsia="Tahoma" w:hAnsi="Tahoma" w:cs="Tahoma"/>
          <w:spacing w:val="-1"/>
        </w:rPr>
        <w:t>y</w:t>
      </w:r>
      <w:r w:rsidRPr="00D60F4D">
        <w:rPr>
          <w:rFonts w:ascii="Tahoma" w:eastAsia="Tahoma" w:hAnsi="Tahoma" w:cs="Tahoma"/>
        </w:rPr>
        <w:t>p</w:t>
      </w:r>
      <w:r w:rsidRPr="00D60F4D">
        <w:rPr>
          <w:rFonts w:ascii="Tahoma" w:eastAsia="Tahoma" w:hAnsi="Tahoma" w:cs="Tahoma"/>
          <w:spacing w:val="1"/>
        </w:rPr>
        <w:t>a</w:t>
      </w:r>
      <w:r w:rsidRPr="00D60F4D">
        <w:rPr>
          <w:rFonts w:ascii="Tahoma" w:eastAsia="Tahoma" w:hAnsi="Tahoma" w:cs="Tahoma"/>
        </w:rPr>
        <w:t>d</w:t>
      </w:r>
      <w:r w:rsidRPr="00D60F4D">
        <w:rPr>
          <w:rFonts w:ascii="Tahoma" w:eastAsia="Tahoma" w:hAnsi="Tahoma" w:cs="Tahoma"/>
          <w:spacing w:val="1"/>
        </w:rPr>
        <w:t>a</w:t>
      </w:r>
      <w:r w:rsidRPr="00D60F4D">
        <w:rPr>
          <w:rFonts w:ascii="Tahoma" w:eastAsia="Tahoma" w:hAnsi="Tahoma" w:cs="Tahoma"/>
          <w:spacing w:val="-1"/>
        </w:rPr>
        <w:t>j</w:t>
      </w:r>
      <w:r w:rsidRPr="00D60F4D">
        <w:rPr>
          <w:rFonts w:ascii="Tahoma" w:eastAsia="Tahoma" w:hAnsi="Tahoma" w:cs="Tahoma"/>
          <w:spacing w:val="1"/>
        </w:rPr>
        <w:t>ą</w:t>
      </w:r>
      <w:r w:rsidRPr="00D60F4D">
        <w:rPr>
          <w:rFonts w:ascii="Tahoma" w:eastAsia="Tahoma" w:hAnsi="Tahoma" w:cs="Tahoma"/>
          <w:spacing w:val="-1"/>
        </w:rPr>
        <w:t>c</w:t>
      </w:r>
      <w:r w:rsidRPr="00D60F4D">
        <w:rPr>
          <w:rFonts w:ascii="Tahoma" w:eastAsia="Tahoma" w:hAnsi="Tahoma" w:cs="Tahoma"/>
        </w:rPr>
        <w:t>a</w:t>
      </w:r>
      <w:r w:rsidRPr="00D60F4D">
        <w:rPr>
          <w:rFonts w:ascii="Tahoma" w:eastAsia="Tahoma" w:hAnsi="Tahoma" w:cs="Tahoma"/>
          <w:spacing w:val="-11"/>
        </w:rPr>
        <w:t xml:space="preserve"> </w:t>
      </w:r>
      <w:r w:rsidRPr="00D60F4D">
        <w:rPr>
          <w:rFonts w:ascii="Tahoma" w:eastAsia="Tahoma" w:hAnsi="Tahoma" w:cs="Tahoma"/>
        </w:rPr>
        <w:t>do</w:t>
      </w:r>
      <w:r w:rsidRPr="00D60F4D">
        <w:rPr>
          <w:rFonts w:ascii="Tahoma" w:eastAsia="Tahoma" w:hAnsi="Tahoma" w:cs="Tahoma"/>
          <w:spacing w:val="-1"/>
        </w:rPr>
        <w:t xml:space="preserve"> </w:t>
      </w:r>
      <w:r w:rsidRPr="00D60F4D">
        <w:rPr>
          <w:rFonts w:ascii="Tahoma" w:eastAsia="Tahoma" w:hAnsi="Tahoma" w:cs="Tahoma"/>
        </w:rPr>
        <w:t>z</w:t>
      </w:r>
      <w:r w:rsidRPr="00D60F4D">
        <w:rPr>
          <w:rFonts w:ascii="Tahoma" w:eastAsia="Tahoma" w:hAnsi="Tahoma" w:cs="Tahoma"/>
          <w:spacing w:val="1"/>
        </w:rPr>
        <w:t>w</w:t>
      </w:r>
      <w:r w:rsidRPr="00D60F4D">
        <w:rPr>
          <w:rFonts w:ascii="Tahoma" w:eastAsia="Tahoma" w:hAnsi="Tahoma" w:cs="Tahoma"/>
          <w:spacing w:val="2"/>
        </w:rPr>
        <w:t>r</w:t>
      </w:r>
      <w:r w:rsidRPr="00D60F4D">
        <w:rPr>
          <w:rFonts w:ascii="Tahoma" w:eastAsia="Tahoma" w:hAnsi="Tahoma" w:cs="Tahoma"/>
        </w:rPr>
        <w:t>otu</w:t>
      </w:r>
      <w:r w:rsidRPr="00D60F4D">
        <w:rPr>
          <w:rFonts w:ascii="Tahoma" w:eastAsia="Tahoma" w:hAnsi="Tahoma" w:cs="Tahoma"/>
          <w:spacing w:val="-4"/>
        </w:rPr>
        <w:t xml:space="preserve"> </w:t>
      </w:r>
      <w:r w:rsidRPr="00D60F4D">
        <w:rPr>
          <w:rFonts w:ascii="Tahoma" w:eastAsia="Tahoma" w:hAnsi="Tahoma" w:cs="Tahoma"/>
        </w:rPr>
        <w:t>zos</w:t>
      </w:r>
      <w:r w:rsidRPr="00D60F4D">
        <w:rPr>
          <w:rFonts w:ascii="Tahoma" w:eastAsia="Tahoma" w:hAnsi="Tahoma" w:cs="Tahoma"/>
          <w:spacing w:val="1"/>
        </w:rPr>
        <w:t>ta</w:t>
      </w:r>
      <w:r w:rsidRPr="00D60F4D">
        <w:rPr>
          <w:rFonts w:ascii="Tahoma" w:eastAsia="Tahoma" w:hAnsi="Tahoma" w:cs="Tahoma"/>
          <w:spacing w:val="-1"/>
        </w:rPr>
        <w:t>n</w:t>
      </w:r>
      <w:r w:rsidRPr="00D60F4D">
        <w:rPr>
          <w:rFonts w:ascii="Tahoma" w:eastAsia="Tahoma" w:hAnsi="Tahoma" w:cs="Tahoma"/>
        </w:rPr>
        <w:t>ie</w:t>
      </w:r>
      <w:r w:rsidRPr="00D60F4D">
        <w:rPr>
          <w:rFonts w:ascii="Tahoma" w:eastAsia="Tahoma" w:hAnsi="Tahoma" w:cs="Tahoma"/>
          <w:spacing w:val="-7"/>
        </w:rPr>
        <w:t xml:space="preserve"> </w:t>
      </w:r>
      <w:r w:rsidRPr="00D60F4D">
        <w:rPr>
          <w:rFonts w:ascii="Tahoma" w:eastAsia="Tahoma" w:hAnsi="Tahoma" w:cs="Tahoma"/>
        </w:rPr>
        <w:t>o</w:t>
      </w:r>
      <w:r w:rsidRPr="00D60F4D">
        <w:rPr>
          <w:rFonts w:ascii="Tahoma" w:eastAsia="Tahoma" w:hAnsi="Tahoma" w:cs="Tahoma"/>
          <w:spacing w:val="-1"/>
        </w:rPr>
        <w:t>k</w:t>
      </w:r>
      <w:r w:rsidRPr="00D60F4D">
        <w:rPr>
          <w:rFonts w:ascii="Tahoma" w:eastAsia="Tahoma" w:hAnsi="Tahoma" w:cs="Tahoma"/>
        </w:rPr>
        <w:t>r</w:t>
      </w:r>
      <w:r w:rsidRPr="00D60F4D">
        <w:rPr>
          <w:rFonts w:ascii="Tahoma" w:eastAsia="Tahoma" w:hAnsi="Tahoma" w:cs="Tahoma"/>
          <w:spacing w:val="1"/>
        </w:rPr>
        <w:t>e</w:t>
      </w:r>
      <w:r w:rsidRPr="00D60F4D">
        <w:rPr>
          <w:rFonts w:ascii="Tahoma" w:eastAsia="Tahoma" w:hAnsi="Tahoma" w:cs="Tahoma"/>
        </w:rPr>
        <w:t>ś</w:t>
      </w:r>
      <w:r w:rsidRPr="00D60F4D">
        <w:rPr>
          <w:rFonts w:ascii="Tahoma" w:eastAsia="Tahoma" w:hAnsi="Tahoma" w:cs="Tahoma"/>
          <w:spacing w:val="2"/>
        </w:rPr>
        <w:t>l</w:t>
      </w:r>
      <w:r w:rsidRPr="00D60F4D">
        <w:rPr>
          <w:rFonts w:ascii="Tahoma" w:eastAsia="Tahoma" w:hAnsi="Tahoma" w:cs="Tahoma"/>
        </w:rPr>
        <w:t>o</w:t>
      </w:r>
      <w:r w:rsidRPr="00D60F4D">
        <w:rPr>
          <w:rFonts w:ascii="Tahoma" w:eastAsia="Tahoma" w:hAnsi="Tahoma" w:cs="Tahoma"/>
          <w:spacing w:val="1"/>
        </w:rPr>
        <w:t>n</w:t>
      </w:r>
      <w:r w:rsidRPr="00D60F4D">
        <w:rPr>
          <w:rFonts w:ascii="Tahoma" w:eastAsia="Tahoma" w:hAnsi="Tahoma" w:cs="Tahoma"/>
        </w:rPr>
        <w:t>a</w:t>
      </w:r>
      <w:r w:rsidRPr="00D60F4D">
        <w:rPr>
          <w:rFonts w:ascii="Tahoma" w:eastAsia="Tahoma" w:hAnsi="Tahoma" w:cs="Tahoma"/>
          <w:spacing w:val="-7"/>
        </w:rPr>
        <w:t xml:space="preserve"> </w:t>
      </w:r>
      <w:r w:rsidRPr="00D60F4D">
        <w:rPr>
          <w:rFonts w:ascii="Tahoma" w:eastAsia="Tahoma" w:hAnsi="Tahoma" w:cs="Tahoma"/>
        </w:rPr>
        <w:t>pro</w:t>
      </w:r>
      <w:r w:rsidRPr="00D60F4D">
        <w:rPr>
          <w:rFonts w:ascii="Tahoma" w:eastAsia="Tahoma" w:hAnsi="Tahoma" w:cs="Tahoma"/>
          <w:spacing w:val="3"/>
        </w:rPr>
        <w:t>p</w:t>
      </w:r>
      <w:r w:rsidRPr="00D60F4D">
        <w:rPr>
          <w:rFonts w:ascii="Tahoma" w:eastAsia="Tahoma" w:hAnsi="Tahoma" w:cs="Tahoma"/>
        </w:rPr>
        <w:t>or</w:t>
      </w:r>
      <w:r w:rsidRPr="00D60F4D">
        <w:rPr>
          <w:rFonts w:ascii="Tahoma" w:eastAsia="Tahoma" w:hAnsi="Tahoma" w:cs="Tahoma"/>
          <w:spacing w:val="1"/>
        </w:rPr>
        <w:t>c</w:t>
      </w:r>
      <w:r w:rsidRPr="00D60F4D">
        <w:rPr>
          <w:rFonts w:ascii="Tahoma" w:eastAsia="Tahoma" w:hAnsi="Tahoma" w:cs="Tahoma"/>
          <w:spacing w:val="-1"/>
        </w:rPr>
        <w:t>j</w:t>
      </w:r>
      <w:r w:rsidRPr="00D60F4D">
        <w:rPr>
          <w:rFonts w:ascii="Tahoma" w:eastAsia="Tahoma" w:hAnsi="Tahoma" w:cs="Tahoma"/>
        </w:rPr>
        <w:t>o</w:t>
      </w:r>
      <w:r w:rsidRPr="00D60F4D">
        <w:rPr>
          <w:rFonts w:ascii="Tahoma" w:eastAsia="Tahoma" w:hAnsi="Tahoma" w:cs="Tahoma"/>
          <w:spacing w:val="-1"/>
        </w:rPr>
        <w:t>n</w:t>
      </w:r>
      <w:r w:rsidRPr="00D60F4D">
        <w:rPr>
          <w:rFonts w:ascii="Tahoma" w:eastAsia="Tahoma" w:hAnsi="Tahoma" w:cs="Tahoma"/>
          <w:spacing w:val="1"/>
        </w:rPr>
        <w:t>a</w:t>
      </w:r>
      <w:r w:rsidRPr="00D60F4D">
        <w:rPr>
          <w:rFonts w:ascii="Tahoma" w:eastAsia="Tahoma" w:hAnsi="Tahoma" w:cs="Tahoma"/>
        </w:rPr>
        <w:t>l</w:t>
      </w:r>
      <w:r w:rsidRPr="00D60F4D">
        <w:rPr>
          <w:rFonts w:ascii="Tahoma" w:eastAsia="Tahoma" w:hAnsi="Tahoma" w:cs="Tahoma"/>
          <w:spacing w:val="2"/>
        </w:rPr>
        <w:t>n</w:t>
      </w:r>
      <w:r w:rsidRPr="00D60F4D">
        <w:rPr>
          <w:rFonts w:ascii="Tahoma" w:eastAsia="Tahoma" w:hAnsi="Tahoma" w:cs="Tahoma"/>
        </w:rPr>
        <w:t>ie</w:t>
      </w:r>
      <w:r w:rsidRPr="00D60F4D">
        <w:rPr>
          <w:rFonts w:ascii="Tahoma" w:eastAsia="Tahoma" w:hAnsi="Tahoma" w:cs="Tahoma"/>
          <w:spacing w:val="-14"/>
        </w:rPr>
        <w:t xml:space="preserve"> </w:t>
      </w:r>
      <w:r w:rsidRPr="00D60F4D">
        <w:rPr>
          <w:rFonts w:ascii="Tahoma" w:eastAsia="Tahoma" w:hAnsi="Tahoma" w:cs="Tahoma"/>
        </w:rPr>
        <w:t>do</w:t>
      </w:r>
      <w:r w:rsidRPr="00D60F4D">
        <w:rPr>
          <w:rFonts w:ascii="Tahoma" w:eastAsia="Tahoma" w:hAnsi="Tahoma" w:cs="Tahoma"/>
          <w:spacing w:val="-2"/>
        </w:rPr>
        <w:t xml:space="preserve"> </w:t>
      </w:r>
      <w:r w:rsidRPr="00D60F4D">
        <w:rPr>
          <w:rFonts w:ascii="Tahoma" w:eastAsia="Tahoma" w:hAnsi="Tahoma" w:cs="Tahoma"/>
          <w:spacing w:val="2"/>
        </w:rPr>
        <w:t>o</w:t>
      </w:r>
      <w:r w:rsidRPr="00D60F4D">
        <w:rPr>
          <w:rFonts w:ascii="Tahoma" w:eastAsia="Tahoma" w:hAnsi="Tahoma" w:cs="Tahoma"/>
          <w:spacing w:val="-1"/>
        </w:rPr>
        <w:t>k</w:t>
      </w:r>
      <w:r w:rsidRPr="00D60F4D">
        <w:rPr>
          <w:rFonts w:ascii="Tahoma" w:eastAsia="Tahoma" w:hAnsi="Tahoma" w:cs="Tahoma"/>
        </w:rPr>
        <w:t>r</w:t>
      </w:r>
      <w:r w:rsidRPr="00D60F4D">
        <w:rPr>
          <w:rFonts w:ascii="Tahoma" w:eastAsia="Tahoma" w:hAnsi="Tahoma" w:cs="Tahoma"/>
          <w:spacing w:val="1"/>
        </w:rPr>
        <w:t>e</w:t>
      </w:r>
      <w:r w:rsidRPr="00D60F4D">
        <w:rPr>
          <w:rFonts w:ascii="Tahoma" w:eastAsia="Tahoma" w:hAnsi="Tahoma" w:cs="Tahoma"/>
        </w:rPr>
        <w:t>su</w:t>
      </w:r>
      <w:r w:rsidRPr="00D60F4D">
        <w:rPr>
          <w:rFonts w:ascii="Tahoma" w:eastAsia="Tahoma" w:hAnsi="Tahoma" w:cs="Tahoma"/>
          <w:spacing w:val="-5"/>
        </w:rPr>
        <w:t xml:space="preserve"> </w:t>
      </w:r>
      <w:r w:rsidRPr="00D60F4D">
        <w:rPr>
          <w:rFonts w:ascii="Tahoma" w:eastAsia="Tahoma" w:hAnsi="Tahoma" w:cs="Tahoma"/>
          <w:spacing w:val="-1"/>
        </w:rPr>
        <w:t>n</w:t>
      </w:r>
      <w:r w:rsidRPr="00D60F4D">
        <w:rPr>
          <w:rFonts w:ascii="Tahoma" w:eastAsia="Tahoma" w:hAnsi="Tahoma" w:cs="Tahoma"/>
        </w:rPr>
        <w:t>i</w:t>
      </w:r>
      <w:r w:rsidRPr="00D60F4D">
        <w:rPr>
          <w:rFonts w:ascii="Tahoma" w:eastAsia="Tahoma" w:hAnsi="Tahoma" w:cs="Tahoma"/>
          <w:spacing w:val="3"/>
        </w:rPr>
        <w:t>e</w:t>
      </w:r>
      <w:r w:rsidRPr="00D60F4D">
        <w:rPr>
          <w:rFonts w:ascii="Tahoma" w:eastAsia="Tahoma" w:hAnsi="Tahoma" w:cs="Tahoma"/>
          <w:spacing w:val="-1"/>
        </w:rPr>
        <w:t>u</w:t>
      </w:r>
      <w:r w:rsidRPr="00D60F4D">
        <w:rPr>
          <w:rFonts w:ascii="Tahoma" w:eastAsia="Tahoma" w:hAnsi="Tahoma" w:cs="Tahoma"/>
        </w:rPr>
        <w:t>trz</w:t>
      </w:r>
      <w:r w:rsidRPr="00D60F4D">
        <w:rPr>
          <w:rFonts w:ascii="Tahoma" w:eastAsia="Tahoma" w:hAnsi="Tahoma" w:cs="Tahoma"/>
          <w:spacing w:val="1"/>
        </w:rPr>
        <w:t>y</w:t>
      </w:r>
      <w:r w:rsidRPr="00D60F4D">
        <w:rPr>
          <w:rFonts w:ascii="Tahoma" w:eastAsia="Tahoma" w:hAnsi="Tahoma" w:cs="Tahoma"/>
        </w:rPr>
        <w:t>m</w:t>
      </w:r>
      <w:r w:rsidRPr="00D60F4D">
        <w:rPr>
          <w:rFonts w:ascii="Tahoma" w:eastAsia="Tahoma" w:hAnsi="Tahoma" w:cs="Tahoma"/>
          <w:spacing w:val="1"/>
        </w:rPr>
        <w:t>a</w:t>
      </w:r>
      <w:r w:rsidRPr="00D60F4D">
        <w:rPr>
          <w:rFonts w:ascii="Tahoma" w:eastAsia="Tahoma" w:hAnsi="Tahoma" w:cs="Tahoma"/>
          <w:spacing w:val="-1"/>
        </w:rPr>
        <w:t>n</w:t>
      </w:r>
      <w:r w:rsidRPr="00D60F4D">
        <w:rPr>
          <w:rFonts w:ascii="Tahoma" w:eastAsia="Tahoma" w:hAnsi="Tahoma" w:cs="Tahoma"/>
        </w:rPr>
        <w:t>ia</w:t>
      </w:r>
      <w:r w:rsidRPr="00D60F4D">
        <w:rPr>
          <w:rFonts w:ascii="Tahoma" w:eastAsia="Tahoma" w:hAnsi="Tahoma" w:cs="Tahoma"/>
          <w:spacing w:val="-11"/>
        </w:rPr>
        <w:t xml:space="preserve"> </w:t>
      </w:r>
      <w:r w:rsidRPr="00D60F4D">
        <w:rPr>
          <w:rFonts w:ascii="Tahoma" w:eastAsia="Tahoma" w:hAnsi="Tahoma" w:cs="Tahoma"/>
          <w:spacing w:val="1"/>
        </w:rPr>
        <w:t>t</w:t>
      </w:r>
      <w:r w:rsidRPr="00D60F4D">
        <w:rPr>
          <w:rFonts w:ascii="Tahoma" w:eastAsia="Tahoma" w:hAnsi="Tahoma" w:cs="Tahoma"/>
        </w:rPr>
        <w:t>r</w:t>
      </w:r>
      <w:r w:rsidRPr="00D60F4D">
        <w:rPr>
          <w:rFonts w:ascii="Tahoma" w:eastAsia="Tahoma" w:hAnsi="Tahoma" w:cs="Tahoma"/>
          <w:spacing w:val="1"/>
        </w:rPr>
        <w:t>wa</w:t>
      </w:r>
      <w:r w:rsidRPr="00D60F4D">
        <w:rPr>
          <w:rFonts w:ascii="Tahoma" w:eastAsia="Tahoma" w:hAnsi="Tahoma" w:cs="Tahoma"/>
        </w:rPr>
        <w:t>łoś</w:t>
      </w:r>
      <w:r w:rsidRPr="00D60F4D">
        <w:rPr>
          <w:rFonts w:ascii="Tahoma" w:eastAsia="Tahoma" w:hAnsi="Tahoma" w:cs="Tahoma"/>
          <w:spacing w:val="-1"/>
        </w:rPr>
        <w:t>c</w:t>
      </w:r>
      <w:r w:rsidRPr="00D60F4D">
        <w:rPr>
          <w:rFonts w:ascii="Tahoma" w:eastAsia="Tahoma" w:hAnsi="Tahoma" w:cs="Tahoma"/>
        </w:rPr>
        <w:t>i.</w:t>
      </w:r>
    </w:p>
    <w:p w14:paraId="5F32E281" w14:textId="2250FE72" w:rsidR="009120EE" w:rsidRPr="001D3F4A" w:rsidRDefault="00902CD2" w:rsidP="001D3F4A">
      <w:pPr>
        <w:pStyle w:val="Akapitzlist"/>
        <w:numPr>
          <w:ilvl w:val="0"/>
          <w:numId w:val="22"/>
        </w:numPr>
        <w:tabs>
          <w:tab w:val="clear" w:pos="360"/>
        </w:tabs>
        <w:spacing w:line="276" w:lineRule="auto"/>
        <w:ind w:left="426" w:right="14" w:hanging="426"/>
        <w:jc w:val="both"/>
        <w:rPr>
          <w:rFonts w:ascii="Tahoma" w:eastAsia="Tahoma" w:hAnsi="Tahoma" w:cs="Tahoma"/>
        </w:rPr>
      </w:pPr>
      <w:r w:rsidRPr="00DE7725">
        <w:rPr>
          <w:rFonts w:ascii="Tahoma" w:eastAsia="Tahoma" w:hAnsi="Tahoma" w:cs="Tahoma"/>
        </w:rPr>
        <w:t xml:space="preserve">W przypadku, gdy wniosek o dofinansowanie przewiduje trwałość Projektu lub rezultatów, Beneficjent przesyła za pośrednictwem SL2014 w terminie do 30 dni kalendarzowych liczonych </w:t>
      </w:r>
      <w:r>
        <w:rPr>
          <w:rFonts w:ascii="Tahoma" w:eastAsia="Tahoma" w:hAnsi="Tahoma" w:cs="Tahoma"/>
        </w:rPr>
        <w:br/>
      </w:r>
      <w:r w:rsidRPr="009258C7">
        <w:rPr>
          <w:rFonts w:ascii="Tahoma" w:eastAsia="Tahoma" w:hAnsi="Tahoma" w:cs="Tahoma"/>
        </w:rPr>
        <w:t>od dnia zakończenia pierwszego i każdego kolejnego roku trwałości, sprawozdanie potwierdzające zachowanie trwałości Projektu lub rezultatów</w:t>
      </w:r>
      <w:r w:rsidR="00C00E4A">
        <w:rPr>
          <w:rFonts w:ascii="Tahoma" w:eastAsia="Tahoma" w:hAnsi="Tahoma" w:cs="Tahoma"/>
        </w:rPr>
        <w:t>.</w:t>
      </w:r>
      <w:r w:rsidR="00591BDE">
        <w:rPr>
          <w:rStyle w:val="Odwoanieprzypisudolnego"/>
          <w:rFonts w:ascii="Tahoma" w:eastAsia="Tahoma" w:hAnsi="Tahoma" w:cs="Tahoma"/>
        </w:rPr>
        <w:footnoteReference w:id="53"/>
      </w:r>
    </w:p>
    <w:p w14:paraId="38C386CD" w14:textId="77777777" w:rsidR="009A63B9" w:rsidRDefault="009A63B9" w:rsidP="00A33438">
      <w:pPr>
        <w:tabs>
          <w:tab w:val="num" w:pos="426"/>
        </w:tabs>
        <w:spacing w:line="276" w:lineRule="auto"/>
        <w:ind w:right="14"/>
        <w:rPr>
          <w:rFonts w:ascii="Tahoma" w:eastAsia="Tahoma" w:hAnsi="Tahoma" w:cs="Tahoma"/>
          <w:b/>
          <w:spacing w:val="1"/>
        </w:rPr>
      </w:pPr>
    </w:p>
    <w:p w14:paraId="40172B55" w14:textId="77777777" w:rsidR="009A63B9" w:rsidRDefault="009A63B9" w:rsidP="003A7D54">
      <w:pPr>
        <w:tabs>
          <w:tab w:val="num" w:pos="426"/>
        </w:tabs>
        <w:spacing w:line="276" w:lineRule="auto"/>
        <w:ind w:left="426" w:right="14" w:hanging="426"/>
        <w:jc w:val="center"/>
        <w:rPr>
          <w:rFonts w:ascii="Tahoma" w:eastAsia="Tahoma" w:hAnsi="Tahoma" w:cs="Tahoma"/>
          <w:b/>
          <w:spacing w:val="1"/>
        </w:rPr>
      </w:pPr>
    </w:p>
    <w:p w14:paraId="3E285524" w14:textId="77777777" w:rsidR="00942F4E" w:rsidRPr="001C3C76" w:rsidRDefault="00280ADA" w:rsidP="003A7D54">
      <w:pPr>
        <w:tabs>
          <w:tab w:val="num" w:pos="426"/>
        </w:tabs>
        <w:spacing w:line="276" w:lineRule="auto"/>
        <w:ind w:left="426" w:right="14" w:hanging="426"/>
        <w:jc w:val="center"/>
        <w:rPr>
          <w:rFonts w:ascii="Tahoma" w:eastAsia="Tahoma" w:hAnsi="Tahoma" w:cs="Tahoma"/>
        </w:rPr>
      </w:pPr>
      <w:r w:rsidRPr="001C3C76">
        <w:rPr>
          <w:rFonts w:ascii="Tahoma" w:eastAsia="Tahoma" w:hAnsi="Tahoma" w:cs="Tahoma"/>
          <w:b/>
          <w:spacing w:val="1"/>
        </w:rPr>
        <w:t>Z</w:t>
      </w:r>
      <w:r w:rsidRPr="001C3C76">
        <w:rPr>
          <w:rFonts w:ascii="Tahoma" w:eastAsia="Tahoma" w:hAnsi="Tahoma" w:cs="Tahoma"/>
          <w:b/>
        </w:rPr>
        <w:t>a</w:t>
      </w:r>
      <w:r w:rsidRPr="001C3C76">
        <w:rPr>
          <w:rFonts w:ascii="Tahoma" w:eastAsia="Tahoma" w:hAnsi="Tahoma" w:cs="Tahoma"/>
          <w:b/>
          <w:spacing w:val="-1"/>
        </w:rPr>
        <w:t>be</w:t>
      </w:r>
      <w:r w:rsidRPr="001C3C76">
        <w:rPr>
          <w:rFonts w:ascii="Tahoma" w:eastAsia="Tahoma" w:hAnsi="Tahoma" w:cs="Tahoma"/>
          <w:b/>
          <w:spacing w:val="1"/>
        </w:rPr>
        <w:t>z</w:t>
      </w:r>
      <w:r w:rsidRPr="001C3C76">
        <w:rPr>
          <w:rFonts w:ascii="Tahoma" w:eastAsia="Tahoma" w:hAnsi="Tahoma" w:cs="Tahoma"/>
          <w:b/>
        </w:rPr>
        <w:t>p</w:t>
      </w:r>
      <w:r w:rsidRPr="001C3C76">
        <w:rPr>
          <w:rFonts w:ascii="Tahoma" w:eastAsia="Tahoma" w:hAnsi="Tahoma" w:cs="Tahoma"/>
          <w:b/>
          <w:spacing w:val="2"/>
        </w:rPr>
        <w:t>i</w:t>
      </w:r>
      <w:r w:rsidRPr="001C3C76">
        <w:rPr>
          <w:rFonts w:ascii="Tahoma" w:eastAsia="Tahoma" w:hAnsi="Tahoma" w:cs="Tahoma"/>
          <w:b/>
          <w:spacing w:val="-1"/>
        </w:rPr>
        <w:t>e</w:t>
      </w:r>
      <w:r w:rsidRPr="001C3C76">
        <w:rPr>
          <w:rFonts w:ascii="Tahoma" w:eastAsia="Tahoma" w:hAnsi="Tahoma" w:cs="Tahoma"/>
          <w:b/>
        </w:rPr>
        <w:t>c</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2"/>
        </w:rPr>
        <w:t xml:space="preserve"> </w:t>
      </w:r>
      <w:r w:rsidRPr="001C3C76">
        <w:rPr>
          <w:rFonts w:ascii="Tahoma" w:eastAsia="Tahoma" w:hAnsi="Tahoma" w:cs="Tahoma"/>
          <w:b/>
        </w:rPr>
        <w:t>praw</w:t>
      </w:r>
      <w:r w:rsidRPr="001C3C76">
        <w:rPr>
          <w:rFonts w:ascii="Tahoma" w:eastAsia="Tahoma" w:hAnsi="Tahoma" w:cs="Tahoma"/>
          <w:b/>
          <w:spacing w:val="2"/>
        </w:rPr>
        <w:t>i</w:t>
      </w:r>
      <w:r w:rsidRPr="001C3C76">
        <w:rPr>
          <w:rFonts w:ascii="Tahoma" w:eastAsia="Tahoma" w:hAnsi="Tahoma" w:cs="Tahoma"/>
          <w:b/>
        </w:rPr>
        <w:t>d</w:t>
      </w:r>
      <w:r w:rsidRPr="001C3C76">
        <w:rPr>
          <w:rFonts w:ascii="Tahoma" w:eastAsia="Tahoma" w:hAnsi="Tahoma" w:cs="Tahoma"/>
          <w:b/>
          <w:spacing w:val="2"/>
        </w:rPr>
        <w:t>ł</w:t>
      </w:r>
      <w:r w:rsidRPr="001C3C76">
        <w:rPr>
          <w:rFonts w:ascii="Tahoma" w:eastAsia="Tahoma" w:hAnsi="Tahoma" w:cs="Tahoma"/>
          <w:b/>
        </w:rPr>
        <w:t>ow</w:t>
      </w:r>
      <w:r w:rsidRPr="001C3C76">
        <w:rPr>
          <w:rFonts w:ascii="Tahoma" w:eastAsia="Tahoma" w:hAnsi="Tahoma" w:cs="Tahoma"/>
          <w:b/>
          <w:spacing w:val="-1"/>
        </w:rPr>
        <w:t>e</w:t>
      </w:r>
      <w:r w:rsidRPr="001C3C76">
        <w:rPr>
          <w:rFonts w:ascii="Tahoma" w:eastAsia="Tahoma" w:hAnsi="Tahoma" w:cs="Tahoma"/>
          <w:b/>
        </w:rPr>
        <w:t>j</w:t>
      </w:r>
      <w:r w:rsidRPr="001C3C76">
        <w:rPr>
          <w:rFonts w:ascii="Tahoma" w:eastAsia="Tahoma" w:hAnsi="Tahoma" w:cs="Tahoma"/>
          <w:b/>
          <w:spacing w:val="-12"/>
        </w:rPr>
        <w:t xml:space="preserve"> </w:t>
      </w:r>
      <w:r w:rsidRPr="001C3C76">
        <w:rPr>
          <w:rFonts w:ascii="Tahoma" w:eastAsia="Tahoma" w:hAnsi="Tahoma" w:cs="Tahoma"/>
          <w:b/>
        </w:rPr>
        <w:t>r</w:t>
      </w:r>
      <w:r w:rsidRPr="001C3C76">
        <w:rPr>
          <w:rFonts w:ascii="Tahoma" w:eastAsia="Tahoma" w:hAnsi="Tahoma" w:cs="Tahoma"/>
          <w:b/>
          <w:spacing w:val="-1"/>
        </w:rPr>
        <w:t>e</w:t>
      </w:r>
      <w:r w:rsidRPr="001C3C76">
        <w:rPr>
          <w:rFonts w:ascii="Tahoma" w:eastAsia="Tahoma" w:hAnsi="Tahoma" w:cs="Tahoma"/>
          <w:b/>
        </w:rPr>
        <w:t>a</w:t>
      </w:r>
      <w:r w:rsidRPr="001C3C76">
        <w:rPr>
          <w:rFonts w:ascii="Tahoma" w:eastAsia="Tahoma" w:hAnsi="Tahoma" w:cs="Tahoma"/>
          <w:b/>
          <w:spacing w:val="2"/>
        </w:rPr>
        <w:t>l</w:t>
      </w:r>
      <w:r w:rsidRPr="001C3C76">
        <w:rPr>
          <w:rFonts w:ascii="Tahoma" w:eastAsia="Tahoma" w:hAnsi="Tahoma" w:cs="Tahoma"/>
          <w:b/>
        </w:rPr>
        <w:t>izacji</w:t>
      </w:r>
      <w:r w:rsidRPr="001C3C76">
        <w:rPr>
          <w:rFonts w:ascii="Tahoma" w:eastAsia="Tahoma" w:hAnsi="Tahoma" w:cs="Tahoma"/>
          <w:b/>
          <w:spacing w:val="-10"/>
        </w:rPr>
        <w:t xml:space="preserve"> </w:t>
      </w:r>
      <w:r w:rsidRPr="006F687D">
        <w:rPr>
          <w:rFonts w:ascii="Tahoma" w:eastAsia="Tahoma" w:hAnsi="Tahoma" w:cs="Tahoma"/>
          <w:b/>
        </w:rPr>
        <w:t>umowy</w:t>
      </w:r>
    </w:p>
    <w:p w14:paraId="2C571D99" w14:textId="21CE8A04" w:rsidR="00942F4E" w:rsidRPr="001C3C76" w:rsidRDefault="00280ADA" w:rsidP="003A7D54">
      <w:pPr>
        <w:tabs>
          <w:tab w:val="num" w:pos="426"/>
        </w:tabs>
        <w:spacing w:line="276" w:lineRule="auto"/>
        <w:ind w:left="426" w:right="14" w:hanging="426"/>
        <w:jc w:val="center"/>
        <w:rPr>
          <w:rFonts w:ascii="Tahoma" w:eastAsia="Tahoma" w:hAnsi="Tahoma" w:cs="Tahoma"/>
          <w:spacing w:val="2"/>
          <w:w w:val="99"/>
        </w:rPr>
      </w:pPr>
      <w:r w:rsidRPr="001C3C76">
        <w:rPr>
          <w:rFonts w:ascii="Tahoma" w:eastAsia="Tahoma" w:hAnsi="Tahoma" w:cs="Tahoma"/>
        </w:rPr>
        <w:t>§</w:t>
      </w:r>
      <w:r w:rsidRPr="00BD725D">
        <w:rPr>
          <w:rFonts w:ascii="Tahoma" w:eastAsia="Tahoma" w:hAnsi="Tahoma" w:cs="Tahoma"/>
        </w:rPr>
        <w:t xml:space="preserve"> </w:t>
      </w:r>
      <w:r w:rsidR="00E551E5" w:rsidRPr="00BD725D">
        <w:rPr>
          <w:rFonts w:ascii="Tahoma" w:eastAsia="Tahoma" w:hAnsi="Tahoma" w:cs="Tahoma"/>
        </w:rPr>
        <w:t>1</w:t>
      </w:r>
      <w:r w:rsidR="003D5997" w:rsidRPr="00BD725D">
        <w:rPr>
          <w:rFonts w:ascii="Tahoma" w:eastAsia="Tahoma" w:hAnsi="Tahoma" w:cs="Tahoma"/>
        </w:rPr>
        <w:t>9</w:t>
      </w:r>
      <w:r w:rsidR="00051F06" w:rsidRPr="001C3C76">
        <w:rPr>
          <w:rFonts w:ascii="Tahoma" w:eastAsia="Tahoma" w:hAnsi="Tahoma" w:cs="Tahoma"/>
          <w:spacing w:val="2"/>
          <w:w w:val="99"/>
        </w:rPr>
        <w:t>.</w:t>
      </w:r>
      <w:r w:rsidR="000A673A">
        <w:rPr>
          <w:rStyle w:val="Odwoanieprzypisudolnego"/>
          <w:rFonts w:ascii="Tahoma" w:eastAsia="Tahoma" w:hAnsi="Tahoma" w:cs="Tahoma"/>
          <w:spacing w:val="2"/>
          <w:w w:val="99"/>
        </w:rPr>
        <w:footnoteReference w:id="54"/>
      </w:r>
    </w:p>
    <w:p w14:paraId="2517300E" w14:textId="6E08A430" w:rsidR="000A673A" w:rsidRPr="00E551E5" w:rsidRDefault="000A673A" w:rsidP="003A7D54">
      <w:pPr>
        <w:tabs>
          <w:tab w:val="num" w:pos="426"/>
        </w:tabs>
        <w:spacing w:line="276" w:lineRule="auto"/>
        <w:ind w:left="426" w:right="14" w:hanging="426"/>
        <w:jc w:val="both"/>
        <w:rPr>
          <w:rFonts w:ascii="Tahoma" w:eastAsia="Tahoma" w:hAnsi="Tahoma" w:cs="Tahoma"/>
        </w:rPr>
      </w:pPr>
      <w:r w:rsidRPr="00E551E5">
        <w:rPr>
          <w:rFonts w:ascii="Tahoma" w:eastAsia="Tahoma" w:hAnsi="Tahoma" w:cs="Tahoma"/>
        </w:rPr>
        <w:t>1.</w:t>
      </w:r>
      <w:r w:rsidRPr="00E551E5">
        <w:rPr>
          <w:rFonts w:ascii="Tahoma" w:eastAsia="Tahoma" w:hAnsi="Tahoma" w:cs="Tahoma"/>
        </w:rPr>
        <w:tab/>
        <w:t xml:space="preserve">Zabezpieczeniem prawidłowej realizacji </w:t>
      </w:r>
      <w:r w:rsidR="0047523A">
        <w:rPr>
          <w:rFonts w:ascii="Tahoma" w:eastAsia="Tahoma" w:hAnsi="Tahoma" w:cs="Tahoma"/>
        </w:rPr>
        <w:t>umowy</w:t>
      </w:r>
      <w:r w:rsidR="0047523A" w:rsidRPr="00E551E5">
        <w:rPr>
          <w:rFonts w:ascii="Tahoma" w:eastAsia="Tahoma" w:hAnsi="Tahoma" w:cs="Tahoma"/>
        </w:rPr>
        <w:t xml:space="preserve"> </w:t>
      </w:r>
      <w:r w:rsidRPr="00E551E5">
        <w:rPr>
          <w:rFonts w:ascii="Tahoma" w:eastAsia="Tahoma" w:hAnsi="Tahoma" w:cs="Tahoma"/>
        </w:rPr>
        <w:t>jest składany przez Beneficjenta, nie później niż</w:t>
      </w:r>
      <w:r w:rsidR="0083462A">
        <w:rPr>
          <w:rFonts w:ascii="Tahoma" w:eastAsia="Tahoma" w:hAnsi="Tahoma" w:cs="Tahoma"/>
        </w:rPr>
        <w:t xml:space="preserve"> </w:t>
      </w:r>
      <w:r w:rsidR="0083462A">
        <w:rPr>
          <w:rFonts w:ascii="Tahoma" w:eastAsia="Tahoma" w:hAnsi="Tahoma" w:cs="Tahoma"/>
        </w:rPr>
        <w:br/>
      </w:r>
      <w:r w:rsidRPr="00E551E5">
        <w:rPr>
          <w:rFonts w:ascii="Tahoma" w:eastAsia="Tahoma" w:hAnsi="Tahoma" w:cs="Tahoma"/>
        </w:rPr>
        <w:t xml:space="preserve">w terminie 15 dni roboczych, od dnia podpisania przez obie strony </w:t>
      </w:r>
      <w:r w:rsidR="0047523A">
        <w:rPr>
          <w:rFonts w:ascii="Tahoma" w:eastAsia="Tahoma" w:hAnsi="Tahoma" w:cs="Tahoma"/>
        </w:rPr>
        <w:t xml:space="preserve">umowy  </w:t>
      </w:r>
      <w:r w:rsidR="0047523A" w:rsidRPr="0083462A">
        <w:rPr>
          <w:rFonts w:ascii="Tahoma" w:eastAsia="Tahoma" w:hAnsi="Tahoma" w:cs="Tahoma"/>
        </w:rPr>
        <w:t>(jednak nie później niż przed otrzymaniem zaliczki)</w:t>
      </w:r>
      <w:r w:rsidRPr="00E551E5">
        <w:rPr>
          <w:rFonts w:ascii="Tahoma" w:eastAsia="Tahoma" w:hAnsi="Tahoma" w:cs="Tahoma"/>
        </w:rPr>
        <w:t>, weksel in blanco wraz</w:t>
      </w:r>
      <w:r w:rsidR="00A3352E">
        <w:rPr>
          <w:rFonts w:ascii="Tahoma" w:eastAsia="Tahoma" w:hAnsi="Tahoma" w:cs="Tahoma"/>
        </w:rPr>
        <w:t xml:space="preserve"> </w:t>
      </w:r>
      <w:r w:rsidRPr="00E551E5">
        <w:rPr>
          <w:rFonts w:ascii="Tahoma" w:eastAsia="Tahoma" w:hAnsi="Tahoma" w:cs="Tahoma"/>
        </w:rPr>
        <w:t>z wypełn</w:t>
      </w:r>
      <w:r w:rsidR="00754AC7">
        <w:rPr>
          <w:rFonts w:ascii="Tahoma" w:eastAsia="Tahoma" w:hAnsi="Tahoma" w:cs="Tahoma"/>
        </w:rPr>
        <w:t>ioną deklaracją wystawcy weksla</w:t>
      </w:r>
      <w:r w:rsidR="00754AC7">
        <w:rPr>
          <w:rFonts w:ascii="Tahoma" w:eastAsia="Tahoma" w:hAnsi="Tahoma" w:cs="Tahoma"/>
        </w:rPr>
        <w:br/>
      </w:r>
      <w:r w:rsidRPr="00E551E5">
        <w:rPr>
          <w:rFonts w:ascii="Tahoma" w:eastAsia="Tahoma" w:hAnsi="Tahoma" w:cs="Tahoma"/>
        </w:rPr>
        <w:t>in blanco</w:t>
      </w:r>
      <w:r w:rsidR="00D27EDB">
        <w:rPr>
          <w:rStyle w:val="Odwoanieprzypisudolnego"/>
          <w:rFonts w:ascii="Tahoma" w:eastAsia="Tahoma" w:hAnsi="Tahoma" w:cs="Tahoma"/>
        </w:rPr>
        <w:footnoteReference w:id="55"/>
      </w:r>
      <w:r w:rsidRPr="00E551E5">
        <w:rPr>
          <w:rFonts w:ascii="Tahoma" w:eastAsia="Tahoma" w:hAnsi="Tahoma" w:cs="Tahoma"/>
        </w:rPr>
        <w:t xml:space="preserve">. </w:t>
      </w:r>
    </w:p>
    <w:p w14:paraId="059B48C7" w14:textId="1146C850" w:rsidR="000A673A" w:rsidRPr="00E551E5" w:rsidRDefault="000A673A" w:rsidP="003A7D54">
      <w:pPr>
        <w:tabs>
          <w:tab w:val="num" w:pos="426"/>
        </w:tabs>
        <w:spacing w:line="276" w:lineRule="auto"/>
        <w:ind w:left="426" w:right="14" w:hanging="426"/>
        <w:jc w:val="both"/>
        <w:rPr>
          <w:rFonts w:ascii="Tahoma" w:eastAsia="Tahoma" w:hAnsi="Tahoma" w:cs="Tahoma"/>
        </w:rPr>
      </w:pPr>
      <w:r w:rsidRPr="00E551E5">
        <w:rPr>
          <w:rFonts w:ascii="Tahoma" w:eastAsia="Tahoma" w:hAnsi="Tahoma" w:cs="Tahoma"/>
        </w:rPr>
        <w:lastRenderedPageBreak/>
        <w:t>2.</w:t>
      </w:r>
      <w:r w:rsidRPr="00E551E5">
        <w:rPr>
          <w:rFonts w:ascii="Tahoma" w:eastAsia="Tahoma" w:hAnsi="Tahoma" w:cs="Tahoma"/>
        </w:rPr>
        <w:tab/>
        <w:t xml:space="preserve">Zwrot dokumentu stanowiącego zabezpieczenie </w:t>
      </w:r>
      <w:r w:rsidR="0047523A">
        <w:rPr>
          <w:rFonts w:ascii="Tahoma" w:eastAsia="Tahoma" w:hAnsi="Tahoma" w:cs="Tahoma"/>
        </w:rPr>
        <w:t>umowy</w:t>
      </w:r>
      <w:r w:rsidR="0047523A" w:rsidRPr="00E551E5">
        <w:rPr>
          <w:rFonts w:ascii="Tahoma" w:eastAsia="Tahoma" w:hAnsi="Tahoma" w:cs="Tahoma"/>
        </w:rPr>
        <w:t xml:space="preserve"> </w:t>
      </w:r>
      <w:r w:rsidRPr="00E551E5">
        <w:rPr>
          <w:rFonts w:ascii="Tahoma" w:eastAsia="Tahoma" w:hAnsi="Tahoma" w:cs="Tahoma"/>
        </w:rPr>
        <w:t>następuje na pisemny wniosek Beneficjenta po upływie okresu trwałości</w:t>
      </w:r>
      <w:r w:rsidR="00D27EDB">
        <w:rPr>
          <w:rFonts w:ascii="Tahoma" w:eastAsia="Tahoma" w:hAnsi="Tahoma" w:cs="Tahoma"/>
        </w:rPr>
        <w:t>, o którym mowa w § 1</w:t>
      </w:r>
      <w:r w:rsidR="001B7B1B">
        <w:rPr>
          <w:rFonts w:ascii="Tahoma" w:eastAsia="Tahoma" w:hAnsi="Tahoma" w:cs="Tahoma"/>
        </w:rPr>
        <w:t>8</w:t>
      </w:r>
      <w:r w:rsidRPr="00E551E5">
        <w:rPr>
          <w:rFonts w:ascii="Tahoma" w:eastAsia="Tahoma" w:hAnsi="Tahoma" w:cs="Tahoma"/>
        </w:rPr>
        <w:t xml:space="preserve"> </w:t>
      </w:r>
      <w:r w:rsidR="00D27EDB">
        <w:rPr>
          <w:rFonts w:ascii="Tahoma" w:eastAsia="Tahoma" w:hAnsi="Tahoma" w:cs="Tahoma"/>
        </w:rPr>
        <w:t>(</w:t>
      </w:r>
      <w:r w:rsidRPr="00E551E5">
        <w:rPr>
          <w:rFonts w:ascii="Tahoma" w:eastAsia="Tahoma" w:hAnsi="Tahoma" w:cs="Tahoma"/>
        </w:rPr>
        <w:t>jeśli dotyczy</w:t>
      </w:r>
      <w:r w:rsidR="00D27EDB">
        <w:rPr>
          <w:rFonts w:ascii="Tahoma" w:eastAsia="Tahoma" w:hAnsi="Tahoma" w:cs="Tahoma"/>
        </w:rPr>
        <w:t>)</w:t>
      </w:r>
      <w:r w:rsidRPr="00E551E5">
        <w:rPr>
          <w:rFonts w:ascii="Tahoma" w:eastAsia="Tahoma" w:hAnsi="Tahoma" w:cs="Tahoma"/>
        </w:rPr>
        <w:t xml:space="preserve"> albo po ostateczn</w:t>
      </w:r>
      <w:r w:rsidR="00D27EDB">
        <w:rPr>
          <w:rFonts w:ascii="Tahoma" w:eastAsia="Tahoma" w:hAnsi="Tahoma" w:cs="Tahoma"/>
        </w:rPr>
        <w:t>ym</w:t>
      </w:r>
      <w:r w:rsidRPr="00E551E5">
        <w:rPr>
          <w:rFonts w:ascii="Tahoma" w:eastAsia="Tahoma" w:hAnsi="Tahoma" w:cs="Tahoma"/>
        </w:rPr>
        <w:t xml:space="preserve"> rozliczeni</w:t>
      </w:r>
      <w:r w:rsidR="00D27EDB">
        <w:rPr>
          <w:rFonts w:ascii="Tahoma" w:eastAsia="Tahoma" w:hAnsi="Tahoma" w:cs="Tahoma"/>
        </w:rPr>
        <w:t>u</w:t>
      </w:r>
      <w:r w:rsidRPr="00E551E5">
        <w:rPr>
          <w:rFonts w:ascii="Tahoma" w:eastAsia="Tahoma" w:hAnsi="Tahoma" w:cs="Tahoma"/>
        </w:rPr>
        <w:t xml:space="preserve"> </w:t>
      </w:r>
      <w:r w:rsidR="00A3352E">
        <w:rPr>
          <w:rFonts w:ascii="Tahoma" w:eastAsia="Tahoma" w:hAnsi="Tahoma" w:cs="Tahoma"/>
        </w:rPr>
        <w:t>umowy</w:t>
      </w:r>
      <w:r w:rsidR="00A3352E" w:rsidRPr="00E551E5">
        <w:rPr>
          <w:rFonts w:ascii="Tahoma" w:eastAsia="Tahoma" w:hAnsi="Tahoma" w:cs="Tahoma"/>
        </w:rPr>
        <w:t xml:space="preserve"> </w:t>
      </w:r>
      <w:r w:rsidRPr="00E551E5">
        <w:rPr>
          <w:rFonts w:ascii="Tahoma" w:eastAsia="Tahoma" w:hAnsi="Tahoma" w:cs="Tahoma"/>
        </w:rPr>
        <w:t>o dofinansowanie projektu</w:t>
      </w:r>
      <w:r w:rsidR="00463725">
        <w:rPr>
          <w:rFonts w:ascii="Tahoma" w:eastAsia="Tahoma" w:hAnsi="Tahoma" w:cs="Tahoma"/>
        </w:rPr>
        <w:t>,</w:t>
      </w:r>
      <w:r w:rsidRPr="00E551E5">
        <w:rPr>
          <w:rFonts w:ascii="Tahoma" w:eastAsia="Tahoma" w:hAnsi="Tahoma" w:cs="Tahoma"/>
        </w:rPr>
        <w:t xml:space="preserve"> tj.:</w:t>
      </w:r>
    </w:p>
    <w:p w14:paraId="3143BCE8" w14:textId="637F5936" w:rsidR="000A673A" w:rsidRPr="00072F4A" w:rsidRDefault="000A673A" w:rsidP="00E43CDE">
      <w:pPr>
        <w:pStyle w:val="Akapitzlist"/>
        <w:numPr>
          <w:ilvl w:val="1"/>
          <w:numId w:val="22"/>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zatwierdzeni</w:t>
      </w:r>
      <w:r w:rsidR="00D27EDB">
        <w:rPr>
          <w:rFonts w:ascii="Tahoma" w:eastAsia="Tahoma" w:hAnsi="Tahoma" w:cs="Tahoma"/>
        </w:rPr>
        <w:t>u</w:t>
      </w:r>
      <w:r w:rsidRPr="00072F4A">
        <w:rPr>
          <w:rFonts w:ascii="Tahoma" w:eastAsia="Tahoma" w:hAnsi="Tahoma" w:cs="Tahoma"/>
        </w:rPr>
        <w:t xml:space="preserve"> końcowego wniosku o płatność;</w:t>
      </w:r>
    </w:p>
    <w:p w14:paraId="0EB2D61E" w14:textId="36E35888" w:rsidR="000A673A" w:rsidRPr="00072F4A" w:rsidRDefault="000A673A" w:rsidP="00E43CDE">
      <w:pPr>
        <w:pStyle w:val="Akapitzlist"/>
        <w:numPr>
          <w:ilvl w:val="1"/>
          <w:numId w:val="22"/>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zwrocie środków niewykorzystanych przez Beneficjenta – jeśli dotyczy;</w:t>
      </w:r>
    </w:p>
    <w:p w14:paraId="7DCCFB76" w14:textId="1A9EAC3E" w:rsidR="000A673A" w:rsidRPr="00072F4A" w:rsidRDefault="000A673A" w:rsidP="00E43CDE">
      <w:pPr>
        <w:pStyle w:val="Akapitzlist"/>
        <w:numPr>
          <w:ilvl w:val="1"/>
          <w:numId w:val="22"/>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 xml:space="preserve">w przypadku </w:t>
      </w:r>
      <w:r w:rsidR="00D27EDB">
        <w:rPr>
          <w:rFonts w:ascii="Tahoma" w:eastAsia="Tahoma" w:hAnsi="Tahoma" w:cs="Tahoma"/>
        </w:rPr>
        <w:t>wszczęcia</w:t>
      </w:r>
      <w:r w:rsidR="00D27EDB" w:rsidRPr="00072F4A">
        <w:rPr>
          <w:rFonts w:ascii="Tahoma" w:eastAsia="Tahoma" w:hAnsi="Tahoma" w:cs="Tahoma"/>
        </w:rPr>
        <w:t xml:space="preserve"> </w:t>
      </w:r>
      <w:r w:rsidRPr="00072F4A">
        <w:rPr>
          <w:rFonts w:ascii="Tahoma" w:eastAsia="Tahoma" w:hAnsi="Tahoma" w:cs="Tahoma"/>
        </w:rPr>
        <w:t xml:space="preserve">postępowania administracyjnego w celu wydania decyzji o zwrocie środków na podstawie przepisów </w:t>
      </w:r>
      <w:r w:rsidR="00D27EDB">
        <w:rPr>
          <w:rFonts w:ascii="Tahoma" w:eastAsia="Tahoma" w:hAnsi="Tahoma" w:cs="Tahoma"/>
        </w:rPr>
        <w:t xml:space="preserve">ustawy </w:t>
      </w:r>
      <w:r w:rsidRPr="00072F4A">
        <w:rPr>
          <w:rFonts w:ascii="Tahoma" w:eastAsia="Tahoma" w:hAnsi="Tahoma" w:cs="Tahoma"/>
        </w:rPr>
        <w:t>o finansach publicznych lub postępowania sądowo-administracyjnego w wyniku zaskarżenia takiej decyzji, lub prowadzenia egzekucji administracyjnej (na podstawie ostatecznej i wykonalnej decyzji o zwrocie) zwrot zabezpieczenia może nastąpić po zakończeniu postępowania i odzyskaniu środków.</w:t>
      </w:r>
    </w:p>
    <w:p w14:paraId="3BD7D168" w14:textId="4A071E8C" w:rsidR="000A673A" w:rsidRDefault="000A673A" w:rsidP="00C64D60">
      <w:pPr>
        <w:spacing w:line="276" w:lineRule="auto"/>
        <w:ind w:left="426" w:right="14" w:hanging="426"/>
        <w:jc w:val="both"/>
        <w:rPr>
          <w:rFonts w:ascii="Tahoma" w:eastAsia="Tahoma" w:hAnsi="Tahoma" w:cs="Tahoma"/>
        </w:rPr>
      </w:pPr>
      <w:r w:rsidRPr="00E551E5">
        <w:rPr>
          <w:rFonts w:ascii="Tahoma" w:eastAsia="Tahoma" w:hAnsi="Tahoma" w:cs="Tahoma"/>
        </w:rPr>
        <w:t>3.</w:t>
      </w:r>
      <w:r w:rsidRPr="00E551E5">
        <w:rPr>
          <w:rFonts w:ascii="Tahoma" w:eastAsia="Tahoma" w:hAnsi="Tahoma" w:cs="Tahoma"/>
        </w:rPr>
        <w:tab/>
        <w:t>W przypadku niewystąpienia przez Beneficjenta z wnioskiem o zwrot zabezpieczenia w terminie wskazanym w ust</w:t>
      </w:r>
      <w:r w:rsidR="00463725">
        <w:rPr>
          <w:rFonts w:ascii="Tahoma" w:eastAsia="Tahoma" w:hAnsi="Tahoma" w:cs="Tahoma"/>
        </w:rPr>
        <w:t>.</w:t>
      </w:r>
      <w:r w:rsidRPr="00E551E5">
        <w:rPr>
          <w:rFonts w:ascii="Tahoma" w:eastAsia="Tahoma" w:hAnsi="Tahoma" w:cs="Tahoma"/>
        </w:rPr>
        <w:t xml:space="preserve"> 2, zabezpieczenie zostanie komisyjnie zniszczone.</w:t>
      </w:r>
    </w:p>
    <w:p w14:paraId="4A45CFCA" w14:textId="77777777" w:rsidR="00463725" w:rsidRDefault="00463725" w:rsidP="003A7D54">
      <w:pPr>
        <w:spacing w:line="276" w:lineRule="auto"/>
        <w:ind w:right="14"/>
        <w:jc w:val="center"/>
        <w:rPr>
          <w:rFonts w:ascii="Tahoma" w:eastAsia="Tahoma" w:hAnsi="Tahoma" w:cs="Tahoma"/>
          <w:b/>
        </w:rPr>
      </w:pPr>
    </w:p>
    <w:p w14:paraId="510DFF7E" w14:textId="77777777" w:rsidR="00A85E96" w:rsidRDefault="00A85E96" w:rsidP="003A7D54">
      <w:pPr>
        <w:spacing w:line="276" w:lineRule="auto"/>
        <w:ind w:right="14"/>
        <w:jc w:val="center"/>
        <w:rPr>
          <w:rFonts w:ascii="Tahoma" w:eastAsia="Tahoma" w:hAnsi="Tahoma" w:cs="Tahoma"/>
          <w:b/>
        </w:rPr>
      </w:pPr>
    </w:p>
    <w:p w14:paraId="6E3D0B39" w14:textId="77777777" w:rsidR="00325345" w:rsidRPr="001C3C76" w:rsidRDefault="00325345" w:rsidP="003A7D54">
      <w:pPr>
        <w:spacing w:line="276" w:lineRule="auto"/>
        <w:ind w:right="14"/>
        <w:jc w:val="center"/>
        <w:rPr>
          <w:rFonts w:ascii="Tahoma" w:eastAsia="Tahoma" w:hAnsi="Tahoma" w:cs="Tahoma"/>
          <w:sz w:val="13"/>
          <w:szCs w:val="13"/>
        </w:rPr>
      </w:pPr>
      <w:r w:rsidRPr="001C3C76">
        <w:rPr>
          <w:rFonts w:ascii="Tahoma" w:eastAsia="Tahoma" w:hAnsi="Tahoma" w:cs="Tahoma"/>
          <w:b/>
        </w:rPr>
        <w:t>Kon</w:t>
      </w:r>
      <w:r w:rsidRPr="001C3C76">
        <w:rPr>
          <w:rFonts w:ascii="Tahoma" w:eastAsia="Tahoma" w:hAnsi="Tahoma" w:cs="Tahoma"/>
          <w:b/>
          <w:spacing w:val="1"/>
        </w:rPr>
        <w:t>t</w:t>
      </w:r>
      <w:r w:rsidRPr="001C3C76">
        <w:rPr>
          <w:rFonts w:ascii="Tahoma" w:eastAsia="Tahoma" w:hAnsi="Tahoma" w:cs="Tahoma"/>
          <w:b/>
        </w:rPr>
        <w:t>ro</w:t>
      </w:r>
      <w:r w:rsidRPr="001C3C76">
        <w:rPr>
          <w:rFonts w:ascii="Tahoma" w:eastAsia="Tahoma" w:hAnsi="Tahoma" w:cs="Tahoma"/>
          <w:b/>
          <w:spacing w:val="-1"/>
        </w:rPr>
        <w:t>l</w:t>
      </w:r>
      <w:r w:rsidRPr="001C3C76">
        <w:rPr>
          <w:rFonts w:ascii="Tahoma" w:eastAsia="Tahoma" w:hAnsi="Tahoma" w:cs="Tahoma"/>
          <w:b/>
        </w:rPr>
        <w:t>a</w:t>
      </w:r>
      <w:r w:rsidRPr="001C3C76">
        <w:rPr>
          <w:rFonts w:ascii="Tahoma" w:eastAsia="Tahoma" w:hAnsi="Tahoma" w:cs="Tahoma"/>
          <w:b/>
          <w:spacing w:val="-7"/>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BD725D">
        <w:rPr>
          <w:rFonts w:ascii="Tahoma" w:eastAsia="Tahoma" w:hAnsi="Tahoma" w:cs="Tahoma"/>
          <w:b/>
        </w:rPr>
        <w:t>audy</w:t>
      </w:r>
      <w:r w:rsidR="00051F06" w:rsidRPr="00BD725D">
        <w:rPr>
          <w:rFonts w:ascii="Tahoma" w:eastAsia="Tahoma" w:hAnsi="Tahoma" w:cs="Tahoma"/>
          <w:b/>
        </w:rPr>
        <w:t>t</w:t>
      </w:r>
      <w:r w:rsidR="00051F06" w:rsidRPr="00C052A5">
        <w:rPr>
          <w:rStyle w:val="Odwoanieprzypisudolnego"/>
          <w:rFonts w:ascii="Tahoma" w:eastAsia="Tahoma" w:hAnsi="Tahoma" w:cs="Tahoma"/>
          <w:spacing w:val="3"/>
          <w:w w:val="99"/>
        </w:rPr>
        <w:footnoteReference w:id="56"/>
      </w:r>
    </w:p>
    <w:p w14:paraId="36E48377" w14:textId="0B918C14" w:rsidR="00325345" w:rsidRDefault="00325345" w:rsidP="003A7D54">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3D5997" w:rsidRPr="00BD725D">
        <w:rPr>
          <w:rFonts w:ascii="Tahoma" w:eastAsia="Tahoma" w:hAnsi="Tahoma" w:cs="Tahoma"/>
        </w:rPr>
        <w:t>20</w:t>
      </w:r>
      <w:r w:rsidRPr="001C3C76">
        <w:rPr>
          <w:rFonts w:ascii="Tahoma" w:eastAsia="Tahoma" w:hAnsi="Tahoma" w:cs="Tahoma"/>
          <w:w w:val="99"/>
        </w:rPr>
        <w:t>.</w:t>
      </w:r>
    </w:p>
    <w:p w14:paraId="77944C83" w14:textId="77777777" w:rsidR="00942F4E" w:rsidRPr="001C3C76" w:rsidRDefault="00280ADA" w:rsidP="00E43CDE">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position w:val="-1"/>
        </w:rPr>
        <w:t>B</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spacing w:val="2"/>
          <w:position w:val="-1"/>
        </w:rPr>
        <w:t>i</w:t>
      </w:r>
      <w:r w:rsidRPr="001C3C76">
        <w:rPr>
          <w:rFonts w:ascii="Tahoma" w:eastAsia="Tahoma" w:hAnsi="Tahoma" w:cs="Tahoma"/>
          <w:spacing w:val="-1"/>
          <w:position w:val="-1"/>
        </w:rPr>
        <w:t>cj</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position w:val="-1"/>
        </w:rPr>
        <w:t>t</w:t>
      </w:r>
      <w:r w:rsidRPr="001C3C76">
        <w:rPr>
          <w:rFonts w:ascii="Tahoma" w:eastAsia="Tahoma" w:hAnsi="Tahoma" w:cs="Tahoma"/>
          <w:spacing w:val="-9"/>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zu</w:t>
      </w:r>
      <w:r w:rsidRPr="001C3C76">
        <w:rPr>
          <w:rFonts w:ascii="Tahoma" w:eastAsia="Tahoma" w:hAnsi="Tahoma" w:cs="Tahoma"/>
          <w:spacing w:val="-1"/>
          <w:position w:val="-1"/>
        </w:rPr>
        <w:t>j</w:t>
      </w:r>
      <w:r w:rsidRPr="001C3C76">
        <w:rPr>
          <w:rFonts w:ascii="Tahoma" w:eastAsia="Tahoma" w:hAnsi="Tahoma" w:cs="Tahoma"/>
          <w:position w:val="-1"/>
        </w:rPr>
        <w:t>e</w:t>
      </w:r>
      <w:r w:rsidRPr="001C3C76">
        <w:rPr>
          <w:rFonts w:ascii="Tahoma" w:eastAsia="Tahoma" w:hAnsi="Tahoma" w:cs="Tahoma"/>
          <w:spacing w:val="-11"/>
          <w:position w:val="-1"/>
        </w:rPr>
        <w:t xml:space="preserve"> </w:t>
      </w:r>
      <w:r w:rsidRPr="001C3C76">
        <w:rPr>
          <w:rFonts w:ascii="Tahoma" w:eastAsia="Tahoma" w:hAnsi="Tahoma" w:cs="Tahoma"/>
          <w:position w:val="-1"/>
        </w:rPr>
        <w:t>się</w:t>
      </w:r>
      <w:r w:rsidRPr="001C3C76">
        <w:rPr>
          <w:rFonts w:ascii="Tahoma" w:eastAsia="Tahoma" w:hAnsi="Tahoma" w:cs="Tahoma"/>
          <w:spacing w:val="1"/>
          <w:position w:val="-1"/>
        </w:rPr>
        <w:t xml:space="preserve"> </w:t>
      </w:r>
      <w:r w:rsidRPr="001C3C76">
        <w:rPr>
          <w:rFonts w:ascii="Tahoma" w:eastAsia="Tahoma" w:hAnsi="Tahoma" w:cs="Tahoma"/>
          <w:position w:val="-1"/>
        </w:rPr>
        <w:t>do:</w:t>
      </w:r>
    </w:p>
    <w:p w14:paraId="23D8BFBC" w14:textId="77777777" w:rsidR="00072F4A"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z</w:t>
      </w:r>
      <w:r w:rsidRPr="00072F4A">
        <w:rPr>
          <w:rFonts w:ascii="Tahoma" w:eastAsia="Tahoma" w:hAnsi="Tahoma" w:cs="Tahoma"/>
          <w:spacing w:val="1"/>
        </w:rPr>
        <w:t>w</w:t>
      </w:r>
      <w:r w:rsidRPr="00072F4A">
        <w:rPr>
          <w:rFonts w:ascii="Tahoma" w:eastAsia="Tahoma" w:hAnsi="Tahoma" w:cs="Tahoma"/>
        </w:rPr>
        <w:t>ło</w:t>
      </w:r>
      <w:r w:rsidRPr="00072F4A">
        <w:rPr>
          <w:rFonts w:ascii="Tahoma" w:eastAsia="Tahoma" w:hAnsi="Tahoma" w:cs="Tahoma"/>
          <w:spacing w:val="-1"/>
        </w:rPr>
        <w:t>c</w:t>
      </w:r>
      <w:r w:rsidRPr="00072F4A">
        <w:rPr>
          <w:rFonts w:ascii="Tahoma" w:eastAsia="Tahoma" w:hAnsi="Tahoma" w:cs="Tahoma"/>
        </w:rPr>
        <w:t>zne</w:t>
      </w:r>
      <w:r w:rsidRPr="00072F4A">
        <w:rPr>
          <w:rFonts w:ascii="Tahoma" w:eastAsia="Tahoma" w:hAnsi="Tahoma" w:cs="Tahoma"/>
          <w:spacing w:val="3"/>
        </w:rPr>
        <w:t>g</w:t>
      </w:r>
      <w:r w:rsidRPr="00072F4A">
        <w:rPr>
          <w:rFonts w:ascii="Tahoma" w:eastAsia="Tahoma" w:hAnsi="Tahoma" w:cs="Tahoma"/>
        </w:rPr>
        <w:t>o i</w:t>
      </w:r>
      <w:r w:rsidRPr="00072F4A">
        <w:rPr>
          <w:rFonts w:ascii="Tahoma" w:eastAsia="Tahoma" w:hAnsi="Tahoma" w:cs="Tahoma"/>
          <w:spacing w:val="-1"/>
        </w:rPr>
        <w:t>nf</w:t>
      </w:r>
      <w:r w:rsidRPr="00072F4A">
        <w:rPr>
          <w:rFonts w:ascii="Tahoma" w:eastAsia="Tahoma" w:hAnsi="Tahoma" w:cs="Tahoma"/>
        </w:rPr>
        <w:t>or</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a IZ o probl</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 w 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 xml:space="preserve">i </w:t>
      </w:r>
      <w:r w:rsidRPr="00072F4A">
        <w:rPr>
          <w:rFonts w:ascii="Tahoma" w:eastAsia="Tahoma" w:hAnsi="Tahoma" w:cs="Tahoma"/>
          <w:spacing w:val="4"/>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 w</w:t>
      </w:r>
      <w:r w:rsidRPr="00072F4A">
        <w:rPr>
          <w:rFonts w:ascii="Tahoma" w:eastAsia="Tahoma" w:hAnsi="Tahoma" w:cs="Tahoma"/>
          <w:spacing w:val="1"/>
        </w:rPr>
        <w:t xml:space="preserve"> </w:t>
      </w:r>
      <w:r w:rsidRPr="00072F4A">
        <w:rPr>
          <w:rFonts w:ascii="Tahoma" w:eastAsia="Tahoma" w:hAnsi="Tahoma" w:cs="Tahoma"/>
        </w:rPr>
        <w:t>szcz</w:t>
      </w:r>
      <w:r w:rsidRPr="00072F4A">
        <w:rPr>
          <w:rFonts w:ascii="Tahoma" w:eastAsia="Tahoma" w:hAnsi="Tahoma" w:cs="Tahoma"/>
          <w:spacing w:val="1"/>
        </w:rPr>
        <w:t>e</w:t>
      </w:r>
      <w:r w:rsidRPr="00072F4A">
        <w:rPr>
          <w:rFonts w:ascii="Tahoma" w:eastAsia="Tahoma" w:hAnsi="Tahoma" w:cs="Tahoma"/>
        </w:rPr>
        <w:t>gól</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w:t>
      </w:r>
      <w:r w:rsidR="00E551E5" w:rsidRPr="00072F4A">
        <w:rPr>
          <w:rFonts w:ascii="Tahoma" w:eastAsia="Tahoma" w:hAnsi="Tahoma" w:cs="Tahoma"/>
        </w:rPr>
        <w:br/>
      </w:r>
      <w:r w:rsidRPr="00072F4A">
        <w:rPr>
          <w:rFonts w:ascii="Tahoma" w:eastAsia="Tahoma" w:hAnsi="Tahoma" w:cs="Tahoma"/>
        </w:rPr>
        <w:t>o</w:t>
      </w:r>
      <w:r w:rsidRPr="00072F4A">
        <w:rPr>
          <w:rFonts w:ascii="Tahoma" w:eastAsia="Tahoma" w:hAnsi="Tahoma" w:cs="Tahoma"/>
          <w:spacing w:val="-1"/>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mi</w:t>
      </w:r>
      <w:r w:rsidRPr="00072F4A">
        <w:rPr>
          <w:rFonts w:ascii="Tahoma" w:eastAsia="Tahoma" w:hAnsi="Tahoma" w:cs="Tahoma"/>
          <w:spacing w:val="1"/>
        </w:rPr>
        <w:t>a</w:t>
      </w:r>
      <w:r w:rsidRPr="00072F4A">
        <w:rPr>
          <w:rFonts w:ascii="Tahoma" w:eastAsia="Tahoma" w:hAnsi="Tahoma" w:cs="Tahoma"/>
        </w:rPr>
        <w:t>rze</w:t>
      </w:r>
      <w:r w:rsidRPr="00072F4A">
        <w:rPr>
          <w:rFonts w:ascii="Tahoma" w:eastAsia="Tahoma" w:hAnsi="Tahoma" w:cs="Tahoma"/>
          <w:spacing w:val="-8"/>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st</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0"/>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2"/>
        </w:rPr>
        <w:t>g</w:t>
      </w:r>
      <w:r w:rsidRPr="00072F4A">
        <w:rPr>
          <w:rFonts w:ascii="Tahoma" w:eastAsia="Tahoma" w:hAnsi="Tahoma" w:cs="Tahoma"/>
        </w:rPr>
        <w:t>o</w:t>
      </w:r>
      <w:r w:rsidRPr="00072F4A">
        <w:rPr>
          <w:rFonts w:ascii="Tahoma" w:eastAsia="Tahoma" w:hAnsi="Tahoma" w:cs="Tahoma"/>
          <w:spacing w:val="-4"/>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p>
    <w:p w14:paraId="5E106D9A" w14:textId="38C1FEE9" w:rsidR="00601931"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sł</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4"/>
        </w:rPr>
        <w:t xml:space="preserve"> </w:t>
      </w:r>
      <w:r w:rsidR="00E5407E" w:rsidRPr="00072F4A">
        <w:rPr>
          <w:rFonts w:ascii="Tahoma" w:eastAsia="Tahoma" w:hAnsi="Tahoma" w:cs="Tahoma"/>
        </w:rPr>
        <w:t>bezpośrednio do opiekuna projektu za pomocą SL2014</w:t>
      </w:r>
      <w:r w:rsidRPr="00072F4A">
        <w:rPr>
          <w:rFonts w:ascii="Tahoma" w:eastAsia="Tahoma" w:hAnsi="Tahoma" w:cs="Tahoma"/>
          <w:spacing w:val="6"/>
        </w:rPr>
        <w:t xml:space="preserve"> </w:t>
      </w:r>
      <w:r w:rsidR="00F90784" w:rsidRPr="00072F4A">
        <w:rPr>
          <w:rFonts w:ascii="Tahoma" w:eastAsia="Tahoma" w:hAnsi="Tahoma" w:cs="Tahoma"/>
          <w:spacing w:val="-1"/>
        </w:rPr>
        <w:t>kw</w:t>
      </w:r>
      <w:r w:rsidR="00F90784" w:rsidRPr="00072F4A">
        <w:rPr>
          <w:rFonts w:ascii="Tahoma" w:eastAsia="Tahoma" w:hAnsi="Tahoma" w:cs="Tahoma"/>
          <w:spacing w:val="1"/>
        </w:rPr>
        <w:t>a</w:t>
      </w:r>
      <w:r w:rsidR="00F90784" w:rsidRPr="00072F4A">
        <w:rPr>
          <w:rFonts w:ascii="Tahoma" w:eastAsia="Tahoma" w:hAnsi="Tahoma" w:cs="Tahoma"/>
        </w:rPr>
        <w:t>r</w:t>
      </w:r>
      <w:r w:rsidR="00F90784" w:rsidRPr="00072F4A">
        <w:rPr>
          <w:rFonts w:ascii="Tahoma" w:eastAsia="Tahoma" w:hAnsi="Tahoma" w:cs="Tahoma"/>
          <w:spacing w:val="1"/>
        </w:rPr>
        <w:t>ta</w:t>
      </w:r>
      <w:r w:rsidR="00F90784" w:rsidRPr="00072F4A">
        <w:rPr>
          <w:rFonts w:ascii="Tahoma" w:eastAsia="Tahoma" w:hAnsi="Tahoma" w:cs="Tahoma"/>
        </w:rPr>
        <w:t>l</w:t>
      </w:r>
      <w:r w:rsidR="00F90784" w:rsidRPr="00072F4A">
        <w:rPr>
          <w:rFonts w:ascii="Tahoma" w:eastAsia="Tahoma" w:hAnsi="Tahoma" w:cs="Tahoma"/>
          <w:spacing w:val="-1"/>
        </w:rPr>
        <w:t>n</w:t>
      </w:r>
      <w:r w:rsidR="00F90784" w:rsidRPr="00072F4A">
        <w:rPr>
          <w:rFonts w:ascii="Tahoma" w:eastAsia="Tahoma" w:hAnsi="Tahoma" w:cs="Tahoma"/>
          <w:spacing w:val="-3"/>
        </w:rPr>
        <w:t>y</w:t>
      </w:r>
      <w:r w:rsidR="00F90784" w:rsidRPr="00072F4A">
        <w:rPr>
          <w:rFonts w:ascii="Tahoma" w:eastAsia="Tahoma" w:hAnsi="Tahoma" w:cs="Tahoma"/>
          <w:spacing w:val="2"/>
        </w:rPr>
        <w:t>c</w:t>
      </w:r>
      <w:r w:rsidR="00F90784" w:rsidRPr="00072F4A">
        <w:rPr>
          <w:rFonts w:ascii="Tahoma" w:eastAsia="Tahoma" w:hAnsi="Tahoma" w:cs="Tahoma"/>
        </w:rPr>
        <w:t>h</w:t>
      </w:r>
      <w:r w:rsidR="00F90784" w:rsidRPr="00072F4A">
        <w:rPr>
          <w:rFonts w:ascii="Tahoma" w:eastAsia="Tahoma" w:hAnsi="Tahoma" w:cs="Tahoma"/>
          <w:spacing w:val="3"/>
        </w:rPr>
        <w:t xml:space="preserve"> </w:t>
      </w:r>
      <w:r w:rsidR="00F90784" w:rsidRPr="00072F4A">
        <w:rPr>
          <w:rFonts w:ascii="Tahoma" w:eastAsia="Tahoma" w:hAnsi="Tahoma" w:cs="Tahoma"/>
          <w:spacing w:val="-1"/>
        </w:rPr>
        <w:t>h</w:t>
      </w:r>
      <w:r w:rsidR="00F90784" w:rsidRPr="00072F4A">
        <w:rPr>
          <w:rFonts w:ascii="Tahoma" w:eastAsia="Tahoma" w:hAnsi="Tahoma" w:cs="Tahoma"/>
          <w:spacing w:val="1"/>
        </w:rPr>
        <w:t>a</w:t>
      </w:r>
      <w:r w:rsidR="00F90784" w:rsidRPr="00072F4A">
        <w:rPr>
          <w:rFonts w:ascii="Tahoma" w:eastAsia="Tahoma" w:hAnsi="Tahoma" w:cs="Tahoma"/>
        </w:rPr>
        <w:t>r</w:t>
      </w:r>
      <w:r w:rsidR="00F90784" w:rsidRPr="00072F4A">
        <w:rPr>
          <w:rFonts w:ascii="Tahoma" w:eastAsia="Tahoma" w:hAnsi="Tahoma" w:cs="Tahoma"/>
          <w:spacing w:val="1"/>
        </w:rPr>
        <w:t>m</w:t>
      </w:r>
      <w:r w:rsidR="00F90784" w:rsidRPr="00072F4A">
        <w:rPr>
          <w:rFonts w:ascii="Tahoma" w:eastAsia="Tahoma" w:hAnsi="Tahoma" w:cs="Tahoma"/>
          <w:spacing w:val="2"/>
        </w:rPr>
        <w:t>o</w:t>
      </w:r>
      <w:r w:rsidR="00F90784" w:rsidRPr="00072F4A">
        <w:rPr>
          <w:rFonts w:ascii="Tahoma" w:eastAsia="Tahoma" w:hAnsi="Tahoma" w:cs="Tahoma"/>
          <w:spacing w:val="-1"/>
        </w:rPr>
        <w:t>n</w:t>
      </w:r>
      <w:r w:rsidR="00F90784" w:rsidRPr="00072F4A">
        <w:rPr>
          <w:rFonts w:ascii="Tahoma" w:eastAsia="Tahoma" w:hAnsi="Tahoma" w:cs="Tahoma"/>
        </w:rPr>
        <w:t>og</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 xml:space="preserve">mów </w:t>
      </w:r>
      <w:r w:rsidR="00F90784" w:rsidRPr="00072F4A">
        <w:rPr>
          <w:rFonts w:ascii="Tahoma" w:eastAsia="Tahoma" w:hAnsi="Tahoma" w:cs="Tahoma"/>
          <w:spacing w:val="-1"/>
        </w:rPr>
        <w:t>u</w:t>
      </w:r>
      <w:r w:rsidR="00F90784" w:rsidRPr="00072F4A">
        <w:rPr>
          <w:rFonts w:ascii="Tahoma" w:eastAsia="Tahoma" w:hAnsi="Tahoma" w:cs="Tahoma"/>
        </w:rPr>
        <w:t>dzi</w:t>
      </w:r>
      <w:r w:rsidR="00F90784" w:rsidRPr="00072F4A">
        <w:rPr>
          <w:rFonts w:ascii="Tahoma" w:eastAsia="Tahoma" w:hAnsi="Tahoma" w:cs="Tahoma"/>
          <w:spacing w:val="1"/>
        </w:rPr>
        <w:t>e</w:t>
      </w:r>
      <w:r w:rsidR="00F90784" w:rsidRPr="00072F4A">
        <w:rPr>
          <w:rFonts w:ascii="Tahoma" w:eastAsia="Tahoma" w:hAnsi="Tahoma" w:cs="Tahoma"/>
        </w:rPr>
        <w:t>l</w:t>
      </w:r>
      <w:r w:rsidR="00F90784" w:rsidRPr="00072F4A">
        <w:rPr>
          <w:rFonts w:ascii="Tahoma" w:eastAsia="Tahoma" w:hAnsi="Tahoma" w:cs="Tahoma"/>
          <w:spacing w:val="1"/>
        </w:rPr>
        <w:t>a</w:t>
      </w:r>
      <w:r w:rsidR="00F90784" w:rsidRPr="00072F4A">
        <w:rPr>
          <w:rFonts w:ascii="Tahoma" w:eastAsia="Tahoma" w:hAnsi="Tahoma" w:cs="Tahoma"/>
          <w:spacing w:val="-1"/>
        </w:rPr>
        <w:t>n</w:t>
      </w:r>
      <w:r w:rsidR="00F90784" w:rsidRPr="00072F4A">
        <w:rPr>
          <w:rFonts w:ascii="Tahoma" w:eastAsia="Tahoma" w:hAnsi="Tahoma" w:cs="Tahoma"/>
          <w:spacing w:val="-3"/>
        </w:rPr>
        <w:t>y</w:t>
      </w:r>
      <w:r w:rsidR="00F90784" w:rsidRPr="00072F4A">
        <w:rPr>
          <w:rFonts w:ascii="Tahoma" w:eastAsia="Tahoma" w:hAnsi="Tahoma" w:cs="Tahoma"/>
          <w:spacing w:val="2"/>
        </w:rPr>
        <w:t>c</w:t>
      </w:r>
      <w:r w:rsidR="00F90784" w:rsidRPr="00072F4A">
        <w:rPr>
          <w:rFonts w:ascii="Tahoma" w:eastAsia="Tahoma" w:hAnsi="Tahoma" w:cs="Tahoma"/>
        </w:rPr>
        <w:t>h</w:t>
      </w:r>
      <w:r w:rsidR="00601931" w:rsidRPr="00072F4A">
        <w:rPr>
          <w:rFonts w:ascii="Tahoma" w:eastAsia="Tahoma" w:hAnsi="Tahoma" w:cs="Tahoma"/>
          <w:spacing w:val="7"/>
        </w:rPr>
        <w:t xml:space="preserve"> </w:t>
      </w:r>
      <w:r w:rsidR="00601931" w:rsidRPr="00072F4A">
        <w:rPr>
          <w:rFonts w:ascii="Tahoma" w:eastAsia="Tahoma" w:hAnsi="Tahoma" w:cs="Tahoma"/>
        </w:rPr>
        <w:t>w</w:t>
      </w:r>
      <w:r w:rsidR="00601931" w:rsidRPr="00072F4A">
        <w:rPr>
          <w:rFonts w:ascii="Tahoma" w:eastAsia="Tahoma" w:hAnsi="Tahoma" w:cs="Tahoma"/>
          <w:spacing w:val="13"/>
        </w:rPr>
        <w:t xml:space="preserve"> </w:t>
      </w:r>
      <w:r w:rsidR="00601931" w:rsidRPr="00072F4A">
        <w:rPr>
          <w:rFonts w:ascii="Tahoma" w:eastAsia="Tahoma" w:hAnsi="Tahoma" w:cs="Tahoma"/>
          <w:spacing w:val="-2"/>
        </w:rPr>
        <w:t>r</w:t>
      </w:r>
      <w:r w:rsidR="00601931" w:rsidRPr="00072F4A">
        <w:rPr>
          <w:rFonts w:ascii="Tahoma" w:eastAsia="Tahoma" w:hAnsi="Tahoma" w:cs="Tahoma"/>
          <w:spacing w:val="1"/>
        </w:rPr>
        <w:t>a</w:t>
      </w:r>
      <w:r w:rsidR="00601931" w:rsidRPr="00072F4A">
        <w:rPr>
          <w:rFonts w:ascii="Tahoma" w:eastAsia="Tahoma" w:hAnsi="Tahoma" w:cs="Tahoma"/>
        </w:rPr>
        <w:t>m</w:t>
      </w:r>
      <w:r w:rsidR="00F90784" w:rsidRPr="00072F4A">
        <w:rPr>
          <w:rFonts w:ascii="Tahoma" w:eastAsia="Tahoma" w:hAnsi="Tahoma" w:cs="Tahoma"/>
          <w:spacing w:val="1"/>
        </w:rPr>
        <w:t>a</w:t>
      </w:r>
      <w:r w:rsidR="00F90784" w:rsidRPr="00072F4A">
        <w:rPr>
          <w:rFonts w:ascii="Tahoma" w:eastAsia="Tahoma" w:hAnsi="Tahoma" w:cs="Tahoma"/>
          <w:spacing w:val="-1"/>
        </w:rPr>
        <w:t>c</w:t>
      </w:r>
      <w:r w:rsidR="00F90784" w:rsidRPr="00072F4A">
        <w:rPr>
          <w:rFonts w:ascii="Tahoma" w:eastAsia="Tahoma" w:hAnsi="Tahoma" w:cs="Tahoma"/>
        </w:rPr>
        <w:t>h</w:t>
      </w:r>
      <w:r w:rsidR="00F90784" w:rsidRPr="00072F4A">
        <w:rPr>
          <w:rFonts w:ascii="Tahoma" w:eastAsia="Tahoma" w:hAnsi="Tahoma" w:cs="Tahoma"/>
          <w:spacing w:val="9"/>
        </w:rPr>
        <w:t xml:space="preserve"> </w:t>
      </w:r>
      <w:r w:rsidR="00F90784" w:rsidRPr="00072F4A">
        <w:rPr>
          <w:rFonts w:ascii="Tahoma" w:eastAsia="Tahoma" w:hAnsi="Tahoma" w:cs="Tahoma"/>
          <w:spacing w:val="2"/>
        </w:rPr>
        <w:t>p</w:t>
      </w:r>
      <w:r w:rsidR="00F90784" w:rsidRPr="00072F4A">
        <w:rPr>
          <w:rFonts w:ascii="Tahoma" w:eastAsia="Tahoma" w:hAnsi="Tahoma" w:cs="Tahoma"/>
        </w:rPr>
        <w:t>ro</w:t>
      </w:r>
      <w:r w:rsidR="00F90784" w:rsidRPr="00072F4A">
        <w:rPr>
          <w:rFonts w:ascii="Tahoma" w:eastAsia="Tahoma" w:hAnsi="Tahoma" w:cs="Tahoma"/>
          <w:spacing w:val="-1"/>
        </w:rPr>
        <w:t>j</w:t>
      </w:r>
      <w:r w:rsidR="00F90784" w:rsidRPr="00072F4A">
        <w:rPr>
          <w:rFonts w:ascii="Tahoma" w:eastAsia="Tahoma" w:hAnsi="Tahoma" w:cs="Tahoma"/>
          <w:spacing w:val="1"/>
        </w:rPr>
        <w:t>e</w:t>
      </w:r>
      <w:r w:rsidR="00F90784" w:rsidRPr="00072F4A">
        <w:rPr>
          <w:rFonts w:ascii="Tahoma" w:eastAsia="Tahoma" w:hAnsi="Tahoma" w:cs="Tahoma"/>
          <w:spacing w:val="-1"/>
        </w:rPr>
        <w:t>k</w:t>
      </w:r>
      <w:r w:rsidR="00F90784" w:rsidRPr="00072F4A">
        <w:rPr>
          <w:rFonts w:ascii="Tahoma" w:eastAsia="Tahoma" w:hAnsi="Tahoma" w:cs="Tahoma"/>
        </w:rPr>
        <w:t>tu</w:t>
      </w:r>
      <w:r w:rsidR="00F90784" w:rsidRPr="00072F4A">
        <w:rPr>
          <w:rFonts w:ascii="Tahoma" w:eastAsia="Tahoma" w:hAnsi="Tahoma" w:cs="Tahoma"/>
          <w:spacing w:val="9"/>
        </w:rPr>
        <w:t xml:space="preserve"> </w:t>
      </w:r>
      <w:r w:rsidR="00F90784" w:rsidRPr="00072F4A">
        <w:rPr>
          <w:rFonts w:ascii="Tahoma" w:eastAsia="Tahoma" w:hAnsi="Tahoma" w:cs="Tahoma"/>
          <w:spacing w:val="-3"/>
        </w:rPr>
        <w:t>f</w:t>
      </w:r>
      <w:r w:rsidR="00F90784" w:rsidRPr="00072F4A">
        <w:rPr>
          <w:rFonts w:ascii="Tahoma" w:eastAsia="Tahoma" w:hAnsi="Tahoma" w:cs="Tahoma"/>
        </w:rPr>
        <w:t>orm</w:t>
      </w:r>
      <w:r w:rsidR="00F90784" w:rsidRPr="00072F4A">
        <w:rPr>
          <w:rFonts w:ascii="Tahoma" w:eastAsia="Tahoma" w:hAnsi="Tahoma" w:cs="Tahoma"/>
          <w:spacing w:val="11"/>
        </w:rPr>
        <w:t xml:space="preserve"> </w:t>
      </w:r>
      <w:r w:rsidR="00F90784" w:rsidRPr="00072F4A">
        <w:rPr>
          <w:rFonts w:ascii="Tahoma" w:eastAsia="Tahoma" w:hAnsi="Tahoma" w:cs="Tahoma"/>
          <w:spacing w:val="1"/>
        </w:rPr>
        <w:t>w</w:t>
      </w:r>
      <w:r w:rsidR="00F90784" w:rsidRPr="00072F4A">
        <w:rPr>
          <w:rFonts w:ascii="Tahoma" w:eastAsia="Tahoma" w:hAnsi="Tahoma" w:cs="Tahoma"/>
        </w:rPr>
        <w:t>sp</w:t>
      </w:r>
      <w:r w:rsidR="00F90784" w:rsidRPr="00072F4A">
        <w:rPr>
          <w:rFonts w:ascii="Tahoma" w:eastAsia="Tahoma" w:hAnsi="Tahoma" w:cs="Tahoma"/>
          <w:spacing w:val="1"/>
        </w:rPr>
        <w:t>a</w:t>
      </w:r>
      <w:r w:rsidR="00F90784" w:rsidRPr="00072F4A">
        <w:rPr>
          <w:rFonts w:ascii="Tahoma" w:eastAsia="Tahoma" w:hAnsi="Tahoma" w:cs="Tahoma"/>
        </w:rPr>
        <w:t>rcia,</w:t>
      </w:r>
      <w:r w:rsidR="00F90784" w:rsidRPr="00072F4A">
        <w:rPr>
          <w:rFonts w:ascii="Tahoma" w:eastAsia="Tahoma" w:hAnsi="Tahoma" w:cs="Tahoma"/>
          <w:spacing w:val="6"/>
        </w:rPr>
        <w:t xml:space="preserve"> </w:t>
      </w:r>
      <w:r w:rsidR="00F90784" w:rsidRPr="00072F4A">
        <w:rPr>
          <w:rFonts w:ascii="Tahoma" w:eastAsia="Tahoma" w:hAnsi="Tahoma" w:cs="Tahoma"/>
        </w:rPr>
        <w:t>w</w:t>
      </w:r>
      <w:r w:rsidR="00F90784" w:rsidRPr="00072F4A">
        <w:rPr>
          <w:rFonts w:ascii="Tahoma" w:eastAsia="Tahoma" w:hAnsi="Tahoma" w:cs="Tahoma"/>
          <w:spacing w:val="16"/>
        </w:rPr>
        <w:t xml:space="preserve"> </w:t>
      </w:r>
      <w:r w:rsidR="00F90784" w:rsidRPr="00072F4A">
        <w:rPr>
          <w:rFonts w:ascii="Tahoma" w:eastAsia="Tahoma" w:hAnsi="Tahoma" w:cs="Tahoma"/>
        </w:rPr>
        <w:t>szcz</w:t>
      </w:r>
      <w:r w:rsidR="00F90784" w:rsidRPr="00072F4A">
        <w:rPr>
          <w:rFonts w:ascii="Tahoma" w:eastAsia="Tahoma" w:hAnsi="Tahoma" w:cs="Tahoma"/>
          <w:spacing w:val="1"/>
        </w:rPr>
        <w:t>e</w:t>
      </w:r>
      <w:r w:rsidR="00F90784" w:rsidRPr="00072F4A">
        <w:rPr>
          <w:rFonts w:ascii="Tahoma" w:eastAsia="Tahoma" w:hAnsi="Tahoma" w:cs="Tahoma"/>
        </w:rPr>
        <w:t>gól</w:t>
      </w:r>
      <w:r w:rsidR="00F90784" w:rsidRPr="00072F4A">
        <w:rPr>
          <w:rFonts w:ascii="Tahoma" w:eastAsia="Tahoma" w:hAnsi="Tahoma" w:cs="Tahoma"/>
          <w:spacing w:val="-1"/>
        </w:rPr>
        <w:t>n</w:t>
      </w:r>
      <w:r w:rsidR="00F90784" w:rsidRPr="00072F4A">
        <w:rPr>
          <w:rFonts w:ascii="Tahoma" w:eastAsia="Tahoma" w:hAnsi="Tahoma" w:cs="Tahoma"/>
        </w:rPr>
        <w:t>oś</w:t>
      </w:r>
      <w:r w:rsidR="00F90784" w:rsidRPr="00072F4A">
        <w:rPr>
          <w:rFonts w:ascii="Tahoma" w:eastAsia="Tahoma" w:hAnsi="Tahoma" w:cs="Tahoma"/>
          <w:spacing w:val="1"/>
        </w:rPr>
        <w:t>c</w:t>
      </w:r>
      <w:r w:rsidR="00F90784" w:rsidRPr="00072F4A">
        <w:rPr>
          <w:rFonts w:ascii="Tahoma" w:eastAsia="Tahoma" w:hAnsi="Tahoma" w:cs="Tahoma"/>
        </w:rPr>
        <w:t>i sz</w:t>
      </w:r>
      <w:r w:rsidR="00F90784" w:rsidRPr="00072F4A">
        <w:rPr>
          <w:rFonts w:ascii="Tahoma" w:eastAsia="Tahoma" w:hAnsi="Tahoma" w:cs="Tahoma"/>
          <w:spacing w:val="-3"/>
        </w:rPr>
        <w:t>k</w:t>
      </w:r>
      <w:r w:rsidR="00F90784" w:rsidRPr="00072F4A">
        <w:rPr>
          <w:rFonts w:ascii="Tahoma" w:eastAsia="Tahoma" w:hAnsi="Tahoma" w:cs="Tahoma"/>
        </w:rPr>
        <w:t>ol</w:t>
      </w:r>
      <w:r w:rsidR="00F90784" w:rsidRPr="00072F4A">
        <w:rPr>
          <w:rFonts w:ascii="Tahoma" w:eastAsia="Tahoma" w:hAnsi="Tahoma" w:cs="Tahoma"/>
          <w:spacing w:val="3"/>
        </w:rPr>
        <w:t>e</w:t>
      </w:r>
      <w:r w:rsidR="00F90784" w:rsidRPr="00072F4A">
        <w:rPr>
          <w:rFonts w:ascii="Tahoma" w:eastAsia="Tahoma" w:hAnsi="Tahoma" w:cs="Tahoma"/>
          <w:spacing w:val="-1"/>
        </w:rPr>
        <w:t>ń</w:t>
      </w:r>
      <w:r w:rsidR="00F90784" w:rsidRPr="00072F4A">
        <w:rPr>
          <w:rFonts w:ascii="Tahoma" w:eastAsia="Tahoma" w:hAnsi="Tahoma" w:cs="Tahoma"/>
        </w:rPr>
        <w:t>,</w:t>
      </w:r>
      <w:r w:rsidR="00F90784" w:rsidRPr="00072F4A">
        <w:rPr>
          <w:rFonts w:ascii="Tahoma" w:eastAsia="Tahoma" w:hAnsi="Tahoma" w:cs="Tahoma"/>
          <w:spacing w:val="7"/>
        </w:rPr>
        <w:t xml:space="preserve"> </w:t>
      </w:r>
      <w:r w:rsidR="00F90784" w:rsidRPr="00072F4A">
        <w:rPr>
          <w:rFonts w:ascii="Tahoma" w:eastAsia="Tahoma" w:hAnsi="Tahoma" w:cs="Tahoma"/>
          <w:spacing w:val="-1"/>
        </w:rPr>
        <w:t>ku</w:t>
      </w:r>
      <w:r w:rsidR="00F90784" w:rsidRPr="00072F4A">
        <w:rPr>
          <w:rFonts w:ascii="Tahoma" w:eastAsia="Tahoma" w:hAnsi="Tahoma" w:cs="Tahoma"/>
        </w:rPr>
        <w:t>r</w:t>
      </w:r>
      <w:r w:rsidR="00F90784" w:rsidRPr="00072F4A">
        <w:rPr>
          <w:rFonts w:ascii="Tahoma" w:eastAsia="Tahoma" w:hAnsi="Tahoma" w:cs="Tahoma"/>
          <w:spacing w:val="2"/>
        </w:rPr>
        <w:t>s</w:t>
      </w:r>
      <w:r w:rsidR="00F90784" w:rsidRPr="00072F4A">
        <w:rPr>
          <w:rFonts w:ascii="Tahoma" w:eastAsia="Tahoma" w:hAnsi="Tahoma" w:cs="Tahoma"/>
        </w:rPr>
        <w:t>ó</w:t>
      </w:r>
      <w:r w:rsidR="00F90784" w:rsidRPr="00072F4A">
        <w:rPr>
          <w:rFonts w:ascii="Tahoma" w:eastAsia="Tahoma" w:hAnsi="Tahoma" w:cs="Tahoma"/>
          <w:spacing w:val="-6"/>
        </w:rPr>
        <w:t>w</w:t>
      </w:r>
      <w:r w:rsidR="00F90784" w:rsidRPr="00072F4A">
        <w:rPr>
          <w:rFonts w:ascii="Tahoma" w:eastAsia="Tahoma" w:hAnsi="Tahoma" w:cs="Tahoma"/>
        </w:rPr>
        <w:t>,</w:t>
      </w:r>
      <w:r w:rsidR="00F90784" w:rsidRPr="00072F4A">
        <w:rPr>
          <w:rFonts w:ascii="Tahoma" w:eastAsia="Tahoma" w:hAnsi="Tahoma" w:cs="Tahoma"/>
          <w:spacing w:val="7"/>
        </w:rPr>
        <w:t xml:space="preserve"> </w:t>
      </w:r>
      <w:r w:rsidR="00F90784" w:rsidRPr="00072F4A">
        <w:rPr>
          <w:rFonts w:ascii="Tahoma" w:eastAsia="Tahoma" w:hAnsi="Tahoma" w:cs="Tahoma"/>
          <w:spacing w:val="-1"/>
        </w:rPr>
        <w:t>k</w:t>
      </w:r>
      <w:r w:rsidR="00F90784" w:rsidRPr="00072F4A">
        <w:rPr>
          <w:rFonts w:ascii="Tahoma" w:eastAsia="Tahoma" w:hAnsi="Tahoma" w:cs="Tahoma"/>
        </w:rPr>
        <w:t>o</w:t>
      </w:r>
      <w:r w:rsidR="00F90784" w:rsidRPr="00072F4A">
        <w:rPr>
          <w:rFonts w:ascii="Tahoma" w:eastAsia="Tahoma" w:hAnsi="Tahoma" w:cs="Tahoma"/>
          <w:spacing w:val="1"/>
        </w:rPr>
        <w:t>n</w:t>
      </w:r>
      <w:r w:rsidR="00F90784" w:rsidRPr="00072F4A">
        <w:rPr>
          <w:rFonts w:ascii="Tahoma" w:eastAsia="Tahoma" w:hAnsi="Tahoma" w:cs="Tahoma"/>
          <w:spacing w:val="-3"/>
        </w:rPr>
        <w:t>f</w:t>
      </w:r>
      <w:r w:rsidR="00F90784" w:rsidRPr="00072F4A">
        <w:rPr>
          <w:rFonts w:ascii="Tahoma" w:eastAsia="Tahoma" w:hAnsi="Tahoma" w:cs="Tahoma"/>
          <w:spacing w:val="1"/>
        </w:rPr>
        <w:t>e</w:t>
      </w:r>
      <w:r w:rsidR="00F90784" w:rsidRPr="00072F4A">
        <w:rPr>
          <w:rFonts w:ascii="Tahoma" w:eastAsia="Tahoma" w:hAnsi="Tahoma" w:cs="Tahoma"/>
        </w:rPr>
        <w:t>r</w:t>
      </w:r>
      <w:r w:rsidR="00F90784" w:rsidRPr="00072F4A">
        <w:rPr>
          <w:rFonts w:ascii="Tahoma" w:eastAsia="Tahoma" w:hAnsi="Tahoma" w:cs="Tahoma"/>
          <w:spacing w:val="1"/>
        </w:rPr>
        <w:t>e</w:t>
      </w:r>
      <w:r w:rsidR="00F90784" w:rsidRPr="00072F4A">
        <w:rPr>
          <w:rFonts w:ascii="Tahoma" w:eastAsia="Tahoma" w:hAnsi="Tahoma" w:cs="Tahoma"/>
          <w:spacing w:val="-1"/>
        </w:rPr>
        <w:t>n</w:t>
      </w:r>
      <w:r w:rsidR="00F90784" w:rsidRPr="00072F4A">
        <w:rPr>
          <w:rFonts w:ascii="Tahoma" w:eastAsia="Tahoma" w:hAnsi="Tahoma" w:cs="Tahoma"/>
          <w:spacing w:val="2"/>
        </w:rPr>
        <w:t>c</w:t>
      </w:r>
      <w:r w:rsidR="00F90784" w:rsidRPr="00072F4A">
        <w:rPr>
          <w:rFonts w:ascii="Tahoma" w:eastAsia="Tahoma" w:hAnsi="Tahoma" w:cs="Tahoma"/>
          <w:spacing w:val="-1"/>
        </w:rPr>
        <w:t>j</w:t>
      </w:r>
      <w:r w:rsidR="00F90784" w:rsidRPr="00072F4A">
        <w:rPr>
          <w:rFonts w:ascii="Tahoma" w:eastAsia="Tahoma" w:hAnsi="Tahoma" w:cs="Tahoma"/>
        </w:rPr>
        <w:t>i,</w:t>
      </w:r>
      <w:r w:rsidR="00F90784" w:rsidRPr="00072F4A">
        <w:rPr>
          <w:rFonts w:ascii="Tahoma" w:eastAsia="Tahoma" w:hAnsi="Tahoma" w:cs="Tahoma"/>
          <w:spacing w:val="4"/>
        </w:rPr>
        <w:t xml:space="preserve"> </w:t>
      </w:r>
      <w:r w:rsidR="00F90784" w:rsidRPr="00072F4A">
        <w:rPr>
          <w:rFonts w:ascii="Tahoma" w:eastAsia="Tahoma" w:hAnsi="Tahoma" w:cs="Tahoma"/>
          <w:spacing w:val="-1"/>
        </w:rPr>
        <w:t>u</w:t>
      </w:r>
      <w:r w:rsidR="00F90784" w:rsidRPr="00072F4A">
        <w:rPr>
          <w:rFonts w:ascii="Tahoma" w:eastAsia="Tahoma" w:hAnsi="Tahoma" w:cs="Tahoma"/>
        </w:rPr>
        <w:t>sług</w:t>
      </w:r>
      <w:r w:rsidR="00F90784" w:rsidRPr="00072F4A">
        <w:rPr>
          <w:rFonts w:ascii="Tahoma" w:eastAsia="Tahoma" w:hAnsi="Tahoma" w:cs="Tahoma"/>
          <w:spacing w:val="10"/>
        </w:rPr>
        <w:t xml:space="preserve"> </w:t>
      </w:r>
      <w:r w:rsidR="00F90784" w:rsidRPr="00072F4A">
        <w:rPr>
          <w:rFonts w:ascii="Tahoma" w:eastAsia="Tahoma" w:hAnsi="Tahoma" w:cs="Tahoma"/>
        </w:rPr>
        <w:t>do</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dc</w:t>
      </w:r>
      <w:r w:rsidR="00F90784" w:rsidRPr="00072F4A">
        <w:rPr>
          <w:rFonts w:ascii="Tahoma" w:eastAsia="Tahoma" w:hAnsi="Tahoma" w:cs="Tahoma"/>
          <w:spacing w:val="2"/>
        </w:rPr>
        <w:t>z</w:t>
      </w:r>
      <w:r w:rsidR="00F90784" w:rsidRPr="00072F4A">
        <w:rPr>
          <w:rFonts w:ascii="Tahoma" w:eastAsia="Tahoma" w:hAnsi="Tahoma" w:cs="Tahoma"/>
          <w:spacing w:val="-3"/>
        </w:rPr>
        <w:t>y</w:t>
      </w:r>
      <w:r w:rsidR="00F90784" w:rsidRPr="00072F4A">
        <w:rPr>
          <w:rFonts w:ascii="Tahoma" w:eastAsia="Tahoma" w:hAnsi="Tahoma" w:cs="Tahoma"/>
          <w:spacing w:val="2"/>
        </w:rPr>
        <w:t>c</w:t>
      </w:r>
      <w:r w:rsidR="00F90784" w:rsidRPr="00072F4A">
        <w:rPr>
          <w:rFonts w:ascii="Tahoma" w:eastAsia="Tahoma" w:hAnsi="Tahoma" w:cs="Tahoma"/>
          <w:spacing w:val="-1"/>
        </w:rPr>
        <w:t>h</w:t>
      </w:r>
      <w:r w:rsidR="00F90784" w:rsidRPr="00072F4A">
        <w:rPr>
          <w:rFonts w:ascii="Tahoma" w:eastAsia="Tahoma" w:hAnsi="Tahoma" w:cs="Tahoma"/>
        </w:rPr>
        <w:t>,</w:t>
      </w:r>
      <w:r w:rsidR="00F90784" w:rsidRPr="00072F4A">
        <w:rPr>
          <w:rFonts w:ascii="Tahoma" w:eastAsia="Tahoma" w:hAnsi="Tahoma" w:cs="Tahoma"/>
          <w:spacing w:val="1"/>
        </w:rPr>
        <w:t xml:space="preserve"> </w:t>
      </w:r>
      <w:r w:rsidR="00F90784" w:rsidRPr="00072F4A">
        <w:rPr>
          <w:rFonts w:ascii="Tahoma" w:eastAsia="Tahoma" w:hAnsi="Tahoma" w:cs="Tahoma"/>
          <w:spacing w:val="2"/>
        </w:rPr>
        <w:t>p</w:t>
      </w:r>
      <w:r w:rsidR="00F90784" w:rsidRPr="00072F4A">
        <w:rPr>
          <w:rFonts w:ascii="Tahoma" w:eastAsia="Tahoma" w:hAnsi="Tahoma" w:cs="Tahoma"/>
        </w:rPr>
        <w:t>o</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dni</w:t>
      </w:r>
      <w:r w:rsidR="00F90784" w:rsidRPr="00072F4A">
        <w:rPr>
          <w:rFonts w:ascii="Tahoma" w:eastAsia="Tahoma" w:hAnsi="Tahoma" w:cs="Tahoma"/>
          <w:spacing w:val="-1"/>
        </w:rPr>
        <w:t>c</w:t>
      </w:r>
      <w:r w:rsidR="00F90784" w:rsidRPr="00072F4A">
        <w:rPr>
          <w:rFonts w:ascii="Tahoma" w:eastAsia="Tahoma" w:hAnsi="Tahoma" w:cs="Tahoma"/>
        </w:rPr>
        <w:t>t</w:t>
      </w:r>
      <w:r w:rsidR="00F90784" w:rsidRPr="00072F4A">
        <w:rPr>
          <w:rFonts w:ascii="Tahoma" w:eastAsia="Tahoma" w:hAnsi="Tahoma" w:cs="Tahoma"/>
          <w:spacing w:val="-1"/>
        </w:rPr>
        <w:t>w</w:t>
      </w:r>
      <w:r w:rsidR="00F90784" w:rsidRPr="00072F4A">
        <w:rPr>
          <w:rFonts w:ascii="Tahoma" w:eastAsia="Tahoma" w:hAnsi="Tahoma" w:cs="Tahoma"/>
          <w:spacing w:val="1"/>
        </w:rPr>
        <w:t>a</w:t>
      </w:r>
      <w:r w:rsidR="00F90784" w:rsidRPr="00072F4A">
        <w:rPr>
          <w:rFonts w:ascii="Tahoma" w:eastAsia="Tahoma" w:hAnsi="Tahoma" w:cs="Tahoma"/>
        </w:rPr>
        <w:t xml:space="preserve">, </w:t>
      </w:r>
      <w:r w:rsidR="00F90784" w:rsidRPr="00072F4A">
        <w:rPr>
          <w:rFonts w:ascii="Tahoma" w:eastAsia="Tahoma" w:hAnsi="Tahoma" w:cs="Tahoma"/>
          <w:spacing w:val="-1"/>
        </w:rPr>
        <w:t>w</w:t>
      </w:r>
      <w:r w:rsidR="00F90784" w:rsidRPr="00072F4A">
        <w:rPr>
          <w:rFonts w:ascii="Tahoma" w:eastAsia="Tahoma" w:hAnsi="Tahoma" w:cs="Tahoma"/>
          <w:spacing w:val="1"/>
        </w:rPr>
        <w:t>a</w:t>
      </w:r>
      <w:r w:rsidR="00F90784" w:rsidRPr="00072F4A">
        <w:rPr>
          <w:rFonts w:ascii="Tahoma" w:eastAsia="Tahoma" w:hAnsi="Tahoma" w:cs="Tahoma"/>
        </w:rPr>
        <w:t>rszt</w:t>
      </w:r>
      <w:r w:rsidR="00F90784" w:rsidRPr="00072F4A">
        <w:rPr>
          <w:rFonts w:ascii="Tahoma" w:eastAsia="Tahoma" w:hAnsi="Tahoma" w:cs="Tahoma"/>
          <w:spacing w:val="1"/>
        </w:rPr>
        <w:t>a</w:t>
      </w:r>
      <w:r w:rsidR="00F90784" w:rsidRPr="00072F4A">
        <w:rPr>
          <w:rFonts w:ascii="Tahoma" w:eastAsia="Tahoma" w:hAnsi="Tahoma" w:cs="Tahoma"/>
        </w:rPr>
        <w:t>tó</w:t>
      </w:r>
      <w:r w:rsidR="00F90784" w:rsidRPr="00072F4A">
        <w:rPr>
          <w:rFonts w:ascii="Tahoma" w:eastAsia="Tahoma" w:hAnsi="Tahoma" w:cs="Tahoma"/>
          <w:spacing w:val="-4"/>
        </w:rPr>
        <w:t>w</w:t>
      </w:r>
      <w:r w:rsidR="00F90784" w:rsidRPr="00072F4A">
        <w:rPr>
          <w:rFonts w:ascii="Tahoma" w:eastAsia="Tahoma" w:hAnsi="Tahoma" w:cs="Tahoma"/>
        </w:rPr>
        <w:t>,</w:t>
      </w:r>
      <w:r w:rsidR="00F90784" w:rsidRPr="00072F4A">
        <w:rPr>
          <w:rFonts w:ascii="Tahoma" w:eastAsia="Tahoma" w:hAnsi="Tahoma" w:cs="Tahoma"/>
          <w:spacing w:val="1"/>
        </w:rPr>
        <w:t xml:space="preserve"> </w:t>
      </w:r>
      <w:r w:rsidR="00F90784" w:rsidRPr="00072F4A">
        <w:rPr>
          <w:rFonts w:ascii="Tahoma" w:eastAsia="Tahoma" w:hAnsi="Tahoma" w:cs="Tahoma"/>
        </w:rPr>
        <w:t>s</w:t>
      </w:r>
      <w:r w:rsidR="00F90784" w:rsidRPr="00072F4A">
        <w:rPr>
          <w:rFonts w:ascii="Tahoma" w:eastAsia="Tahoma" w:hAnsi="Tahoma" w:cs="Tahoma"/>
          <w:spacing w:val="1"/>
        </w:rPr>
        <w:t>e</w:t>
      </w:r>
      <w:r w:rsidR="00F90784" w:rsidRPr="00072F4A">
        <w:rPr>
          <w:rFonts w:ascii="Tahoma" w:eastAsia="Tahoma" w:hAnsi="Tahoma" w:cs="Tahoma"/>
        </w:rPr>
        <w:t>m</w:t>
      </w:r>
      <w:r w:rsidR="00F90784" w:rsidRPr="00072F4A">
        <w:rPr>
          <w:rFonts w:ascii="Tahoma" w:eastAsia="Tahoma" w:hAnsi="Tahoma" w:cs="Tahoma"/>
          <w:spacing w:val="2"/>
        </w:rPr>
        <w:t>i</w:t>
      </w:r>
      <w:r w:rsidR="00F90784" w:rsidRPr="00072F4A">
        <w:rPr>
          <w:rFonts w:ascii="Tahoma" w:eastAsia="Tahoma" w:hAnsi="Tahoma" w:cs="Tahoma"/>
          <w:spacing w:val="1"/>
        </w:rPr>
        <w:t>na</w:t>
      </w:r>
      <w:r w:rsidR="00F90784" w:rsidRPr="00072F4A">
        <w:rPr>
          <w:rFonts w:ascii="Tahoma" w:eastAsia="Tahoma" w:hAnsi="Tahoma" w:cs="Tahoma"/>
        </w:rPr>
        <w:t>rió</w:t>
      </w:r>
      <w:r w:rsidR="00F90784" w:rsidRPr="00072F4A">
        <w:rPr>
          <w:rFonts w:ascii="Tahoma" w:eastAsia="Tahoma" w:hAnsi="Tahoma" w:cs="Tahoma"/>
          <w:spacing w:val="-6"/>
        </w:rPr>
        <w:t>w</w:t>
      </w:r>
      <w:r w:rsidR="00F90784" w:rsidRPr="00072F4A">
        <w:rPr>
          <w:rFonts w:ascii="Tahoma" w:eastAsia="Tahoma" w:hAnsi="Tahoma" w:cs="Tahoma"/>
        </w:rPr>
        <w:t>,</w:t>
      </w:r>
      <w:r w:rsidR="00F90784" w:rsidRPr="00072F4A">
        <w:rPr>
          <w:rFonts w:ascii="Tahoma" w:eastAsia="Tahoma" w:hAnsi="Tahoma" w:cs="Tahoma"/>
          <w:spacing w:val="1"/>
        </w:rPr>
        <w:t xml:space="preserve"> </w:t>
      </w:r>
      <w:r w:rsidR="00F90784" w:rsidRPr="00072F4A">
        <w:rPr>
          <w:rFonts w:ascii="Tahoma" w:eastAsia="Tahoma" w:hAnsi="Tahoma" w:cs="Tahoma"/>
        </w:rPr>
        <w:t>st</w:t>
      </w:r>
      <w:r w:rsidR="00F90784" w:rsidRPr="00072F4A">
        <w:rPr>
          <w:rFonts w:ascii="Tahoma" w:eastAsia="Tahoma" w:hAnsi="Tahoma" w:cs="Tahoma"/>
          <w:spacing w:val="-1"/>
        </w:rPr>
        <w:t>u</w:t>
      </w:r>
      <w:r w:rsidR="00F90784" w:rsidRPr="00072F4A">
        <w:rPr>
          <w:rFonts w:ascii="Tahoma" w:eastAsia="Tahoma" w:hAnsi="Tahoma" w:cs="Tahoma"/>
        </w:rPr>
        <w:t>d</w:t>
      </w:r>
      <w:r w:rsidR="00F90784" w:rsidRPr="00072F4A">
        <w:rPr>
          <w:rFonts w:ascii="Tahoma" w:eastAsia="Tahoma" w:hAnsi="Tahoma" w:cs="Tahoma"/>
          <w:spacing w:val="2"/>
        </w:rPr>
        <w:t>i</w:t>
      </w:r>
      <w:r w:rsidR="00F90784" w:rsidRPr="00072F4A">
        <w:rPr>
          <w:rFonts w:ascii="Tahoma" w:eastAsia="Tahoma" w:hAnsi="Tahoma" w:cs="Tahoma"/>
        </w:rPr>
        <w:t xml:space="preserve">ów </w:t>
      </w:r>
      <w:r w:rsidR="00F90784" w:rsidRPr="00072F4A">
        <w:rPr>
          <w:rFonts w:ascii="Tahoma" w:eastAsia="Tahoma" w:hAnsi="Tahoma" w:cs="Tahoma"/>
          <w:spacing w:val="1"/>
        </w:rPr>
        <w:t>w</w:t>
      </w:r>
      <w:r w:rsidR="00F90784" w:rsidRPr="00072F4A">
        <w:rPr>
          <w:rFonts w:ascii="Tahoma" w:eastAsia="Tahoma" w:hAnsi="Tahoma" w:cs="Tahoma"/>
          <w:spacing w:val="-1"/>
        </w:rPr>
        <w:t>y</w:t>
      </w:r>
      <w:r w:rsidR="00F90784" w:rsidRPr="00072F4A">
        <w:rPr>
          <w:rFonts w:ascii="Tahoma" w:eastAsia="Tahoma" w:hAnsi="Tahoma" w:cs="Tahoma"/>
        </w:rPr>
        <w:t>ższ</w:t>
      </w:r>
      <w:r w:rsidR="00F90784" w:rsidRPr="00072F4A">
        <w:rPr>
          <w:rFonts w:ascii="Tahoma" w:eastAsia="Tahoma" w:hAnsi="Tahoma" w:cs="Tahoma"/>
          <w:spacing w:val="-1"/>
        </w:rPr>
        <w:t>yc</w:t>
      </w:r>
      <w:r w:rsidR="00F90784" w:rsidRPr="00072F4A">
        <w:rPr>
          <w:rFonts w:ascii="Tahoma" w:eastAsia="Tahoma" w:hAnsi="Tahoma" w:cs="Tahoma"/>
        </w:rPr>
        <w:t>h</w:t>
      </w:r>
      <w:r w:rsidR="00F90784" w:rsidRPr="00072F4A">
        <w:rPr>
          <w:rFonts w:ascii="Tahoma" w:eastAsia="Tahoma" w:hAnsi="Tahoma" w:cs="Tahoma"/>
          <w:spacing w:val="62"/>
        </w:rPr>
        <w:t xml:space="preserve"> </w:t>
      </w:r>
      <w:r w:rsidR="00F90784" w:rsidRPr="00072F4A">
        <w:rPr>
          <w:rFonts w:ascii="Tahoma" w:eastAsia="Tahoma" w:hAnsi="Tahoma" w:cs="Tahoma"/>
        </w:rPr>
        <w:t xml:space="preserve">i </w:t>
      </w:r>
      <w:r w:rsidR="00F90784" w:rsidRPr="00072F4A">
        <w:rPr>
          <w:rFonts w:ascii="Tahoma" w:eastAsia="Tahoma" w:hAnsi="Tahoma" w:cs="Tahoma"/>
          <w:spacing w:val="2"/>
        </w:rPr>
        <w:t>p</w:t>
      </w:r>
      <w:r w:rsidR="00F90784" w:rsidRPr="00072F4A">
        <w:rPr>
          <w:rFonts w:ascii="Tahoma" w:eastAsia="Tahoma" w:hAnsi="Tahoma" w:cs="Tahoma"/>
        </w:rPr>
        <w:t>od</w:t>
      </w:r>
      <w:r w:rsidR="00F90784" w:rsidRPr="00072F4A">
        <w:rPr>
          <w:rFonts w:ascii="Tahoma" w:eastAsia="Tahoma" w:hAnsi="Tahoma" w:cs="Tahoma"/>
          <w:spacing w:val="-1"/>
        </w:rPr>
        <w:t>y</w:t>
      </w:r>
      <w:r w:rsidR="00F90784" w:rsidRPr="00072F4A">
        <w:rPr>
          <w:rFonts w:ascii="Tahoma" w:eastAsia="Tahoma" w:hAnsi="Tahoma" w:cs="Tahoma"/>
        </w:rPr>
        <w:t>plo</w:t>
      </w:r>
      <w:r w:rsidR="00F90784" w:rsidRPr="00072F4A">
        <w:rPr>
          <w:rFonts w:ascii="Tahoma" w:eastAsia="Tahoma" w:hAnsi="Tahoma" w:cs="Tahoma"/>
          <w:spacing w:val="3"/>
        </w:rPr>
        <w:t>m</w:t>
      </w:r>
      <w:r w:rsidR="00F90784" w:rsidRPr="00072F4A">
        <w:rPr>
          <w:rFonts w:ascii="Tahoma" w:eastAsia="Tahoma" w:hAnsi="Tahoma" w:cs="Tahoma"/>
        </w:rPr>
        <w:t>o</w:t>
      </w:r>
      <w:r w:rsidR="00F90784" w:rsidRPr="00072F4A">
        <w:rPr>
          <w:rFonts w:ascii="Tahoma" w:eastAsia="Tahoma" w:hAnsi="Tahoma" w:cs="Tahoma"/>
          <w:spacing w:val="3"/>
        </w:rPr>
        <w:t>w</w:t>
      </w:r>
      <w:r w:rsidR="00F90784" w:rsidRPr="00072F4A">
        <w:rPr>
          <w:rFonts w:ascii="Tahoma" w:eastAsia="Tahoma" w:hAnsi="Tahoma" w:cs="Tahoma"/>
          <w:spacing w:val="-3"/>
        </w:rPr>
        <w:t>y</w:t>
      </w:r>
      <w:r w:rsidR="00F90784" w:rsidRPr="00072F4A">
        <w:rPr>
          <w:rFonts w:ascii="Tahoma" w:eastAsia="Tahoma" w:hAnsi="Tahoma" w:cs="Tahoma"/>
          <w:spacing w:val="2"/>
        </w:rPr>
        <w:t>c</w:t>
      </w:r>
      <w:r w:rsidR="00F90784" w:rsidRPr="00072F4A">
        <w:rPr>
          <w:rFonts w:ascii="Tahoma" w:eastAsia="Tahoma" w:hAnsi="Tahoma" w:cs="Tahoma"/>
          <w:spacing w:val="-1"/>
        </w:rPr>
        <w:t>h</w:t>
      </w:r>
      <w:r w:rsidR="00F90784" w:rsidRPr="00072F4A">
        <w:rPr>
          <w:rFonts w:ascii="Tahoma" w:eastAsia="Tahoma" w:hAnsi="Tahoma" w:cs="Tahoma"/>
        </w:rPr>
        <w:t>,</w:t>
      </w:r>
      <w:r w:rsidR="00F90784" w:rsidRPr="00072F4A">
        <w:rPr>
          <w:rFonts w:ascii="Tahoma" w:eastAsia="Tahoma" w:hAnsi="Tahoma" w:cs="Tahoma"/>
          <w:spacing w:val="57"/>
        </w:rPr>
        <w:t xml:space="preserve"> </w:t>
      </w:r>
      <w:r w:rsidR="00F90784" w:rsidRPr="00072F4A">
        <w:rPr>
          <w:rFonts w:ascii="Tahoma" w:eastAsia="Tahoma" w:hAnsi="Tahoma" w:cs="Tahoma"/>
        </w:rPr>
        <w:t>zgod</w:t>
      </w:r>
      <w:r w:rsidR="00F90784" w:rsidRPr="00072F4A">
        <w:rPr>
          <w:rFonts w:ascii="Tahoma" w:eastAsia="Tahoma" w:hAnsi="Tahoma" w:cs="Tahoma"/>
          <w:spacing w:val="-1"/>
        </w:rPr>
        <w:t>n</w:t>
      </w:r>
      <w:r w:rsidR="00F90784" w:rsidRPr="00072F4A">
        <w:rPr>
          <w:rFonts w:ascii="Tahoma" w:eastAsia="Tahoma" w:hAnsi="Tahoma" w:cs="Tahoma"/>
        </w:rPr>
        <w:t>ie</w:t>
      </w:r>
      <w:r w:rsidR="00F90784" w:rsidRPr="00072F4A">
        <w:rPr>
          <w:rFonts w:ascii="Tahoma" w:eastAsia="Tahoma" w:hAnsi="Tahoma" w:cs="Tahoma"/>
          <w:spacing w:val="3"/>
        </w:rPr>
        <w:t xml:space="preserve"> </w:t>
      </w:r>
      <w:r w:rsidR="00F90784" w:rsidRPr="00072F4A">
        <w:rPr>
          <w:rFonts w:ascii="Tahoma" w:eastAsia="Tahoma" w:hAnsi="Tahoma" w:cs="Tahoma"/>
        </w:rPr>
        <w:t>z z</w:t>
      </w:r>
      <w:r w:rsidR="00F90784" w:rsidRPr="00072F4A">
        <w:rPr>
          <w:rFonts w:ascii="Tahoma" w:eastAsia="Tahoma" w:hAnsi="Tahoma" w:cs="Tahoma"/>
          <w:spacing w:val="1"/>
        </w:rPr>
        <w:t>a</w:t>
      </w:r>
      <w:r w:rsidR="00F90784" w:rsidRPr="00072F4A">
        <w:rPr>
          <w:rFonts w:ascii="Tahoma" w:eastAsia="Tahoma" w:hAnsi="Tahoma" w:cs="Tahoma"/>
        </w:rPr>
        <w:t>ł</w:t>
      </w:r>
      <w:r w:rsidR="00F90784" w:rsidRPr="00072F4A">
        <w:rPr>
          <w:rFonts w:ascii="Tahoma" w:eastAsia="Tahoma" w:hAnsi="Tahoma" w:cs="Tahoma"/>
          <w:spacing w:val="1"/>
        </w:rPr>
        <w:t>ą</w:t>
      </w:r>
      <w:r w:rsidR="00F90784" w:rsidRPr="00072F4A">
        <w:rPr>
          <w:rFonts w:ascii="Tahoma" w:eastAsia="Tahoma" w:hAnsi="Tahoma" w:cs="Tahoma"/>
          <w:spacing w:val="-1"/>
        </w:rPr>
        <w:t>c</w:t>
      </w:r>
      <w:r w:rsidR="00F90784" w:rsidRPr="00072F4A">
        <w:rPr>
          <w:rFonts w:ascii="Tahoma" w:eastAsia="Tahoma" w:hAnsi="Tahoma" w:cs="Tahoma"/>
          <w:spacing w:val="3"/>
        </w:rPr>
        <w:t>z</w:t>
      </w:r>
      <w:r w:rsidR="00F90784" w:rsidRPr="00072F4A">
        <w:rPr>
          <w:rFonts w:ascii="Tahoma" w:eastAsia="Tahoma" w:hAnsi="Tahoma" w:cs="Tahoma"/>
          <w:spacing w:val="-1"/>
        </w:rPr>
        <w:t>n</w:t>
      </w:r>
      <w:r w:rsidR="00F90784" w:rsidRPr="00072F4A">
        <w:rPr>
          <w:rFonts w:ascii="Tahoma" w:eastAsia="Tahoma" w:hAnsi="Tahoma" w:cs="Tahoma"/>
        </w:rPr>
        <w:t>ikiem</w:t>
      </w:r>
      <w:r w:rsidR="00F90784" w:rsidRPr="00072F4A">
        <w:rPr>
          <w:rFonts w:ascii="Tahoma" w:eastAsia="Tahoma" w:hAnsi="Tahoma" w:cs="Tahoma"/>
          <w:spacing w:val="2"/>
        </w:rPr>
        <w:t xml:space="preserve"> nr </w:t>
      </w:r>
      <w:r w:rsidR="009F3EB9">
        <w:rPr>
          <w:rFonts w:ascii="Tahoma" w:eastAsia="Tahoma" w:hAnsi="Tahoma" w:cs="Tahoma"/>
          <w:spacing w:val="2"/>
        </w:rPr>
        <w:t>4</w:t>
      </w:r>
      <w:r w:rsidR="00F90784" w:rsidRPr="00072F4A">
        <w:rPr>
          <w:rFonts w:ascii="Tahoma" w:eastAsia="Tahoma" w:hAnsi="Tahoma" w:cs="Tahoma"/>
          <w:spacing w:val="2"/>
        </w:rPr>
        <w:t xml:space="preserve"> d</w:t>
      </w:r>
      <w:r w:rsidR="00F90784" w:rsidRPr="00072F4A">
        <w:rPr>
          <w:rFonts w:ascii="Tahoma" w:eastAsia="Tahoma" w:hAnsi="Tahoma" w:cs="Tahoma"/>
        </w:rPr>
        <w:t>o</w:t>
      </w:r>
      <w:r w:rsidR="00F90784" w:rsidRPr="00072F4A">
        <w:rPr>
          <w:rFonts w:ascii="Tahoma" w:eastAsia="Tahoma" w:hAnsi="Tahoma" w:cs="Tahoma"/>
          <w:spacing w:val="11"/>
        </w:rPr>
        <w:t xml:space="preserve"> </w:t>
      </w:r>
      <w:r w:rsidR="00F90784" w:rsidRPr="00072F4A">
        <w:rPr>
          <w:rFonts w:ascii="Tahoma" w:eastAsia="Tahoma" w:hAnsi="Tahoma" w:cs="Tahoma"/>
          <w:spacing w:val="-1"/>
        </w:rPr>
        <w:t>u</w:t>
      </w:r>
      <w:r w:rsidR="00F90784" w:rsidRPr="00072F4A">
        <w:rPr>
          <w:rFonts w:ascii="Tahoma" w:eastAsia="Tahoma" w:hAnsi="Tahoma" w:cs="Tahoma"/>
        </w:rPr>
        <w:t>mo</w:t>
      </w:r>
      <w:r w:rsidR="00F90784" w:rsidRPr="00072F4A">
        <w:rPr>
          <w:rFonts w:ascii="Tahoma" w:eastAsia="Tahoma" w:hAnsi="Tahoma" w:cs="Tahoma"/>
          <w:spacing w:val="1"/>
        </w:rPr>
        <w:t>w</w:t>
      </w:r>
      <w:r w:rsidR="00F90784" w:rsidRPr="00072F4A">
        <w:rPr>
          <w:rFonts w:ascii="Tahoma" w:eastAsia="Tahoma" w:hAnsi="Tahoma" w:cs="Tahoma"/>
          <w:spacing w:val="-18"/>
        </w:rPr>
        <w:t>y</w:t>
      </w:r>
      <w:r w:rsidR="00F90784" w:rsidRPr="00072F4A">
        <w:rPr>
          <w:rFonts w:ascii="Tahoma" w:eastAsia="Tahoma" w:hAnsi="Tahoma" w:cs="Tahoma"/>
        </w:rPr>
        <w:t>,</w:t>
      </w:r>
      <w:r w:rsidR="00F90784" w:rsidRPr="00072F4A">
        <w:rPr>
          <w:rFonts w:ascii="Tahoma" w:eastAsia="Tahoma" w:hAnsi="Tahoma" w:cs="Tahoma"/>
          <w:spacing w:val="3"/>
        </w:rPr>
        <w:t xml:space="preserve"> </w:t>
      </w:r>
      <w:r w:rsidR="00F90784" w:rsidRPr="00072F4A">
        <w:rPr>
          <w:rFonts w:ascii="Tahoma" w:eastAsia="Tahoma" w:hAnsi="Tahoma" w:cs="Tahoma"/>
        </w:rPr>
        <w:t>p</w:t>
      </w:r>
      <w:r w:rsidR="00F90784" w:rsidRPr="00072F4A">
        <w:rPr>
          <w:rFonts w:ascii="Tahoma" w:eastAsia="Tahoma" w:hAnsi="Tahoma" w:cs="Tahoma"/>
          <w:spacing w:val="2"/>
        </w:rPr>
        <w:t>o</w:t>
      </w:r>
      <w:r w:rsidR="00F90784" w:rsidRPr="00072F4A">
        <w:rPr>
          <w:rFonts w:ascii="Tahoma" w:eastAsia="Tahoma" w:hAnsi="Tahoma" w:cs="Tahoma"/>
          <w:spacing w:val="-1"/>
        </w:rPr>
        <w:t>c</w:t>
      </w:r>
      <w:r w:rsidR="00F90784" w:rsidRPr="00072F4A">
        <w:rPr>
          <w:rFonts w:ascii="Tahoma" w:eastAsia="Tahoma" w:hAnsi="Tahoma" w:cs="Tahoma"/>
        </w:rPr>
        <w:t>z</w:t>
      </w:r>
      <w:r w:rsidR="00F90784" w:rsidRPr="00072F4A">
        <w:rPr>
          <w:rFonts w:ascii="Tahoma" w:eastAsia="Tahoma" w:hAnsi="Tahoma" w:cs="Tahoma"/>
          <w:spacing w:val="1"/>
        </w:rPr>
        <w:t>ąw</w:t>
      </w:r>
      <w:r w:rsidR="00F90784" w:rsidRPr="00072F4A">
        <w:rPr>
          <w:rFonts w:ascii="Tahoma" w:eastAsia="Tahoma" w:hAnsi="Tahoma" w:cs="Tahoma"/>
        </w:rPr>
        <w:t>szy</w:t>
      </w:r>
      <w:r w:rsidR="00F90784" w:rsidRPr="00072F4A">
        <w:rPr>
          <w:rFonts w:ascii="Tahoma" w:eastAsia="Tahoma" w:hAnsi="Tahoma" w:cs="Tahoma"/>
          <w:spacing w:val="3"/>
        </w:rPr>
        <w:t xml:space="preserve"> </w:t>
      </w:r>
      <w:r w:rsidR="00F90784" w:rsidRPr="00072F4A">
        <w:rPr>
          <w:rFonts w:ascii="Tahoma" w:eastAsia="Tahoma" w:hAnsi="Tahoma" w:cs="Tahoma"/>
        </w:rPr>
        <w:t>od</w:t>
      </w:r>
      <w:r w:rsidR="00F90784" w:rsidRPr="00072F4A">
        <w:rPr>
          <w:rFonts w:ascii="Tahoma" w:eastAsia="Tahoma" w:hAnsi="Tahoma" w:cs="Tahoma"/>
          <w:spacing w:val="9"/>
        </w:rPr>
        <w:t xml:space="preserve"> </w:t>
      </w:r>
      <w:r w:rsidR="00F90784" w:rsidRPr="00072F4A">
        <w:rPr>
          <w:rFonts w:ascii="Tahoma" w:eastAsia="Tahoma" w:hAnsi="Tahoma" w:cs="Tahoma"/>
        </w:rPr>
        <w:t>dn</w:t>
      </w:r>
      <w:r w:rsidR="00F90784" w:rsidRPr="00072F4A">
        <w:rPr>
          <w:rFonts w:ascii="Tahoma" w:eastAsia="Tahoma" w:hAnsi="Tahoma" w:cs="Tahoma"/>
          <w:spacing w:val="5"/>
        </w:rPr>
        <w:t>i</w:t>
      </w:r>
      <w:r w:rsidR="00F90784" w:rsidRPr="00072F4A">
        <w:rPr>
          <w:rFonts w:ascii="Tahoma" w:eastAsia="Tahoma" w:hAnsi="Tahoma" w:cs="Tahoma"/>
        </w:rPr>
        <w:t>a</w:t>
      </w:r>
      <w:r w:rsidR="00F90784" w:rsidRPr="00072F4A">
        <w:rPr>
          <w:rFonts w:ascii="Tahoma" w:eastAsia="Tahoma" w:hAnsi="Tahoma" w:cs="Tahoma"/>
          <w:spacing w:val="11"/>
        </w:rPr>
        <w:t xml:space="preserve"> </w:t>
      </w:r>
      <w:r w:rsidR="00F90784" w:rsidRPr="00072F4A">
        <w:rPr>
          <w:rFonts w:ascii="Tahoma" w:eastAsia="Tahoma" w:hAnsi="Tahoma" w:cs="Tahoma"/>
        </w:rPr>
        <w:t>podpisania umowy/rozpoczęcia</w:t>
      </w:r>
      <w:r w:rsidR="00F90784" w:rsidRPr="00072F4A">
        <w:rPr>
          <w:rFonts w:ascii="Tahoma" w:eastAsia="Tahoma" w:hAnsi="Tahoma" w:cs="Tahoma"/>
          <w:spacing w:val="17"/>
          <w:w w:val="94"/>
        </w:rPr>
        <w:t xml:space="preserve"> </w:t>
      </w:r>
      <w:r w:rsidR="00F90784" w:rsidRPr="00072F4A">
        <w:rPr>
          <w:rFonts w:ascii="Tahoma" w:eastAsia="Tahoma" w:hAnsi="Tahoma" w:cs="Tahoma"/>
        </w:rPr>
        <w:t>r</w:t>
      </w:r>
      <w:r w:rsidR="00F90784" w:rsidRPr="00072F4A">
        <w:rPr>
          <w:rFonts w:ascii="Tahoma" w:eastAsia="Tahoma" w:hAnsi="Tahoma" w:cs="Tahoma"/>
          <w:spacing w:val="1"/>
        </w:rPr>
        <w:t>ea</w:t>
      </w:r>
      <w:r w:rsidR="00F90784" w:rsidRPr="00072F4A">
        <w:rPr>
          <w:rFonts w:ascii="Tahoma" w:eastAsia="Tahoma" w:hAnsi="Tahoma" w:cs="Tahoma"/>
        </w:rPr>
        <w:t>liz</w:t>
      </w:r>
      <w:r w:rsidR="00F90784" w:rsidRPr="00072F4A">
        <w:rPr>
          <w:rFonts w:ascii="Tahoma" w:eastAsia="Tahoma" w:hAnsi="Tahoma" w:cs="Tahoma"/>
          <w:spacing w:val="1"/>
        </w:rPr>
        <w:t>a</w:t>
      </w:r>
      <w:r w:rsidR="00F90784" w:rsidRPr="00072F4A">
        <w:rPr>
          <w:rFonts w:ascii="Tahoma" w:eastAsia="Tahoma" w:hAnsi="Tahoma" w:cs="Tahoma"/>
          <w:spacing w:val="-1"/>
        </w:rPr>
        <w:t>cj</w:t>
      </w:r>
      <w:r w:rsidR="00F90784" w:rsidRPr="00072F4A">
        <w:rPr>
          <w:rFonts w:ascii="Tahoma" w:eastAsia="Tahoma" w:hAnsi="Tahoma" w:cs="Tahoma"/>
        </w:rPr>
        <w:t xml:space="preserve">i </w:t>
      </w:r>
      <w:r w:rsidR="00F90784" w:rsidRPr="00072F4A">
        <w:rPr>
          <w:rFonts w:ascii="Tahoma" w:eastAsia="Tahoma" w:hAnsi="Tahoma" w:cs="Tahoma"/>
          <w:w w:val="95"/>
        </w:rPr>
        <w:t>pro</w:t>
      </w:r>
      <w:r w:rsidR="00F90784" w:rsidRPr="00072F4A">
        <w:rPr>
          <w:rFonts w:ascii="Tahoma" w:eastAsia="Tahoma" w:hAnsi="Tahoma" w:cs="Tahoma"/>
          <w:spacing w:val="-1"/>
          <w:w w:val="95"/>
        </w:rPr>
        <w:t>j</w:t>
      </w:r>
      <w:r w:rsidR="00F90784" w:rsidRPr="00072F4A">
        <w:rPr>
          <w:rFonts w:ascii="Tahoma" w:eastAsia="Tahoma" w:hAnsi="Tahoma" w:cs="Tahoma"/>
          <w:spacing w:val="1"/>
          <w:w w:val="95"/>
        </w:rPr>
        <w:t>e</w:t>
      </w:r>
      <w:r w:rsidR="00F90784" w:rsidRPr="00072F4A">
        <w:rPr>
          <w:rFonts w:ascii="Tahoma" w:eastAsia="Tahoma" w:hAnsi="Tahoma" w:cs="Tahoma"/>
          <w:spacing w:val="-1"/>
          <w:w w:val="95"/>
        </w:rPr>
        <w:t>k</w:t>
      </w:r>
      <w:r w:rsidR="00F90784" w:rsidRPr="00072F4A">
        <w:rPr>
          <w:rFonts w:ascii="Tahoma" w:eastAsia="Tahoma" w:hAnsi="Tahoma" w:cs="Tahoma"/>
          <w:w w:val="95"/>
        </w:rPr>
        <w:t>t</w:t>
      </w:r>
      <w:r w:rsidR="00F90784" w:rsidRPr="00072F4A">
        <w:rPr>
          <w:rFonts w:ascii="Tahoma" w:eastAsia="Tahoma" w:hAnsi="Tahoma" w:cs="Tahoma"/>
          <w:spacing w:val="2"/>
          <w:w w:val="95"/>
        </w:rPr>
        <w:t>u</w:t>
      </w:r>
      <w:r w:rsidR="00601931" w:rsidRPr="0083462A">
        <w:rPr>
          <w:rStyle w:val="Odwoanieprzypisudolnego"/>
          <w:rFonts w:ascii="Tahoma" w:eastAsia="Tahoma" w:hAnsi="Tahoma" w:cs="Tahoma"/>
          <w:spacing w:val="2"/>
          <w:w w:val="95"/>
        </w:rPr>
        <w:footnoteReference w:id="57"/>
      </w:r>
      <w:r w:rsidR="00601931" w:rsidRPr="00072F4A">
        <w:rPr>
          <w:rFonts w:ascii="Tahoma" w:eastAsia="Tahoma" w:hAnsi="Tahoma" w:cs="Tahoma"/>
          <w:w w:val="95"/>
        </w:rPr>
        <w:t>.</w:t>
      </w:r>
      <w:r w:rsidR="00601931" w:rsidRPr="00072F4A">
        <w:rPr>
          <w:rFonts w:ascii="Tahoma" w:eastAsia="Tahoma" w:hAnsi="Tahoma" w:cs="Tahoma"/>
          <w:spacing w:val="13"/>
          <w:w w:val="95"/>
        </w:rPr>
        <w:t xml:space="preserve"> </w:t>
      </w:r>
      <w:r w:rsidR="00601931" w:rsidRPr="00072F4A">
        <w:rPr>
          <w:rFonts w:ascii="Tahoma" w:eastAsia="Tahoma" w:hAnsi="Tahoma" w:cs="Tahoma"/>
        </w:rPr>
        <w:t>W</w:t>
      </w:r>
      <w:r w:rsidR="00601931" w:rsidRPr="00072F4A">
        <w:rPr>
          <w:rFonts w:ascii="Tahoma" w:eastAsia="Tahoma" w:hAnsi="Tahoma" w:cs="Tahoma"/>
          <w:spacing w:val="3"/>
        </w:rPr>
        <w:t xml:space="preserve"> </w:t>
      </w:r>
      <w:r w:rsidR="00601931" w:rsidRPr="00072F4A">
        <w:rPr>
          <w:rFonts w:ascii="Tahoma" w:eastAsia="Tahoma" w:hAnsi="Tahoma" w:cs="Tahoma"/>
        </w:rPr>
        <w:t>pr</w:t>
      </w:r>
      <w:r w:rsidR="00601931" w:rsidRPr="00072F4A">
        <w:rPr>
          <w:rFonts w:ascii="Tahoma" w:eastAsia="Tahoma" w:hAnsi="Tahoma" w:cs="Tahoma"/>
          <w:spacing w:val="1"/>
        </w:rPr>
        <w:t>z</w:t>
      </w:r>
      <w:r w:rsidR="00F90784" w:rsidRPr="00072F4A">
        <w:rPr>
          <w:rFonts w:ascii="Tahoma" w:eastAsia="Tahoma" w:hAnsi="Tahoma" w:cs="Tahoma"/>
          <w:spacing w:val="-1"/>
        </w:rPr>
        <w:t>y</w:t>
      </w:r>
      <w:r w:rsidR="00F90784" w:rsidRPr="00072F4A">
        <w:rPr>
          <w:rFonts w:ascii="Tahoma" w:eastAsia="Tahoma" w:hAnsi="Tahoma" w:cs="Tahoma"/>
        </w:rPr>
        <w:t>p</w:t>
      </w:r>
      <w:r w:rsidR="00F90784" w:rsidRPr="00072F4A">
        <w:rPr>
          <w:rFonts w:ascii="Tahoma" w:eastAsia="Tahoma" w:hAnsi="Tahoma" w:cs="Tahoma"/>
          <w:spacing w:val="1"/>
        </w:rPr>
        <w:t>a</w:t>
      </w:r>
      <w:r w:rsidR="00F90784" w:rsidRPr="00072F4A">
        <w:rPr>
          <w:rFonts w:ascii="Tahoma" w:eastAsia="Tahoma" w:hAnsi="Tahoma" w:cs="Tahoma"/>
        </w:rPr>
        <w:t>d</w:t>
      </w:r>
      <w:r w:rsidR="00F90784" w:rsidRPr="00072F4A">
        <w:rPr>
          <w:rFonts w:ascii="Tahoma" w:eastAsia="Tahoma" w:hAnsi="Tahoma" w:cs="Tahoma"/>
          <w:spacing w:val="2"/>
        </w:rPr>
        <w:t>k</w:t>
      </w:r>
      <w:r w:rsidR="00F90784" w:rsidRPr="00072F4A">
        <w:rPr>
          <w:rFonts w:ascii="Tahoma" w:eastAsia="Tahoma" w:hAnsi="Tahoma" w:cs="Tahoma"/>
        </w:rPr>
        <w:t>u</w:t>
      </w:r>
      <w:r w:rsidR="00F90784" w:rsidRPr="00072F4A">
        <w:rPr>
          <w:rFonts w:ascii="Tahoma" w:eastAsia="Tahoma" w:hAnsi="Tahoma" w:cs="Tahoma"/>
          <w:spacing w:val="-5"/>
        </w:rPr>
        <w:t xml:space="preserve"> </w:t>
      </w:r>
      <w:r w:rsidR="00F90784" w:rsidRPr="00072F4A">
        <w:rPr>
          <w:rFonts w:ascii="Tahoma" w:eastAsia="Tahoma" w:hAnsi="Tahoma" w:cs="Tahoma"/>
        </w:rPr>
        <w:t>z</w:t>
      </w:r>
      <w:r w:rsidR="00F90784" w:rsidRPr="00072F4A">
        <w:rPr>
          <w:rFonts w:ascii="Tahoma" w:eastAsia="Tahoma" w:hAnsi="Tahoma" w:cs="Tahoma"/>
          <w:spacing w:val="1"/>
        </w:rPr>
        <w:t>m</w:t>
      </w:r>
      <w:r w:rsidR="00F90784" w:rsidRPr="00072F4A">
        <w:rPr>
          <w:rFonts w:ascii="Tahoma" w:eastAsia="Tahoma" w:hAnsi="Tahoma" w:cs="Tahoma"/>
          <w:spacing w:val="2"/>
        </w:rPr>
        <w:t>i</w:t>
      </w:r>
      <w:r w:rsidR="00F90784" w:rsidRPr="00072F4A">
        <w:rPr>
          <w:rFonts w:ascii="Tahoma" w:eastAsia="Tahoma" w:hAnsi="Tahoma" w:cs="Tahoma"/>
          <w:spacing w:val="1"/>
        </w:rPr>
        <w:t>a</w:t>
      </w:r>
      <w:r w:rsidR="00F90784" w:rsidRPr="00072F4A">
        <w:rPr>
          <w:rFonts w:ascii="Tahoma" w:eastAsia="Tahoma" w:hAnsi="Tahoma" w:cs="Tahoma"/>
          <w:spacing w:val="-3"/>
        </w:rPr>
        <w:t>n</w:t>
      </w:r>
      <w:r w:rsidR="00F90784" w:rsidRPr="00072F4A">
        <w:rPr>
          <w:rFonts w:ascii="Tahoma" w:eastAsia="Tahoma" w:hAnsi="Tahoma" w:cs="Tahoma"/>
        </w:rPr>
        <w:t xml:space="preserve">y </w:t>
      </w:r>
      <w:r w:rsidR="00F90784" w:rsidRPr="00072F4A">
        <w:rPr>
          <w:rFonts w:ascii="Tahoma" w:eastAsia="Tahoma" w:hAnsi="Tahoma" w:cs="Tahoma"/>
          <w:spacing w:val="-1"/>
        </w:rPr>
        <w:t>h</w:t>
      </w:r>
      <w:r w:rsidR="00F90784" w:rsidRPr="00072F4A">
        <w:rPr>
          <w:rFonts w:ascii="Tahoma" w:eastAsia="Tahoma" w:hAnsi="Tahoma" w:cs="Tahoma"/>
          <w:spacing w:val="1"/>
        </w:rPr>
        <w:t>a</w:t>
      </w:r>
      <w:r w:rsidR="00F90784" w:rsidRPr="00072F4A">
        <w:rPr>
          <w:rFonts w:ascii="Tahoma" w:eastAsia="Tahoma" w:hAnsi="Tahoma" w:cs="Tahoma"/>
        </w:rPr>
        <w:t>r</w:t>
      </w:r>
      <w:r w:rsidR="00F90784" w:rsidRPr="00072F4A">
        <w:rPr>
          <w:rFonts w:ascii="Tahoma" w:eastAsia="Tahoma" w:hAnsi="Tahoma" w:cs="Tahoma"/>
          <w:spacing w:val="1"/>
        </w:rPr>
        <w:t>m</w:t>
      </w:r>
      <w:r w:rsidR="00F90784" w:rsidRPr="00072F4A">
        <w:rPr>
          <w:rFonts w:ascii="Tahoma" w:eastAsia="Tahoma" w:hAnsi="Tahoma" w:cs="Tahoma"/>
        </w:rPr>
        <w:t>o</w:t>
      </w:r>
      <w:r w:rsidR="00F90784" w:rsidRPr="00072F4A">
        <w:rPr>
          <w:rFonts w:ascii="Tahoma" w:eastAsia="Tahoma" w:hAnsi="Tahoma" w:cs="Tahoma"/>
          <w:spacing w:val="-1"/>
        </w:rPr>
        <w:t>n</w:t>
      </w:r>
      <w:r w:rsidR="00F90784" w:rsidRPr="00072F4A">
        <w:rPr>
          <w:rFonts w:ascii="Tahoma" w:eastAsia="Tahoma" w:hAnsi="Tahoma" w:cs="Tahoma"/>
        </w:rPr>
        <w:t>og</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m</w:t>
      </w:r>
      <w:r w:rsidR="00F90784" w:rsidRPr="00072F4A">
        <w:rPr>
          <w:rFonts w:ascii="Tahoma" w:eastAsia="Tahoma" w:hAnsi="Tahoma" w:cs="Tahoma"/>
          <w:spacing w:val="-1"/>
        </w:rPr>
        <w:t>u</w:t>
      </w:r>
      <w:r w:rsidR="00F90784" w:rsidRPr="00072F4A">
        <w:rPr>
          <w:rFonts w:ascii="Tahoma" w:eastAsia="Tahoma" w:hAnsi="Tahoma" w:cs="Tahoma"/>
        </w:rPr>
        <w:t xml:space="preserve">, </w:t>
      </w:r>
      <w:r w:rsidR="001D5532">
        <w:rPr>
          <w:rFonts w:ascii="Tahoma" w:eastAsia="Tahoma" w:hAnsi="Tahoma" w:cs="Tahoma"/>
        </w:rPr>
        <w:br/>
      </w:r>
      <w:r w:rsidR="00F90784" w:rsidRPr="00072F4A">
        <w:rPr>
          <w:rFonts w:ascii="Tahoma" w:eastAsia="Tahoma" w:hAnsi="Tahoma" w:cs="Tahoma"/>
        </w:rPr>
        <w:t>o którym mowa powyżej</w:t>
      </w:r>
      <w:r w:rsidR="00F90784" w:rsidRPr="00072F4A">
        <w:rPr>
          <w:rFonts w:ascii="Tahoma" w:eastAsia="Tahoma" w:hAnsi="Tahoma" w:cs="Tahoma"/>
          <w:spacing w:val="-7"/>
        </w:rPr>
        <w:t xml:space="preserve"> </w:t>
      </w:r>
      <w:r w:rsidR="00F90784" w:rsidRPr="00072F4A">
        <w:rPr>
          <w:rFonts w:ascii="Tahoma" w:eastAsia="Tahoma" w:hAnsi="Tahoma" w:cs="Tahoma"/>
        </w:rPr>
        <w:t>B</w:t>
      </w:r>
      <w:r w:rsidR="00F90784" w:rsidRPr="00072F4A">
        <w:rPr>
          <w:rFonts w:ascii="Tahoma" w:eastAsia="Tahoma" w:hAnsi="Tahoma" w:cs="Tahoma"/>
          <w:spacing w:val="1"/>
        </w:rPr>
        <w:t>e</w:t>
      </w:r>
      <w:r w:rsidR="00F90784" w:rsidRPr="00072F4A">
        <w:rPr>
          <w:rFonts w:ascii="Tahoma" w:eastAsia="Tahoma" w:hAnsi="Tahoma" w:cs="Tahoma"/>
          <w:spacing w:val="-1"/>
        </w:rPr>
        <w:t>n</w:t>
      </w:r>
      <w:r w:rsidR="00F90784" w:rsidRPr="00072F4A">
        <w:rPr>
          <w:rFonts w:ascii="Tahoma" w:eastAsia="Tahoma" w:hAnsi="Tahoma" w:cs="Tahoma"/>
          <w:spacing w:val="3"/>
        </w:rPr>
        <w:t>e</w:t>
      </w:r>
      <w:r w:rsidR="00F90784" w:rsidRPr="00072F4A">
        <w:rPr>
          <w:rFonts w:ascii="Tahoma" w:eastAsia="Tahoma" w:hAnsi="Tahoma" w:cs="Tahoma"/>
          <w:spacing w:val="-1"/>
        </w:rPr>
        <w:t>f</w:t>
      </w:r>
      <w:r w:rsidR="00F90784" w:rsidRPr="00072F4A">
        <w:rPr>
          <w:rFonts w:ascii="Tahoma" w:eastAsia="Tahoma" w:hAnsi="Tahoma" w:cs="Tahoma"/>
          <w:spacing w:val="2"/>
        </w:rPr>
        <w:t>i</w:t>
      </w:r>
      <w:r w:rsidR="00F90784" w:rsidRPr="00072F4A">
        <w:rPr>
          <w:rFonts w:ascii="Tahoma" w:eastAsia="Tahoma" w:hAnsi="Tahoma" w:cs="Tahoma"/>
          <w:spacing w:val="-1"/>
        </w:rPr>
        <w:t>cj</w:t>
      </w:r>
      <w:r w:rsidR="00F90784" w:rsidRPr="00072F4A">
        <w:rPr>
          <w:rFonts w:ascii="Tahoma" w:eastAsia="Tahoma" w:hAnsi="Tahoma" w:cs="Tahoma"/>
          <w:spacing w:val="1"/>
        </w:rPr>
        <w:t>e</w:t>
      </w:r>
      <w:r w:rsidR="00F90784" w:rsidRPr="00072F4A">
        <w:rPr>
          <w:rFonts w:ascii="Tahoma" w:eastAsia="Tahoma" w:hAnsi="Tahoma" w:cs="Tahoma"/>
          <w:spacing w:val="-1"/>
        </w:rPr>
        <w:t>n</w:t>
      </w:r>
      <w:r w:rsidR="00F90784" w:rsidRPr="00072F4A">
        <w:rPr>
          <w:rFonts w:ascii="Tahoma" w:eastAsia="Tahoma" w:hAnsi="Tahoma" w:cs="Tahoma"/>
        </w:rPr>
        <w:t>t</w:t>
      </w:r>
      <w:r w:rsidR="00F90784" w:rsidRPr="00072F4A">
        <w:rPr>
          <w:rFonts w:ascii="Tahoma" w:eastAsia="Tahoma" w:hAnsi="Tahoma" w:cs="Tahoma"/>
          <w:spacing w:val="-4"/>
        </w:rPr>
        <w:t xml:space="preserve"> </w:t>
      </w:r>
      <w:r w:rsidR="00F90784" w:rsidRPr="00072F4A">
        <w:rPr>
          <w:rFonts w:ascii="Tahoma" w:eastAsia="Tahoma" w:hAnsi="Tahoma" w:cs="Tahoma"/>
        </w:rPr>
        <w:t>zobo</w:t>
      </w:r>
      <w:r w:rsidR="00F90784" w:rsidRPr="00072F4A">
        <w:rPr>
          <w:rFonts w:ascii="Tahoma" w:eastAsia="Tahoma" w:hAnsi="Tahoma" w:cs="Tahoma"/>
          <w:spacing w:val="1"/>
        </w:rPr>
        <w:t>w</w:t>
      </w:r>
      <w:r w:rsidR="00F90784" w:rsidRPr="00072F4A">
        <w:rPr>
          <w:rFonts w:ascii="Tahoma" w:eastAsia="Tahoma" w:hAnsi="Tahoma" w:cs="Tahoma"/>
        </w:rPr>
        <w:t>i</w:t>
      </w:r>
      <w:r w:rsidR="00F90784" w:rsidRPr="00072F4A">
        <w:rPr>
          <w:rFonts w:ascii="Tahoma" w:eastAsia="Tahoma" w:hAnsi="Tahoma" w:cs="Tahoma"/>
          <w:spacing w:val="1"/>
        </w:rPr>
        <w:t>ą</w:t>
      </w:r>
      <w:r w:rsidR="00F90784" w:rsidRPr="00072F4A">
        <w:rPr>
          <w:rFonts w:ascii="Tahoma" w:eastAsia="Tahoma" w:hAnsi="Tahoma" w:cs="Tahoma"/>
          <w:spacing w:val="3"/>
        </w:rPr>
        <w:t>z</w:t>
      </w:r>
      <w:r w:rsidR="00F90784" w:rsidRPr="00072F4A">
        <w:rPr>
          <w:rFonts w:ascii="Tahoma" w:eastAsia="Tahoma" w:hAnsi="Tahoma" w:cs="Tahoma"/>
          <w:spacing w:val="-1"/>
        </w:rPr>
        <w:t>uj</w:t>
      </w:r>
      <w:r w:rsidR="00F90784" w:rsidRPr="00072F4A">
        <w:rPr>
          <w:rFonts w:ascii="Tahoma" w:eastAsia="Tahoma" w:hAnsi="Tahoma" w:cs="Tahoma"/>
        </w:rPr>
        <w:t>e</w:t>
      </w:r>
      <w:r w:rsidR="00F90784" w:rsidRPr="00072F4A">
        <w:rPr>
          <w:rFonts w:ascii="Tahoma" w:eastAsia="Tahoma" w:hAnsi="Tahoma" w:cs="Tahoma"/>
          <w:spacing w:val="-6"/>
        </w:rPr>
        <w:t xml:space="preserve"> </w:t>
      </w:r>
      <w:r w:rsidR="00F90784" w:rsidRPr="00072F4A">
        <w:rPr>
          <w:rFonts w:ascii="Tahoma" w:eastAsia="Tahoma" w:hAnsi="Tahoma" w:cs="Tahoma"/>
        </w:rPr>
        <w:t>się</w:t>
      </w:r>
      <w:r w:rsidR="00F90784" w:rsidRPr="00072F4A">
        <w:rPr>
          <w:rFonts w:ascii="Tahoma" w:eastAsia="Tahoma" w:hAnsi="Tahoma" w:cs="Tahoma"/>
          <w:spacing w:val="3"/>
        </w:rPr>
        <w:t xml:space="preserve"> </w:t>
      </w:r>
      <w:r w:rsidR="00F90784" w:rsidRPr="00072F4A">
        <w:rPr>
          <w:rFonts w:ascii="Tahoma" w:eastAsia="Tahoma" w:hAnsi="Tahoma" w:cs="Tahoma"/>
          <w:spacing w:val="2"/>
        </w:rPr>
        <w:t>d</w:t>
      </w:r>
      <w:r w:rsidR="00F90784" w:rsidRPr="00072F4A">
        <w:rPr>
          <w:rFonts w:ascii="Tahoma" w:eastAsia="Tahoma" w:hAnsi="Tahoma" w:cs="Tahoma"/>
        </w:rPr>
        <w:t>o</w:t>
      </w:r>
      <w:r w:rsidR="00F90784" w:rsidRPr="00072F4A">
        <w:rPr>
          <w:rFonts w:ascii="Tahoma" w:eastAsia="Tahoma" w:hAnsi="Tahoma" w:cs="Tahoma"/>
          <w:spacing w:val="3"/>
        </w:rPr>
        <w:t xml:space="preserve"> </w:t>
      </w:r>
      <w:r w:rsidR="00F90784" w:rsidRPr="00072F4A">
        <w:rPr>
          <w:rFonts w:ascii="Tahoma" w:eastAsia="Tahoma" w:hAnsi="Tahoma" w:cs="Tahoma"/>
        </w:rPr>
        <w:t>pr</w:t>
      </w:r>
      <w:r w:rsidR="00F90784" w:rsidRPr="00072F4A">
        <w:rPr>
          <w:rFonts w:ascii="Tahoma" w:eastAsia="Tahoma" w:hAnsi="Tahoma" w:cs="Tahoma"/>
          <w:spacing w:val="1"/>
        </w:rPr>
        <w:t>ze</w:t>
      </w:r>
      <w:r w:rsidR="00F90784" w:rsidRPr="00072F4A">
        <w:rPr>
          <w:rFonts w:ascii="Tahoma" w:eastAsia="Tahoma" w:hAnsi="Tahoma" w:cs="Tahoma"/>
        </w:rPr>
        <w:t>sł</w:t>
      </w:r>
      <w:r w:rsidR="00F90784" w:rsidRPr="00072F4A">
        <w:rPr>
          <w:rFonts w:ascii="Tahoma" w:eastAsia="Tahoma" w:hAnsi="Tahoma" w:cs="Tahoma"/>
          <w:spacing w:val="1"/>
        </w:rPr>
        <w:t>a</w:t>
      </w:r>
      <w:r w:rsidR="00F90784" w:rsidRPr="00072F4A">
        <w:rPr>
          <w:rFonts w:ascii="Tahoma" w:eastAsia="Tahoma" w:hAnsi="Tahoma" w:cs="Tahoma"/>
          <w:spacing w:val="-1"/>
        </w:rPr>
        <w:t>n</w:t>
      </w:r>
      <w:r w:rsidR="00F90784" w:rsidRPr="00072F4A">
        <w:rPr>
          <w:rFonts w:ascii="Tahoma" w:eastAsia="Tahoma" w:hAnsi="Tahoma" w:cs="Tahoma"/>
        </w:rPr>
        <w:t>ia</w:t>
      </w:r>
      <w:r w:rsidR="00F90784" w:rsidRPr="00072F4A">
        <w:rPr>
          <w:rFonts w:ascii="Tahoma" w:eastAsia="Tahoma" w:hAnsi="Tahoma" w:cs="Tahoma"/>
          <w:spacing w:val="8"/>
        </w:rPr>
        <w:t xml:space="preserve"> </w:t>
      </w:r>
      <w:r w:rsidR="00F90784" w:rsidRPr="00072F4A">
        <w:rPr>
          <w:rFonts w:ascii="Tahoma" w:eastAsia="Tahoma" w:hAnsi="Tahoma" w:cs="Tahoma"/>
        </w:rPr>
        <w:t>z</w:t>
      </w:r>
      <w:r w:rsidR="00F90784" w:rsidRPr="00072F4A">
        <w:rPr>
          <w:rFonts w:ascii="Tahoma" w:eastAsia="Tahoma" w:hAnsi="Tahoma" w:cs="Tahoma"/>
          <w:spacing w:val="1"/>
        </w:rPr>
        <w:t>a</w:t>
      </w:r>
      <w:r w:rsidR="00F90784" w:rsidRPr="00072F4A">
        <w:rPr>
          <w:rFonts w:ascii="Tahoma" w:eastAsia="Tahoma" w:hAnsi="Tahoma" w:cs="Tahoma"/>
          <w:spacing w:val="-1"/>
        </w:rPr>
        <w:t>k</w:t>
      </w:r>
      <w:r w:rsidR="00F90784" w:rsidRPr="00072F4A">
        <w:rPr>
          <w:rFonts w:ascii="Tahoma" w:eastAsia="Tahoma" w:hAnsi="Tahoma" w:cs="Tahoma"/>
        </w:rPr>
        <w:t>t</w:t>
      </w:r>
      <w:r w:rsidR="00F90784" w:rsidRPr="00072F4A">
        <w:rPr>
          <w:rFonts w:ascii="Tahoma" w:eastAsia="Tahoma" w:hAnsi="Tahoma" w:cs="Tahoma"/>
          <w:spacing w:val="-1"/>
        </w:rPr>
        <w:t>u</w:t>
      </w:r>
      <w:r w:rsidR="00F90784" w:rsidRPr="00072F4A">
        <w:rPr>
          <w:rFonts w:ascii="Tahoma" w:eastAsia="Tahoma" w:hAnsi="Tahoma" w:cs="Tahoma"/>
          <w:spacing w:val="1"/>
        </w:rPr>
        <w:t>a</w:t>
      </w:r>
      <w:r w:rsidR="00F90784" w:rsidRPr="00072F4A">
        <w:rPr>
          <w:rFonts w:ascii="Tahoma" w:eastAsia="Tahoma" w:hAnsi="Tahoma" w:cs="Tahoma"/>
        </w:rPr>
        <w:t>lizo</w:t>
      </w:r>
      <w:r w:rsidR="00F90784" w:rsidRPr="00072F4A">
        <w:rPr>
          <w:rFonts w:ascii="Tahoma" w:eastAsia="Tahoma" w:hAnsi="Tahoma" w:cs="Tahoma"/>
          <w:spacing w:val="-1"/>
        </w:rPr>
        <w:t>w</w:t>
      </w:r>
      <w:r w:rsidR="00F90784" w:rsidRPr="00072F4A">
        <w:rPr>
          <w:rFonts w:ascii="Tahoma" w:eastAsia="Tahoma" w:hAnsi="Tahoma" w:cs="Tahoma"/>
          <w:spacing w:val="1"/>
        </w:rPr>
        <w:t>a</w:t>
      </w:r>
      <w:r w:rsidR="00F90784" w:rsidRPr="00072F4A">
        <w:rPr>
          <w:rFonts w:ascii="Tahoma" w:eastAsia="Tahoma" w:hAnsi="Tahoma" w:cs="Tahoma"/>
          <w:spacing w:val="-1"/>
        </w:rPr>
        <w:t>n</w:t>
      </w:r>
      <w:r w:rsidR="00F90784" w:rsidRPr="00072F4A">
        <w:rPr>
          <w:rFonts w:ascii="Tahoma" w:eastAsia="Tahoma" w:hAnsi="Tahoma" w:cs="Tahoma"/>
          <w:spacing w:val="1"/>
        </w:rPr>
        <w:t>e</w:t>
      </w:r>
      <w:r w:rsidR="00F90784" w:rsidRPr="00072F4A">
        <w:rPr>
          <w:rFonts w:ascii="Tahoma" w:eastAsia="Tahoma" w:hAnsi="Tahoma" w:cs="Tahoma"/>
          <w:spacing w:val="2"/>
        </w:rPr>
        <w:t>g</w:t>
      </w:r>
      <w:r w:rsidR="00F90784" w:rsidRPr="00072F4A">
        <w:rPr>
          <w:rFonts w:ascii="Tahoma" w:eastAsia="Tahoma" w:hAnsi="Tahoma" w:cs="Tahoma"/>
        </w:rPr>
        <w:t xml:space="preserve">o </w:t>
      </w:r>
      <w:r w:rsidR="00F90784" w:rsidRPr="00072F4A">
        <w:rPr>
          <w:rFonts w:ascii="Tahoma" w:eastAsia="Tahoma" w:hAnsi="Tahoma" w:cs="Tahoma"/>
          <w:spacing w:val="-1"/>
        </w:rPr>
        <w:t>h</w:t>
      </w:r>
      <w:r w:rsidR="00F90784" w:rsidRPr="00072F4A">
        <w:rPr>
          <w:rFonts w:ascii="Tahoma" w:eastAsia="Tahoma" w:hAnsi="Tahoma" w:cs="Tahoma"/>
          <w:spacing w:val="1"/>
        </w:rPr>
        <w:t>a</w:t>
      </w:r>
      <w:r w:rsidR="00F90784" w:rsidRPr="00072F4A">
        <w:rPr>
          <w:rFonts w:ascii="Tahoma" w:eastAsia="Tahoma" w:hAnsi="Tahoma" w:cs="Tahoma"/>
        </w:rPr>
        <w:t>r</w:t>
      </w:r>
      <w:r w:rsidR="00F90784" w:rsidRPr="00072F4A">
        <w:rPr>
          <w:rFonts w:ascii="Tahoma" w:eastAsia="Tahoma" w:hAnsi="Tahoma" w:cs="Tahoma"/>
          <w:spacing w:val="1"/>
        </w:rPr>
        <w:t>m</w:t>
      </w:r>
      <w:r w:rsidR="00F90784" w:rsidRPr="00072F4A">
        <w:rPr>
          <w:rFonts w:ascii="Tahoma" w:eastAsia="Tahoma" w:hAnsi="Tahoma" w:cs="Tahoma"/>
        </w:rPr>
        <w:t>o</w:t>
      </w:r>
      <w:r w:rsidR="00F90784" w:rsidRPr="00072F4A">
        <w:rPr>
          <w:rFonts w:ascii="Tahoma" w:eastAsia="Tahoma" w:hAnsi="Tahoma" w:cs="Tahoma"/>
          <w:spacing w:val="1"/>
        </w:rPr>
        <w:t>n</w:t>
      </w:r>
      <w:r w:rsidR="00F90784" w:rsidRPr="00072F4A">
        <w:rPr>
          <w:rFonts w:ascii="Tahoma" w:eastAsia="Tahoma" w:hAnsi="Tahoma" w:cs="Tahoma"/>
        </w:rPr>
        <w:t>og</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mu</w:t>
      </w:r>
      <w:r w:rsidR="00F90784" w:rsidRPr="00072F4A">
        <w:rPr>
          <w:rFonts w:ascii="Tahoma" w:eastAsia="Tahoma" w:hAnsi="Tahoma" w:cs="Tahoma"/>
          <w:spacing w:val="1"/>
        </w:rPr>
        <w:t xml:space="preserve"> </w:t>
      </w:r>
      <w:r w:rsidR="00E5407E" w:rsidRPr="00072F4A">
        <w:rPr>
          <w:rFonts w:ascii="Tahoma" w:eastAsia="Tahoma" w:hAnsi="Tahoma" w:cs="Tahoma"/>
          <w:spacing w:val="-1"/>
        </w:rPr>
        <w:t>do opiekuna</w:t>
      </w:r>
      <w:r w:rsidR="00A33BE3" w:rsidRPr="00072F4A">
        <w:rPr>
          <w:rFonts w:ascii="Tahoma" w:eastAsia="Tahoma" w:hAnsi="Tahoma" w:cs="Tahoma"/>
          <w:spacing w:val="-1"/>
        </w:rPr>
        <w:t xml:space="preserve"> </w:t>
      </w:r>
      <w:r w:rsidR="00F90784" w:rsidRPr="00072F4A">
        <w:rPr>
          <w:rFonts w:ascii="Tahoma" w:eastAsia="Tahoma" w:hAnsi="Tahoma" w:cs="Tahoma"/>
        </w:rPr>
        <w:t>na 7</w:t>
      </w:r>
      <w:r w:rsidR="00601931" w:rsidRPr="00072F4A">
        <w:rPr>
          <w:rFonts w:ascii="Tahoma" w:eastAsia="Tahoma" w:hAnsi="Tahoma" w:cs="Tahoma"/>
        </w:rPr>
        <w:t xml:space="preserve"> dni przed rozpoczęciem danej formy wsparcia.</w:t>
      </w:r>
      <w:r w:rsidR="00601931" w:rsidRPr="00072F4A">
        <w:rPr>
          <w:rFonts w:ascii="Tahoma" w:eastAsia="Tahoma" w:hAnsi="Tahoma" w:cs="Tahoma"/>
          <w:spacing w:val="15"/>
        </w:rPr>
        <w:t xml:space="preserve"> </w:t>
      </w:r>
      <w:r w:rsidR="00601931" w:rsidRPr="00072F4A">
        <w:rPr>
          <w:rFonts w:ascii="Tahoma" w:eastAsia="Tahoma" w:hAnsi="Tahoma" w:cs="Tahoma"/>
          <w:spacing w:val="-1"/>
        </w:rPr>
        <w:t>N</w:t>
      </w:r>
      <w:r w:rsidR="00601931" w:rsidRPr="00072F4A">
        <w:rPr>
          <w:rFonts w:ascii="Tahoma" w:eastAsia="Tahoma" w:hAnsi="Tahoma" w:cs="Tahoma"/>
        </w:rPr>
        <w:t>i</w:t>
      </w:r>
      <w:r w:rsidR="00601931" w:rsidRPr="00072F4A">
        <w:rPr>
          <w:rFonts w:ascii="Tahoma" w:eastAsia="Tahoma" w:hAnsi="Tahoma" w:cs="Tahoma"/>
          <w:spacing w:val="1"/>
        </w:rPr>
        <w:t>e</w:t>
      </w:r>
      <w:r w:rsidR="00601931" w:rsidRPr="00072F4A">
        <w:rPr>
          <w:rFonts w:ascii="Tahoma" w:eastAsia="Tahoma" w:hAnsi="Tahoma" w:cs="Tahoma"/>
        </w:rPr>
        <w:t>dop</w:t>
      </w:r>
      <w:r w:rsidR="00601931" w:rsidRPr="00072F4A">
        <w:rPr>
          <w:rFonts w:ascii="Tahoma" w:eastAsia="Tahoma" w:hAnsi="Tahoma" w:cs="Tahoma"/>
          <w:spacing w:val="1"/>
        </w:rPr>
        <w:t>e</w:t>
      </w:r>
      <w:r w:rsidR="00601931" w:rsidRPr="00072F4A">
        <w:rPr>
          <w:rFonts w:ascii="Tahoma" w:eastAsia="Tahoma" w:hAnsi="Tahoma" w:cs="Tahoma"/>
        </w:rPr>
        <w:t>ł</w:t>
      </w:r>
      <w:r w:rsidR="00601931" w:rsidRPr="00072F4A">
        <w:rPr>
          <w:rFonts w:ascii="Tahoma" w:eastAsia="Tahoma" w:hAnsi="Tahoma" w:cs="Tahoma"/>
          <w:spacing w:val="-1"/>
        </w:rPr>
        <w:t>n</w:t>
      </w:r>
      <w:r w:rsidR="00601931" w:rsidRPr="00072F4A">
        <w:rPr>
          <w:rFonts w:ascii="Tahoma" w:eastAsia="Tahoma" w:hAnsi="Tahoma" w:cs="Tahoma"/>
        </w:rPr>
        <w:t>i</w:t>
      </w:r>
      <w:r w:rsidR="00601931" w:rsidRPr="00072F4A">
        <w:rPr>
          <w:rFonts w:ascii="Tahoma" w:eastAsia="Tahoma" w:hAnsi="Tahoma" w:cs="Tahoma"/>
          <w:spacing w:val="3"/>
        </w:rPr>
        <w:t>e</w:t>
      </w:r>
      <w:r w:rsidR="00601931" w:rsidRPr="00072F4A">
        <w:rPr>
          <w:rFonts w:ascii="Tahoma" w:eastAsia="Tahoma" w:hAnsi="Tahoma" w:cs="Tahoma"/>
          <w:spacing w:val="-1"/>
        </w:rPr>
        <w:t>n</w:t>
      </w:r>
      <w:r w:rsidR="00601931" w:rsidRPr="00072F4A">
        <w:rPr>
          <w:rFonts w:ascii="Tahoma" w:eastAsia="Tahoma" w:hAnsi="Tahoma" w:cs="Tahoma"/>
        </w:rPr>
        <w:t>ie</w:t>
      </w:r>
      <w:r w:rsidR="00601931" w:rsidRPr="00072F4A">
        <w:rPr>
          <w:rFonts w:ascii="Tahoma" w:eastAsia="Tahoma" w:hAnsi="Tahoma" w:cs="Tahoma"/>
          <w:spacing w:val="4"/>
        </w:rPr>
        <w:t xml:space="preserve"> </w:t>
      </w:r>
      <w:r w:rsidR="00601931" w:rsidRPr="00072F4A">
        <w:rPr>
          <w:rFonts w:ascii="Tahoma" w:eastAsia="Tahoma" w:hAnsi="Tahoma" w:cs="Tahoma"/>
        </w:rPr>
        <w:t>obo</w:t>
      </w:r>
      <w:r w:rsidR="00601931" w:rsidRPr="00072F4A">
        <w:rPr>
          <w:rFonts w:ascii="Tahoma" w:eastAsia="Tahoma" w:hAnsi="Tahoma" w:cs="Tahoma"/>
          <w:spacing w:val="1"/>
        </w:rPr>
        <w:t>w</w:t>
      </w:r>
      <w:r w:rsidR="00601931" w:rsidRPr="00072F4A">
        <w:rPr>
          <w:rFonts w:ascii="Tahoma" w:eastAsia="Tahoma" w:hAnsi="Tahoma" w:cs="Tahoma"/>
        </w:rPr>
        <w:t>i</w:t>
      </w:r>
      <w:r w:rsidR="00601931" w:rsidRPr="00072F4A">
        <w:rPr>
          <w:rFonts w:ascii="Tahoma" w:eastAsia="Tahoma" w:hAnsi="Tahoma" w:cs="Tahoma"/>
          <w:spacing w:val="3"/>
        </w:rPr>
        <w:t>ą</w:t>
      </w:r>
      <w:r w:rsidR="00601931" w:rsidRPr="00072F4A">
        <w:rPr>
          <w:rFonts w:ascii="Tahoma" w:eastAsia="Tahoma" w:hAnsi="Tahoma" w:cs="Tahoma"/>
        </w:rPr>
        <w:t>zku</w:t>
      </w:r>
      <w:r w:rsidR="00601931" w:rsidRPr="00072F4A">
        <w:rPr>
          <w:rFonts w:ascii="Tahoma" w:eastAsia="Tahoma" w:hAnsi="Tahoma" w:cs="Tahoma"/>
          <w:spacing w:val="5"/>
        </w:rPr>
        <w:t xml:space="preserve"> </w:t>
      </w:r>
      <w:r w:rsidR="00601931" w:rsidRPr="00072F4A">
        <w:rPr>
          <w:rFonts w:ascii="Tahoma" w:eastAsia="Tahoma" w:hAnsi="Tahoma" w:cs="Tahoma"/>
        </w:rPr>
        <w:t>pr</w:t>
      </w:r>
      <w:r w:rsidR="00601931" w:rsidRPr="00072F4A">
        <w:rPr>
          <w:rFonts w:ascii="Tahoma" w:eastAsia="Tahoma" w:hAnsi="Tahoma" w:cs="Tahoma"/>
          <w:spacing w:val="1"/>
        </w:rPr>
        <w:t>ze</w:t>
      </w:r>
      <w:r w:rsidR="00601931" w:rsidRPr="00072F4A">
        <w:rPr>
          <w:rFonts w:ascii="Tahoma" w:eastAsia="Tahoma" w:hAnsi="Tahoma" w:cs="Tahoma"/>
        </w:rPr>
        <w:t>sł</w:t>
      </w:r>
      <w:r w:rsidR="00601931" w:rsidRPr="00072F4A">
        <w:rPr>
          <w:rFonts w:ascii="Tahoma" w:eastAsia="Tahoma" w:hAnsi="Tahoma" w:cs="Tahoma"/>
          <w:spacing w:val="1"/>
        </w:rPr>
        <w:t>a</w:t>
      </w:r>
      <w:r w:rsidR="00601931" w:rsidRPr="00072F4A">
        <w:rPr>
          <w:rFonts w:ascii="Tahoma" w:eastAsia="Tahoma" w:hAnsi="Tahoma" w:cs="Tahoma"/>
          <w:spacing w:val="-1"/>
        </w:rPr>
        <w:t>n</w:t>
      </w:r>
      <w:r w:rsidR="00601931" w:rsidRPr="00072F4A">
        <w:rPr>
          <w:rFonts w:ascii="Tahoma" w:eastAsia="Tahoma" w:hAnsi="Tahoma" w:cs="Tahoma"/>
        </w:rPr>
        <w:t>ia z</w:t>
      </w:r>
      <w:r w:rsidR="00601931" w:rsidRPr="00072F4A">
        <w:rPr>
          <w:rFonts w:ascii="Tahoma" w:eastAsia="Tahoma" w:hAnsi="Tahoma" w:cs="Tahoma"/>
          <w:spacing w:val="1"/>
        </w:rPr>
        <w:t>a</w:t>
      </w:r>
      <w:r w:rsidR="00601931" w:rsidRPr="00072F4A">
        <w:rPr>
          <w:rFonts w:ascii="Tahoma" w:eastAsia="Tahoma" w:hAnsi="Tahoma" w:cs="Tahoma"/>
          <w:spacing w:val="-1"/>
        </w:rPr>
        <w:t>k</w:t>
      </w:r>
      <w:r w:rsidR="00601931" w:rsidRPr="00072F4A">
        <w:rPr>
          <w:rFonts w:ascii="Tahoma" w:eastAsia="Tahoma" w:hAnsi="Tahoma" w:cs="Tahoma"/>
        </w:rPr>
        <w:t>t</w:t>
      </w:r>
      <w:r w:rsidR="00601931" w:rsidRPr="00072F4A">
        <w:rPr>
          <w:rFonts w:ascii="Tahoma" w:eastAsia="Tahoma" w:hAnsi="Tahoma" w:cs="Tahoma"/>
          <w:spacing w:val="-1"/>
        </w:rPr>
        <w:t>u</w:t>
      </w:r>
      <w:r w:rsidR="00601931" w:rsidRPr="00072F4A">
        <w:rPr>
          <w:rFonts w:ascii="Tahoma" w:eastAsia="Tahoma" w:hAnsi="Tahoma" w:cs="Tahoma"/>
          <w:spacing w:val="1"/>
        </w:rPr>
        <w:t>a</w:t>
      </w:r>
      <w:r w:rsidR="00601931" w:rsidRPr="00072F4A">
        <w:rPr>
          <w:rFonts w:ascii="Tahoma" w:eastAsia="Tahoma" w:hAnsi="Tahoma" w:cs="Tahoma"/>
        </w:rPr>
        <w:t>lizo</w:t>
      </w:r>
      <w:r w:rsidR="00601931" w:rsidRPr="00072F4A">
        <w:rPr>
          <w:rFonts w:ascii="Tahoma" w:eastAsia="Tahoma" w:hAnsi="Tahoma" w:cs="Tahoma"/>
          <w:spacing w:val="-1"/>
        </w:rPr>
        <w:t>w</w:t>
      </w:r>
      <w:r w:rsidR="00601931" w:rsidRPr="00072F4A">
        <w:rPr>
          <w:rFonts w:ascii="Tahoma" w:eastAsia="Tahoma" w:hAnsi="Tahoma" w:cs="Tahoma"/>
          <w:spacing w:val="1"/>
        </w:rPr>
        <w:t>a</w:t>
      </w:r>
      <w:r w:rsidR="00601931" w:rsidRPr="00072F4A">
        <w:rPr>
          <w:rFonts w:ascii="Tahoma" w:eastAsia="Tahoma" w:hAnsi="Tahoma" w:cs="Tahoma"/>
          <w:spacing w:val="-1"/>
        </w:rPr>
        <w:t>n</w:t>
      </w:r>
      <w:r w:rsidR="00601931" w:rsidRPr="00072F4A">
        <w:rPr>
          <w:rFonts w:ascii="Tahoma" w:eastAsia="Tahoma" w:hAnsi="Tahoma" w:cs="Tahoma"/>
          <w:spacing w:val="1"/>
        </w:rPr>
        <w:t>e</w:t>
      </w:r>
      <w:r w:rsidR="00601931" w:rsidRPr="00072F4A">
        <w:rPr>
          <w:rFonts w:ascii="Tahoma" w:eastAsia="Tahoma" w:hAnsi="Tahoma" w:cs="Tahoma"/>
        </w:rPr>
        <w:t>go</w:t>
      </w:r>
      <w:r w:rsidR="00601931" w:rsidRPr="00072F4A">
        <w:rPr>
          <w:rFonts w:ascii="Tahoma" w:eastAsia="Tahoma" w:hAnsi="Tahoma" w:cs="Tahoma"/>
          <w:spacing w:val="4"/>
        </w:rPr>
        <w:t xml:space="preserve"> </w:t>
      </w:r>
      <w:r w:rsidR="00601931" w:rsidRPr="00072F4A">
        <w:rPr>
          <w:rFonts w:ascii="Tahoma" w:eastAsia="Tahoma" w:hAnsi="Tahoma" w:cs="Tahoma"/>
          <w:spacing w:val="-1"/>
        </w:rPr>
        <w:t>h</w:t>
      </w:r>
      <w:r w:rsidR="00601931" w:rsidRPr="00072F4A">
        <w:rPr>
          <w:rFonts w:ascii="Tahoma" w:eastAsia="Tahoma" w:hAnsi="Tahoma" w:cs="Tahoma"/>
          <w:spacing w:val="1"/>
        </w:rPr>
        <w:t>a</w:t>
      </w:r>
      <w:r w:rsidR="00601931" w:rsidRPr="00072F4A">
        <w:rPr>
          <w:rFonts w:ascii="Tahoma" w:eastAsia="Tahoma" w:hAnsi="Tahoma" w:cs="Tahoma"/>
        </w:rPr>
        <w:t>r</w:t>
      </w:r>
      <w:r w:rsidR="00601931" w:rsidRPr="00072F4A">
        <w:rPr>
          <w:rFonts w:ascii="Tahoma" w:eastAsia="Tahoma" w:hAnsi="Tahoma" w:cs="Tahoma"/>
          <w:spacing w:val="1"/>
        </w:rPr>
        <w:t>m</w:t>
      </w:r>
      <w:r w:rsidR="00601931" w:rsidRPr="00072F4A">
        <w:rPr>
          <w:rFonts w:ascii="Tahoma" w:eastAsia="Tahoma" w:hAnsi="Tahoma" w:cs="Tahoma"/>
        </w:rPr>
        <w:t>o</w:t>
      </w:r>
      <w:r w:rsidR="00601931" w:rsidRPr="00072F4A">
        <w:rPr>
          <w:rFonts w:ascii="Tahoma" w:eastAsia="Tahoma" w:hAnsi="Tahoma" w:cs="Tahoma"/>
          <w:spacing w:val="1"/>
        </w:rPr>
        <w:t>n</w:t>
      </w:r>
      <w:r w:rsidR="00601931" w:rsidRPr="00072F4A">
        <w:rPr>
          <w:rFonts w:ascii="Tahoma" w:eastAsia="Tahoma" w:hAnsi="Tahoma" w:cs="Tahoma"/>
        </w:rPr>
        <w:t>og</w:t>
      </w:r>
      <w:r w:rsidR="00601931" w:rsidRPr="00072F4A">
        <w:rPr>
          <w:rFonts w:ascii="Tahoma" w:eastAsia="Tahoma" w:hAnsi="Tahoma" w:cs="Tahoma"/>
          <w:spacing w:val="-2"/>
        </w:rPr>
        <w:t>r</w:t>
      </w:r>
      <w:r w:rsidR="00601931" w:rsidRPr="00072F4A">
        <w:rPr>
          <w:rFonts w:ascii="Tahoma" w:eastAsia="Tahoma" w:hAnsi="Tahoma" w:cs="Tahoma"/>
          <w:spacing w:val="1"/>
        </w:rPr>
        <w:t>a</w:t>
      </w:r>
      <w:r w:rsidR="00601931" w:rsidRPr="00072F4A">
        <w:rPr>
          <w:rFonts w:ascii="Tahoma" w:eastAsia="Tahoma" w:hAnsi="Tahoma" w:cs="Tahoma"/>
        </w:rPr>
        <w:t>mu</w:t>
      </w:r>
      <w:r w:rsidR="00601931" w:rsidRPr="00072F4A">
        <w:rPr>
          <w:rFonts w:ascii="Tahoma" w:eastAsia="Tahoma" w:hAnsi="Tahoma" w:cs="Tahoma"/>
          <w:spacing w:val="3"/>
        </w:rPr>
        <w:t xml:space="preserve"> </w:t>
      </w:r>
      <w:r w:rsidR="00601931" w:rsidRPr="00072F4A">
        <w:rPr>
          <w:rFonts w:ascii="Tahoma" w:eastAsia="Tahoma" w:hAnsi="Tahoma" w:cs="Tahoma"/>
        </w:rPr>
        <w:t>s</w:t>
      </w:r>
      <w:r w:rsidR="00601931" w:rsidRPr="00072F4A">
        <w:rPr>
          <w:rFonts w:ascii="Tahoma" w:eastAsia="Tahoma" w:hAnsi="Tahoma" w:cs="Tahoma"/>
          <w:spacing w:val="1"/>
        </w:rPr>
        <w:t>k</w:t>
      </w:r>
      <w:r w:rsidR="00601931" w:rsidRPr="00072F4A">
        <w:rPr>
          <w:rFonts w:ascii="Tahoma" w:eastAsia="Tahoma" w:hAnsi="Tahoma" w:cs="Tahoma"/>
          <w:spacing w:val="-1"/>
        </w:rPr>
        <w:t>u</w:t>
      </w:r>
      <w:r w:rsidR="00601931" w:rsidRPr="00072F4A">
        <w:rPr>
          <w:rFonts w:ascii="Tahoma" w:eastAsia="Tahoma" w:hAnsi="Tahoma" w:cs="Tahoma"/>
          <w:spacing w:val="4"/>
        </w:rPr>
        <w:t>t</w:t>
      </w:r>
      <w:r w:rsidR="00601931" w:rsidRPr="00072F4A">
        <w:rPr>
          <w:rFonts w:ascii="Tahoma" w:eastAsia="Tahoma" w:hAnsi="Tahoma" w:cs="Tahoma"/>
          <w:spacing w:val="-1"/>
        </w:rPr>
        <w:t>k</w:t>
      </w:r>
      <w:r w:rsidR="00601931" w:rsidRPr="00072F4A">
        <w:rPr>
          <w:rFonts w:ascii="Tahoma" w:eastAsia="Tahoma" w:hAnsi="Tahoma" w:cs="Tahoma"/>
          <w:spacing w:val="1"/>
        </w:rPr>
        <w:t>u</w:t>
      </w:r>
      <w:r w:rsidR="00601931" w:rsidRPr="00072F4A">
        <w:rPr>
          <w:rFonts w:ascii="Tahoma" w:eastAsia="Tahoma" w:hAnsi="Tahoma" w:cs="Tahoma"/>
          <w:spacing w:val="-1"/>
        </w:rPr>
        <w:t>j</w:t>
      </w:r>
      <w:r w:rsidR="00601931" w:rsidRPr="00072F4A">
        <w:rPr>
          <w:rFonts w:ascii="Tahoma" w:eastAsia="Tahoma" w:hAnsi="Tahoma" w:cs="Tahoma"/>
          <w:spacing w:val="1"/>
        </w:rPr>
        <w:t>ą</w:t>
      </w:r>
      <w:r w:rsidR="00601931" w:rsidRPr="00072F4A">
        <w:rPr>
          <w:rFonts w:ascii="Tahoma" w:eastAsia="Tahoma" w:hAnsi="Tahoma" w:cs="Tahoma"/>
          <w:spacing w:val="-1"/>
        </w:rPr>
        <w:t>c</w:t>
      </w:r>
      <w:r w:rsidR="00601931" w:rsidRPr="00072F4A">
        <w:rPr>
          <w:rFonts w:ascii="Tahoma" w:eastAsia="Tahoma" w:hAnsi="Tahoma" w:cs="Tahoma"/>
        </w:rPr>
        <w:t>e</w:t>
      </w:r>
      <w:r w:rsidR="00601931" w:rsidRPr="00072F4A">
        <w:rPr>
          <w:rFonts w:ascii="Tahoma" w:eastAsia="Tahoma" w:hAnsi="Tahoma" w:cs="Tahoma"/>
          <w:spacing w:val="8"/>
        </w:rPr>
        <w:t xml:space="preserve"> </w:t>
      </w:r>
      <w:r w:rsidR="00601931" w:rsidRPr="00072F4A">
        <w:rPr>
          <w:rFonts w:ascii="Tahoma" w:eastAsia="Tahoma" w:hAnsi="Tahoma" w:cs="Tahoma"/>
        </w:rPr>
        <w:t>od</w:t>
      </w:r>
      <w:r w:rsidR="00601931" w:rsidRPr="00072F4A">
        <w:rPr>
          <w:rFonts w:ascii="Tahoma" w:eastAsia="Tahoma" w:hAnsi="Tahoma" w:cs="Tahoma"/>
          <w:spacing w:val="3"/>
        </w:rPr>
        <w:t>b</w:t>
      </w:r>
      <w:r w:rsidR="00601931" w:rsidRPr="00072F4A">
        <w:rPr>
          <w:rFonts w:ascii="Tahoma" w:eastAsia="Tahoma" w:hAnsi="Tahoma" w:cs="Tahoma"/>
          <w:spacing w:val="-1"/>
        </w:rPr>
        <w:t>y</w:t>
      </w:r>
      <w:r w:rsidR="00601931" w:rsidRPr="00072F4A">
        <w:rPr>
          <w:rFonts w:ascii="Tahoma" w:eastAsia="Tahoma" w:hAnsi="Tahoma" w:cs="Tahoma"/>
          <w:spacing w:val="2"/>
        </w:rPr>
        <w:t>c</w:t>
      </w:r>
      <w:r w:rsidR="00601931" w:rsidRPr="00072F4A">
        <w:rPr>
          <w:rFonts w:ascii="Tahoma" w:eastAsia="Tahoma" w:hAnsi="Tahoma" w:cs="Tahoma"/>
        </w:rPr>
        <w:t>i</w:t>
      </w:r>
      <w:r w:rsidR="00601931" w:rsidRPr="00072F4A">
        <w:rPr>
          <w:rFonts w:ascii="Tahoma" w:eastAsia="Tahoma" w:hAnsi="Tahoma" w:cs="Tahoma"/>
          <w:spacing w:val="1"/>
        </w:rPr>
        <w:t>e</w:t>
      </w:r>
      <w:r w:rsidR="00601931" w:rsidRPr="00072F4A">
        <w:rPr>
          <w:rFonts w:ascii="Tahoma" w:eastAsia="Tahoma" w:hAnsi="Tahoma" w:cs="Tahoma"/>
        </w:rPr>
        <w:t>m</w:t>
      </w:r>
      <w:r w:rsidR="00601931" w:rsidRPr="00072F4A">
        <w:rPr>
          <w:rFonts w:ascii="Tahoma" w:eastAsia="Tahoma" w:hAnsi="Tahoma" w:cs="Tahoma"/>
          <w:spacing w:val="9"/>
        </w:rPr>
        <w:t xml:space="preserve"> </w:t>
      </w:r>
      <w:r w:rsidR="00601931" w:rsidRPr="00072F4A">
        <w:rPr>
          <w:rFonts w:ascii="Tahoma" w:eastAsia="Tahoma" w:hAnsi="Tahoma" w:cs="Tahoma"/>
        </w:rPr>
        <w:t>pr</w:t>
      </w:r>
      <w:r w:rsidR="00601931" w:rsidRPr="00072F4A">
        <w:rPr>
          <w:rFonts w:ascii="Tahoma" w:eastAsia="Tahoma" w:hAnsi="Tahoma" w:cs="Tahoma"/>
          <w:spacing w:val="1"/>
        </w:rPr>
        <w:t>ze</w:t>
      </w:r>
      <w:r w:rsidR="00601931" w:rsidRPr="00072F4A">
        <w:rPr>
          <w:rFonts w:ascii="Tahoma" w:eastAsia="Tahoma" w:hAnsi="Tahoma" w:cs="Tahoma"/>
        </w:rPr>
        <w:t>z</w:t>
      </w:r>
      <w:r w:rsidR="00601931" w:rsidRPr="00072F4A">
        <w:rPr>
          <w:rFonts w:ascii="Tahoma" w:eastAsia="Tahoma" w:hAnsi="Tahoma" w:cs="Tahoma"/>
          <w:spacing w:val="13"/>
        </w:rPr>
        <w:t xml:space="preserve"> </w:t>
      </w:r>
      <w:r w:rsidR="00601931" w:rsidRPr="00072F4A">
        <w:rPr>
          <w:rFonts w:ascii="Tahoma" w:eastAsia="Tahoma" w:hAnsi="Tahoma" w:cs="Tahoma"/>
        </w:rPr>
        <w:t>IZ</w:t>
      </w:r>
      <w:r w:rsidR="00601931" w:rsidRPr="00072F4A">
        <w:rPr>
          <w:rFonts w:ascii="Tahoma" w:eastAsia="Tahoma" w:hAnsi="Tahoma" w:cs="Tahoma"/>
          <w:spacing w:val="15"/>
        </w:rPr>
        <w:t xml:space="preserve"> </w:t>
      </w:r>
      <w:r w:rsidR="00601931" w:rsidRPr="00072F4A">
        <w:rPr>
          <w:rFonts w:ascii="Tahoma" w:eastAsia="Tahoma" w:hAnsi="Tahoma" w:cs="Tahoma"/>
        </w:rPr>
        <w:t>b</w:t>
      </w:r>
      <w:r w:rsidR="00601931" w:rsidRPr="00072F4A">
        <w:rPr>
          <w:rFonts w:ascii="Tahoma" w:eastAsia="Tahoma" w:hAnsi="Tahoma" w:cs="Tahoma"/>
          <w:spacing w:val="1"/>
        </w:rPr>
        <w:t>e</w:t>
      </w:r>
      <w:r w:rsidR="00601931" w:rsidRPr="00072F4A">
        <w:rPr>
          <w:rFonts w:ascii="Tahoma" w:eastAsia="Tahoma" w:hAnsi="Tahoma" w:cs="Tahoma"/>
        </w:rPr>
        <w:t>zprz</w:t>
      </w:r>
      <w:r w:rsidR="00601931" w:rsidRPr="00072F4A">
        <w:rPr>
          <w:rFonts w:ascii="Tahoma" w:eastAsia="Tahoma" w:hAnsi="Tahoma" w:cs="Tahoma"/>
          <w:spacing w:val="1"/>
        </w:rPr>
        <w:t>e</w:t>
      </w:r>
      <w:r w:rsidR="00601931" w:rsidRPr="00072F4A">
        <w:rPr>
          <w:rFonts w:ascii="Tahoma" w:eastAsia="Tahoma" w:hAnsi="Tahoma" w:cs="Tahoma"/>
        </w:rPr>
        <w:t>d</w:t>
      </w:r>
      <w:r w:rsidR="00601931" w:rsidRPr="00072F4A">
        <w:rPr>
          <w:rFonts w:ascii="Tahoma" w:eastAsia="Tahoma" w:hAnsi="Tahoma" w:cs="Tahoma"/>
          <w:spacing w:val="1"/>
        </w:rPr>
        <w:t>m</w:t>
      </w:r>
      <w:r w:rsidR="00601931" w:rsidRPr="00072F4A">
        <w:rPr>
          <w:rFonts w:ascii="Tahoma" w:eastAsia="Tahoma" w:hAnsi="Tahoma" w:cs="Tahoma"/>
          <w:spacing w:val="2"/>
        </w:rPr>
        <w:t>i</w:t>
      </w:r>
      <w:r w:rsidR="00601931" w:rsidRPr="00072F4A">
        <w:rPr>
          <w:rFonts w:ascii="Tahoma" w:eastAsia="Tahoma" w:hAnsi="Tahoma" w:cs="Tahoma"/>
        </w:rPr>
        <w:t>oto</w:t>
      </w:r>
      <w:r w:rsidR="00601931" w:rsidRPr="00072F4A">
        <w:rPr>
          <w:rFonts w:ascii="Tahoma" w:eastAsia="Tahoma" w:hAnsi="Tahoma" w:cs="Tahoma"/>
          <w:spacing w:val="1"/>
        </w:rPr>
        <w:t>we</w:t>
      </w:r>
      <w:r w:rsidR="00601931" w:rsidRPr="00072F4A">
        <w:rPr>
          <w:rFonts w:ascii="Tahoma" w:eastAsia="Tahoma" w:hAnsi="Tahoma" w:cs="Tahoma"/>
        </w:rPr>
        <w:t xml:space="preserve">j </w:t>
      </w:r>
      <w:r w:rsidR="00601931" w:rsidRPr="00072F4A">
        <w:rPr>
          <w:rFonts w:ascii="Tahoma" w:eastAsia="Tahoma" w:hAnsi="Tahoma" w:cs="Tahoma"/>
          <w:spacing w:val="1"/>
        </w:rPr>
        <w:t>w</w:t>
      </w:r>
      <w:r w:rsidR="00601931" w:rsidRPr="00072F4A">
        <w:rPr>
          <w:rFonts w:ascii="Tahoma" w:eastAsia="Tahoma" w:hAnsi="Tahoma" w:cs="Tahoma"/>
        </w:rPr>
        <w:t>izyty mo</w:t>
      </w:r>
      <w:r w:rsidR="00601931" w:rsidRPr="00072F4A">
        <w:rPr>
          <w:rFonts w:ascii="Tahoma" w:eastAsia="Tahoma" w:hAnsi="Tahoma" w:cs="Tahoma"/>
          <w:spacing w:val="-1"/>
        </w:rPr>
        <w:t>n</w:t>
      </w:r>
      <w:r w:rsidR="00601931" w:rsidRPr="00072F4A">
        <w:rPr>
          <w:rFonts w:ascii="Tahoma" w:eastAsia="Tahoma" w:hAnsi="Tahoma" w:cs="Tahoma"/>
        </w:rPr>
        <w:t>itor</w:t>
      </w:r>
      <w:r w:rsidR="00601931" w:rsidRPr="00072F4A">
        <w:rPr>
          <w:rFonts w:ascii="Tahoma" w:eastAsia="Tahoma" w:hAnsi="Tahoma" w:cs="Tahoma"/>
          <w:spacing w:val="2"/>
        </w:rPr>
        <w:t>i</w:t>
      </w:r>
      <w:r w:rsidR="00601931" w:rsidRPr="00072F4A">
        <w:rPr>
          <w:rFonts w:ascii="Tahoma" w:eastAsia="Tahoma" w:hAnsi="Tahoma" w:cs="Tahoma"/>
          <w:spacing w:val="-1"/>
        </w:rPr>
        <w:t>n</w:t>
      </w:r>
      <w:r w:rsidR="00601931" w:rsidRPr="00072F4A">
        <w:rPr>
          <w:rFonts w:ascii="Tahoma" w:eastAsia="Tahoma" w:hAnsi="Tahoma" w:cs="Tahoma"/>
        </w:rPr>
        <w:t>go</w:t>
      </w:r>
      <w:r w:rsidR="00601931" w:rsidRPr="00072F4A">
        <w:rPr>
          <w:rFonts w:ascii="Tahoma" w:eastAsia="Tahoma" w:hAnsi="Tahoma" w:cs="Tahoma"/>
          <w:spacing w:val="1"/>
        </w:rPr>
        <w:t>we</w:t>
      </w:r>
      <w:r w:rsidR="00601931" w:rsidRPr="00072F4A">
        <w:rPr>
          <w:rFonts w:ascii="Tahoma" w:eastAsia="Tahoma" w:hAnsi="Tahoma" w:cs="Tahoma"/>
          <w:spacing w:val="-1"/>
        </w:rPr>
        <w:t>j</w:t>
      </w:r>
      <w:r w:rsidR="00601931" w:rsidRPr="00072F4A">
        <w:rPr>
          <w:rFonts w:ascii="Tahoma" w:eastAsia="Tahoma" w:hAnsi="Tahoma" w:cs="Tahoma"/>
        </w:rPr>
        <w:t>, z</w:t>
      </w:r>
      <w:r w:rsidR="00601931" w:rsidRPr="00072F4A">
        <w:rPr>
          <w:rFonts w:ascii="Tahoma" w:eastAsia="Tahoma" w:hAnsi="Tahoma" w:cs="Tahoma"/>
          <w:spacing w:val="1"/>
        </w:rPr>
        <w:t>a</w:t>
      </w:r>
      <w:r w:rsidR="00601931" w:rsidRPr="00072F4A">
        <w:rPr>
          <w:rFonts w:ascii="Tahoma" w:eastAsia="Tahoma" w:hAnsi="Tahoma" w:cs="Tahoma"/>
        </w:rPr>
        <w:t>pl</w:t>
      </w:r>
      <w:r w:rsidR="00601931" w:rsidRPr="00072F4A">
        <w:rPr>
          <w:rFonts w:ascii="Tahoma" w:eastAsia="Tahoma" w:hAnsi="Tahoma" w:cs="Tahoma"/>
          <w:spacing w:val="1"/>
        </w:rPr>
        <w:t>an</w:t>
      </w:r>
      <w:r w:rsidR="00601931" w:rsidRPr="00072F4A">
        <w:rPr>
          <w:rFonts w:ascii="Tahoma" w:eastAsia="Tahoma" w:hAnsi="Tahoma" w:cs="Tahoma"/>
        </w:rPr>
        <w:t>o</w:t>
      </w:r>
      <w:r w:rsidR="00601931" w:rsidRPr="00072F4A">
        <w:rPr>
          <w:rFonts w:ascii="Tahoma" w:eastAsia="Tahoma" w:hAnsi="Tahoma" w:cs="Tahoma"/>
          <w:spacing w:val="1"/>
        </w:rPr>
        <w:t>wa</w:t>
      </w:r>
      <w:r w:rsidR="00601931" w:rsidRPr="00072F4A">
        <w:rPr>
          <w:rFonts w:ascii="Tahoma" w:eastAsia="Tahoma" w:hAnsi="Tahoma" w:cs="Tahoma"/>
          <w:spacing w:val="-1"/>
        </w:rPr>
        <w:t>n</w:t>
      </w:r>
      <w:r w:rsidR="00601931" w:rsidRPr="00072F4A">
        <w:rPr>
          <w:rFonts w:ascii="Tahoma" w:eastAsia="Tahoma" w:hAnsi="Tahoma" w:cs="Tahoma"/>
          <w:spacing w:val="1"/>
        </w:rPr>
        <w:t>e</w:t>
      </w:r>
      <w:r w:rsidR="00601931" w:rsidRPr="00072F4A">
        <w:rPr>
          <w:rFonts w:ascii="Tahoma" w:eastAsia="Tahoma" w:hAnsi="Tahoma" w:cs="Tahoma"/>
        </w:rPr>
        <w:t>j</w:t>
      </w:r>
      <w:r w:rsidR="00601931" w:rsidRPr="00072F4A">
        <w:rPr>
          <w:rFonts w:ascii="Tahoma" w:eastAsia="Tahoma" w:hAnsi="Tahoma" w:cs="Tahoma"/>
          <w:spacing w:val="2"/>
        </w:rPr>
        <w:t xml:space="preserve"> </w:t>
      </w:r>
      <w:r w:rsidR="00601931" w:rsidRPr="00072F4A">
        <w:rPr>
          <w:rFonts w:ascii="Tahoma" w:eastAsia="Tahoma" w:hAnsi="Tahoma" w:cs="Tahoma"/>
        </w:rPr>
        <w:t>w</w:t>
      </w:r>
      <w:r w:rsidR="00601931" w:rsidRPr="00072F4A">
        <w:rPr>
          <w:rFonts w:ascii="Tahoma" w:eastAsia="Tahoma" w:hAnsi="Tahoma" w:cs="Tahoma"/>
          <w:spacing w:val="14"/>
        </w:rPr>
        <w:t xml:space="preserve"> </w:t>
      </w:r>
      <w:r w:rsidR="00601931" w:rsidRPr="00072F4A">
        <w:rPr>
          <w:rFonts w:ascii="Tahoma" w:eastAsia="Tahoma" w:hAnsi="Tahoma" w:cs="Tahoma"/>
        </w:rPr>
        <w:t>op</w:t>
      </w:r>
      <w:r w:rsidR="00601931" w:rsidRPr="00072F4A">
        <w:rPr>
          <w:rFonts w:ascii="Tahoma" w:eastAsia="Tahoma" w:hAnsi="Tahoma" w:cs="Tahoma"/>
          <w:spacing w:val="1"/>
        </w:rPr>
        <w:t>a</w:t>
      </w:r>
      <w:r w:rsidR="00601931" w:rsidRPr="00072F4A">
        <w:rPr>
          <w:rFonts w:ascii="Tahoma" w:eastAsia="Tahoma" w:hAnsi="Tahoma" w:cs="Tahoma"/>
        </w:rPr>
        <w:t>rciu</w:t>
      </w:r>
      <w:r w:rsidR="00601931" w:rsidRPr="00072F4A">
        <w:rPr>
          <w:rFonts w:ascii="Tahoma" w:eastAsia="Tahoma" w:hAnsi="Tahoma" w:cs="Tahoma"/>
          <w:spacing w:val="7"/>
        </w:rPr>
        <w:t xml:space="preserve"> </w:t>
      </w:r>
      <w:r w:rsidR="00601931" w:rsidRPr="00072F4A">
        <w:rPr>
          <w:rFonts w:ascii="Tahoma" w:eastAsia="Tahoma" w:hAnsi="Tahoma" w:cs="Tahoma"/>
        </w:rPr>
        <w:t>o</w:t>
      </w:r>
      <w:r w:rsidR="00601931" w:rsidRPr="00072F4A">
        <w:rPr>
          <w:rFonts w:ascii="Tahoma" w:eastAsia="Tahoma" w:hAnsi="Tahoma" w:cs="Tahoma"/>
          <w:spacing w:val="13"/>
        </w:rPr>
        <w:t xml:space="preserve"> </w:t>
      </w:r>
      <w:r w:rsidR="00601931" w:rsidRPr="00072F4A">
        <w:rPr>
          <w:rFonts w:ascii="Tahoma" w:eastAsia="Tahoma" w:hAnsi="Tahoma" w:cs="Tahoma"/>
          <w:spacing w:val="-1"/>
        </w:rPr>
        <w:t>n</w:t>
      </w:r>
      <w:r w:rsidR="00601931" w:rsidRPr="00072F4A">
        <w:rPr>
          <w:rFonts w:ascii="Tahoma" w:eastAsia="Tahoma" w:hAnsi="Tahoma" w:cs="Tahoma"/>
        </w:rPr>
        <w:t>i</w:t>
      </w:r>
      <w:r w:rsidR="00601931" w:rsidRPr="00072F4A">
        <w:rPr>
          <w:rFonts w:ascii="Tahoma" w:eastAsia="Tahoma" w:hAnsi="Tahoma" w:cs="Tahoma"/>
          <w:spacing w:val="1"/>
        </w:rPr>
        <w:t>ea</w:t>
      </w:r>
      <w:r w:rsidR="00601931" w:rsidRPr="00072F4A">
        <w:rPr>
          <w:rFonts w:ascii="Tahoma" w:eastAsia="Tahoma" w:hAnsi="Tahoma" w:cs="Tahoma"/>
          <w:spacing w:val="-1"/>
        </w:rPr>
        <w:t>k</w:t>
      </w:r>
      <w:r w:rsidR="00601931" w:rsidRPr="00072F4A">
        <w:rPr>
          <w:rFonts w:ascii="Tahoma" w:eastAsia="Tahoma" w:hAnsi="Tahoma" w:cs="Tahoma"/>
          <w:spacing w:val="3"/>
        </w:rPr>
        <w:t>t</w:t>
      </w:r>
      <w:r w:rsidR="00601931" w:rsidRPr="00072F4A">
        <w:rPr>
          <w:rFonts w:ascii="Tahoma" w:eastAsia="Tahoma" w:hAnsi="Tahoma" w:cs="Tahoma"/>
          <w:spacing w:val="-1"/>
        </w:rPr>
        <w:t>u</w:t>
      </w:r>
      <w:r w:rsidR="00601931" w:rsidRPr="00072F4A">
        <w:rPr>
          <w:rFonts w:ascii="Tahoma" w:eastAsia="Tahoma" w:hAnsi="Tahoma" w:cs="Tahoma"/>
          <w:spacing w:val="1"/>
        </w:rPr>
        <w:t>a</w:t>
      </w:r>
      <w:r w:rsidR="00601931" w:rsidRPr="00072F4A">
        <w:rPr>
          <w:rFonts w:ascii="Tahoma" w:eastAsia="Tahoma" w:hAnsi="Tahoma" w:cs="Tahoma"/>
        </w:rPr>
        <w:t>l</w:t>
      </w:r>
      <w:r w:rsidR="00601931" w:rsidRPr="00072F4A">
        <w:rPr>
          <w:rFonts w:ascii="Tahoma" w:eastAsia="Tahoma" w:hAnsi="Tahoma" w:cs="Tahoma"/>
          <w:spacing w:val="-1"/>
        </w:rPr>
        <w:t>n</w:t>
      </w:r>
      <w:r w:rsidR="00601931" w:rsidRPr="00072F4A">
        <w:rPr>
          <w:rFonts w:ascii="Tahoma" w:eastAsia="Tahoma" w:hAnsi="Tahoma" w:cs="Tahoma"/>
        </w:rPr>
        <w:t>y</w:t>
      </w:r>
      <w:r w:rsidR="00601931" w:rsidRPr="00072F4A">
        <w:rPr>
          <w:rFonts w:ascii="Tahoma" w:eastAsia="Tahoma" w:hAnsi="Tahoma" w:cs="Tahoma"/>
          <w:spacing w:val="4"/>
        </w:rPr>
        <w:t xml:space="preserve"> </w:t>
      </w:r>
      <w:r w:rsidR="00601931" w:rsidRPr="00072F4A">
        <w:rPr>
          <w:rFonts w:ascii="Tahoma" w:eastAsia="Tahoma" w:hAnsi="Tahoma" w:cs="Tahoma"/>
          <w:spacing w:val="-1"/>
        </w:rPr>
        <w:t>h</w:t>
      </w:r>
      <w:r w:rsidR="00601931" w:rsidRPr="00072F4A">
        <w:rPr>
          <w:rFonts w:ascii="Tahoma" w:eastAsia="Tahoma" w:hAnsi="Tahoma" w:cs="Tahoma"/>
          <w:spacing w:val="1"/>
        </w:rPr>
        <w:t>a</w:t>
      </w:r>
      <w:r w:rsidR="00601931" w:rsidRPr="00072F4A">
        <w:rPr>
          <w:rFonts w:ascii="Tahoma" w:eastAsia="Tahoma" w:hAnsi="Tahoma" w:cs="Tahoma"/>
        </w:rPr>
        <w:t>r</w:t>
      </w:r>
      <w:r w:rsidR="00601931" w:rsidRPr="00072F4A">
        <w:rPr>
          <w:rFonts w:ascii="Tahoma" w:eastAsia="Tahoma" w:hAnsi="Tahoma" w:cs="Tahoma"/>
          <w:spacing w:val="1"/>
        </w:rPr>
        <w:t>m</w:t>
      </w:r>
      <w:r w:rsidR="00601931" w:rsidRPr="00072F4A">
        <w:rPr>
          <w:rFonts w:ascii="Tahoma" w:eastAsia="Tahoma" w:hAnsi="Tahoma" w:cs="Tahoma"/>
        </w:rPr>
        <w:t>o</w:t>
      </w:r>
      <w:r w:rsidR="00601931" w:rsidRPr="00072F4A">
        <w:rPr>
          <w:rFonts w:ascii="Tahoma" w:eastAsia="Tahoma" w:hAnsi="Tahoma" w:cs="Tahoma"/>
          <w:spacing w:val="1"/>
        </w:rPr>
        <w:t>n</w:t>
      </w:r>
      <w:r w:rsidR="00601931" w:rsidRPr="00072F4A">
        <w:rPr>
          <w:rFonts w:ascii="Tahoma" w:eastAsia="Tahoma" w:hAnsi="Tahoma" w:cs="Tahoma"/>
        </w:rPr>
        <w:t>og</w:t>
      </w:r>
      <w:r w:rsidR="00601931" w:rsidRPr="00072F4A">
        <w:rPr>
          <w:rFonts w:ascii="Tahoma" w:eastAsia="Tahoma" w:hAnsi="Tahoma" w:cs="Tahoma"/>
          <w:spacing w:val="-2"/>
        </w:rPr>
        <w:t>r</w:t>
      </w:r>
      <w:r w:rsidR="00601931" w:rsidRPr="00072F4A">
        <w:rPr>
          <w:rFonts w:ascii="Tahoma" w:eastAsia="Tahoma" w:hAnsi="Tahoma" w:cs="Tahoma"/>
          <w:spacing w:val="1"/>
        </w:rPr>
        <w:t>a</w:t>
      </w:r>
      <w:r w:rsidR="00601931" w:rsidRPr="00072F4A">
        <w:rPr>
          <w:rFonts w:ascii="Tahoma" w:eastAsia="Tahoma" w:hAnsi="Tahoma" w:cs="Tahoma"/>
        </w:rPr>
        <w:t>m</w:t>
      </w:r>
      <w:r w:rsidR="00601931" w:rsidRPr="00072F4A">
        <w:rPr>
          <w:rFonts w:ascii="Tahoma" w:eastAsia="Tahoma" w:hAnsi="Tahoma" w:cs="Tahoma"/>
          <w:spacing w:val="3"/>
        </w:rPr>
        <w:t xml:space="preserve"> </w:t>
      </w:r>
      <w:r w:rsidR="00601931" w:rsidRPr="00072F4A">
        <w:rPr>
          <w:rFonts w:ascii="Tahoma" w:eastAsia="Tahoma" w:hAnsi="Tahoma" w:cs="Tahoma"/>
        </w:rPr>
        <w:t>może</w:t>
      </w:r>
      <w:r w:rsidR="00601931" w:rsidRPr="00072F4A">
        <w:rPr>
          <w:rFonts w:ascii="Tahoma" w:eastAsia="Tahoma" w:hAnsi="Tahoma" w:cs="Tahoma"/>
          <w:spacing w:val="11"/>
        </w:rPr>
        <w:t xml:space="preserve"> </w:t>
      </w:r>
      <w:r w:rsidR="00601931" w:rsidRPr="00072F4A">
        <w:rPr>
          <w:rFonts w:ascii="Tahoma" w:eastAsia="Tahoma" w:hAnsi="Tahoma" w:cs="Tahoma"/>
        </w:rPr>
        <w:t>spo</w:t>
      </w:r>
      <w:r w:rsidR="00601931" w:rsidRPr="00072F4A">
        <w:rPr>
          <w:rFonts w:ascii="Tahoma" w:eastAsia="Tahoma" w:hAnsi="Tahoma" w:cs="Tahoma"/>
          <w:spacing w:val="1"/>
        </w:rPr>
        <w:t>w</w:t>
      </w:r>
      <w:r w:rsidR="00601931" w:rsidRPr="00072F4A">
        <w:rPr>
          <w:rFonts w:ascii="Tahoma" w:eastAsia="Tahoma" w:hAnsi="Tahoma" w:cs="Tahoma"/>
        </w:rPr>
        <w:t>odo</w:t>
      </w:r>
      <w:r w:rsidR="00601931" w:rsidRPr="00072F4A">
        <w:rPr>
          <w:rFonts w:ascii="Tahoma" w:eastAsia="Tahoma" w:hAnsi="Tahoma" w:cs="Tahoma"/>
          <w:spacing w:val="-2"/>
        </w:rPr>
        <w:t>w</w:t>
      </w:r>
      <w:r w:rsidR="00601931" w:rsidRPr="00072F4A">
        <w:rPr>
          <w:rFonts w:ascii="Tahoma" w:eastAsia="Tahoma" w:hAnsi="Tahoma" w:cs="Tahoma"/>
          <w:spacing w:val="1"/>
        </w:rPr>
        <w:t>a</w:t>
      </w:r>
      <w:r w:rsidR="00601931" w:rsidRPr="00072F4A">
        <w:rPr>
          <w:rFonts w:ascii="Tahoma" w:eastAsia="Tahoma" w:hAnsi="Tahoma" w:cs="Tahoma"/>
        </w:rPr>
        <w:t>ć obcią</w:t>
      </w:r>
      <w:r w:rsidR="00601931" w:rsidRPr="00072F4A">
        <w:rPr>
          <w:rFonts w:ascii="Tahoma" w:eastAsia="Tahoma" w:hAnsi="Tahoma" w:cs="Tahoma"/>
          <w:spacing w:val="1"/>
        </w:rPr>
        <w:t>że</w:t>
      </w:r>
      <w:r w:rsidR="00601931" w:rsidRPr="00072F4A">
        <w:rPr>
          <w:rFonts w:ascii="Tahoma" w:eastAsia="Tahoma" w:hAnsi="Tahoma" w:cs="Tahoma"/>
          <w:spacing w:val="-1"/>
        </w:rPr>
        <w:t>n</w:t>
      </w:r>
      <w:r w:rsidR="00601931" w:rsidRPr="00072F4A">
        <w:rPr>
          <w:rFonts w:ascii="Tahoma" w:eastAsia="Tahoma" w:hAnsi="Tahoma" w:cs="Tahoma"/>
        </w:rPr>
        <w:t>ie</w:t>
      </w:r>
      <w:r w:rsidR="00601931" w:rsidRPr="00072F4A">
        <w:rPr>
          <w:rFonts w:ascii="Tahoma" w:eastAsia="Tahoma" w:hAnsi="Tahoma" w:cs="Tahoma"/>
          <w:spacing w:val="-9"/>
        </w:rPr>
        <w:t xml:space="preserve"> </w:t>
      </w:r>
      <w:r w:rsidR="00601931" w:rsidRPr="00072F4A">
        <w:rPr>
          <w:rFonts w:ascii="Tahoma" w:eastAsia="Tahoma" w:hAnsi="Tahoma" w:cs="Tahoma"/>
        </w:rPr>
        <w:t>B</w:t>
      </w:r>
      <w:r w:rsidR="00601931" w:rsidRPr="00072F4A">
        <w:rPr>
          <w:rFonts w:ascii="Tahoma" w:eastAsia="Tahoma" w:hAnsi="Tahoma" w:cs="Tahoma"/>
          <w:spacing w:val="3"/>
        </w:rPr>
        <w:t>e</w:t>
      </w:r>
      <w:r w:rsidR="00601931" w:rsidRPr="00072F4A">
        <w:rPr>
          <w:rFonts w:ascii="Tahoma" w:eastAsia="Tahoma" w:hAnsi="Tahoma" w:cs="Tahoma"/>
          <w:spacing w:val="-1"/>
        </w:rPr>
        <w:t>n</w:t>
      </w:r>
      <w:r w:rsidR="00601931" w:rsidRPr="00072F4A">
        <w:rPr>
          <w:rFonts w:ascii="Tahoma" w:eastAsia="Tahoma" w:hAnsi="Tahoma" w:cs="Tahoma"/>
          <w:spacing w:val="1"/>
        </w:rPr>
        <w:t>e</w:t>
      </w:r>
      <w:r w:rsidR="00601931" w:rsidRPr="00072F4A">
        <w:rPr>
          <w:rFonts w:ascii="Tahoma" w:eastAsia="Tahoma" w:hAnsi="Tahoma" w:cs="Tahoma"/>
          <w:spacing w:val="-1"/>
        </w:rPr>
        <w:t>f</w:t>
      </w:r>
      <w:r w:rsidR="00601931" w:rsidRPr="00072F4A">
        <w:rPr>
          <w:rFonts w:ascii="Tahoma" w:eastAsia="Tahoma" w:hAnsi="Tahoma" w:cs="Tahoma"/>
          <w:spacing w:val="2"/>
        </w:rPr>
        <w:t>i</w:t>
      </w:r>
      <w:r w:rsidR="00601931" w:rsidRPr="00072F4A">
        <w:rPr>
          <w:rFonts w:ascii="Tahoma" w:eastAsia="Tahoma" w:hAnsi="Tahoma" w:cs="Tahoma"/>
          <w:spacing w:val="-1"/>
        </w:rPr>
        <w:t>cj</w:t>
      </w:r>
      <w:r w:rsidR="00601931" w:rsidRPr="00072F4A">
        <w:rPr>
          <w:rFonts w:ascii="Tahoma" w:eastAsia="Tahoma" w:hAnsi="Tahoma" w:cs="Tahoma"/>
          <w:spacing w:val="1"/>
        </w:rPr>
        <w:t>e</w:t>
      </w:r>
      <w:r w:rsidR="00601931" w:rsidRPr="00072F4A">
        <w:rPr>
          <w:rFonts w:ascii="Tahoma" w:eastAsia="Tahoma" w:hAnsi="Tahoma" w:cs="Tahoma"/>
          <w:spacing w:val="-1"/>
        </w:rPr>
        <w:t>n</w:t>
      </w:r>
      <w:r w:rsidR="00601931" w:rsidRPr="00072F4A">
        <w:rPr>
          <w:rFonts w:ascii="Tahoma" w:eastAsia="Tahoma" w:hAnsi="Tahoma" w:cs="Tahoma"/>
        </w:rPr>
        <w:t>ta</w:t>
      </w:r>
      <w:r w:rsidR="00601931" w:rsidRPr="00072F4A">
        <w:rPr>
          <w:rFonts w:ascii="Tahoma" w:eastAsia="Tahoma" w:hAnsi="Tahoma" w:cs="Tahoma"/>
          <w:spacing w:val="-7"/>
        </w:rPr>
        <w:t xml:space="preserve"> </w:t>
      </w:r>
      <w:r w:rsidR="00601931" w:rsidRPr="00072F4A">
        <w:rPr>
          <w:rFonts w:ascii="Tahoma" w:eastAsia="Tahoma" w:hAnsi="Tahoma" w:cs="Tahoma"/>
          <w:spacing w:val="-3"/>
        </w:rPr>
        <w:t>k</w:t>
      </w:r>
      <w:r w:rsidR="00601931" w:rsidRPr="00072F4A">
        <w:rPr>
          <w:rFonts w:ascii="Tahoma" w:eastAsia="Tahoma" w:hAnsi="Tahoma" w:cs="Tahoma"/>
        </w:rPr>
        <w:t>o</w:t>
      </w:r>
      <w:r w:rsidR="00601931" w:rsidRPr="00072F4A">
        <w:rPr>
          <w:rFonts w:ascii="Tahoma" w:eastAsia="Tahoma" w:hAnsi="Tahoma" w:cs="Tahoma"/>
          <w:spacing w:val="2"/>
        </w:rPr>
        <w:t>s</w:t>
      </w:r>
      <w:r w:rsidR="00601931" w:rsidRPr="00072F4A">
        <w:rPr>
          <w:rFonts w:ascii="Tahoma" w:eastAsia="Tahoma" w:hAnsi="Tahoma" w:cs="Tahoma"/>
        </w:rPr>
        <w:t>z</w:t>
      </w:r>
      <w:r w:rsidR="00601931" w:rsidRPr="00072F4A">
        <w:rPr>
          <w:rFonts w:ascii="Tahoma" w:eastAsia="Tahoma" w:hAnsi="Tahoma" w:cs="Tahoma"/>
          <w:spacing w:val="1"/>
        </w:rPr>
        <w:t>ta</w:t>
      </w:r>
      <w:r w:rsidR="00601931" w:rsidRPr="00072F4A">
        <w:rPr>
          <w:rFonts w:ascii="Tahoma" w:eastAsia="Tahoma" w:hAnsi="Tahoma" w:cs="Tahoma"/>
        </w:rPr>
        <w:t>mi</w:t>
      </w:r>
      <w:r w:rsidR="00601931" w:rsidRPr="00072F4A">
        <w:rPr>
          <w:rFonts w:ascii="Tahoma" w:eastAsia="Tahoma" w:hAnsi="Tahoma" w:cs="Tahoma"/>
          <w:spacing w:val="-7"/>
        </w:rPr>
        <w:t xml:space="preserve"> </w:t>
      </w:r>
      <w:r w:rsidR="00601931" w:rsidRPr="00072F4A">
        <w:rPr>
          <w:rFonts w:ascii="Tahoma" w:eastAsia="Tahoma" w:hAnsi="Tahoma" w:cs="Tahoma"/>
        </w:rPr>
        <w:t>d</w:t>
      </w:r>
      <w:r w:rsidR="00601931" w:rsidRPr="00072F4A">
        <w:rPr>
          <w:rFonts w:ascii="Tahoma" w:eastAsia="Tahoma" w:hAnsi="Tahoma" w:cs="Tahoma"/>
          <w:spacing w:val="1"/>
        </w:rPr>
        <w:t>e</w:t>
      </w:r>
      <w:r w:rsidR="00601931" w:rsidRPr="00072F4A">
        <w:rPr>
          <w:rFonts w:ascii="Tahoma" w:eastAsia="Tahoma" w:hAnsi="Tahoma" w:cs="Tahoma"/>
        </w:rPr>
        <w:t>l</w:t>
      </w:r>
      <w:r w:rsidR="00601931" w:rsidRPr="00072F4A">
        <w:rPr>
          <w:rFonts w:ascii="Tahoma" w:eastAsia="Tahoma" w:hAnsi="Tahoma" w:cs="Tahoma"/>
          <w:spacing w:val="1"/>
        </w:rPr>
        <w:t>e</w:t>
      </w:r>
      <w:r w:rsidR="00601931" w:rsidRPr="00072F4A">
        <w:rPr>
          <w:rFonts w:ascii="Tahoma" w:eastAsia="Tahoma" w:hAnsi="Tahoma" w:cs="Tahoma"/>
        </w:rPr>
        <w:t>g</w:t>
      </w:r>
      <w:r w:rsidR="00601931" w:rsidRPr="00072F4A">
        <w:rPr>
          <w:rFonts w:ascii="Tahoma" w:eastAsia="Tahoma" w:hAnsi="Tahoma" w:cs="Tahoma"/>
          <w:spacing w:val="1"/>
        </w:rPr>
        <w:t>a</w:t>
      </w:r>
      <w:r w:rsidR="00601931" w:rsidRPr="00072F4A">
        <w:rPr>
          <w:rFonts w:ascii="Tahoma" w:eastAsia="Tahoma" w:hAnsi="Tahoma" w:cs="Tahoma"/>
          <w:spacing w:val="-1"/>
        </w:rPr>
        <w:t>cj</w:t>
      </w:r>
      <w:r w:rsidR="00601931" w:rsidRPr="00072F4A">
        <w:rPr>
          <w:rFonts w:ascii="Tahoma" w:eastAsia="Tahoma" w:hAnsi="Tahoma" w:cs="Tahoma"/>
        </w:rPr>
        <w:t>i</w:t>
      </w:r>
      <w:r w:rsidR="00601931" w:rsidRPr="00072F4A">
        <w:rPr>
          <w:rFonts w:ascii="Tahoma" w:eastAsia="Tahoma" w:hAnsi="Tahoma" w:cs="Tahoma"/>
          <w:spacing w:val="-7"/>
        </w:rPr>
        <w:t xml:space="preserve"> </w:t>
      </w:r>
      <w:r w:rsidR="00601931" w:rsidRPr="00072F4A">
        <w:rPr>
          <w:rFonts w:ascii="Tahoma" w:eastAsia="Tahoma" w:hAnsi="Tahoma" w:cs="Tahoma"/>
        </w:rPr>
        <w:t>sł</w:t>
      </w:r>
      <w:r w:rsidR="00601931" w:rsidRPr="00072F4A">
        <w:rPr>
          <w:rFonts w:ascii="Tahoma" w:eastAsia="Tahoma" w:hAnsi="Tahoma" w:cs="Tahoma"/>
          <w:spacing w:val="-1"/>
        </w:rPr>
        <w:t>u</w:t>
      </w:r>
      <w:r w:rsidR="00601931" w:rsidRPr="00072F4A">
        <w:rPr>
          <w:rFonts w:ascii="Tahoma" w:eastAsia="Tahoma" w:hAnsi="Tahoma" w:cs="Tahoma"/>
        </w:rPr>
        <w:t>żbo</w:t>
      </w:r>
      <w:r w:rsidR="00601931" w:rsidRPr="00072F4A">
        <w:rPr>
          <w:rFonts w:ascii="Tahoma" w:eastAsia="Tahoma" w:hAnsi="Tahoma" w:cs="Tahoma"/>
          <w:spacing w:val="1"/>
        </w:rPr>
        <w:t>we</w:t>
      </w:r>
      <w:r w:rsidR="00601931" w:rsidRPr="00072F4A">
        <w:rPr>
          <w:rFonts w:ascii="Tahoma" w:eastAsia="Tahoma" w:hAnsi="Tahoma" w:cs="Tahoma"/>
        </w:rPr>
        <w:t>j</w:t>
      </w:r>
      <w:r w:rsidR="00601931" w:rsidRPr="00072F4A">
        <w:rPr>
          <w:rFonts w:ascii="Tahoma" w:eastAsia="Tahoma" w:hAnsi="Tahoma" w:cs="Tahoma"/>
          <w:spacing w:val="-8"/>
        </w:rPr>
        <w:t xml:space="preserve"> </w:t>
      </w:r>
      <w:r w:rsidR="00601931" w:rsidRPr="00072F4A">
        <w:rPr>
          <w:rFonts w:ascii="Tahoma" w:eastAsia="Tahoma" w:hAnsi="Tahoma" w:cs="Tahoma"/>
          <w:spacing w:val="3"/>
        </w:rPr>
        <w:t>p</w:t>
      </w:r>
      <w:r w:rsidR="00601931" w:rsidRPr="00072F4A">
        <w:rPr>
          <w:rFonts w:ascii="Tahoma" w:eastAsia="Tahoma" w:hAnsi="Tahoma" w:cs="Tahoma"/>
          <w:spacing w:val="-2"/>
        </w:rPr>
        <w:t>r</w:t>
      </w:r>
      <w:r w:rsidR="00601931" w:rsidRPr="00072F4A">
        <w:rPr>
          <w:rFonts w:ascii="Tahoma" w:eastAsia="Tahoma" w:hAnsi="Tahoma" w:cs="Tahoma"/>
          <w:spacing w:val="1"/>
        </w:rPr>
        <w:t>a</w:t>
      </w:r>
      <w:r w:rsidR="00601931" w:rsidRPr="00072F4A">
        <w:rPr>
          <w:rFonts w:ascii="Tahoma" w:eastAsia="Tahoma" w:hAnsi="Tahoma" w:cs="Tahoma"/>
          <w:spacing w:val="-1"/>
        </w:rPr>
        <w:t>c</w:t>
      </w:r>
      <w:r w:rsidR="00601931" w:rsidRPr="00072F4A">
        <w:rPr>
          <w:rFonts w:ascii="Tahoma" w:eastAsia="Tahoma" w:hAnsi="Tahoma" w:cs="Tahoma"/>
        </w:rPr>
        <w:t>o</w:t>
      </w:r>
      <w:r w:rsidR="00601931" w:rsidRPr="00072F4A">
        <w:rPr>
          <w:rFonts w:ascii="Tahoma" w:eastAsia="Tahoma" w:hAnsi="Tahoma" w:cs="Tahoma"/>
          <w:spacing w:val="1"/>
        </w:rPr>
        <w:t>w</w:t>
      </w:r>
      <w:r w:rsidR="00601931" w:rsidRPr="00072F4A">
        <w:rPr>
          <w:rFonts w:ascii="Tahoma" w:eastAsia="Tahoma" w:hAnsi="Tahoma" w:cs="Tahoma"/>
          <w:spacing w:val="-1"/>
        </w:rPr>
        <w:t>n</w:t>
      </w:r>
      <w:r w:rsidR="00601931" w:rsidRPr="00072F4A">
        <w:rPr>
          <w:rFonts w:ascii="Tahoma" w:eastAsia="Tahoma" w:hAnsi="Tahoma" w:cs="Tahoma"/>
        </w:rPr>
        <w:t>i</w:t>
      </w:r>
      <w:r w:rsidR="00601931" w:rsidRPr="00072F4A">
        <w:rPr>
          <w:rFonts w:ascii="Tahoma" w:eastAsia="Tahoma" w:hAnsi="Tahoma" w:cs="Tahoma"/>
          <w:spacing w:val="-1"/>
        </w:rPr>
        <w:t>k</w:t>
      </w:r>
      <w:r w:rsidR="00601931" w:rsidRPr="00072F4A">
        <w:rPr>
          <w:rFonts w:ascii="Tahoma" w:eastAsia="Tahoma" w:hAnsi="Tahoma" w:cs="Tahoma"/>
        </w:rPr>
        <w:t>ów</w:t>
      </w:r>
      <w:r w:rsidR="00601931" w:rsidRPr="00072F4A">
        <w:rPr>
          <w:rFonts w:ascii="Tahoma" w:eastAsia="Tahoma" w:hAnsi="Tahoma" w:cs="Tahoma"/>
          <w:spacing w:val="-11"/>
        </w:rPr>
        <w:t xml:space="preserve"> </w:t>
      </w:r>
      <w:r w:rsidR="00FC2DB2" w:rsidRPr="00072F4A">
        <w:rPr>
          <w:rFonts w:ascii="Tahoma" w:eastAsia="Tahoma" w:hAnsi="Tahoma" w:cs="Tahoma"/>
          <w:spacing w:val="2"/>
        </w:rPr>
        <w:t>IZ</w:t>
      </w:r>
      <w:r w:rsidR="00FC2DB2" w:rsidRPr="00072F4A">
        <w:rPr>
          <w:rFonts w:ascii="Tahoma" w:eastAsia="Tahoma" w:hAnsi="Tahoma" w:cs="Tahoma"/>
        </w:rPr>
        <w:t>;</w:t>
      </w:r>
    </w:p>
    <w:p w14:paraId="1DDB1B21" w14:textId="27AD0479" w:rsidR="00942F4E" w:rsidRPr="00072F4A"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z</w:t>
      </w:r>
      <w:r w:rsidRPr="00072F4A">
        <w:rPr>
          <w:rFonts w:ascii="Tahoma" w:eastAsia="Tahoma" w:hAnsi="Tahoma" w:cs="Tahoma"/>
          <w:spacing w:val="1"/>
        </w:rPr>
        <w:t>w</w:t>
      </w:r>
      <w:r w:rsidRPr="00072F4A">
        <w:rPr>
          <w:rFonts w:ascii="Tahoma" w:eastAsia="Tahoma" w:hAnsi="Tahoma" w:cs="Tahoma"/>
        </w:rPr>
        <w:t>ło</w:t>
      </w:r>
      <w:r w:rsidRPr="00072F4A">
        <w:rPr>
          <w:rFonts w:ascii="Tahoma" w:eastAsia="Tahoma" w:hAnsi="Tahoma" w:cs="Tahoma"/>
          <w:spacing w:val="-1"/>
        </w:rPr>
        <w:t>c</w:t>
      </w:r>
      <w:r w:rsidRPr="00072F4A">
        <w:rPr>
          <w:rFonts w:ascii="Tahoma" w:eastAsia="Tahoma" w:hAnsi="Tahoma" w:cs="Tahoma"/>
        </w:rPr>
        <w:t>zne</w:t>
      </w:r>
      <w:r w:rsidRPr="00072F4A">
        <w:rPr>
          <w:rFonts w:ascii="Tahoma" w:eastAsia="Tahoma" w:hAnsi="Tahoma" w:cs="Tahoma"/>
          <w:spacing w:val="3"/>
        </w:rPr>
        <w:t>g</w:t>
      </w:r>
      <w:r w:rsidRPr="00072F4A">
        <w:rPr>
          <w:rFonts w:ascii="Tahoma" w:eastAsia="Tahoma" w:hAnsi="Tahoma" w:cs="Tahoma"/>
        </w:rPr>
        <w:t>o i</w:t>
      </w:r>
      <w:r w:rsidRPr="00072F4A">
        <w:rPr>
          <w:rFonts w:ascii="Tahoma" w:eastAsia="Tahoma" w:hAnsi="Tahoma" w:cs="Tahoma"/>
          <w:spacing w:val="1"/>
        </w:rPr>
        <w:t>n</w:t>
      </w:r>
      <w:r w:rsidRPr="00072F4A">
        <w:rPr>
          <w:rFonts w:ascii="Tahoma" w:eastAsia="Tahoma" w:hAnsi="Tahoma" w:cs="Tahoma"/>
          <w:spacing w:val="-3"/>
        </w:rPr>
        <w:t>f</w:t>
      </w:r>
      <w:r w:rsidRPr="00072F4A">
        <w:rPr>
          <w:rFonts w:ascii="Tahoma" w:eastAsia="Tahoma" w:hAnsi="Tahoma" w:cs="Tahoma"/>
        </w:rPr>
        <w:t>or</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rPr>
        <w:t xml:space="preserve">ia o </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żd</w:t>
      </w:r>
      <w:r w:rsidRPr="00072F4A">
        <w:rPr>
          <w:rFonts w:ascii="Tahoma" w:eastAsia="Tahoma" w:hAnsi="Tahoma" w:cs="Tahoma"/>
          <w:spacing w:val="1"/>
        </w:rPr>
        <w:t>e</w:t>
      </w:r>
      <w:r w:rsidRPr="00072F4A">
        <w:rPr>
          <w:rFonts w:ascii="Tahoma" w:eastAsia="Tahoma" w:hAnsi="Tahoma" w:cs="Tahoma"/>
        </w:rPr>
        <w:t xml:space="preserve">j </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troli pr</w:t>
      </w:r>
      <w:r w:rsidRPr="00072F4A">
        <w:rPr>
          <w:rFonts w:ascii="Tahoma" w:eastAsia="Tahoma" w:hAnsi="Tahoma" w:cs="Tahoma"/>
          <w:spacing w:val="3"/>
        </w:rPr>
        <w:t>z</w:t>
      </w:r>
      <w:r w:rsidRPr="00072F4A">
        <w:rPr>
          <w:rFonts w:ascii="Tahoma" w:eastAsia="Tahoma" w:hAnsi="Tahoma" w:cs="Tahoma"/>
          <w:spacing w:val="1"/>
        </w:rPr>
        <w:t>e</w:t>
      </w:r>
      <w:r w:rsidRPr="00072F4A">
        <w:rPr>
          <w:rFonts w:ascii="Tahoma" w:eastAsia="Tahoma" w:hAnsi="Tahoma" w:cs="Tahoma"/>
        </w:rPr>
        <w:t>pro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6"/>
        </w:rPr>
        <w:t>d</w:t>
      </w:r>
      <w:r w:rsidRPr="00072F4A">
        <w:rPr>
          <w:rFonts w:ascii="Tahoma" w:eastAsia="Tahoma" w:hAnsi="Tahoma" w:cs="Tahoma"/>
        </w:rPr>
        <w:t>zonej</w:t>
      </w:r>
      <w:r w:rsidRPr="00072F4A">
        <w:rPr>
          <w:rFonts w:ascii="Tahoma" w:eastAsia="Tahoma" w:hAnsi="Tahoma" w:cs="Tahoma"/>
          <w:spacing w:val="59"/>
        </w:rPr>
        <w:t xml:space="preserve"> </w:t>
      </w:r>
      <w:r w:rsidRPr="00072F4A">
        <w:rPr>
          <w:rFonts w:ascii="Tahoma" w:eastAsia="Tahoma" w:hAnsi="Tahoma" w:cs="Tahoma"/>
        </w:rPr>
        <w:t>w z</w:t>
      </w:r>
      <w:r w:rsidRPr="00072F4A">
        <w:rPr>
          <w:rFonts w:ascii="Tahoma" w:eastAsia="Tahoma" w:hAnsi="Tahoma" w:cs="Tahoma"/>
          <w:spacing w:val="1"/>
        </w:rPr>
        <w:t>a</w:t>
      </w:r>
      <w:r w:rsidRPr="00072F4A">
        <w:rPr>
          <w:rFonts w:ascii="Tahoma" w:eastAsia="Tahoma" w:hAnsi="Tahoma" w:cs="Tahoma"/>
        </w:rPr>
        <w:t>kr</w:t>
      </w:r>
      <w:r w:rsidRPr="00072F4A">
        <w:rPr>
          <w:rFonts w:ascii="Tahoma" w:eastAsia="Tahoma" w:hAnsi="Tahoma" w:cs="Tahoma"/>
          <w:spacing w:val="1"/>
        </w:rPr>
        <w:t>e</w:t>
      </w:r>
      <w:r w:rsidRPr="00072F4A">
        <w:rPr>
          <w:rFonts w:ascii="Tahoma" w:eastAsia="Tahoma" w:hAnsi="Tahoma" w:cs="Tahoma"/>
        </w:rPr>
        <w:t>sie 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rPr>
        <w:t>id</w:t>
      </w:r>
      <w:r w:rsidRPr="00072F4A">
        <w:rPr>
          <w:rFonts w:ascii="Tahoma" w:eastAsia="Tahoma" w:hAnsi="Tahoma" w:cs="Tahoma"/>
          <w:spacing w:val="1"/>
        </w:rPr>
        <w:t>ł</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 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3"/>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2"/>
        </w:rPr>
        <w:t xml:space="preserve"> </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z</w:t>
      </w:r>
      <w:r w:rsidRPr="00072F4A">
        <w:rPr>
          <w:rFonts w:ascii="Tahoma" w:eastAsia="Tahoma" w:hAnsi="Tahoma" w:cs="Tahoma"/>
          <w:spacing w:val="6"/>
        </w:rPr>
        <w:t xml:space="preserve"> </w:t>
      </w:r>
      <w:r w:rsidRPr="00072F4A">
        <w:rPr>
          <w:rFonts w:ascii="Tahoma" w:eastAsia="Tahoma" w:hAnsi="Tahoma" w:cs="Tahoma"/>
          <w:spacing w:val="-1"/>
        </w:rPr>
        <w:t>u</w:t>
      </w:r>
      <w:r w:rsidRPr="00072F4A">
        <w:rPr>
          <w:rFonts w:ascii="Tahoma" w:eastAsia="Tahoma" w:hAnsi="Tahoma" w:cs="Tahoma"/>
        </w:rPr>
        <w:t>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spacing w:val="-1"/>
        </w:rPr>
        <w:t>n</w:t>
      </w:r>
      <w:r w:rsidRPr="00072F4A">
        <w:rPr>
          <w:rFonts w:ascii="Tahoma" w:eastAsia="Tahoma" w:hAnsi="Tahoma" w:cs="Tahoma"/>
        </w:rPr>
        <w:t>io</w:t>
      </w:r>
      <w:r w:rsidRPr="00072F4A">
        <w:rPr>
          <w:rFonts w:ascii="Tahoma" w:eastAsia="Tahoma" w:hAnsi="Tahoma" w:cs="Tahoma"/>
          <w:spacing w:val="-1"/>
        </w:rPr>
        <w:t>n</w:t>
      </w:r>
      <w:r w:rsidRPr="00072F4A">
        <w:rPr>
          <w:rFonts w:ascii="Tahoma" w:eastAsia="Tahoma" w:hAnsi="Tahoma" w:cs="Tahoma"/>
        </w:rPr>
        <w:t>e pod</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3"/>
        </w:rPr>
        <w:t>o</w:t>
      </w:r>
      <w:r w:rsidRPr="00072F4A">
        <w:rPr>
          <w:rFonts w:ascii="Tahoma" w:eastAsia="Tahoma" w:hAnsi="Tahoma" w:cs="Tahoma"/>
          <w:spacing w:val="-2"/>
        </w:rPr>
        <w:t>t</w:t>
      </w:r>
      <w:r w:rsidRPr="00072F4A">
        <w:rPr>
          <w:rFonts w:ascii="Tahoma" w:eastAsia="Tahoma" w:hAnsi="Tahoma" w:cs="Tahoma"/>
        </w:rPr>
        <w:t>y</w:t>
      </w:r>
      <w:r w:rsidRPr="00072F4A">
        <w:rPr>
          <w:rFonts w:ascii="Tahoma" w:eastAsia="Tahoma" w:hAnsi="Tahoma" w:cs="Tahoma"/>
          <w:spacing w:val="1"/>
        </w:rPr>
        <w:t xml:space="preserve"> </w:t>
      </w:r>
      <w:r w:rsidRPr="00072F4A">
        <w:rPr>
          <w:rFonts w:ascii="Tahoma" w:eastAsia="Tahoma" w:hAnsi="Tahoma" w:cs="Tahoma"/>
        </w:rPr>
        <w:t>i</w:t>
      </w:r>
      <w:r w:rsidRPr="00072F4A">
        <w:rPr>
          <w:rFonts w:ascii="Tahoma" w:eastAsia="Tahoma" w:hAnsi="Tahoma" w:cs="Tahoma"/>
          <w:spacing w:val="1"/>
        </w:rPr>
        <w:t>nn</w:t>
      </w:r>
      <w:r w:rsidRPr="00072F4A">
        <w:rPr>
          <w:rFonts w:ascii="Tahoma" w:eastAsia="Tahoma" w:hAnsi="Tahoma" w:cs="Tahoma"/>
        </w:rPr>
        <w:t>e</w:t>
      </w:r>
      <w:r w:rsidRPr="00072F4A">
        <w:rPr>
          <w:rFonts w:ascii="Tahoma" w:eastAsia="Tahoma" w:hAnsi="Tahoma" w:cs="Tahoma"/>
          <w:spacing w:val="7"/>
        </w:rPr>
        <w:t xml:space="preserve"> </w:t>
      </w:r>
      <w:r w:rsidRPr="00072F4A">
        <w:rPr>
          <w:rFonts w:ascii="Tahoma" w:eastAsia="Tahoma" w:hAnsi="Tahoma" w:cs="Tahoma"/>
          <w:spacing w:val="-1"/>
        </w:rPr>
        <w:t>n</w:t>
      </w:r>
      <w:r w:rsidRPr="00072F4A">
        <w:rPr>
          <w:rFonts w:ascii="Tahoma" w:eastAsia="Tahoma" w:hAnsi="Tahoma" w:cs="Tahoma"/>
        </w:rPr>
        <w:t>iż</w:t>
      </w:r>
      <w:r w:rsidRPr="00072F4A">
        <w:rPr>
          <w:rFonts w:ascii="Tahoma" w:eastAsia="Tahoma" w:hAnsi="Tahoma" w:cs="Tahoma"/>
          <w:spacing w:val="8"/>
        </w:rPr>
        <w:t xml:space="preserve"> </w:t>
      </w:r>
      <w:r w:rsidRPr="00072F4A">
        <w:rPr>
          <w:rFonts w:ascii="Tahoma" w:eastAsia="Tahoma" w:hAnsi="Tahoma" w:cs="Tahoma"/>
        </w:rPr>
        <w:t>I</w:t>
      </w:r>
      <w:r w:rsidRPr="00072F4A">
        <w:rPr>
          <w:rFonts w:ascii="Tahoma" w:eastAsia="Tahoma" w:hAnsi="Tahoma" w:cs="Tahoma"/>
          <w:spacing w:val="-1"/>
        </w:rPr>
        <w:t>Z</w:t>
      </w:r>
      <w:r w:rsidRPr="00072F4A">
        <w:rPr>
          <w:rFonts w:ascii="Tahoma" w:eastAsia="Tahoma" w:hAnsi="Tahoma" w:cs="Tahoma"/>
        </w:rPr>
        <w:t>,</w:t>
      </w:r>
      <w:r w:rsidRPr="00072F4A">
        <w:rPr>
          <w:rFonts w:ascii="Tahoma" w:eastAsia="Tahoma" w:hAnsi="Tahoma" w:cs="Tahoma"/>
          <w:spacing w:val="9"/>
        </w:rPr>
        <w:t xml:space="preserve"> </w:t>
      </w:r>
      <w:r w:rsidRPr="00072F4A">
        <w:rPr>
          <w:rFonts w:ascii="Tahoma" w:eastAsia="Tahoma" w:hAnsi="Tahoma" w:cs="Tahoma"/>
        </w:rPr>
        <w:t>B</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spacing w:val="1"/>
        </w:rPr>
        <w:t>ef</w:t>
      </w:r>
      <w:r w:rsidRPr="00072F4A">
        <w:rPr>
          <w:rFonts w:ascii="Tahoma" w:eastAsia="Tahoma" w:hAnsi="Tahoma" w:cs="Tahoma"/>
        </w:rPr>
        <w:t>i</w:t>
      </w:r>
      <w:r w:rsidRPr="00072F4A">
        <w:rPr>
          <w:rFonts w:ascii="Tahoma" w:eastAsia="Tahoma" w:hAnsi="Tahoma" w:cs="Tahoma"/>
          <w:spacing w:val="-1"/>
        </w:rPr>
        <w:t>cj</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w:t>
      </w:r>
      <w:r w:rsidRPr="00072F4A">
        <w:rPr>
          <w:rFonts w:ascii="Tahoma" w:eastAsia="Tahoma" w:hAnsi="Tahoma" w:cs="Tahoma"/>
          <w:spacing w:val="2"/>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10"/>
        </w:rPr>
        <w:t xml:space="preserve"> </w:t>
      </w:r>
      <w:r w:rsidRPr="00072F4A">
        <w:rPr>
          <w:rFonts w:ascii="Tahoma" w:eastAsia="Tahoma" w:hAnsi="Tahoma" w:cs="Tahoma"/>
        </w:rPr>
        <w:t>zobo</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ą</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3"/>
        </w:rPr>
        <w:t>n</w:t>
      </w:r>
      <w:r w:rsidRPr="00072F4A">
        <w:rPr>
          <w:rFonts w:ascii="Tahoma" w:eastAsia="Tahoma" w:hAnsi="Tahoma" w:cs="Tahoma"/>
        </w:rPr>
        <w:t>y pr</w:t>
      </w:r>
      <w:r w:rsidRPr="00072F4A">
        <w:rPr>
          <w:rFonts w:ascii="Tahoma" w:eastAsia="Tahoma" w:hAnsi="Tahoma" w:cs="Tahoma"/>
          <w:spacing w:val="1"/>
        </w:rPr>
        <w:t>ze</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zy</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rPr>
        <w:t>ć</w:t>
      </w:r>
      <w:r w:rsidRPr="00072F4A">
        <w:rPr>
          <w:rFonts w:ascii="Tahoma" w:eastAsia="Tahoma" w:hAnsi="Tahoma" w:cs="Tahoma"/>
          <w:spacing w:val="1"/>
        </w:rPr>
        <w:t xml:space="preserve"> </w:t>
      </w:r>
      <w:r w:rsidRPr="00072F4A">
        <w:rPr>
          <w:rFonts w:ascii="Tahoma" w:eastAsia="Tahoma" w:hAnsi="Tahoma" w:cs="Tahoma"/>
        </w:rPr>
        <w:t>IZ</w:t>
      </w:r>
      <w:r w:rsidRPr="00072F4A">
        <w:rPr>
          <w:rFonts w:ascii="Tahoma" w:eastAsia="Tahoma" w:hAnsi="Tahoma" w:cs="Tahoma"/>
          <w:spacing w:val="12"/>
        </w:rPr>
        <w:t xml:space="preserve"> </w:t>
      </w:r>
      <w:r w:rsidRPr="00072F4A">
        <w:rPr>
          <w:rFonts w:ascii="Tahoma" w:eastAsia="Tahoma" w:hAnsi="Tahoma" w:cs="Tahoma"/>
          <w:spacing w:val="-1"/>
        </w:rPr>
        <w:t>k</w:t>
      </w:r>
      <w:r w:rsidRPr="00072F4A">
        <w:rPr>
          <w:rFonts w:ascii="Tahoma" w:eastAsia="Tahoma" w:hAnsi="Tahoma" w:cs="Tahoma"/>
        </w:rPr>
        <w:t>opie</w:t>
      </w:r>
      <w:r w:rsidRPr="00072F4A">
        <w:rPr>
          <w:rFonts w:ascii="Tahoma" w:eastAsia="Tahoma" w:hAnsi="Tahoma" w:cs="Tahoma"/>
          <w:spacing w:val="10"/>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f</w:t>
      </w:r>
      <w:r w:rsidRPr="00072F4A">
        <w:rPr>
          <w:rFonts w:ascii="Tahoma" w:eastAsia="Tahoma" w:hAnsi="Tahoma" w:cs="Tahoma"/>
        </w:rPr>
        <w:t>or</w:t>
      </w:r>
      <w:r w:rsidRPr="00072F4A">
        <w:rPr>
          <w:rFonts w:ascii="Tahoma" w:eastAsia="Tahoma" w:hAnsi="Tahoma" w:cs="Tahoma"/>
          <w:spacing w:val="1"/>
        </w:rPr>
        <w:t>ma</w:t>
      </w:r>
      <w:r w:rsidRPr="00072F4A">
        <w:rPr>
          <w:rFonts w:ascii="Tahoma" w:eastAsia="Tahoma" w:hAnsi="Tahoma" w:cs="Tahoma"/>
          <w:spacing w:val="2"/>
        </w:rPr>
        <w:t>c</w:t>
      </w:r>
      <w:r w:rsidRPr="00072F4A">
        <w:rPr>
          <w:rFonts w:ascii="Tahoma" w:eastAsia="Tahoma" w:hAnsi="Tahoma" w:cs="Tahoma"/>
          <w:spacing w:val="-1"/>
        </w:rPr>
        <w:t>j</w:t>
      </w:r>
      <w:r w:rsidRPr="00072F4A">
        <w:rPr>
          <w:rFonts w:ascii="Tahoma" w:eastAsia="Tahoma" w:hAnsi="Tahoma" w:cs="Tahoma"/>
        </w:rPr>
        <w:t>i</w:t>
      </w:r>
      <w:r w:rsidRPr="00072F4A">
        <w:rPr>
          <w:rFonts w:ascii="Tahoma" w:eastAsia="Tahoma" w:hAnsi="Tahoma" w:cs="Tahoma"/>
          <w:spacing w:val="5"/>
        </w:rPr>
        <w:t xml:space="preserve"> </w:t>
      </w:r>
      <w:r w:rsidRPr="00072F4A">
        <w:rPr>
          <w:rFonts w:ascii="Tahoma" w:eastAsia="Tahoma" w:hAnsi="Tahoma" w:cs="Tahoma"/>
        </w:rPr>
        <w:t>po</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tro</w:t>
      </w:r>
      <w:r w:rsidRPr="00072F4A">
        <w:rPr>
          <w:rFonts w:ascii="Tahoma" w:eastAsia="Tahoma" w:hAnsi="Tahoma" w:cs="Tahoma"/>
          <w:spacing w:val="2"/>
        </w:rPr>
        <w:t>l</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1"/>
        </w:rPr>
        <w:t>c</w:t>
      </w:r>
      <w:r w:rsidRPr="00072F4A">
        <w:rPr>
          <w:rFonts w:ascii="Tahoma" w:eastAsia="Tahoma" w:hAnsi="Tahoma" w:cs="Tahoma"/>
        </w:rPr>
        <w:t xml:space="preserve">h </w:t>
      </w:r>
      <w:r w:rsidRPr="00072F4A">
        <w:rPr>
          <w:rFonts w:ascii="Tahoma" w:eastAsia="Tahoma" w:hAnsi="Tahoma" w:cs="Tahoma"/>
          <w:spacing w:val="2"/>
        </w:rPr>
        <w:t>o</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10"/>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rPr>
        <w:t>ń</w:t>
      </w:r>
      <w:r w:rsidRPr="00072F4A">
        <w:rPr>
          <w:rFonts w:ascii="Tahoma" w:eastAsia="Tahoma" w:hAnsi="Tahoma" w:cs="Tahoma"/>
          <w:spacing w:val="6"/>
        </w:rPr>
        <w:t xml:space="preserve"> </w:t>
      </w:r>
      <w:r w:rsidRPr="00072F4A">
        <w:rPr>
          <w:rFonts w:ascii="Tahoma" w:eastAsia="Tahoma" w:hAnsi="Tahoma" w:cs="Tahoma"/>
        </w:rPr>
        <w:t>po</w:t>
      </w:r>
      <w:r w:rsidRPr="00072F4A">
        <w:rPr>
          <w:rFonts w:ascii="Tahoma" w:eastAsia="Tahoma" w:hAnsi="Tahoma" w:cs="Tahoma"/>
          <w:spacing w:val="-3"/>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trol</w:t>
      </w:r>
      <w:r w:rsidRPr="00072F4A">
        <w:rPr>
          <w:rFonts w:ascii="Tahoma" w:eastAsia="Tahoma" w:hAnsi="Tahoma" w:cs="Tahoma"/>
          <w:spacing w:val="-1"/>
        </w:rPr>
        <w:t>ny</w:t>
      </w:r>
      <w:r w:rsidRPr="00072F4A">
        <w:rPr>
          <w:rFonts w:ascii="Tahoma" w:eastAsia="Tahoma" w:hAnsi="Tahoma" w:cs="Tahoma"/>
          <w:spacing w:val="2"/>
        </w:rPr>
        <w:t>c</w:t>
      </w:r>
      <w:r w:rsidRPr="00072F4A">
        <w:rPr>
          <w:rFonts w:ascii="Tahoma" w:eastAsia="Tahoma" w:hAnsi="Tahoma" w:cs="Tahoma"/>
        </w:rPr>
        <w:t>h l</w:t>
      </w:r>
      <w:r w:rsidRPr="00072F4A">
        <w:rPr>
          <w:rFonts w:ascii="Tahoma" w:eastAsia="Tahoma" w:hAnsi="Tahoma" w:cs="Tahoma"/>
          <w:spacing w:val="-1"/>
        </w:rPr>
        <w:t>u</w:t>
      </w:r>
      <w:r w:rsidRPr="00072F4A">
        <w:rPr>
          <w:rFonts w:ascii="Tahoma" w:eastAsia="Tahoma" w:hAnsi="Tahoma" w:cs="Tahoma"/>
        </w:rPr>
        <w:t>b</w:t>
      </w:r>
      <w:r w:rsidRPr="00072F4A">
        <w:rPr>
          <w:rFonts w:ascii="Tahoma" w:eastAsia="Tahoma" w:hAnsi="Tahoma" w:cs="Tahoma"/>
          <w:spacing w:val="11"/>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n</w:t>
      </w:r>
      <w:r w:rsidRPr="00072F4A">
        <w:rPr>
          <w:rFonts w:ascii="Tahoma" w:eastAsia="Tahoma" w:hAnsi="Tahoma" w:cs="Tahoma"/>
          <w:spacing w:val="-1"/>
        </w:rPr>
        <w:t>yc</w:t>
      </w:r>
      <w:r w:rsidRPr="00072F4A">
        <w:rPr>
          <w:rFonts w:ascii="Tahoma" w:eastAsia="Tahoma" w:hAnsi="Tahoma" w:cs="Tahoma"/>
        </w:rPr>
        <w:t>h ró</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rPr>
        <w:t>żn</w:t>
      </w:r>
      <w:r w:rsidRPr="00072F4A">
        <w:rPr>
          <w:rFonts w:ascii="Tahoma" w:eastAsia="Tahoma" w:hAnsi="Tahoma" w:cs="Tahoma"/>
          <w:spacing w:val="-1"/>
        </w:rPr>
        <w:t>yc</w:t>
      </w:r>
      <w:r w:rsidRPr="00072F4A">
        <w:rPr>
          <w:rFonts w:ascii="Tahoma" w:eastAsia="Tahoma" w:hAnsi="Tahoma" w:cs="Tahoma"/>
        </w:rPr>
        <w:t>h d</w:t>
      </w:r>
      <w:r w:rsidRPr="00072F4A">
        <w:rPr>
          <w:rFonts w:ascii="Tahoma" w:eastAsia="Tahoma" w:hAnsi="Tahoma" w:cs="Tahoma"/>
          <w:spacing w:val="2"/>
        </w:rPr>
        <w:t>o</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w:t>
      </w:r>
      <w:r w:rsidRPr="00072F4A">
        <w:rPr>
          <w:rFonts w:ascii="Tahoma" w:eastAsia="Tahoma" w:hAnsi="Tahoma" w:cs="Tahoma"/>
          <w:spacing w:val="2"/>
        </w:rPr>
        <w:t>ó</w:t>
      </w:r>
      <w:r w:rsidRPr="00072F4A">
        <w:rPr>
          <w:rFonts w:ascii="Tahoma" w:eastAsia="Tahoma" w:hAnsi="Tahoma" w:cs="Tahoma"/>
        </w:rPr>
        <w:t>w</w:t>
      </w:r>
      <w:r w:rsidRPr="00072F4A">
        <w:rPr>
          <w:rFonts w:ascii="Tahoma" w:eastAsia="Tahoma" w:hAnsi="Tahoma" w:cs="Tahoma"/>
          <w:spacing w:val="3"/>
        </w:rPr>
        <w:t xml:space="preserve"> </w:t>
      </w:r>
      <w:r w:rsidRPr="00072F4A">
        <w:rPr>
          <w:rFonts w:ascii="Tahoma" w:eastAsia="Tahoma" w:hAnsi="Tahoma" w:cs="Tahoma"/>
        </w:rPr>
        <w:t>sporz</w:t>
      </w:r>
      <w:r w:rsidRPr="00072F4A">
        <w:rPr>
          <w:rFonts w:ascii="Tahoma" w:eastAsia="Tahoma" w:hAnsi="Tahoma" w:cs="Tahoma"/>
          <w:spacing w:val="1"/>
        </w:rPr>
        <w:t>ą</w:t>
      </w:r>
      <w:r w:rsidRPr="00072F4A">
        <w:rPr>
          <w:rFonts w:ascii="Tahoma" w:eastAsia="Tahoma" w:hAnsi="Tahoma" w:cs="Tahoma"/>
        </w:rPr>
        <w:t>dzo</w:t>
      </w:r>
      <w:r w:rsidRPr="00072F4A">
        <w:rPr>
          <w:rFonts w:ascii="Tahoma" w:eastAsia="Tahoma" w:hAnsi="Tahoma" w:cs="Tahoma"/>
          <w:spacing w:val="-3"/>
        </w:rPr>
        <w:t>n</w:t>
      </w:r>
      <w:r w:rsidRPr="00072F4A">
        <w:rPr>
          <w:rFonts w:ascii="Tahoma" w:eastAsia="Tahoma" w:hAnsi="Tahoma" w:cs="Tahoma"/>
          <w:spacing w:val="-1"/>
        </w:rPr>
        <w:t>yc</w:t>
      </w:r>
      <w:r w:rsidRPr="00072F4A">
        <w:rPr>
          <w:rFonts w:ascii="Tahoma" w:eastAsia="Tahoma" w:hAnsi="Tahoma" w:cs="Tahoma"/>
        </w:rPr>
        <w:t>h pr</w:t>
      </w:r>
      <w:r w:rsidRPr="00072F4A">
        <w:rPr>
          <w:rFonts w:ascii="Tahoma" w:eastAsia="Tahoma" w:hAnsi="Tahoma" w:cs="Tahoma"/>
          <w:spacing w:val="1"/>
        </w:rPr>
        <w:t>ze</w:t>
      </w:r>
      <w:r w:rsidRPr="00072F4A">
        <w:rPr>
          <w:rFonts w:ascii="Tahoma" w:eastAsia="Tahoma" w:hAnsi="Tahoma" w:cs="Tahoma"/>
        </w:rPr>
        <w:t>z</w:t>
      </w:r>
      <w:r w:rsidRPr="00072F4A">
        <w:rPr>
          <w:rFonts w:ascii="Tahoma" w:eastAsia="Tahoma" w:hAnsi="Tahoma" w:cs="Tahoma"/>
          <w:spacing w:val="9"/>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2"/>
        </w:rPr>
        <w:t>s</w:t>
      </w:r>
      <w:r w:rsidRPr="00072F4A">
        <w:rPr>
          <w:rFonts w:ascii="Tahoma" w:eastAsia="Tahoma" w:hAnsi="Tahoma" w:cs="Tahoma"/>
          <w:spacing w:val="-2"/>
        </w:rPr>
        <w:t>t</w:t>
      </w:r>
      <w:r w:rsidRPr="00072F4A">
        <w:rPr>
          <w:rFonts w:ascii="Tahoma" w:eastAsia="Tahoma" w:hAnsi="Tahoma" w:cs="Tahoma"/>
          <w:spacing w:val="-1"/>
        </w:rPr>
        <w:t>y</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spacing w:val="7"/>
        </w:rPr>
        <w:t>c</w:t>
      </w:r>
      <w:r w:rsidRPr="00072F4A">
        <w:rPr>
          <w:rFonts w:ascii="Tahoma" w:eastAsia="Tahoma" w:hAnsi="Tahoma" w:cs="Tahoma"/>
          <w:spacing w:val="-1"/>
        </w:rPr>
        <w:t>j</w:t>
      </w:r>
      <w:r w:rsidRPr="00072F4A">
        <w:rPr>
          <w:rFonts w:ascii="Tahoma" w:eastAsia="Tahoma" w:hAnsi="Tahoma" w:cs="Tahoma"/>
        </w:rPr>
        <w:t>e</w:t>
      </w:r>
      <w:r w:rsidRPr="00072F4A">
        <w:rPr>
          <w:rFonts w:ascii="Tahoma" w:eastAsia="Tahoma" w:hAnsi="Tahoma" w:cs="Tahoma"/>
          <w:spacing w:val="6"/>
        </w:rPr>
        <w:t xml:space="preserve"> </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rPr>
        <w:t>trol</w:t>
      </w:r>
      <w:r w:rsidRPr="00072F4A">
        <w:rPr>
          <w:rFonts w:ascii="Tahoma" w:eastAsia="Tahoma" w:hAnsi="Tahoma" w:cs="Tahoma"/>
          <w:spacing w:val="2"/>
        </w:rPr>
        <w:t>u</w:t>
      </w:r>
      <w:r w:rsidRPr="00072F4A">
        <w:rPr>
          <w:rFonts w:ascii="Tahoma" w:eastAsia="Tahoma" w:hAnsi="Tahoma" w:cs="Tahoma"/>
          <w:spacing w:val="-1"/>
        </w:rPr>
        <w:t>j</w:t>
      </w:r>
      <w:r w:rsidRPr="00072F4A">
        <w:rPr>
          <w:rFonts w:ascii="Tahoma" w:eastAsia="Tahoma" w:hAnsi="Tahoma" w:cs="Tahoma"/>
          <w:spacing w:val="1"/>
        </w:rPr>
        <w:t>ą</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rPr>
        <w:t>,</w:t>
      </w:r>
      <w:r w:rsidRPr="00072F4A">
        <w:rPr>
          <w:rFonts w:ascii="Tahoma" w:eastAsia="Tahoma" w:hAnsi="Tahoma" w:cs="Tahoma"/>
          <w:spacing w:val="4"/>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ż</w:t>
      </w:r>
      <w:r w:rsidRPr="00072F4A">
        <w:rPr>
          <w:rFonts w:ascii="Tahoma" w:eastAsia="Tahoma" w:hAnsi="Tahoma" w:cs="Tahoma"/>
          <w:spacing w:val="1"/>
        </w:rPr>
        <w:t>e</w:t>
      </w:r>
      <w:r w:rsidRPr="00072F4A">
        <w:rPr>
          <w:rFonts w:ascii="Tahoma" w:eastAsia="Tahoma" w:hAnsi="Tahoma" w:cs="Tahoma"/>
        </w:rPr>
        <w:t>li</w:t>
      </w:r>
      <w:r w:rsidRPr="00072F4A">
        <w:rPr>
          <w:rFonts w:ascii="Tahoma" w:eastAsia="Tahoma" w:hAnsi="Tahoma" w:cs="Tahoma"/>
          <w:spacing w:val="12"/>
        </w:rPr>
        <w:t xml:space="preserve"> </w:t>
      </w:r>
      <w:r w:rsidRPr="00072F4A">
        <w:rPr>
          <w:rFonts w:ascii="Tahoma" w:eastAsia="Tahoma" w:hAnsi="Tahoma" w:cs="Tahoma"/>
          <w:spacing w:val="1"/>
        </w:rPr>
        <w:t>w</w:t>
      </w:r>
      <w:r w:rsidRPr="00072F4A">
        <w:rPr>
          <w:rFonts w:ascii="Tahoma" w:eastAsia="Tahoma" w:hAnsi="Tahoma" w:cs="Tahoma"/>
          <w:spacing w:val="-1"/>
        </w:rPr>
        <w:t>yn</w:t>
      </w:r>
      <w:r w:rsidRPr="00072F4A">
        <w:rPr>
          <w:rFonts w:ascii="Tahoma" w:eastAsia="Tahoma" w:hAnsi="Tahoma" w:cs="Tahoma"/>
        </w:rPr>
        <w:t>i</w:t>
      </w:r>
      <w:r w:rsidRPr="00072F4A">
        <w:rPr>
          <w:rFonts w:ascii="Tahoma" w:eastAsia="Tahoma" w:hAnsi="Tahoma" w:cs="Tahoma"/>
          <w:spacing w:val="-1"/>
        </w:rPr>
        <w:t>k</w:t>
      </w:r>
      <w:r w:rsidRPr="00072F4A">
        <w:rPr>
          <w:rFonts w:ascii="Tahoma" w:eastAsia="Tahoma" w:hAnsi="Tahoma" w:cs="Tahoma"/>
        </w:rPr>
        <w:t>i</w:t>
      </w:r>
      <w:r w:rsidRPr="00072F4A">
        <w:rPr>
          <w:rFonts w:ascii="Tahoma" w:eastAsia="Tahoma" w:hAnsi="Tahoma" w:cs="Tahoma"/>
          <w:spacing w:val="11"/>
        </w:rPr>
        <w:t xml:space="preserve"> </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rPr>
        <w:t>troli do</w:t>
      </w:r>
      <w:r w:rsidRPr="00072F4A">
        <w:rPr>
          <w:rFonts w:ascii="Tahoma" w:eastAsia="Tahoma" w:hAnsi="Tahoma" w:cs="Tahoma"/>
          <w:spacing w:val="-2"/>
        </w:rPr>
        <w:t>t</w:t>
      </w:r>
      <w:r w:rsidRPr="00072F4A">
        <w:rPr>
          <w:rFonts w:ascii="Tahoma" w:eastAsia="Tahoma" w:hAnsi="Tahoma" w:cs="Tahoma"/>
          <w:spacing w:val="-1"/>
        </w:rPr>
        <w:t>yc</w:t>
      </w:r>
      <w:r w:rsidRPr="00072F4A">
        <w:rPr>
          <w:rFonts w:ascii="Tahoma" w:eastAsia="Tahoma" w:hAnsi="Tahoma" w:cs="Tahoma"/>
        </w:rPr>
        <w:t>zą</w:t>
      </w:r>
      <w:r w:rsidRPr="00072F4A">
        <w:rPr>
          <w:rFonts w:ascii="Tahoma" w:eastAsia="Tahoma" w:hAnsi="Tahoma" w:cs="Tahoma"/>
          <w:spacing w:val="-6"/>
        </w:rPr>
        <w:t xml:space="preserve"> </w:t>
      </w:r>
      <w:r w:rsidRPr="00072F4A">
        <w:rPr>
          <w:rFonts w:ascii="Tahoma" w:eastAsia="Tahoma" w:hAnsi="Tahoma" w:cs="Tahoma"/>
        </w:rPr>
        <w:t>pro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spacing w:val="3"/>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8"/>
        </w:rPr>
        <w:t xml:space="preserve"> </w:t>
      </w:r>
      <w:r w:rsidRPr="00072F4A">
        <w:rPr>
          <w:rFonts w:ascii="Tahoma" w:eastAsia="Tahoma" w:hAnsi="Tahoma" w:cs="Tahoma"/>
        </w:rPr>
        <w:t>w</w:t>
      </w:r>
      <w:r w:rsidRPr="00072F4A">
        <w:rPr>
          <w:rFonts w:ascii="Tahoma" w:eastAsia="Tahoma" w:hAnsi="Tahoma" w:cs="Tahoma"/>
          <w:spacing w:val="-1"/>
        </w:rPr>
        <w:t xml:space="preserve"> </w:t>
      </w:r>
      <w:r w:rsidRPr="00072F4A">
        <w:rPr>
          <w:rFonts w:ascii="Tahoma" w:eastAsia="Tahoma" w:hAnsi="Tahoma" w:cs="Tahoma"/>
          <w:spacing w:val="1"/>
        </w:rPr>
        <w:t>te</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e</w:t>
      </w:r>
      <w:r w:rsidRPr="00072F4A">
        <w:rPr>
          <w:rFonts w:ascii="Tahoma" w:eastAsia="Tahoma" w:hAnsi="Tahoma" w:cs="Tahoma"/>
          <w:spacing w:val="-7"/>
        </w:rPr>
        <w:t xml:space="preserve"> </w:t>
      </w:r>
      <w:r w:rsidRPr="00072F4A">
        <w:rPr>
          <w:rFonts w:ascii="Tahoma" w:eastAsia="Tahoma" w:hAnsi="Tahoma" w:cs="Tahoma"/>
          <w:spacing w:val="-1"/>
        </w:rPr>
        <w:t>1</w:t>
      </w:r>
      <w:r w:rsidRPr="00072F4A">
        <w:rPr>
          <w:rFonts w:ascii="Tahoma" w:eastAsia="Tahoma" w:hAnsi="Tahoma" w:cs="Tahoma"/>
        </w:rPr>
        <w:t>4</w:t>
      </w:r>
      <w:r w:rsidRPr="00072F4A">
        <w:rPr>
          <w:rFonts w:ascii="Tahoma" w:eastAsia="Tahoma" w:hAnsi="Tahoma" w:cs="Tahoma"/>
          <w:spacing w:val="-3"/>
        </w:rPr>
        <w:t xml:space="preserve"> </w:t>
      </w:r>
      <w:r w:rsidRPr="00072F4A">
        <w:rPr>
          <w:rFonts w:ascii="Tahoma" w:eastAsia="Tahoma" w:hAnsi="Tahoma" w:cs="Tahoma"/>
        </w:rPr>
        <w:t>d</w:t>
      </w:r>
      <w:r w:rsidRPr="00072F4A">
        <w:rPr>
          <w:rFonts w:ascii="Tahoma" w:eastAsia="Tahoma" w:hAnsi="Tahoma" w:cs="Tahoma"/>
          <w:spacing w:val="2"/>
        </w:rPr>
        <w:t>n</w:t>
      </w:r>
      <w:r w:rsidRPr="00072F4A">
        <w:rPr>
          <w:rFonts w:ascii="Tahoma" w:eastAsia="Tahoma" w:hAnsi="Tahoma" w:cs="Tahoma"/>
        </w:rPr>
        <w:t>i</w:t>
      </w:r>
      <w:r w:rsidRPr="00072F4A">
        <w:rPr>
          <w:rFonts w:ascii="Tahoma" w:eastAsia="Tahoma" w:hAnsi="Tahoma" w:cs="Tahoma"/>
          <w:spacing w:val="-2"/>
        </w:rPr>
        <w:t xml:space="preserve"> </w:t>
      </w:r>
      <w:r w:rsidRPr="00072F4A">
        <w:rPr>
          <w:rFonts w:ascii="Tahoma" w:eastAsia="Tahoma" w:hAnsi="Tahoma" w:cs="Tahoma"/>
        </w:rPr>
        <w:t>od</w:t>
      </w:r>
      <w:r w:rsidRPr="00072F4A">
        <w:rPr>
          <w:rFonts w:ascii="Tahoma" w:eastAsia="Tahoma" w:hAnsi="Tahoma" w:cs="Tahoma"/>
          <w:spacing w:val="-2"/>
        </w:rPr>
        <w:t xml:space="preserve"> </w:t>
      </w:r>
      <w:r w:rsidRPr="00072F4A">
        <w:rPr>
          <w:rFonts w:ascii="Tahoma" w:eastAsia="Tahoma" w:hAnsi="Tahoma" w:cs="Tahoma"/>
        </w:rPr>
        <w:t>d</w:t>
      </w:r>
      <w:r w:rsidRPr="00072F4A">
        <w:rPr>
          <w:rFonts w:ascii="Tahoma" w:eastAsia="Tahoma" w:hAnsi="Tahoma" w:cs="Tahoma"/>
          <w:spacing w:val="2"/>
        </w:rPr>
        <w:t>n</w:t>
      </w:r>
      <w:r w:rsidRPr="00072F4A">
        <w:rPr>
          <w:rFonts w:ascii="Tahoma" w:eastAsia="Tahoma" w:hAnsi="Tahoma" w:cs="Tahoma"/>
        </w:rPr>
        <w:t>ia</w:t>
      </w:r>
      <w:r w:rsidRPr="00072F4A">
        <w:rPr>
          <w:rFonts w:ascii="Tahoma" w:eastAsia="Tahoma" w:hAnsi="Tahoma" w:cs="Tahoma"/>
          <w:spacing w:val="-3"/>
        </w:rPr>
        <w:t xml:space="preserve"> </w:t>
      </w:r>
      <w:r w:rsidRPr="00072F4A">
        <w:rPr>
          <w:rFonts w:ascii="Tahoma" w:eastAsia="Tahoma" w:hAnsi="Tahoma" w:cs="Tahoma"/>
        </w:rPr>
        <w:t>ot</w:t>
      </w:r>
      <w:r w:rsidRPr="00072F4A">
        <w:rPr>
          <w:rFonts w:ascii="Tahoma" w:eastAsia="Tahoma" w:hAnsi="Tahoma" w:cs="Tahoma"/>
          <w:spacing w:val="1"/>
        </w:rPr>
        <w:t>r</w:t>
      </w:r>
      <w:r w:rsidRPr="00072F4A">
        <w:rPr>
          <w:rFonts w:ascii="Tahoma" w:eastAsia="Tahoma" w:hAnsi="Tahoma" w:cs="Tahoma"/>
        </w:rPr>
        <w:t>zym</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a</w:t>
      </w:r>
      <w:r w:rsidRPr="00072F4A">
        <w:rPr>
          <w:rFonts w:ascii="Tahoma" w:eastAsia="Tahoma" w:hAnsi="Tahoma" w:cs="Tahoma"/>
          <w:spacing w:val="-8"/>
        </w:rPr>
        <w:t xml:space="preserve"> </w:t>
      </w:r>
      <w:r w:rsidRPr="00072F4A">
        <w:rPr>
          <w:rFonts w:ascii="Tahoma" w:eastAsia="Tahoma" w:hAnsi="Tahoma" w:cs="Tahoma"/>
          <w:spacing w:val="-2"/>
        </w:rPr>
        <w:t>t</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5"/>
        </w:rPr>
        <w:t xml:space="preserve"> </w:t>
      </w:r>
      <w:r w:rsidRPr="00072F4A">
        <w:rPr>
          <w:rFonts w:ascii="Tahoma" w:eastAsia="Tahoma" w:hAnsi="Tahoma" w:cs="Tahoma"/>
        </w:rPr>
        <w:t>do</w:t>
      </w:r>
      <w:r w:rsidRPr="00072F4A">
        <w:rPr>
          <w:rFonts w:ascii="Tahoma" w:eastAsia="Tahoma" w:hAnsi="Tahoma" w:cs="Tahoma"/>
          <w:spacing w:val="2"/>
        </w:rPr>
        <w:t>k</w:t>
      </w:r>
      <w:r w:rsidRPr="00072F4A">
        <w:rPr>
          <w:rFonts w:ascii="Tahoma" w:eastAsia="Tahoma" w:hAnsi="Tahoma" w:cs="Tahoma"/>
          <w:spacing w:val="-1"/>
        </w:rPr>
        <w:t>u</w:t>
      </w:r>
      <w:r w:rsidRPr="00072F4A">
        <w:rPr>
          <w:rFonts w:ascii="Tahoma" w:eastAsia="Tahoma" w:hAnsi="Tahoma" w:cs="Tahoma"/>
        </w:rPr>
        <w:t>m</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t</w:t>
      </w:r>
      <w:r w:rsidRPr="00072F4A">
        <w:rPr>
          <w:rFonts w:ascii="Tahoma" w:eastAsia="Tahoma" w:hAnsi="Tahoma" w:cs="Tahoma"/>
          <w:spacing w:val="2"/>
        </w:rPr>
        <w:t>ó</w:t>
      </w:r>
      <w:r w:rsidRPr="00072F4A">
        <w:rPr>
          <w:rFonts w:ascii="Tahoma" w:eastAsia="Tahoma" w:hAnsi="Tahoma" w:cs="Tahoma"/>
          <w:spacing w:val="-6"/>
        </w:rPr>
        <w:t>w</w:t>
      </w:r>
      <w:r w:rsidR="00FC2DB2" w:rsidRPr="00072F4A">
        <w:rPr>
          <w:rFonts w:ascii="Tahoma" w:eastAsia="Tahoma" w:hAnsi="Tahoma" w:cs="Tahoma"/>
          <w:spacing w:val="8"/>
        </w:rPr>
        <w:t>;</w:t>
      </w:r>
      <w:r w:rsidR="000649F1" w:rsidRPr="001C3C76">
        <w:rPr>
          <w:rStyle w:val="Odwoanieprzypisudolnego"/>
          <w:rFonts w:ascii="Tahoma" w:eastAsia="Tahoma" w:hAnsi="Tahoma" w:cs="Tahoma"/>
          <w:spacing w:val="8"/>
        </w:rPr>
        <w:footnoteReference w:id="58"/>
      </w:r>
    </w:p>
    <w:p w14:paraId="79AC859F" w14:textId="05076832" w:rsidR="00942F4E"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dst</w:t>
      </w:r>
      <w:r w:rsidRPr="00072F4A">
        <w:rPr>
          <w:rFonts w:ascii="Tahoma" w:eastAsia="Tahoma" w:hAnsi="Tahoma" w:cs="Tahoma"/>
          <w:spacing w:val="1"/>
        </w:rPr>
        <w:t>aw</w:t>
      </w:r>
      <w:r w:rsidRPr="00072F4A">
        <w:rPr>
          <w:rFonts w:ascii="Tahoma" w:eastAsia="Tahoma" w:hAnsi="Tahoma" w:cs="Tahoma"/>
        </w:rPr>
        <w:t>i</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 xml:space="preserve">ia </w:t>
      </w:r>
      <w:r w:rsidRPr="00072F4A">
        <w:rPr>
          <w:rFonts w:ascii="Tahoma" w:eastAsia="Tahoma" w:hAnsi="Tahoma" w:cs="Tahoma"/>
          <w:spacing w:val="-1"/>
        </w:rPr>
        <w:t>n</w:t>
      </w:r>
      <w:r w:rsidRPr="00072F4A">
        <w:rPr>
          <w:rFonts w:ascii="Tahoma" w:eastAsia="Tahoma" w:hAnsi="Tahoma" w:cs="Tahoma"/>
        </w:rPr>
        <w:t>a pis</w:t>
      </w:r>
      <w:r w:rsidRPr="00072F4A">
        <w:rPr>
          <w:rFonts w:ascii="Tahoma" w:eastAsia="Tahoma" w:hAnsi="Tahoma" w:cs="Tahoma"/>
          <w:spacing w:val="1"/>
        </w:rPr>
        <w:t>e</w:t>
      </w:r>
      <w:r w:rsidRPr="00072F4A">
        <w:rPr>
          <w:rFonts w:ascii="Tahoma" w:eastAsia="Tahoma" w:hAnsi="Tahoma" w:cs="Tahoma"/>
          <w:spacing w:val="-2"/>
        </w:rPr>
        <w:t>m</w:t>
      </w:r>
      <w:r w:rsidRPr="00072F4A">
        <w:rPr>
          <w:rFonts w:ascii="Tahoma" w:eastAsia="Tahoma" w:hAnsi="Tahoma" w:cs="Tahoma"/>
          <w:spacing w:val="-1"/>
        </w:rPr>
        <w:t>n</w:t>
      </w:r>
      <w:r w:rsidRPr="00072F4A">
        <w:rPr>
          <w:rFonts w:ascii="Tahoma" w:eastAsia="Tahoma" w:hAnsi="Tahoma" w:cs="Tahoma"/>
        </w:rPr>
        <w:t xml:space="preserve">e </w:t>
      </w:r>
      <w:r w:rsidRPr="00072F4A">
        <w:rPr>
          <w:rFonts w:ascii="Tahoma" w:eastAsia="Tahoma" w:hAnsi="Tahoma" w:cs="Tahoma"/>
          <w:spacing w:val="1"/>
        </w:rPr>
        <w:t>we</w:t>
      </w:r>
      <w:r w:rsidRPr="00072F4A">
        <w:rPr>
          <w:rFonts w:ascii="Tahoma" w:eastAsia="Tahoma" w:hAnsi="Tahoma" w:cs="Tahoma"/>
        </w:rPr>
        <w:t>z</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 xml:space="preserve">ie IZ </w:t>
      </w:r>
      <w:r w:rsidRPr="00072F4A">
        <w:rPr>
          <w:rFonts w:ascii="Tahoma" w:eastAsia="Tahoma" w:hAnsi="Tahoma" w:cs="Tahoma"/>
          <w:spacing w:val="1"/>
        </w:rPr>
        <w:t>w</w:t>
      </w:r>
      <w:r w:rsidRPr="00072F4A">
        <w:rPr>
          <w:rFonts w:ascii="Tahoma" w:eastAsia="Tahoma" w:hAnsi="Tahoma" w:cs="Tahoma"/>
        </w:rPr>
        <w:t>sz</w:t>
      </w:r>
      <w:r w:rsidRPr="00072F4A">
        <w:rPr>
          <w:rFonts w:ascii="Tahoma" w:eastAsia="Tahoma" w:hAnsi="Tahoma" w:cs="Tahoma"/>
          <w:spacing w:val="1"/>
        </w:rPr>
        <w:t>e</w:t>
      </w:r>
      <w:r w:rsidRPr="00072F4A">
        <w:rPr>
          <w:rFonts w:ascii="Tahoma" w:eastAsia="Tahoma" w:hAnsi="Tahoma" w:cs="Tahoma"/>
        </w:rPr>
        <w:t>l</w:t>
      </w:r>
      <w:r w:rsidRPr="00072F4A">
        <w:rPr>
          <w:rFonts w:ascii="Tahoma" w:eastAsia="Tahoma" w:hAnsi="Tahoma" w:cs="Tahoma"/>
          <w:spacing w:val="-1"/>
        </w:rPr>
        <w:t>k</w:t>
      </w:r>
      <w:r w:rsidRPr="00072F4A">
        <w:rPr>
          <w:rFonts w:ascii="Tahoma" w:eastAsia="Tahoma" w:hAnsi="Tahoma" w:cs="Tahoma"/>
          <w:spacing w:val="2"/>
        </w:rPr>
        <w:t>i</w:t>
      </w:r>
      <w:r w:rsidRPr="00072F4A">
        <w:rPr>
          <w:rFonts w:ascii="Tahoma" w:eastAsia="Tahoma" w:hAnsi="Tahoma" w:cs="Tahoma"/>
          <w:spacing w:val="-1"/>
        </w:rPr>
        <w:t>c</w:t>
      </w:r>
      <w:r w:rsidRPr="00072F4A">
        <w:rPr>
          <w:rFonts w:ascii="Tahoma" w:eastAsia="Tahoma" w:hAnsi="Tahoma" w:cs="Tahoma"/>
        </w:rPr>
        <w:t>h i</w:t>
      </w:r>
      <w:r w:rsidRPr="00072F4A">
        <w:rPr>
          <w:rFonts w:ascii="Tahoma" w:eastAsia="Tahoma" w:hAnsi="Tahoma" w:cs="Tahoma"/>
          <w:spacing w:val="7"/>
        </w:rPr>
        <w:t>n</w:t>
      </w:r>
      <w:r w:rsidRPr="00072F4A">
        <w:rPr>
          <w:rFonts w:ascii="Tahoma" w:eastAsia="Tahoma" w:hAnsi="Tahoma" w:cs="Tahoma"/>
          <w:spacing w:val="-3"/>
        </w:rPr>
        <w:t>f</w:t>
      </w:r>
      <w:r w:rsidRPr="00072F4A">
        <w:rPr>
          <w:rFonts w:ascii="Tahoma" w:eastAsia="Tahoma" w:hAnsi="Tahoma" w:cs="Tahoma"/>
        </w:rPr>
        <w:t>or</w:t>
      </w:r>
      <w:r w:rsidRPr="00072F4A">
        <w:rPr>
          <w:rFonts w:ascii="Tahoma" w:eastAsia="Tahoma" w:hAnsi="Tahoma" w:cs="Tahoma"/>
          <w:spacing w:val="1"/>
        </w:rPr>
        <w:t>m</w:t>
      </w:r>
      <w:r w:rsidRPr="00072F4A">
        <w:rPr>
          <w:rFonts w:ascii="Tahoma" w:eastAsia="Tahoma" w:hAnsi="Tahoma" w:cs="Tahoma"/>
          <w:spacing w:val="3"/>
        </w:rPr>
        <w:t>a</w:t>
      </w:r>
      <w:r w:rsidRPr="00072F4A">
        <w:rPr>
          <w:rFonts w:ascii="Tahoma" w:eastAsia="Tahoma" w:hAnsi="Tahoma" w:cs="Tahoma"/>
          <w:spacing w:val="-1"/>
        </w:rPr>
        <w:t>cj</w:t>
      </w:r>
      <w:r w:rsidRPr="00072F4A">
        <w:rPr>
          <w:rFonts w:ascii="Tahoma" w:eastAsia="Tahoma" w:hAnsi="Tahoma" w:cs="Tahoma"/>
        </w:rPr>
        <w:t xml:space="preserve">i i </w:t>
      </w:r>
      <w:r w:rsidRPr="00072F4A">
        <w:rPr>
          <w:rFonts w:ascii="Tahoma" w:eastAsia="Tahoma" w:hAnsi="Tahoma" w:cs="Tahoma"/>
          <w:spacing w:val="1"/>
        </w:rPr>
        <w:t>wy</w:t>
      </w:r>
      <w:r w:rsidRPr="00072F4A">
        <w:rPr>
          <w:rFonts w:ascii="Tahoma" w:eastAsia="Tahoma" w:hAnsi="Tahoma" w:cs="Tahoma"/>
          <w:spacing w:val="-1"/>
        </w:rPr>
        <w:t>j</w:t>
      </w:r>
      <w:r w:rsidRPr="00072F4A">
        <w:rPr>
          <w:rFonts w:ascii="Tahoma" w:eastAsia="Tahoma" w:hAnsi="Tahoma" w:cs="Tahoma"/>
          <w:spacing w:val="1"/>
        </w:rPr>
        <w:t>a</w:t>
      </w:r>
      <w:r w:rsidRPr="00072F4A">
        <w:rPr>
          <w:rFonts w:ascii="Tahoma" w:eastAsia="Tahoma" w:hAnsi="Tahoma" w:cs="Tahoma"/>
        </w:rPr>
        <w:t>ś</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3"/>
        </w:rPr>
        <w:t>e</w:t>
      </w:r>
      <w:r w:rsidRPr="00072F4A">
        <w:rPr>
          <w:rFonts w:ascii="Tahoma" w:eastAsia="Tahoma" w:hAnsi="Tahoma" w:cs="Tahoma"/>
        </w:rPr>
        <w:t>ń z</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ą</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3"/>
        </w:rPr>
        <w:t>n</w:t>
      </w:r>
      <w:r w:rsidRPr="00072F4A">
        <w:rPr>
          <w:rFonts w:ascii="Tahoma" w:eastAsia="Tahoma" w:hAnsi="Tahoma" w:cs="Tahoma"/>
          <w:spacing w:val="-1"/>
        </w:rPr>
        <w:t>yc</w:t>
      </w:r>
      <w:r w:rsidRPr="00072F4A">
        <w:rPr>
          <w:rFonts w:ascii="Tahoma" w:eastAsia="Tahoma" w:hAnsi="Tahoma" w:cs="Tahoma"/>
        </w:rPr>
        <w:t xml:space="preserve">h </w:t>
      </w:r>
      <w:r w:rsidR="0083462A" w:rsidRPr="00072F4A">
        <w:rPr>
          <w:rFonts w:ascii="Tahoma" w:eastAsia="Tahoma" w:hAnsi="Tahoma" w:cs="Tahoma"/>
        </w:rPr>
        <w:br/>
      </w:r>
      <w:r w:rsidRPr="00072F4A">
        <w:rPr>
          <w:rFonts w:ascii="Tahoma" w:eastAsia="Tahoma" w:hAnsi="Tahoma" w:cs="Tahoma"/>
        </w:rPr>
        <w:t>z</w:t>
      </w:r>
      <w:r w:rsidRPr="00072F4A">
        <w:rPr>
          <w:rFonts w:ascii="Tahoma" w:eastAsia="Tahoma" w:hAnsi="Tahoma" w:cs="Tahoma"/>
          <w:spacing w:val="9"/>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ą</w:t>
      </w:r>
      <w:r w:rsidRPr="00072F4A">
        <w:rPr>
          <w:rFonts w:ascii="Tahoma" w:eastAsia="Tahoma" w:hAnsi="Tahoma" w:cs="Tahoma"/>
          <w:spacing w:val="2"/>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1"/>
        </w:rPr>
        <w:t xml:space="preserve"> </w:t>
      </w:r>
      <w:r w:rsidRPr="00072F4A">
        <w:rPr>
          <w:rFonts w:ascii="Tahoma" w:eastAsia="Tahoma" w:hAnsi="Tahoma" w:cs="Tahoma"/>
        </w:rPr>
        <w:t>w</w:t>
      </w:r>
      <w:r w:rsidRPr="00072F4A">
        <w:rPr>
          <w:rFonts w:ascii="Tahoma" w:eastAsia="Tahoma" w:hAnsi="Tahoma" w:cs="Tahoma"/>
          <w:spacing w:val="9"/>
        </w:rPr>
        <w:t xml:space="preserve"> </w:t>
      </w:r>
      <w:r w:rsidRPr="00072F4A">
        <w:rPr>
          <w:rFonts w:ascii="Tahoma" w:eastAsia="Tahoma" w:hAnsi="Tahoma" w:cs="Tahoma"/>
        </w:rPr>
        <w:t>t</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3"/>
        </w:rPr>
        <w:t xml:space="preserve"> </w:t>
      </w:r>
      <w:r w:rsidRPr="00072F4A">
        <w:rPr>
          <w:rFonts w:ascii="Tahoma" w:eastAsia="Tahoma" w:hAnsi="Tahoma" w:cs="Tahoma"/>
        </w:rPr>
        <w:t>o</w:t>
      </w:r>
      <w:r w:rsidRPr="00072F4A">
        <w:rPr>
          <w:rFonts w:ascii="Tahoma" w:eastAsia="Tahoma" w:hAnsi="Tahoma" w:cs="Tahoma"/>
          <w:spacing w:val="-1"/>
        </w:rPr>
        <w:t>k</w:t>
      </w:r>
      <w:r w:rsidRPr="00072F4A">
        <w:rPr>
          <w:rFonts w:ascii="Tahoma" w:eastAsia="Tahoma" w:hAnsi="Tahoma" w:cs="Tahoma"/>
        </w:rPr>
        <w:t>r</w:t>
      </w:r>
      <w:r w:rsidRPr="00072F4A">
        <w:rPr>
          <w:rFonts w:ascii="Tahoma" w:eastAsia="Tahoma" w:hAnsi="Tahoma" w:cs="Tahoma"/>
          <w:spacing w:val="1"/>
        </w:rPr>
        <w:t>e</w:t>
      </w:r>
      <w:r w:rsidRPr="00072F4A">
        <w:rPr>
          <w:rFonts w:ascii="Tahoma" w:eastAsia="Tahoma" w:hAnsi="Tahoma" w:cs="Tahoma"/>
        </w:rPr>
        <w:t>ślo</w:t>
      </w:r>
      <w:r w:rsidRPr="00072F4A">
        <w:rPr>
          <w:rFonts w:ascii="Tahoma" w:eastAsia="Tahoma" w:hAnsi="Tahoma" w:cs="Tahoma"/>
          <w:spacing w:val="-3"/>
        </w:rPr>
        <w:t>n</w:t>
      </w:r>
      <w:r w:rsidRPr="00072F4A">
        <w:rPr>
          <w:rFonts w:ascii="Tahoma" w:eastAsia="Tahoma" w:hAnsi="Tahoma" w:cs="Tahoma"/>
          <w:spacing w:val="-1"/>
        </w:rPr>
        <w:t>y</w:t>
      </w:r>
      <w:r w:rsidRPr="00072F4A">
        <w:rPr>
          <w:rFonts w:ascii="Tahoma" w:eastAsia="Tahoma" w:hAnsi="Tahoma" w:cs="Tahoma"/>
        </w:rPr>
        <w:t>m w</w:t>
      </w:r>
      <w:r w:rsidRPr="00072F4A">
        <w:rPr>
          <w:rFonts w:ascii="Tahoma" w:eastAsia="Tahoma" w:hAnsi="Tahoma" w:cs="Tahoma"/>
          <w:spacing w:val="11"/>
        </w:rPr>
        <w:t xml:space="preserve"> </w:t>
      </w:r>
      <w:r w:rsidRPr="00072F4A">
        <w:rPr>
          <w:rFonts w:ascii="Tahoma" w:eastAsia="Tahoma" w:hAnsi="Tahoma" w:cs="Tahoma"/>
          <w:spacing w:val="1"/>
        </w:rPr>
        <w:t>we</w:t>
      </w:r>
      <w:r w:rsidRPr="00072F4A">
        <w:rPr>
          <w:rFonts w:ascii="Tahoma" w:eastAsia="Tahoma" w:hAnsi="Tahoma" w:cs="Tahoma"/>
        </w:rPr>
        <w:t>z</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iu w</w:t>
      </w:r>
      <w:r w:rsidRPr="00072F4A">
        <w:rPr>
          <w:rFonts w:ascii="Tahoma" w:eastAsia="Tahoma" w:hAnsi="Tahoma" w:cs="Tahoma"/>
          <w:spacing w:val="9"/>
        </w:rPr>
        <w:t xml:space="preserve"> </w:t>
      </w:r>
      <w:r w:rsidRPr="00072F4A">
        <w:rPr>
          <w:rFonts w:ascii="Tahoma" w:eastAsia="Tahoma" w:hAnsi="Tahoma" w:cs="Tahoma"/>
          <w:spacing w:val="-2"/>
        </w:rPr>
        <w:t>t</w:t>
      </w:r>
      <w:r w:rsidRPr="00072F4A">
        <w:rPr>
          <w:rFonts w:ascii="Tahoma" w:eastAsia="Tahoma" w:hAnsi="Tahoma" w:cs="Tahoma"/>
          <w:spacing w:val="5"/>
        </w:rPr>
        <w:t>y</w:t>
      </w:r>
      <w:r w:rsidRPr="00072F4A">
        <w:rPr>
          <w:rFonts w:ascii="Tahoma" w:eastAsia="Tahoma" w:hAnsi="Tahoma" w:cs="Tahoma"/>
        </w:rPr>
        <w:t>m</w:t>
      </w:r>
      <w:r w:rsidRPr="00072F4A">
        <w:rPr>
          <w:rFonts w:ascii="Tahoma" w:eastAsia="Tahoma" w:hAnsi="Tahoma" w:cs="Tahoma"/>
          <w:spacing w:val="7"/>
        </w:rPr>
        <w:t xml:space="preserve"> </w:t>
      </w:r>
      <w:r w:rsidRPr="00072F4A">
        <w:rPr>
          <w:rFonts w:ascii="Tahoma" w:eastAsia="Tahoma" w:hAnsi="Tahoma" w:cs="Tahoma"/>
          <w:spacing w:val="-3"/>
        </w:rPr>
        <w:t>k</w:t>
      </w:r>
      <w:r w:rsidRPr="00072F4A">
        <w:rPr>
          <w:rFonts w:ascii="Tahoma" w:eastAsia="Tahoma" w:hAnsi="Tahoma" w:cs="Tahoma"/>
        </w:rPr>
        <w:t>opii</w:t>
      </w:r>
      <w:r w:rsidRPr="00072F4A">
        <w:rPr>
          <w:rFonts w:ascii="Tahoma" w:eastAsia="Tahoma" w:hAnsi="Tahoma" w:cs="Tahoma"/>
          <w:spacing w:val="7"/>
        </w:rPr>
        <w:t xml:space="preserve"> </w:t>
      </w:r>
      <w:r w:rsidRPr="00072F4A">
        <w:rPr>
          <w:rFonts w:ascii="Tahoma" w:eastAsia="Tahoma" w:hAnsi="Tahoma" w:cs="Tahoma"/>
        </w:rPr>
        <w:t>do</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tów poś</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a</w:t>
      </w:r>
      <w:r w:rsidRPr="00072F4A">
        <w:rPr>
          <w:rFonts w:ascii="Tahoma" w:eastAsia="Tahoma" w:hAnsi="Tahoma" w:cs="Tahoma"/>
        </w:rPr>
        <w:t>dczo</w:t>
      </w:r>
      <w:r w:rsidRPr="00072F4A">
        <w:rPr>
          <w:rFonts w:ascii="Tahoma" w:eastAsia="Tahoma" w:hAnsi="Tahoma" w:cs="Tahoma"/>
          <w:spacing w:val="-1"/>
        </w:rPr>
        <w:t>nyc</w:t>
      </w:r>
      <w:r w:rsidRPr="00072F4A">
        <w:rPr>
          <w:rFonts w:ascii="Tahoma" w:eastAsia="Tahoma" w:hAnsi="Tahoma" w:cs="Tahoma"/>
        </w:rPr>
        <w:t>h</w:t>
      </w:r>
      <w:r w:rsidRPr="00072F4A">
        <w:rPr>
          <w:rFonts w:ascii="Tahoma" w:eastAsia="Tahoma" w:hAnsi="Tahoma" w:cs="Tahoma"/>
          <w:spacing w:val="-15"/>
        </w:rPr>
        <w:t xml:space="preserve"> </w:t>
      </w:r>
      <w:r w:rsidRPr="00072F4A">
        <w:rPr>
          <w:rFonts w:ascii="Tahoma" w:eastAsia="Tahoma" w:hAnsi="Tahoma" w:cs="Tahoma"/>
        </w:rPr>
        <w:t>„za</w:t>
      </w:r>
      <w:r w:rsidRPr="00072F4A">
        <w:rPr>
          <w:rFonts w:ascii="Tahoma" w:eastAsia="Tahoma" w:hAnsi="Tahoma" w:cs="Tahoma"/>
          <w:spacing w:val="-1"/>
        </w:rPr>
        <w:t xml:space="preserve"> </w:t>
      </w:r>
      <w:r w:rsidRPr="00072F4A">
        <w:rPr>
          <w:rFonts w:ascii="Tahoma" w:eastAsia="Tahoma" w:hAnsi="Tahoma" w:cs="Tahoma"/>
        </w:rPr>
        <w:t>zgo</w:t>
      </w:r>
      <w:r w:rsidRPr="00072F4A">
        <w:rPr>
          <w:rFonts w:ascii="Tahoma" w:eastAsia="Tahoma" w:hAnsi="Tahoma" w:cs="Tahoma"/>
          <w:spacing w:val="2"/>
        </w:rPr>
        <w:t>d</w:t>
      </w:r>
      <w:r w:rsidRPr="00072F4A">
        <w:rPr>
          <w:rFonts w:ascii="Tahoma" w:eastAsia="Tahoma" w:hAnsi="Tahoma" w:cs="Tahoma"/>
          <w:spacing w:val="-1"/>
        </w:rPr>
        <w:t>n</w:t>
      </w:r>
      <w:r w:rsidRPr="00072F4A">
        <w:rPr>
          <w:rFonts w:ascii="Tahoma" w:eastAsia="Tahoma" w:hAnsi="Tahoma" w:cs="Tahoma"/>
          <w:spacing w:val="2"/>
        </w:rPr>
        <w:t>o</w:t>
      </w:r>
      <w:r w:rsidRPr="00072F4A">
        <w:rPr>
          <w:rFonts w:ascii="Tahoma" w:eastAsia="Tahoma" w:hAnsi="Tahoma" w:cs="Tahoma"/>
        </w:rPr>
        <w:t>ść</w:t>
      </w:r>
      <w:r w:rsidRPr="00072F4A">
        <w:rPr>
          <w:rFonts w:ascii="Tahoma" w:eastAsia="Tahoma" w:hAnsi="Tahoma" w:cs="Tahoma"/>
          <w:spacing w:val="-9"/>
        </w:rPr>
        <w:t xml:space="preserve"> </w:t>
      </w:r>
      <w:r w:rsidRPr="00072F4A">
        <w:rPr>
          <w:rFonts w:ascii="Tahoma" w:eastAsia="Tahoma" w:hAnsi="Tahoma" w:cs="Tahoma"/>
        </w:rPr>
        <w:t>z</w:t>
      </w:r>
      <w:r w:rsidRPr="00072F4A">
        <w:rPr>
          <w:rFonts w:ascii="Tahoma" w:eastAsia="Tahoma" w:hAnsi="Tahoma" w:cs="Tahoma"/>
          <w:spacing w:val="-1"/>
        </w:rPr>
        <w:t xml:space="preserve"> </w:t>
      </w:r>
      <w:r w:rsidRPr="00072F4A">
        <w:rPr>
          <w:rFonts w:ascii="Tahoma" w:eastAsia="Tahoma" w:hAnsi="Tahoma" w:cs="Tahoma"/>
        </w:rPr>
        <w:t>oryg</w:t>
      </w:r>
      <w:r w:rsidRPr="00072F4A">
        <w:rPr>
          <w:rFonts w:ascii="Tahoma" w:eastAsia="Tahoma" w:hAnsi="Tahoma" w:cs="Tahoma"/>
          <w:spacing w:val="2"/>
        </w:rPr>
        <w:t>i</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ł</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20"/>
        </w:rPr>
        <w:t>”</w:t>
      </w:r>
      <w:r w:rsidR="00FC2DB2" w:rsidRPr="00072F4A">
        <w:rPr>
          <w:rFonts w:ascii="Tahoma" w:eastAsia="Tahoma" w:hAnsi="Tahoma" w:cs="Tahoma"/>
        </w:rPr>
        <w:t>;</w:t>
      </w:r>
    </w:p>
    <w:p w14:paraId="6A8F0D49" w14:textId="223A7C5F" w:rsidR="00942F4E" w:rsidRPr="00072F4A"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rPr>
        <w:t>spółp</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y</w:t>
      </w:r>
      <w:r w:rsidRPr="00072F4A">
        <w:rPr>
          <w:rFonts w:ascii="Tahoma" w:eastAsia="Tahoma" w:hAnsi="Tahoma" w:cs="Tahoma"/>
          <w:spacing w:val="15"/>
        </w:rPr>
        <w:t xml:space="preserve"> </w:t>
      </w:r>
      <w:r w:rsidRPr="00072F4A">
        <w:rPr>
          <w:rFonts w:ascii="Tahoma" w:eastAsia="Tahoma" w:hAnsi="Tahoma" w:cs="Tahoma"/>
        </w:rPr>
        <w:t>z</w:t>
      </w:r>
      <w:r w:rsidRPr="00072F4A">
        <w:rPr>
          <w:rFonts w:ascii="Tahoma" w:eastAsia="Tahoma" w:hAnsi="Tahoma" w:cs="Tahoma"/>
          <w:spacing w:val="25"/>
        </w:rPr>
        <w:t xml:space="preserve"> </w:t>
      </w:r>
      <w:r w:rsidRPr="00072F4A">
        <w:rPr>
          <w:rFonts w:ascii="Tahoma" w:eastAsia="Tahoma" w:hAnsi="Tahoma" w:cs="Tahoma"/>
        </w:rPr>
        <w:t>pod</w:t>
      </w:r>
      <w:r w:rsidRPr="00072F4A">
        <w:rPr>
          <w:rFonts w:ascii="Tahoma" w:eastAsia="Tahoma" w:hAnsi="Tahoma" w:cs="Tahoma"/>
          <w:spacing w:val="1"/>
        </w:rPr>
        <w:t>m</w:t>
      </w:r>
      <w:r w:rsidRPr="00072F4A">
        <w:rPr>
          <w:rFonts w:ascii="Tahoma" w:eastAsia="Tahoma" w:hAnsi="Tahoma" w:cs="Tahoma"/>
        </w:rPr>
        <w:t>iot</w:t>
      </w:r>
      <w:r w:rsidRPr="00072F4A">
        <w:rPr>
          <w:rFonts w:ascii="Tahoma" w:eastAsia="Tahoma" w:hAnsi="Tahoma" w:cs="Tahoma"/>
          <w:spacing w:val="1"/>
        </w:rPr>
        <w:t>a</w:t>
      </w:r>
      <w:r w:rsidRPr="00072F4A">
        <w:rPr>
          <w:rFonts w:ascii="Tahoma" w:eastAsia="Tahoma" w:hAnsi="Tahoma" w:cs="Tahoma"/>
        </w:rPr>
        <w:t>mi</w:t>
      </w:r>
      <w:r w:rsidRPr="00072F4A">
        <w:rPr>
          <w:rFonts w:ascii="Tahoma" w:eastAsia="Tahoma" w:hAnsi="Tahoma" w:cs="Tahoma"/>
          <w:spacing w:val="18"/>
        </w:rPr>
        <w:t xml:space="preserve"> </w:t>
      </w:r>
      <w:r w:rsidRPr="00072F4A">
        <w:rPr>
          <w:rFonts w:ascii="Tahoma" w:eastAsia="Tahoma" w:hAnsi="Tahoma" w:cs="Tahoma"/>
        </w:rPr>
        <w:t>z</w:t>
      </w:r>
      <w:r w:rsidRPr="00072F4A">
        <w:rPr>
          <w:rFonts w:ascii="Tahoma" w:eastAsia="Tahoma" w:hAnsi="Tahoma" w:cs="Tahoma"/>
          <w:spacing w:val="1"/>
        </w:rPr>
        <w:t>ew</w:t>
      </w:r>
      <w:r w:rsidRPr="00072F4A">
        <w:rPr>
          <w:rFonts w:ascii="Tahoma" w:eastAsia="Tahoma" w:hAnsi="Tahoma" w:cs="Tahoma"/>
          <w:spacing w:val="-1"/>
        </w:rPr>
        <w:t>n</w:t>
      </w:r>
      <w:r w:rsidRPr="00072F4A">
        <w:rPr>
          <w:rFonts w:ascii="Tahoma" w:eastAsia="Tahoma" w:hAnsi="Tahoma" w:cs="Tahoma"/>
          <w:spacing w:val="1"/>
        </w:rPr>
        <w:t>ę</w:t>
      </w:r>
      <w:r w:rsidRPr="00072F4A">
        <w:rPr>
          <w:rFonts w:ascii="Tahoma" w:eastAsia="Tahoma" w:hAnsi="Tahoma" w:cs="Tahoma"/>
        </w:rPr>
        <w:t>trz</w:t>
      </w:r>
      <w:r w:rsidRPr="00072F4A">
        <w:rPr>
          <w:rFonts w:ascii="Tahoma" w:eastAsia="Tahoma" w:hAnsi="Tahoma" w:cs="Tahoma"/>
          <w:spacing w:val="-3"/>
        </w:rPr>
        <w:t>n</w:t>
      </w:r>
      <w:r w:rsidRPr="00072F4A">
        <w:rPr>
          <w:rFonts w:ascii="Tahoma" w:eastAsia="Tahoma" w:hAnsi="Tahoma" w:cs="Tahoma"/>
          <w:spacing w:val="-1"/>
        </w:rPr>
        <w:t>y</w:t>
      </w:r>
      <w:r w:rsidRPr="00072F4A">
        <w:rPr>
          <w:rFonts w:ascii="Tahoma" w:eastAsia="Tahoma" w:hAnsi="Tahoma" w:cs="Tahoma"/>
        </w:rPr>
        <w:t>mi,</w:t>
      </w:r>
      <w:r w:rsidRPr="00072F4A">
        <w:rPr>
          <w:rFonts w:ascii="Tahoma" w:eastAsia="Tahoma" w:hAnsi="Tahoma" w:cs="Tahoma"/>
          <w:spacing w:val="12"/>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lizu</w:t>
      </w:r>
      <w:r w:rsidRPr="00072F4A">
        <w:rPr>
          <w:rFonts w:ascii="Tahoma" w:eastAsia="Tahoma" w:hAnsi="Tahoma" w:cs="Tahoma"/>
          <w:spacing w:val="-1"/>
        </w:rPr>
        <w:t>j</w:t>
      </w:r>
      <w:r w:rsidRPr="00072F4A">
        <w:rPr>
          <w:rFonts w:ascii="Tahoma" w:eastAsia="Tahoma" w:hAnsi="Tahoma" w:cs="Tahoma"/>
          <w:spacing w:val="1"/>
        </w:rPr>
        <w:t>ą</w:t>
      </w:r>
      <w:r w:rsidRPr="00072F4A">
        <w:rPr>
          <w:rFonts w:ascii="Tahoma" w:eastAsia="Tahoma" w:hAnsi="Tahoma" w:cs="Tahoma"/>
          <w:spacing w:val="2"/>
        </w:rPr>
        <w:t>c</w:t>
      </w:r>
      <w:r w:rsidRPr="00072F4A">
        <w:rPr>
          <w:rFonts w:ascii="Tahoma" w:eastAsia="Tahoma" w:hAnsi="Tahoma" w:cs="Tahoma"/>
          <w:spacing w:val="1"/>
        </w:rPr>
        <w:t>y</w:t>
      </w:r>
      <w:r w:rsidRPr="00072F4A">
        <w:rPr>
          <w:rFonts w:ascii="Tahoma" w:eastAsia="Tahoma" w:hAnsi="Tahoma" w:cs="Tahoma"/>
        </w:rPr>
        <w:t>mi</w:t>
      </w:r>
      <w:r w:rsidRPr="00072F4A">
        <w:rPr>
          <w:rFonts w:ascii="Tahoma" w:eastAsia="Tahoma" w:hAnsi="Tahoma" w:cs="Tahoma"/>
          <w:spacing w:val="14"/>
        </w:rPr>
        <w:t xml:space="preserve"> </w:t>
      </w:r>
      <w:r w:rsidRPr="00072F4A">
        <w:rPr>
          <w:rFonts w:ascii="Tahoma" w:eastAsia="Tahoma" w:hAnsi="Tahoma" w:cs="Tahoma"/>
        </w:rPr>
        <w:t>b</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19"/>
        </w:rPr>
        <w:t xml:space="preserve"> </w:t>
      </w:r>
      <w:r w:rsidRPr="00072F4A">
        <w:rPr>
          <w:rFonts w:ascii="Tahoma" w:eastAsia="Tahoma" w:hAnsi="Tahoma" w:cs="Tahoma"/>
          <w:spacing w:val="1"/>
        </w:rPr>
        <w:t>e</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u</w:t>
      </w:r>
      <w:r w:rsidRPr="00072F4A">
        <w:rPr>
          <w:rFonts w:ascii="Tahoma" w:eastAsia="Tahoma" w:hAnsi="Tahoma" w:cs="Tahoma"/>
          <w:spacing w:val="1"/>
        </w:rPr>
        <w:t>a</w:t>
      </w:r>
      <w:r w:rsidRPr="00072F4A">
        <w:rPr>
          <w:rFonts w:ascii="Tahoma" w:eastAsia="Tahoma" w:hAnsi="Tahoma" w:cs="Tahoma"/>
          <w:spacing w:val="-1"/>
        </w:rPr>
        <w:t>cy</w:t>
      </w:r>
      <w:r w:rsidRPr="00072F4A">
        <w:rPr>
          <w:rFonts w:ascii="Tahoma" w:eastAsia="Tahoma" w:hAnsi="Tahoma" w:cs="Tahoma"/>
          <w:spacing w:val="1"/>
        </w:rPr>
        <w:t>j</w:t>
      </w:r>
      <w:r w:rsidRPr="00072F4A">
        <w:rPr>
          <w:rFonts w:ascii="Tahoma" w:eastAsia="Tahoma" w:hAnsi="Tahoma" w:cs="Tahoma"/>
          <w:spacing w:val="-1"/>
        </w:rPr>
        <w:t>n</w:t>
      </w:r>
      <w:r w:rsidRPr="00072F4A">
        <w:rPr>
          <w:rFonts w:ascii="Tahoma" w:eastAsia="Tahoma" w:hAnsi="Tahoma" w:cs="Tahoma"/>
        </w:rPr>
        <w:t>e</w:t>
      </w:r>
      <w:r w:rsidRPr="00072F4A">
        <w:rPr>
          <w:rFonts w:ascii="Tahoma" w:eastAsia="Tahoma" w:hAnsi="Tahoma" w:cs="Tahoma"/>
          <w:spacing w:val="15"/>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24"/>
        </w:rPr>
        <w:t xml:space="preserve"> </w:t>
      </w:r>
      <w:r w:rsidRPr="00072F4A">
        <w:rPr>
          <w:rFonts w:ascii="Tahoma" w:eastAsia="Tahoma" w:hAnsi="Tahoma" w:cs="Tahoma"/>
        </w:rPr>
        <w:t>zl</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19"/>
        </w:rPr>
        <w:t xml:space="preserve"> </w:t>
      </w:r>
      <w:r w:rsidR="001D5532">
        <w:rPr>
          <w:rFonts w:ascii="Tahoma" w:eastAsia="Tahoma" w:hAnsi="Tahoma" w:cs="Tahoma"/>
          <w:spacing w:val="19"/>
        </w:rPr>
        <w:br/>
      </w:r>
      <w:r w:rsidRPr="00072F4A">
        <w:rPr>
          <w:rFonts w:ascii="Tahoma" w:eastAsia="Tahoma" w:hAnsi="Tahoma" w:cs="Tahoma"/>
        </w:rPr>
        <w:t>IZ poprz</w:t>
      </w:r>
      <w:r w:rsidRPr="00072F4A">
        <w:rPr>
          <w:rFonts w:ascii="Tahoma" w:eastAsia="Tahoma" w:hAnsi="Tahoma" w:cs="Tahoma"/>
          <w:spacing w:val="1"/>
        </w:rPr>
        <w:t>e</w:t>
      </w:r>
      <w:r w:rsidRPr="00072F4A">
        <w:rPr>
          <w:rFonts w:ascii="Tahoma" w:eastAsia="Tahoma" w:hAnsi="Tahoma" w:cs="Tahoma"/>
        </w:rPr>
        <w:t xml:space="preserve">z </w:t>
      </w:r>
      <w:r w:rsidRPr="00072F4A">
        <w:rPr>
          <w:rFonts w:ascii="Tahoma" w:eastAsia="Tahoma" w:hAnsi="Tahoma" w:cs="Tahoma"/>
          <w:spacing w:val="-1"/>
        </w:rPr>
        <w:t>u</w:t>
      </w:r>
      <w:r w:rsidRPr="00072F4A">
        <w:rPr>
          <w:rFonts w:ascii="Tahoma" w:eastAsia="Tahoma" w:hAnsi="Tahoma" w:cs="Tahoma"/>
        </w:rPr>
        <w:t>dzi</w:t>
      </w:r>
      <w:r w:rsidRPr="00072F4A">
        <w:rPr>
          <w:rFonts w:ascii="Tahoma" w:eastAsia="Tahoma" w:hAnsi="Tahoma" w:cs="Tahoma"/>
          <w:spacing w:val="1"/>
        </w:rPr>
        <w:t>e</w:t>
      </w:r>
      <w:r w:rsidRPr="00072F4A">
        <w:rPr>
          <w:rFonts w:ascii="Tahoma" w:eastAsia="Tahoma" w:hAnsi="Tahoma" w:cs="Tahoma"/>
        </w:rPr>
        <w:t>l</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1"/>
        </w:rPr>
        <w:t xml:space="preserve"> k</w:t>
      </w:r>
      <w:r w:rsidRPr="00072F4A">
        <w:rPr>
          <w:rFonts w:ascii="Tahoma" w:eastAsia="Tahoma" w:hAnsi="Tahoma" w:cs="Tahoma"/>
          <w:spacing w:val="1"/>
        </w:rPr>
        <w:t>a</w:t>
      </w:r>
      <w:r w:rsidRPr="00072F4A">
        <w:rPr>
          <w:rFonts w:ascii="Tahoma" w:eastAsia="Tahoma" w:hAnsi="Tahoma" w:cs="Tahoma"/>
        </w:rPr>
        <w:t>żdo</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zo</w:t>
      </w:r>
      <w:r w:rsidRPr="00072F4A">
        <w:rPr>
          <w:rFonts w:ascii="Tahoma" w:eastAsia="Tahoma" w:hAnsi="Tahoma" w:cs="Tahoma"/>
          <w:spacing w:val="1"/>
        </w:rPr>
        <w:t>w</w:t>
      </w:r>
      <w:r w:rsidRPr="00072F4A">
        <w:rPr>
          <w:rFonts w:ascii="Tahoma" w:eastAsia="Tahoma" w:hAnsi="Tahoma" w:cs="Tahoma"/>
        </w:rPr>
        <w:t>o</w:t>
      </w:r>
      <w:r w:rsidRPr="00072F4A">
        <w:rPr>
          <w:rFonts w:ascii="Tahoma" w:eastAsia="Tahoma" w:hAnsi="Tahoma" w:cs="Tahoma"/>
          <w:spacing w:val="-4"/>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6"/>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 xml:space="preserve">iosek </w:t>
      </w:r>
      <w:r w:rsidRPr="00072F4A">
        <w:rPr>
          <w:rFonts w:ascii="Tahoma" w:eastAsia="Tahoma" w:hAnsi="Tahoma" w:cs="Tahoma"/>
          <w:spacing w:val="-2"/>
        </w:rPr>
        <w:t>t</w:t>
      </w:r>
      <w:r w:rsidRPr="00072F4A">
        <w:rPr>
          <w:rFonts w:ascii="Tahoma" w:eastAsia="Tahoma" w:hAnsi="Tahoma" w:cs="Tahoma"/>
          <w:spacing w:val="-1"/>
        </w:rPr>
        <w:t>yc</w:t>
      </w:r>
      <w:r w:rsidRPr="00072F4A">
        <w:rPr>
          <w:rFonts w:ascii="Tahoma" w:eastAsia="Tahoma" w:hAnsi="Tahoma" w:cs="Tahoma"/>
        </w:rPr>
        <w:t>h</w:t>
      </w:r>
      <w:r w:rsidRPr="00072F4A">
        <w:rPr>
          <w:rFonts w:ascii="Tahoma" w:eastAsia="Tahoma" w:hAnsi="Tahoma" w:cs="Tahoma"/>
          <w:spacing w:val="2"/>
        </w:rPr>
        <w:t xml:space="preserve"> </w:t>
      </w:r>
      <w:r w:rsidRPr="00072F4A">
        <w:rPr>
          <w:rFonts w:ascii="Tahoma" w:eastAsia="Tahoma" w:hAnsi="Tahoma" w:cs="Tahoma"/>
        </w:rPr>
        <w:t>po</w:t>
      </w:r>
      <w:r w:rsidRPr="00072F4A">
        <w:rPr>
          <w:rFonts w:ascii="Tahoma" w:eastAsia="Tahoma" w:hAnsi="Tahoma" w:cs="Tahoma"/>
          <w:spacing w:val="3"/>
        </w:rPr>
        <w:t>d</w:t>
      </w:r>
      <w:r w:rsidRPr="00072F4A">
        <w:rPr>
          <w:rFonts w:ascii="Tahoma" w:eastAsia="Tahoma" w:hAnsi="Tahoma" w:cs="Tahoma"/>
        </w:rPr>
        <w:t>miotów</w:t>
      </w:r>
      <w:r w:rsidRPr="00072F4A">
        <w:rPr>
          <w:rFonts w:ascii="Tahoma" w:eastAsia="Tahoma" w:hAnsi="Tahoma" w:cs="Tahoma"/>
          <w:spacing w:val="-2"/>
        </w:rPr>
        <w:t xml:space="preserve"> </w:t>
      </w:r>
      <w:r w:rsidRPr="00072F4A">
        <w:rPr>
          <w:rFonts w:ascii="Tahoma" w:eastAsia="Tahoma" w:hAnsi="Tahoma" w:cs="Tahoma"/>
        </w:rPr>
        <w:t>do</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tów</w:t>
      </w:r>
      <w:r w:rsidRPr="00072F4A">
        <w:rPr>
          <w:rFonts w:ascii="Tahoma" w:eastAsia="Tahoma" w:hAnsi="Tahoma" w:cs="Tahoma"/>
          <w:spacing w:val="-3"/>
        </w:rPr>
        <w:t xml:space="preserve"> </w:t>
      </w:r>
      <w:r w:rsidRPr="00072F4A">
        <w:rPr>
          <w:rFonts w:ascii="Tahoma" w:eastAsia="Tahoma" w:hAnsi="Tahoma" w:cs="Tahoma"/>
        </w:rPr>
        <w:t>i</w:t>
      </w:r>
      <w:r w:rsidRPr="00072F4A">
        <w:rPr>
          <w:rFonts w:ascii="Tahoma" w:eastAsia="Tahoma" w:hAnsi="Tahoma" w:cs="Tahoma"/>
          <w:spacing w:val="14"/>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f</w:t>
      </w:r>
      <w:r w:rsidRPr="00072F4A">
        <w:rPr>
          <w:rFonts w:ascii="Tahoma" w:eastAsia="Tahoma" w:hAnsi="Tahoma" w:cs="Tahoma"/>
        </w:rPr>
        <w:t>o</w:t>
      </w:r>
      <w:r w:rsidRPr="00072F4A">
        <w:rPr>
          <w:rFonts w:ascii="Tahoma" w:eastAsia="Tahoma" w:hAnsi="Tahoma" w:cs="Tahoma"/>
          <w:spacing w:val="2"/>
        </w:rPr>
        <w:t>r</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2"/>
        </w:rPr>
        <w:t xml:space="preserve"> </w:t>
      </w:r>
      <w:r w:rsidR="001D5532">
        <w:rPr>
          <w:rFonts w:ascii="Tahoma" w:eastAsia="Tahoma" w:hAnsi="Tahoma" w:cs="Tahoma"/>
          <w:spacing w:val="-2"/>
        </w:rPr>
        <w:br/>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6"/>
        </w:rPr>
        <w:t xml:space="preserve"> </w:t>
      </w:r>
      <w:r w:rsidRPr="00072F4A">
        <w:rPr>
          <w:rFonts w:ascii="Tahoma" w:eastAsia="Tahoma" w:hAnsi="Tahoma" w:cs="Tahoma"/>
        </w:rPr>
        <w:t>t</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rPr>
        <w:t>t 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8"/>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8"/>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zb</w:t>
      </w:r>
      <w:r w:rsidRPr="00072F4A">
        <w:rPr>
          <w:rFonts w:ascii="Tahoma" w:eastAsia="Tahoma" w:hAnsi="Tahoma" w:cs="Tahoma"/>
          <w:spacing w:val="1"/>
        </w:rPr>
        <w:t>ę</w:t>
      </w:r>
      <w:r w:rsidRPr="00072F4A">
        <w:rPr>
          <w:rFonts w:ascii="Tahoma" w:eastAsia="Tahoma" w:hAnsi="Tahoma" w:cs="Tahoma"/>
          <w:spacing w:val="2"/>
        </w:rPr>
        <w:t>d</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12"/>
        </w:rPr>
        <w:t xml:space="preserve"> </w:t>
      </w:r>
      <w:r w:rsidRPr="00072F4A">
        <w:rPr>
          <w:rFonts w:ascii="Tahoma" w:eastAsia="Tahoma" w:hAnsi="Tahoma" w:cs="Tahoma"/>
        </w:rPr>
        <w:t>do</w:t>
      </w:r>
      <w:r w:rsidRPr="00072F4A">
        <w:rPr>
          <w:rFonts w:ascii="Tahoma" w:eastAsia="Tahoma" w:hAnsi="Tahoma" w:cs="Tahoma"/>
          <w:spacing w:val="-2"/>
        </w:rPr>
        <w:t xml:space="preserve"> </w:t>
      </w:r>
      <w:r w:rsidRPr="00072F4A">
        <w:rPr>
          <w:rFonts w:ascii="Tahoma" w:eastAsia="Tahoma" w:hAnsi="Tahoma" w:cs="Tahoma"/>
        </w:rPr>
        <w:t>p</w:t>
      </w:r>
      <w:r w:rsidRPr="00072F4A">
        <w:rPr>
          <w:rFonts w:ascii="Tahoma" w:eastAsia="Tahoma" w:hAnsi="Tahoma" w:cs="Tahoma"/>
          <w:spacing w:val="1"/>
        </w:rPr>
        <w:t>r</w:t>
      </w:r>
      <w:r w:rsidRPr="00072F4A">
        <w:rPr>
          <w:rFonts w:ascii="Tahoma" w:eastAsia="Tahoma" w:hAnsi="Tahoma" w:cs="Tahoma"/>
        </w:rPr>
        <w:t>z</w:t>
      </w:r>
      <w:r w:rsidRPr="00072F4A">
        <w:rPr>
          <w:rFonts w:ascii="Tahoma" w:eastAsia="Tahoma" w:hAnsi="Tahoma" w:cs="Tahoma"/>
          <w:spacing w:val="1"/>
        </w:rPr>
        <w:t>e</w:t>
      </w:r>
      <w:r w:rsidRPr="00072F4A">
        <w:rPr>
          <w:rFonts w:ascii="Tahoma" w:eastAsia="Tahoma" w:hAnsi="Tahoma" w:cs="Tahoma"/>
        </w:rPr>
        <w:t>pro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dz</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4"/>
        </w:rPr>
        <w:t xml:space="preserve"> </w:t>
      </w:r>
      <w:r w:rsidRPr="00072F4A">
        <w:rPr>
          <w:rFonts w:ascii="Tahoma" w:eastAsia="Tahoma" w:hAnsi="Tahoma" w:cs="Tahoma"/>
        </w:rPr>
        <w:t>b</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6"/>
        </w:rPr>
        <w:t xml:space="preserve"> </w:t>
      </w:r>
      <w:r w:rsidRPr="00072F4A">
        <w:rPr>
          <w:rFonts w:ascii="Tahoma" w:eastAsia="Tahoma" w:hAnsi="Tahoma" w:cs="Tahoma"/>
          <w:spacing w:val="1"/>
        </w:rPr>
        <w:t>e</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u</w:t>
      </w:r>
      <w:r w:rsidRPr="00072F4A">
        <w:rPr>
          <w:rFonts w:ascii="Tahoma" w:eastAsia="Tahoma" w:hAnsi="Tahoma" w:cs="Tahoma"/>
          <w:spacing w:val="1"/>
        </w:rPr>
        <w:t>a</w:t>
      </w:r>
      <w:r w:rsidRPr="00072F4A">
        <w:rPr>
          <w:rFonts w:ascii="Tahoma" w:eastAsia="Tahoma" w:hAnsi="Tahoma" w:cs="Tahoma"/>
          <w:spacing w:val="-1"/>
        </w:rPr>
        <w:t>cy</w:t>
      </w:r>
      <w:r w:rsidRPr="00072F4A">
        <w:rPr>
          <w:rFonts w:ascii="Tahoma" w:eastAsia="Tahoma" w:hAnsi="Tahoma" w:cs="Tahoma"/>
          <w:spacing w:val="1"/>
        </w:rPr>
        <w:t>j</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rPr>
        <w:t>g</w:t>
      </w:r>
      <w:r w:rsidRPr="00072F4A">
        <w:rPr>
          <w:rFonts w:ascii="Tahoma" w:eastAsia="Tahoma" w:hAnsi="Tahoma" w:cs="Tahoma"/>
          <w:spacing w:val="-2"/>
        </w:rPr>
        <w:t>o</w:t>
      </w:r>
      <w:r w:rsidRPr="00072F4A">
        <w:rPr>
          <w:rFonts w:ascii="Tahoma" w:eastAsia="Tahoma" w:hAnsi="Tahoma" w:cs="Tahoma"/>
        </w:rPr>
        <w:t>.</w:t>
      </w:r>
    </w:p>
    <w:p w14:paraId="0CFD9259" w14:textId="7E555E32" w:rsidR="00942F4E" w:rsidRPr="008E1A68" w:rsidRDefault="00280ADA" w:rsidP="00E43CDE">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pisy</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9"/>
        </w:rPr>
        <w:t xml:space="preserve"> </w:t>
      </w:r>
      <w:r w:rsidRPr="001C3C76">
        <w:rPr>
          <w:rFonts w:ascii="Tahoma" w:eastAsia="Tahoma" w:hAnsi="Tahoma" w:cs="Tahoma"/>
        </w:rPr>
        <w:t>1</w:t>
      </w:r>
      <w:r w:rsidRPr="001C3C76">
        <w:rPr>
          <w:rFonts w:ascii="Tahoma" w:eastAsia="Tahoma" w:hAnsi="Tahoma" w:cs="Tahoma"/>
          <w:spacing w:val="4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6"/>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gr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5"/>
        </w:rPr>
        <w:t>t</w:t>
      </w:r>
      <w:r w:rsidRPr="001C3C76">
        <w:rPr>
          <w:rFonts w:ascii="Tahoma" w:eastAsia="Tahoma" w:hAnsi="Tahoma" w:cs="Tahoma"/>
        </w:rPr>
        <w:t>os</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37"/>
        </w:rPr>
        <w:t xml:space="preserve"> </w:t>
      </w:r>
      <w:r w:rsidRPr="001C3C76">
        <w:rPr>
          <w:rFonts w:ascii="Tahoma" w:eastAsia="Tahoma" w:hAnsi="Tahoma" w:cs="Tahoma"/>
        </w:rPr>
        <w:t>się</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3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37"/>
        </w:rPr>
        <w:t xml:space="preserve"> </w:t>
      </w:r>
      <w:r w:rsidRPr="001C3C76">
        <w:rPr>
          <w:rFonts w:ascii="Tahoma" w:eastAsia="Tahoma" w:hAnsi="Tahoma" w:cs="Tahoma"/>
        </w:rPr>
        <w:t>o</w:t>
      </w:r>
      <w:r w:rsidRPr="001C3C76">
        <w:rPr>
          <w:rFonts w:ascii="Tahoma" w:eastAsia="Tahoma" w:hAnsi="Tahoma" w:cs="Tahoma"/>
          <w:spacing w:val="4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7"/>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 §</w:t>
      </w:r>
      <w:r w:rsidRPr="001C3C76">
        <w:rPr>
          <w:rFonts w:ascii="Tahoma" w:eastAsia="Tahoma" w:hAnsi="Tahoma" w:cs="Tahoma"/>
          <w:spacing w:val="-2"/>
        </w:rPr>
        <w:t xml:space="preserve"> </w:t>
      </w:r>
      <w:r w:rsidR="00627880" w:rsidRPr="001C3C76">
        <w:rPr>
          <w:rFonts w:ascii="Tahoma" w:eastAsia="Tahoma" w:hAnsi="Tahoma" w:cs="Tahoma"/>
        </w:rPr>
        <w:t>2</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008E1A68">
        <w:rPr>
          <w:rFonts w:ascii="Tahoma" w:eastAsia="Tahoma" w:hAnsi="Tahoma" w:cs="Tahoma"/>
        </w:rPr>
        <w:t xml:space="preserve"> niniejszej umowy oraz </w:t>
      </w:r>
      <w:r w:rsidR="008E1A68" w:rsidRPr="001C3C76">
        <w:rPr>
          <w:rFonts w:ascii="Tahoma" w:eastAsia="Tahoma" w:hAnsi="Tahoma" w:cs="Tahoma"/>
          <w:spacing w:val="3"/>
        </w:rPr>
        <w:t>z</w:t>
      </w:r>
      <w:r w:rsidR="008E1A68" w:rsidRPr="001C3C76">
        <w:rPr>
          <w:rFonts w:ascii="Tahoma" w:eastAsia="Tahoma" w:hAnsi="Tahoma" w:cs="Tahoma"/>
        </w:rPr>
        <w:t>godnie</w:t>
      </w:r>
      <w:r w:rsidR="008E1A68" w:rsidRPr="001C3C76">
        <w:rPr>
          <w:rFonts w:ascii="Tahoma" w:eastAsia="Tahoma" w:hAnsi="Tahoma" w:cs="Tahoma"/>
          <w:spacing w:val="-4"/>
        </w:rPr>
        <w:t xml:space="preserve"> </w:t>
      </w:r>
      <w:r w:rsidR="008E1A68" w:rsidRPr="001C3C76">
        <w:rPr>
          <w:rFonts w:ascii="Tahoma" w:eastAsia="Tahoma" w:hAnsi="Tahoma" w:cs="Tahoma"/>
        </w:rPr>
        <w:t>z</w:t>
      </w:r>
      <w:r w:rsidR="008E1A68" w:rsidRPr="001C3C76">
        <w:rPr>
          <w:rFonts w:ascii="Tahoma" w:eastAsia="Tahoma" w:hAnsi="Tahoma" w:cs="Tahoma"/>
          <w:spacing w:val="1"/>
        </w:rPr>
        <w:t xml:space="preserve"> </w:t>
      </w:r>
      <w:r w:rsidR="008E1A68" w:rsidRPr="001C3C76">
        <w:rPr>
          <w:rFonts w:ascii="Tahoma" w:eastAsia="Tahoma" w:hAnsi="Tahoma" w:cs="Tahoma"/>
          <w:spacing w:val="2"/>
        </w:rPr>
        <w:t>p</w:t>
      </w:r>
      <w:r w:rsidR="008E1A68" w:rsidRPr="001C3C76">
        <w:rPr>
          <w:rFonts w:ascii="Tahoma" w:eastAsia="Tahoma" w:hAnsi="Tahoma" w:cs="Tahoma"/>
        </w:rPr>
        <w:t>rz</w:t>
      </w:r>
      <w:r w:rsidR="008E1A68" w:rsidRPr="001C3C76">
        <w:rPr>
          <w:rFonts w:ascii="Tahoma" w:eastAsia="Tahoma" w:hAnsi="Tahoma" w:cs="Tahoma"/>
          <w:spacing w:val="1"/>
        </w:rPr>
        <w:t>e</w:t>
      </w:r>
      <w:r w:rsidR="008E1A68" w:rsidRPr="001C3C76">
        <w:rPr>
          <w:rFonts w:ascii="Tahoma" w:eastAsia="Tahoma" w:hAnsi="Tahoma" w:cs="Tahoma"/>
        </w:rPr>
        <w:t>pis</w:t>
      </w:r>
      <w:r w:rsidR="008E1A68" w:rsidRPr="001C3C76">
        <w:rPr>
          <w:rFonts w:ascii="Tahoma" w:eastAsia="Tahoma" w:hAnsi="Tahoma" w:cs="Tahoma"/>
          <w:spacing w:val="1"/>
        </w:rPr>
        <w:t>a</w:t>
      </w:r>
      <w:r w:rsidR="008E1A68" w:rsidRPr="001C3C76">
        <w:rPr>
          <w:rFonts w:ascii="Tahoma" w:eastAsia="Tahoma" w:hAnsi="Tahoma" w:cs="Tahoma"/>
        </w:rPr>
        <w:t>mi</w:t>
      </w:r>
      <w:r w:rsidR="008E1A68" w:rsidRPr="001C3C76">
        <w:rPr>
          <w:rFonts w:ascii="Tahoma" w:eastAsia="Tahoma" w:hAnsi="Tahoma" w:cs="Tahoma"/>
          <w:spacing w:val="-7"/>
        </w:rPr>
        <w:t xml:space="preserve"> </w:t>
      </w:r>
      <w:r w:rsidR="008E1A68" w:rsidRPr="001C3C76">
        <w:rPr>
          <w:rFonts w:ascii="Tahoma" w:eastAsia="Tahoma" w:hAnsi="Tahoma" w:cs="Tahoma"/>
          <w:spacing w:val="1"/>
        </w:rPr>
        <w:t>a</w:t>
      </w:r>
      <w:r w:rsidR="008E1A68" w:rsidRPr="001C3C76">
        <w:rPr>
          <w:rFonts w:ascii="Tahoma" w:eastAsia="Tahoma" w:hAnsi="Tahoma" w:cs="Tahoma"/>
        </w:rPr>
        <w:t>r</w:t>
      </w:r>
      <w:r w:rsidR="008E1A68" w:rsidRPr="001C3C76">
        <w:rPr>
          <w:rFonts w:ascii="Tahoma" w:eastAsia="Tahoma" w:hAnsi="Tahoma" w:cs="Tahoma"/>
          <w:spacing w:val="1"/>
        </w:rPr>
        <w:t>t</w:t>
      </w:r>
      <w:r w:rsidR="008E1A68" w:rsidRPr="001C3C76">
        <w:rPr>
          <w:rFonts w:ascii="Tahoma" w:eastAsia="Tahoma" w:hAnsi="Tahoma" w:cs="Tahoma"/>
        </w:rPr>
        <w:t>.</w:t>
      </w:r>
      <w:r w:rsidR="008E1A68" w:rsidRPr="001C3C76">
        <w:rPr>
          <w:rFonts w:ascii="Tahoma" w:eastAsia="Tahoma" w:hAnsi="Tahoma" w:cs="Tahoma"/>
          <w:spacing w:val="-1"/>
        </w:rPr>
        <w:t xml:space="preserve"> </w:t>
      </w:r>
      <w:r w:rsidR="008E1A68" w:rsidRPr="001C3C76">
        <w:rPr>
          <w:rFonts w:ascii="Tahoma" w:eastAsia="Tahoma" w:hAnsi="Tahoma" w:cs="Tahoma"/>
          <w:spacing w:val="1"/>
        </w:rPr>
        <w:t>2</w:t>
      </w:r>
      <w:r w:rsidR="008E1A68" w:rsidRPr="001C3C76">
        <w:rPr>
          <w:rFonts w:ascii="Tahoma" w:eastAsia="Tahoma" w:hAnsi="Tahoma" w:cs="Tahoma"/>
        </w:rPr>
        <w:t>3</w:t>
      </w:r>
      <w:r w:rsidR="008E1A68" w:rsidRPr="001C3C76">
        <w:rPr>
          <w:rFonts w:ascii="Tahoma" w:eastAsia="Tahoma" w:hAnsi="Tahoma" w:cs="Tahoma"/>
          <w:spacing w:val="2"/>
        </w:rPr>
        <w:t xml:space="preserve"> </w:t>
      </w:r>
      <w:r w:rsidR="008E1A68" w:rsidRPr="001C3C76">
        <w:rPr>
          <w:rFonts w:ascii="Tahoma" w:eastAsia="Tahoma" w:hAnsi="Tahoma" w:cs="Tahoma"/>
        </w:rPr>
        <w:t>i</w:t>
      </w:r>
      <w:r w:rsidR="008E1A68" w:rsidRPr="001C3C76">
        <w:rPr>
          <w:rFonts w:ascii="Tahoma" w:eastAsia="Tahoma" w:hAnsi="Tahoma" w:cs="Tahoma"/>
          <w:spacing w:val="2"/>
        </w:rPr>
        <w:t xml:space="preserve"> </w:t>
      </w:r>
      <w:r w:rsidR="008E1A68" w:rsidRPr="001C3C76">
        <w:rPr>
          <w:rFonts w:ascii="Tahoma" w:eastAsia="Tahoma" w:hAnsi="Tahoma" w:cs="Tahoma"/>
          <w:spacing w:val="1"/>
        </w:rPr>
        <w:t>2</w:t>
      </w:r>
      <w:r w:rsidR="008E1A68" w:rsidRPr="001C3C76">
        <w:rPr>
          <w:rFonts w:ascii="Tahoma" w:eastAsia="Tahoma" w:hAnsi="Tahoma" w:cs="Tahoma"/>
        </w:rPr>
        <w:t>5</w:t>
      </w:r>
      <w:r w:rsidR="008E1A68" w:rsidRPr="001C3C76">
        <w:rPr>
          <w:rFonts w:ascii="Tahoma" w:eastAsia="Tahoma" w:hAnsi="Tahoma" w:cs="Tahoma"/>
          <w:spacing w:val="-1"/>
        </w:rPr>
        <w:t xml:space="preserve"> </w:t>
      </w:r>
      <w:r w:rsidR="008E1A68" w:rsidRPr="001C3C76">
        <w:rPr>
          <w:rFonts w:ascii="Tahoma" w:eastAsia="Tahoma" w:hAnsi="Tahoma" w:cs="Tahoma"/>
          <w:spacing w:val="1"/>
        </w:rPr>
        <w:t>u</w:t>
      </w:r>
      <w:r w:rsidR="008E1A68" w:rsidRPr="001C3C76">
        <w:rPr>
          <w:rFonts w:ascii="Tahoma" w:eastAsia="Tahoma" w:hAnsi="Tahoma" w:cs="Tahoma"/>
        </w:rPr>
        <w:t>st</w:t>
      </w:r>
      <w:r w:rsidR="008E1A68" w:rsidRPr="001C3C76">
        <w:rPr>
          <w:rFonts w:ascii="Tahoma" w:eastAsia="Tahoma" w:hAnsi="Tahoma" w:cs="Tahoma"/>
          <w:spacing w:val="1"/>
        </w:rPr>
        <w:t>aw</w:t>
      </w:r>
      <w:r w:rsidR="008E1A68" w:rsidRPr="001C3C76">
        <w:rPr>
          <w:rFonts w:ascii="Tahoma" w:eastAsia="Tahoma" w:hAnsi="Tahoma" w:cs="Tahoma"/>
        </w:rPr>
        <w:t>y</w:t>
      </w:r>
      <w:r w:rsidR="008E1A68" w:rsidRPr="001C3C76">
        <w:rPr>
          <w:rFonts w:ascii="Tahoma" w:eastAsia="Tahoma" w:hAnsi="Tahoma" w:cs="Tahoma"/>
          <w:spacing w:val="-5"/>
        </w:rPr>
        <w:t xml:space="preserve"> </w:t>
      </w:r>
      <w:r w:rsidR="008E1A68" w:rsidRPr="001C3C76">
        <w:rPr>
          <w:rFonts w:ascii="Tahoma" w:eastAsia="Tahoma" w:hAnsi="Tahoma" w:cs="Tahoma"/>
        </w:rPr>
        <w:t>z dnia 11 lipca 2014</w:t>
      </w:r>
      <w:r w:rsidR="009A3083">
        <w:rPr>
          <w:rFonts w:ascii="Tahoma" w:eastAsia="Tahoma" w:hAnsi="Tahoma" w:cs="Tahoma"/>
        </w:rPr>
        <w:t xml:space="preserve"> </w:t>
      </w:r>
      <w:r w:rsidR="00B2598D">
        <w:rPr>
          <w:rFonts w:ascii="Tahoma" w:eastAsia="Tahoma" w:hAnsi="Tahoma" w:cs="Tahoma"/>
        </w:rPr>
        <w:br/>
      </w:r>
      <w:r w:rsidR="008E1A68" w:rsidRPr="001C3C76">
        <w:rPr>
          <w:rFonts w:ascii="Tahoma" w:eastAsia="Tahoma" w:hAnsi="Tahoma" w:cs="Tahoma"/>
        </w:rPr>
        <w:t xml:space="preserve">o zasadach </w:t>
      </w:r>
      <w:r w:rsidR="008E1A68" w:rsidRPr="001C3C76">
        <w:rPr>
          <w:rFonts w:ascii="Tahoma" w:eastAsia="Tahoma" w:hAnsi="Tahoma" w:cs="Tahoma"/>
          <w:position w:val="-1"/>
        </w:rPr>
        <w:t>r</w:t>
      </w:r>
      <w:r w:rsidR="008E1A68" w:rsidRPr="001C3C76">
        <w:rPr>
          <w:rFonts w:ascii="Tahoma" w:eastAsia="Tahoma" w:hAnsi="Tahoma" w:cs="Tahoma"/>
          <w:spacing w:val="1"/>
          <w:position w:val="-1"/>
        </w:rPr>
        <w:t>ea</w:t>
      </w:r>
      <w:r w:rsidR="008E1A68" w:rsidRPr="001C3C76">
        <w:rPr>
          <w:rFonts w:ascii="Tahoma" w:eastAsia="Tahoma" w:hAnsi="Tahoma" w:cs="Tahoma"/>
          <w:position w:val="-1"/>
        </w:rPr>
        <w:t>liz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cj</w:t>
      </w:r>
      <w:r w:rsidR="008E1A68" w:rsidRPr="001C3C76">
        <w:rPr>
          <w:rFonts w:ascii="Tahoma" w:eastAsia="Tahoma" w:hAnsi="Tahoma" w:cs="Tahoma"/>
          <w:position w:val="-1"/>
        </w:rPr>
        <w:t>i</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prog</w:t>
      </w:r>
      <w:r w:rsidR="008E1A68" w:rsidRPr="001C3C76">
        <w:rPr>
          <w:rFonts w:ascii="Tahoma" w:eastAsia="Tahoma" w:hAnsi="Tahoma" w:cs="Tahoma"/>
          <w:spacing w:val="-2"/>
          <w:position w:val="-1"/>
        </w:rPr>
        <w:t>r</w:t>
      </w:r>
      <w:r w:rsidR="008E1A68" w:rsidRPr="001C3C76">
        <w:rPr>
          <w:rFonts w:ascii="Tahoma" w:eastAsia="Tahoma" w:hAnsi="Tahoma" w:cs="Tahoma"/>
          <w:spacing w:val="1"/>
          <w:position w:val="-1"/>
        </w:rPr>
        <w:t>a</w:t>
      </w:r>
      <w:r w:rsidR="008E1A68" w:rsidRPr="001C3C76">
        <w:rPr>
          <w:rFonts w:ascii="Tahoma" w:eastAsia="Tahoma" w:hAnsi="Tahoma" w:cs="Tahoma"/>
          <w:position w:val="-1"/>
        </w:rPr>
        <w:t>mów</w:t>
      </w:r>
      <w:r w:rsidR="008E1A68" w:rsidRPr="001C3C76">
        <w:rPr>
          <w:rFonts w:ascii="Tahoma" w:eastAsia="Tahoma" w:hAnsi="Tahoma" w:cs="Tahoma"/>
          <w:spacing w:val="-5"/>
          <w:position w:val="-1"/>
        </w:rPr>
        <w:t xml:space="preserve"> </w:t>
      </w:r>
      <w:r w:rsidR="008E1A68" w:rsidRPr="001C3C76">
        <w:rPr>
          <w:rFonts w:ascii="Tahoma" w:eastAsia="Tahoma" w:hAnsi="Tahoma" w:cs="Tahoma"/>
          <w:position w:val="-1"/>
        </w:rPr>
        <w:t>w</w:t>
      </w:r>
      <w:r w:rsidR="008E1A68" w:rsidRPr="001C3C76">
        <w:rPr>
          <w:rFonts w:ascii="Tahoma" w:eastAsia="Tahoma" w:hAnsi="Tahoma" w:cs="Tahoma"/>
          <w:spacing w:val="4"/>
          <w:position w:val="-1"/>
        </w:rPr>
        <w:t xml:space="preserve"> </w:t>
      </w:r>
      <w:r w:rsidR="008E1A68" w:rsidRPr="001C3C76">
        <w:rPr>
          <w:rFonts w:ascii="Tahoma" w:eastAsia="Tahoma" w:hAnsi="Tahoma" w:cs="Tahoma"/>
          <w:position w:val="-1"/>
        </w:rPr>
        <w:t>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k</w:t>
      </w:r>
      <w:r w:rsidR="008E1A68" w:rsidRPr="001C3C76">
        <w:rPr>
          <w:rFonts w:ascii="Tahoma" w:eastAsia="Tahoma" w:hAnsi="Tahoma" w:cs="Tahoma"/>
          <w:position w:val="-1"/>
        </w:rPr>
        <w:t>r</w:t>
      </w:r>
      <w:r w:rsidR="008E1A68" w:rsidRPr="001C3C76">
        <w:rPr>
          <w:rFonts w:ascii="Tahoma" w:eastAsia="Tahoma" w:hAnsi="Tahoma" w:cs="Tahoma"/>
          <w:spacing w:val="1"/>
          <w:position w:val="-1"/>
        </w:rPr>
        <w:t>e</w:t>
      </w:r>
      <w:r w:rsidR="008E1A68" w:rsidRPr="001C3C76">
        <w:rPr>
          <w:rFonts w:ascii="Tahoma" w:eastAsia="Tahoma" w:hAnsi="Tahoma" w:cs="Tahoma"/>
          <w:position w:val="-1"/>
        </w:rPr>
        <w:t>sie</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poli</w:t>
      </w:r>
      <w:r w:rsidR="008E1A68" w:rsidRPr="001C3C76">
        <w:rPr>
          <w:rFonts w:ascii="Tahoma" w:eastAsia="Tahoma" w:hAnsi="Tahoma" w:cs="Tahoma"/>
          <w:spacing w:val="-2"/>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k</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w:t>
      </w:r>
      <w:r w:rsidR="008E1A68" w:rsidRPr="001C3C76">
        <w:rPr>
          <w:rFonts w:ascii="Tahoma" w:eastAsia="Tahoma" w:hAnsi="Tahoma" w:cs="Tahoma"/>
          <w:position w:val="-1"/>
        </w:rPr>
        <w:t>sp</w:t>
      </w:r>
      <w:r w:rsidR="008E1A68" w:rsidRPr="001C3C76">
        <w:rPr>
          <w:rFonts w:ascii="Tahoma" w:eastAsia="Tahoma" w:hAnsi="Tahoma" w:cs="Tahoma"/>
          <w:spacing w:val="2"/>
          <w:position w:val="-1"/>
        </w:rPr>
        <w:t>ó</w:t>
      </w:r>
      <w:r w:rsidR="008E1A68" w:rsidRPr="001C3C76">
        <w:rPr>
          <w:rFonts w:ascii="Tahoma" w:eastAsia="Tahoma" w:hAnsi="Tahoma" w:cs="Tahoma"/>
          <w:spacing w:val="-1"/>
          <w:position w:val="-1"/>
        </w:rPr>
        <w:t>jn</w:t>
      </w:r>
      <w:r w:rsidR="008E1A68" w:rsidRPr="001C3C76">
        <w:rPr>
          <w:rFonts w:ascii="Tahoma" w:eastAsia="Tahoma" w:hAnsi="Tahoma" w:cs="Tahoma"/>
          <w:spacing w:val="2"/>
          <w:position w:val="-1"/>
        </w:rPr>
        <w:t>o</w:t>
      </w:r>
      <w:r w:rsidR="008E1A68" w:rsidRPr="001C3C76">
        <w:rPr>
          <w:rFonts w:ascii="Tahoma" w:eastAsia="Tahoma" w:hAnsi="Tahoma" w:cs="Tahoma"/>
          <w:position w:val="-1"/>
        </w:rPr>
        <w:t>ś</w:t>
      </w:r>
      <w:r w:rsidR="008E1A68" w:rsidRPr="001C3C76">
        <w:rPr>
          <w:rFonts w:ascii="Tahoma" w:eastAsia="Tahoma" w:hAnsi="Tahoma" w:cs="Tahoma"/>
          <w:spacing w:val="-1"/>
          <w:position w:val="-1"/>
        </w:rPr>
        <w:t>c</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3"/>
          <w:position w:val="-1"/>
        </w:rPr>
        <w:t>a</w:t>
      </w:r>
      <w:r w:rsidR="008E1A68" w:rsidRPr="001C3C76">
        <w:rPr>
          <w:rFonts w:ascii="Tahoma" w:eastAsia="Tahoma" w:hAnsi="Tahoma" w:cs="Tahoma"/>
          <w:spacing w:val="-1"/>
          <w:position w:val="-1"/>
        </w:rPr>
        <w:t>n</w:t>
      </w:r>
      <w:r w:rsidR="008E1A68" w:rsidRPr="001C3C76">
        <w:rPr>
          <w:rFonts w:ascii="Tahoma" w:eastAsia="Tahoma" w:hAnsi="Tahoma" w:cs="Tahoma"/>
          <w:position w:val="-1"/>
        </w:rPr>
        <w:t>so</w:t>
      </w:r>
      <w:r w:rsidR="008E1A68" w:rsidRPr="001C3C76">
        <w:rPr>
          <w:rFonts w:ascii="Tahoma" w:eastAsia="Tahoma" w:hAnsi="Tahoma" w:cs="Tahoma"/>
          <w:spacing w:val="-2"/>
          <w:position w:val="-1"/>
        </w:rPr>
        <w:t>w</w:t>
      </w:r>
      <w:r w:rsidR="008E1A68" w:rsidRPr="001C3C76">
        <w:rPr>
          <w:rFonts w:ascii="Tahoma" w:eastAsia="Tahoma" w:hAnsi="Tahoma" w:cs="Tahoma"/>
          <w:spacing w:val="3"/>
          <w:position w:val="-1"/>
        </w:rPr>
        <w:t>a</w:t>
      </w:r>
      <w:r w:rsidR="008E1A68" w:rsidRPr="001C3C76">
        <w:rPr>
          <w:rFonts w:ascii="Tahoma" w:eastAsia="Tahoma" w:hAnsi="Tahoma" w:cs="Tahoma"/>
          <w:spacing w:val="-3"/>
          <w:position w:val="-1"/>
        </w:rPr>
        <w:t>n</w:t>
      </w:r>
      <w:r w:rsidR="008E1A68" w:rsidRPr="001C3C76">
        <w:rPr>
          <w:rFonts w:ascii="Tahoma" w:eastAsia="Tahoma" w:hAnsi="Tahoma" w:cs="Tahoma"/>
          <w:spacing w:val="-1"/>
          <w:position w:val="-1"/>
        </w:rPr>
        <w:t>yc</w:t>
      </w:r>
      <w:r w:rsidR="008E1A68" w:rsidRPr="001C3C76">
        <w:rPr>
          <w:rFonts w:ascii="Tahoma" w:eastAsia="Tahoma" w:hAnsi="Tahoma" w:cs="Tahoma"/>
          <w:position w:val="-1"/>
        </w:rPr>
        <w:t>h</w:t>
      </w:r>
      <w:r w:rsidR="008E1A68" w:rsidRPr="001C3C76">
        <w:rPr>
          <w:rFonts w:ascii="Tahoma" w:eastAsia="Tahoma" w:hAnsi="Tahoma" w:cs="Tahoma"/>
          <w:spacing w:val="-9"/>
          <w:position w:val="-1"/>
        </w:rPr>
        <w:t xml:space="preserve"> </w:t>
      </w:r>
      <w:r w:rsidR="009A3083">
        <w:rPr>
          <w:rFonts w:ascii="Tahoma" w:eastAsia="Tahoma" w:hAnsi="Tahoma" w:cs="Tahoma"/>
          <w:spacing w:val="-9"/>
          <w:position w:val="-1"/>
        </w:rPr>
        <w:br/>
      </w:r>
      <w:r w:rsidR="008E1A68" w:rsidRPr="001C3C76">
        <w:rPr>
          <w:rFonts w:ascii="Tahoma" w:eastAsia="Tahoma" w:hAnsi="Tahoma" w:cs="Tahoma"/>
          <w:position w:val="-1"/>
        </w:rPr>
        <w:t>w</w:t>
      </w:r>
      <w:r w:rsidR="008E1A68" w:rsidRPr="001C3C76">
        <w:rPr>
          <w:rFonts w:ascii="Tahoma" w:eastAsia="Tahoma" w:hAnsi="Tahoma" w:cs="Tahoma"/>
          <w:spacing w:val="13"/>
          <w:position w:val="-1"/>
        </w:rPr>
        <w:t xml:space="preserve"> </w:t>
      </w:r>
      <w:r w:rsidR="008E1A68" w:rsidRPr="001C3C76">
        <w:rPr>
          <w:rFonts w:ascii="Tahoma" w:eastAsia="Tahoma" w:hAnsi="Tahoma" w:cs="Tahoma"/>
          <w:position w:val="-1"/>
        </w:rPr>
        <w:t>p</w:t>
      </w:r>
      <w:r w:rsidR="008E1A68" w:rsidRPr="001C3C76">
        <w:rPr>
          <w:rFonts w:ascii="Tahoma" w:eastAsia="Tahoma" w:hAnsi="Tahoma" w:cs="Tahoma"/>
          <w:spacing w:val="1"/>
          <w:position w:val="-1"/>
        </w:rPr>
        <w:t>e</w:t>
      </w:r>
      <w:r w:rsidR="008E1A68" w:rsidRPr="001C3C76">
        <w:rPr>
          <w:rFonts w:ascii="Tahoma" w:eastAsia="Tahoma" w:hAnsi="Tahoma" w:cs="Tahoma"/>
          <w:position w:val="-1"/>
        </w:rPr>
        <w:t>rsp</w:t>
      </w:r>
      <w:r w:rsidR="008E1A68" w:rsidRPr="001C3C76">
        <w:rPr>
          <w:rFonts w:ascii="Tahoma" w:eastAsia="Tahoma" w:hAnsi="Tahoma" w:cs="Tahoma"/>
          <w:spacing w:val="1"/>
          <w:position w:val="-1"/>
        </w:rPr>
        <w:t>e</w:t>
      </w:r>
      <w:r w:rsidR="008E1A68" w:rsidRPr="001C3C76">
        <w:rPr>
          <w:rFonts w:ascii="Tahoma" w:eastAsia="Tahoma" w:hAnsi="Tahoma" w:cs="Tahoma"/>
          <w:spacing w:val="-1"/>
          <w:position w:val="-1"/>
        </w:rPr>
        <w:t>k</w:t>
      </w:r>
      <w:r w:rsidR="008E1A68" w:rsidRPr="001C3C76">
        <w:rPr>
          <w:rFonts w:ascii="Tahoma" w:eastAsia="Tahoma" w:hAnsi="Tahoma" w:cs="Tahoma"/>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w</w:t>
      </w:r>
      <w:r w:rsidR="008E1A68" w:rsidRPr="001C3C76">
        <w:rPr>
          <w:rFonts w:ascii="Tahoma" w:eastAsia="Tahoma" w:hAnsi="Tahoma" w:cs="Tahoma"/>
          <w:position w:val="-1"/>
        </w:rPr>
        <w:t>ie</w:t>
      </w:r>
      <w:r w:rsidR="008E1A68" w:rsidRPr="001C3C76">
        <w:rPr>
          <w:rFonts w:ascii="Tahoma" w:eastAsia="Tahoma" w:hAnsi="Tahoma" w:cs="Tahoma"/>
          <w:spacing w:val="-7"/>
          <w:position w:val="-1"/>
        </w:rPr>
        <w:t xml:space="preserve"> </w:t>
      </w:r>
      <w:r w:rsidR="008E1A68" w:rsidRPr="001C3C76">
        <w:rPr>
          <w:rFonts w:ascii="Tahoma" w:eastAsia="Tahoma" w:hAnsi="Tahoma" w:cs="Tahoma"/>
          <w:spacing w:val="-1"/>
          <w:position w:val="-1"/>
        </w:rPr>
        <w:t>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1"/>
          <w:position w:val="-1"/>
        </w:rPr>
        <w:t>an</w:t>
      </w:r>
      <w:r w:rsidR="008E1A68" w:rsidRPr="001C3C76">
        <w:rPr>
          <w:rFonts w:ascii="Tahoma" w:eastAsia="Tahoma" w:hAnsi="Tahoma" w:cs="Tahoma"/>
          <w:position w:val="-1"/>
        </w:rPr>
        <w:t>so</w:t>
      </w:r>
      <w:r w:rsidR="008E1A68" w:rsidRPr="001C3C76">
        <w:rPr>
          <w:rFonts w:ascii="Tahoma" w:eastAsia="Tahoma" w:hAnsi="Tahoma" w:cs="Tahoma"/>
          <w:spacing w:val="1"/>
          <w:position w:val="-1"/>
        </w:rPr>
        <w:t>we</w:t>
      </w:r>
      <w:r w:rsidR="008E1A68" w:rsidRPr="001C3C76">
        <w:rPr>
          <w:rFonts w:ascii="Tahoma" w:eastAsia="Tahoma" w:hAnsi="Tahoma" w:cs="Tahoma"/>
          <w:position w:val="-1"/>
        </w:rPr>
        <w:t>j</w:t>
      </w:r>
      <w:r w:rsidR="008E1A68" w:rsidRPr="001C3C76">
        <w:rPr>
          <w:rFonts w:ascii="Tahoma" w:eastAsia="Tahoma" w:hAnsi="Tahoma" w:cs="Tahoma"/>
          <w:spacing w:val="-3"/>
          <w:position w:val="-1"/>
        </w:rPr>
        <w:t xml:space="preserve"> </w:t>
      </w:r>
      <w:r w:rsidR="008E1A68" w:rsidRPr="001C3C76">
        <w:rPr>
          <w:rFonts w:ascii="Tahoma" w:eastAsia="Tahoma" w:hAnsi="Tahoma" w:cs="Tahoma"/>
          <w:spacing w:val="-1"/>
          <w:position w:val="-1"/>
        </w:rPr>
        <w:t>2</w:t>
      </w:r>
      <w:r w:rsidR="008E1A68" w:rsidRPr="001C3C76">
        <w:rPr>
          <w:rFonts w:ascii="Tahoma" w:eastAsia="Tahoma" w:hAnsi="Tahoma" w:cs="Tahoma"/>
          <w:spacing w:val="1"/>
          <w:position w:val="-1"/>
        </w:rPr>
        <w:t>0</w:t>
      </w:r>
      <w:r w:rsidR="008E1A68" w:rsidRPr="001C3C76">
        <w:rPr>
          <w:rFonts w:ascii="Tahoma" w:eastAsia="Tahoma" w:hAnsi="Tahoma" w:cs="Tahoma"/>
          <w:spacing w:val="-1"/>
          <w:position w:val="-1"/>
        </w:rPr>
        <w:t>1</w:t>
      </w:r>
      <w:r w:rsidR="008E1A68" w:rsidRPr="001C3C76">
        <w:rPr>
          <w:rFonts w:ascii="Tahoma" w:eastAsia="Tahoma" w:hAnsi="Tahoma" w:cs="Tahoma"/>
          <w:spacing w:val="3"/>
          <w:position w:val="-1"/>
        </w:rPr>
        <w:t>4</w:t>
      </w:r>
      <w:r w:rsidR="008E1A68" w:rsidRPr="001C3C76">
        <w:rPr>
          <w:rFonts w:ascii="Tahoma" w:eastAsia="Tahoma" w:hAnsi="Tahoma" w:cs="Tahoma"/>
          <w:position w:val="-1"/>
        </w:rPr>
        <w:t>-</w:t>
      </w:r>
      <w:r w:rsidR="008E1A68" w:rsidRPr="008E1A68">
        <w:rPr>
          <w:rFonts w:ascii="Tahoma" w:eastAsia="Tahoma" w:hAnsi="Tahoma" w:cs="Tahoma"/>
          <w:spacing w:val="-1"/>
        </w:rPr>
        <w:t>20</w:t>
      </w:r>
      <w:r w:rsidR="008E1A68" w:rsidRPr="008E1A68">
        <w:rPr>
          <w:rFonts w:ascii="Tahoma" w:eastAsia="Tahoma" w:hAnsi="Tahoma" w:cs="Tahoma"/>
          <w:spacing w:val="1"/>
        </w:rPr>
        <w:t>2</w:t>
      </w:r>
      <w:r w:rsidR="008E1A68" w:rsidRPr="008E1A68">
        <w:rPr>
          <w:rFonts w:ascii="Tahoma" w:eastAsia="Tahoma" w:hAnsi="Tahoma" w:cs="Tahoma"/>
          <w:spacing w:val="-1"/>
        </w:rPr>
        <w:t>0</w:t>
      </w:r>
      <w:r w:rsidR="008E1A68" w:rsidRPr="008E1A68">
        <w:rPr>
          <w:rFonts w:ascii="Tahoma" w:eastAsia="Tahoma" w:hAnsi="Tahoma" w:cs="Tahoma"/>
        </w:rPr>
        <w:t>.</w:t>
      </w:r>
    </w:p>
    <w:p w14:paraId="76E4183A" w14:textId="77777777" w:rsidR="00106485" w:rsidRDefault="00106485" w:rsidP="003A7D54">
      <w:pPr>
        <w:tabs>
          <w:tab w:val="num" w:pos="426"/>
        </w:tabs>
        <w:spacing w:line="276" w:lineRule="auto"/>
        <w:ind w:left="426" w:right="14" w:hanging="426"/>
        <w:jc w:val="both"/>
        <w:rPr>
          <w:rFonts w:ascii="Tahoma" w:eastAsia="Tahoma" w:hAnsi="Tahoma" w:cs="Tahoma"/>
        </w:rPr>
      </w:pPr>
    </w:p>
    <w:p w14:paraId="2782563E" w14:textId="69B79FD3" w:rsidR="00942F4E" w:rsidRPr="001C3C76" w:rsidRDefault="00280ADA" w:rsidP="003A7D54">
      <w:pPr>
        <w:tabs>
          <w:tab w:val="num" w:pos="426"/>
        </w:tabs>
        <w:spacing w:line="276" w:lineRule="auto"/>
        <w:ind w:left="426" w:right="14" w:hanging="426"/>
        <w:jc w:val="center"/>
        <w:rPr>
          <w:rFonts w:ascii="Tahoma" w:eastAsia="Tahoma" w:hAnsi="Tahoma" w:cs="Tahoma"/>
          <w:w w:val="99"/>
        </w:rPr>
      </w:pPr>
      <w:r w:rsidRPr="00BD725D">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1</w:t>
      </w:r>
      <w:r w:rsidRPr="001C3C76">
        <w:rPr>
          <w:rFonts w:ascii="Tahoma" w:eastAsia="Tahoma" w:hAnsi="Tahoma" w:cs="Tahoma"/>
          <w:w w:val="99"/>
        </w:rPr>
        <w:t>.</w:t>
      </w:r>
    </w:p>
    <w:p w14:paraId="4E335506" w14:textId="5576DE47" w:rsidR="00F242FB" w:rsidRPr="001C3C76" w:rsidRDefault="00280ADA" w:rsidP="00E43CDE">
      <w:pPr>
        <w:pStyle w:val="Akapitzlist"/>
        <w:numPr>
          <w:ilvl w:val="0"/>
          <w:numId w:val="24"/>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w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 xml:space="preserve">ie </w:t>
      </w:r>
      <w:r w:rsidRPr="001C3C76">
        <w:rPr>
          <w:rFonts w:ascii="Tahoma" w:eastAsia="Tahoma" w:hAnsi="Tahoma" w:cs="Tahoma"/>
          <w:spacing w:val="-2"/>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 poprz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ę</w:t>
      </w:r>
      <w:r w:rsidRPr="001C3C76">
        <w:rPr>
          <w:rFonts w:ascii="Tahoma" w:eastAsia="Tahoma" w:hAnsi="Tahoma" w:cs="Tahoma"/>
          <w:spacing w:val="45"/>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w:t>
      </w:r>
      <w:r w:rsidRPr="001C3C76">
        <w:rPr>
          <w:rFonts w:ascii="Tahoma" w:eastAsia="Tahoma" w:hAnsi="Tahoma" w:cs="Tahoma"/>
          <w:spacing w:val="4"/>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7"/>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t</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45"/>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44"/>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2"/>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w:t>
      </w:r>
      <w:r w:rsidR="00610491" w:rsidRPr="001C3C76">
        <w:rPr>
          <w:rFonts w:ascii="Tahoma" w:eastAsia="Tahoma" w:hAnsi="Tahoma" w:cs="Tahoma"/>
        </w:rPr>
        <w:t xml:space="preserve"> </w:t>
      </w:r>
      <w:r w:rsidRPr="001C3C76">
        <w:rPr>
          <w:rFonts w:ascii="Tahoma" w:eastAsia="Tahoma" w:hAnsi="Tahoma" w:cs="Tahoma"/>
        </w:rPr>
        <w:t>w 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 l</w:t>
      </w:r>
      <w:r w:rsidRPr="001C3C76">
        <w:rPr>
          <w:rFonts w:ascii="Tahoma" w:eastAsia="Tahoma" w:hAnsi="Tahoma" w:cs="Tahoma"/>
          <w:spacing w:val="-1"/>
        </w:rPr>
        <w:t>u</w:t>
      </w:r>
      <w:r w:rsidRPr="001C3C76">
        <w:rPr>
          <w:rFonts w:ascii="Tahoma" w:eastAsia="Tahoma" w:hAnsi="Tahoma" w:cs="Tahoma"/>
        </w:rPr>
        <w:t>b si</w:t>
      </w:r>
      <w:r w:rsidRPr="001C3C76">
        <w:rPr>
          <w:rFonts w:ascii="Tahoma" w:eastAsia="Tahoma" w:hAnsi="Tahoma" w:cs="Tahoma"/>
          <w:spacing w:val="1"/>
        </w:rPr>
        <w:t>e</w:t>
      </w:r>
      <w:r w:rsidRPr="001C3C76">
        <w:rPr>
          <w:rFonts w:ascii="Tahoma" w:eastAsia="Tahoma" w:hAnsi="Tahoma" w:cs="Tahoma"/>
        </w:rPr>
        <w:t>dzibie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 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1D5532">
        <w:rPr>
          <w:rFonts w:ascii="Tahoma" w:eastAsia="Tahoma" w:hAnsi="Tahoma" w:cs="Tahoma"/>
        </w:rPr>
        <w:t xml:space="preserve"> </w:t>
      </w:r>
      <w:r w:rsidR="00B2598D">
        <w:rPr>
          <w:rFonts w:ascii="Tahoma" w:eastAsia="Tahoma" w:hAnsi="Tahoma" w:cs="Tahoma"/>
        </w:rPr>
        <w:br/>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rPr>
        <w:t>st</w:t>
      </w:r>
      <w:r w:rsidRPr="001C3C76">
        <w:rPr>
          <w:rFonts w:ascii="Tahoma" w:eastAsia="Tahoma" w:hAnsi="Tahoma" w:cs="Tahoma"/>
          <w:spacing w:val="3"/>
        </w:rPr>
        <w:t>ę</w:t>
      </w:r>
      <w:r w:rsidRPr="001C3C76">
        <w:rPr>
          <w:rFonts w:ascii="Tahoma" w:eastAsia="Tahoma" w:hAnsi="Tahoma" w:cs="Tahoma"/>
        </w:rPr>
        <w:t>pna</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 pl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 Pr</w:t>
      </w:r>
      <w:r w:rsidRPr="001C3C76">
        <w:rPr>
          <w:rFonts w:ascii="Tahoma" w:eastAsia="Tahoma" w:hAnsi="Tahoma" w:cs="Tahoma"/>
          <w:spacing w:val="3"/>
        </w:rPr>
        <w:t>z</w:t>
      </w:r>
      <w:r w:rsidRPr="001C3C76">
        <w:rPr>
          <w:rFonts w:ascii="Tahoma" w:eastAsia="Tahoma" w:hAnsi="Tahoma" w:cs="Tahoma"/>
          <w:spacing w:val="-1"/>
        </w:rPr>
        <w:t>yj</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ie d</w:t>
      </w:r>
      <w:r w:rsidRPr="001C3C76">
        <w:rPr>
          <w:rFonts w:ascii="Tahoma" w:eastAsia="Tahoma" w:hAnsi="Tahoma" w:cs="Tahoma"/>
          <w:spacing w:val="1"/>
        </w:rPr>
        <w:t>ane</w:t>
      </w:r>
      <w:r w:rsidRPr="001C3C76">
        <w:rPr>
          <w:rFonts w:ascii="Tahoma" w:eastAsia="Tahoma" w:hAnsi="Tahoma" w:cs="Tahoma"/>
        </w:rPr>
        <w:t>go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 xml:space="preserve">u </w:t>
      </w:r>
      <w:r w:rsidRPr="001C3C76">
        <w:rPr>
          <w:rFonts w:ascii="Tahoma" w:eastAsia="Tahoma" w:hAnsi="Tahoma" w:cs="Tahoma"/>
          <w:spacing w:val="2"/>
        </w:rPr>
        <w:t>d</w:t>
      </w:r>
      <w:r w:rsidRPr="001C3C76">
        <w:rPr>
          <w:rFonts w:ascii="Tahoma" w:eastAsia="Tahoma" w:hAnsi="Tahoma" w:cs="Tahoma"/>
        </w:rPr>
        <w:t>o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 i podpis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001D5532">
        <w:rPr>
          <w:rFonts w:ascii="Tahoma" w:eastAsia="Tahoma" w:hAnsi="Tahoma" w:cs="Tahoma"/>
        </w:rPr>
        <w:t xml:space="preserve"> </w:t>
      </w:r>
      <w:r w:rsidR="00B2598D">
        <w:rPr>
          <w:rFonts w:ascii="Tahoma" w:eastAsia="Tahoma" w:hAnsi="Tahoma" w:cs="Tahoma"/>
        </w:rPr>
        <w:br/>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3"/>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8"/>
        </w:rPr>
        <w:t xml:space="preserve"> </w:t>
      </w:r>
      <w:r w:rsidRPr="001C3C76">
        <w:rPr>
          <w:rFonts w:ascii="Tahoma" w:eastAsia="Tahoma" w:hAnsi="Tahoma" w:cs="Tahoma"/>
        </w:rPr>
        <w:t>że</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rPr>
        <w:t>szyst</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4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7"/>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36"/>
        </w:rPr>
        <w:t xml:space="preserve"> </w:t>
      </w:r>
      <w:r w:rsidR="001D5532">
        <w:rPr>
          <w:rFonts w:ascii="Tahoma" w:eastAsia="Tahoma" w:hAnsi="Tahoma" w:cs="Tahoma"/>
          <w:spacing w:val="36"/>
        </w:rPr>
        <w:br/>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001D5532">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za</w:t>
      </w:r>
      <w:r w:rsidRPr="001C3C76">
        <w:rPr>
          <w:rFonts w:ascii="Tahoma" w:eastAsia="Tahoma" w:hAnsi="Tahoma" w:cs="Tahoma"/>
          <w:spacing w:val="11"/>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Oc</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2251B27B" w14:textId="77777777" w:rsidR="00942F4E" w:rsidRPr="00BF6526" w:rsidRDefault="00280ADA" w:rsidP="00E43CDE">
      <w:pPr>
        <w:pStyle w:val="Akapitzlist"/>
        <w:numPr>
          <w:ilvl w:val="0"/>
          <w:numId w:val="24"/>
        </w:numPr>
        <w:tabs>
          <w:tab w:val="clear" w:pos="360"/>
          <w:tab w:val="num" w:pos="426"/>
        </w:tabs>
        <w:spacing w:line="276" w:lineRule="auto"/>
        <w:ind w:left="426" w:right="14" w:hanging="426"/>
        <w:jc w:val="both"/>
        <w:rPr>
          <w:rFonts w:ascii="Tahoma" w:eastAsia="Tahoma" w:hAnsi="Tahoma" w:cs="Tahoma"/>
        </w:rPr>
      </w:pPr>
      <w:r w:rsidRPr="00BF6526">
        <w:rPr>
          <w:rFonts w:ascii="Tahoma" w:eastAsia="Tahoma" w:hAnsi="Tahoma" w:cs="Tahoma"/>
        </w:rPr>
        <w:t>B</w:t>
      </w:r>
      <w:r w:rsidRPr="00BF6526">
        <w:rPr>
          <w:rFonts w:ascii="Tahoma" w:eastAsia="Tahoma" w:hAnsi="Tahoma" w:cs="Tahoma"/>
          <w:spacing w:val="1"/>
        </w:rPr>
        <w:t>e</w:t>
      </w:r>
      <w:r w:rsidRPr="00BF6526">
        <w:rPr>
          <w:rFonts w:ascii="Tahoma" w:eastAsia="Tahoma" w:hAnsi="Tahoma" w:cs="Tahoma"/>
          <w:spacing w:val="-1"/>
        </w:rPr>
        <w:t>n</w:t>
      </w:r>
      <w:r w:rsidRPr="00BF6526">
        <w:rPr>
          <w:rFonts w:ascii="Tahoma" w:eastAsia="Tahoma" w:hAnsi="Tahoma" w:cs="Tahoma"/>
          <w:spacing w:val="1"/>
        </w:rPr>
        <w:t>e</w:t>
      </w:r>
      <w:r w:rsidRPr="00BF6526">
        <w:rPr>
          <w:rFonts w:ascii="Tahoma" w:eastAsia="Tahoma" w:hAnsi="Tahoma" w:cs="Tahoma"/>
          <w:spacing w:val="-1"/>
        </w:rPr>
        <w:t>f</w:t>
      </w:r>
      <w:r w:rsidRPr="00BF6526">
        <w:rPr>
          <w:rFonts w:ascii="Tahoma" w:eastAsia="Tahoma" w:hAnsi="Tahoma" w:cs="Tahoma"/>
          <w:spacing w:val="2"/>
        </w:rPr>
        <w:t>i</w:t>
      </w:r>
      <w:r w:rsidRPr="00BF6526">
        <w:rPr>
          <w:rFonts w:ascii="Tahoma" w:eastAsia="Tahoma" w:hAnsi="Tahoma" w:cs="Tahoma"/>
          <w:spacing w:val="-1"/>
        </w:rPr>
        <w:t>cj</w:t>
      </w:r>
      <w:r w:rsidRPr="00BF6526">
        <w:rPr>
          <w:rFonts w:ascii="Tahoma" w:eastAsia="Tahoma" w:hAnsi="Tahoma" w:cs="Tahoma"/>
          <w:spacing w:val="3"/>
        </w:rPr>
        <w:t>e</w:t>
      </w:r>
      <w:r w:rsidRPr="00BF6526">
        <w:rPr>
          <w:rFonts w:ascii="Tahoma" w:eastAsia="Tahoma" w:hAnsi="Tahoma" w:cs="Tahoma"/>
          <w:spacing w:val="-1"/>
        </w:rPr>
        <w:t>n</w:t>
      </w:r>
      <w:r w:rsidRPr="00BF6526">
        <w:rPr>
          <w:rFonts w:ascii="Tahoma" w:eastAsia="Tahoma" w:hAnsi="Tahoma" w:cs="Tahoma"/>
        </w:rPr>
        <w:t>t ponosi od</w:t>
      </w:r>
      <w:r w:rsidRPr="00BF6526">
        <w:rPr>
          <w:rFonts w:ascii="Tahoma" w:eastAsia="Tahoma" w:hAnsi="Tahoma" w:cs="Tahoma"/>
          <w:spacing w:val="3"/>
        </w:rPr>
        <w:t>p</w:t>
      </w:r>
      <w:r w:rsidRPr="00BF6526">
        <w:rPr>
          <w:rFonts w:ascii="Tahoma" w:eastAsia="Tahoma" w:hAnsi="Tahoma" w:cs="Tahoma"/>
        </w:rPr>
        <w:t>o</w:t>
      </w:r>
      <w:r w:rsidRPr="00BF6526">
        <w:rPr>
          <w:rFonts w:ascii="Tahoma" w:eastAsia="Tahoma" w:hAnsi="Tahoma" w:cs="Tahoma"/>
          <w:spacing w:val="1"/>
        </w:rPr>
        <w:t>w</w:t>
      </w:r>
      <w:r w:rsidRPr="00BF6526">
        <w:rPr>
          <w:rFonts w:ascii="Tahoma" w:eastAsia="Tahoma" w:hAnsi="Tahoma" w:cs="Tahoma"/>
        </w:rPr>
        <w:t>i</w:t>
      </w:r>
      <w:r w:rsidRPr="00BF6526">
        <w:rPr>
          <w:rFonts w:ascii="Tahoma" w:eastAsia="Tahoma" w:hAnsi="Tahoma" w:cs="Tahoma"/>
          <w:spacing w:val="1"/>
        </w:rPr>
        <w:t>e</w:t>
      </w:r>
      <w:r w:rsidRPr="00BF6526">
        <w:rPr>
          <w:rFonts w:ascii="Tahoma" w:eastAsia="Tahoma" w:hAnsi="Tahoma" w:cs="Tahoma"/>
        </w:rPr>
        <w:t>dzi</w:t>
      </w:r>
      <w:r w:rsidRPr="00BF6526">
        <w:rPr>
          <w:rFonts w:ascii="Tahoma" w:eastAsia="Tahoma" w:hAnsi="Tahoma" w:cs="Tahoma"/>
          <w:spacing w:val="1"/>
        </w:rPr>
        <w:t>a</w:t>
      </w:r>
      <w:r w:rsidRPr="00BF6526">
        <w:rPr>
          <w:rFonts w:ascii="Tahoma" w:eastAsia="Tahoma" w:hAnsi="Tahoma" w:cs="Tahoma"/>
        </w:rPr>
        <w:t>l</w:t>
      </w:r>
      <w:r w:rsidRPr="00BF6526">
        <w:rPr>
          <w:rFonts w:ascii="Tahoma" w:eastAsia="Tahoma" w:hAnsi="Tahoma" w:cs="Tahoma"/>
          <w:spacing w:val="-1"/>
        </w:rPr>
        <w:t>n</w:t>
      </w:r>
      <w:r w:rsidRPr="00BF6526">
        <w:rPr>
          <w:rFonts w:ascii="Tahoma" w:eastAsia="Tahoma" w:hAnsi="Tahoma" w:cs="Tahoma"/>
        </w:rPr>
        <w:t>ość</w:t>
      </w:r>
      <w:r w:rsidRPr="00BF6526">
        <w:rPr>
          <w:rFonts w:ascii="Tahoma" w:eastAsia="Tahoma" w:hAnsi="Tahoma" w:cs="Tahoma"/>
          <w:spacing w:val="60"/>
        </w:rPr>
        <w:t xml:space="preserve"> </w:t>
      </w:r>
      <w:r w:rsidRPr="00BF6526">
        <w:rPr>
          <w:rFonts w:ascii="Tahoma" w:eastAsia="Tahoma" w:hAnsi="Tahoma" w:cs="Tahoma"/>
        </w:rPr>
        <w:t>za r</w:t>
      </w:r>
      <w:r w:rsidRPr="00BF6526">
        <w:rPr>
          <w:rFonts w:ascii="Tahoma" w:eastAsia="Tahoma" w:hAnsi="Tahoma" w:cs="Tahoma"/>
          <w:spacing w:val="1"/>
        </w:rPr>
        <w:t>ea</w:t>
      </w:r>
      <w:r w:rsidRPr="00BF6526">
        <w:rPr>
          <w:rFonts w:ascii="Tahoma" w:eastAsia="Tahoma" w:hAnsi="Tahoma" w:cs="Tahoma"/>
        </w:rPr>
        <w:t>liz</w:t>
      </w:r>
      <w:r w:rsidRPr="00BF6526">
        <w:rPr>
          <w:rFonts w:ascii="Tahoma" w:eastAsia="Tahoma" w:hAnsi="Tahoma" w:cs="Tahoma"/>
          <w:spacing w:val="1"/>
        </w:rPr>
        <w:t>a</w:t>
      </w:r>
      <w:r w:rsidRPr="00BF6526">
        <w:rPr>
          <w:rFonts w:ascii="Tahoma" w:eastAsia="Tahoma" w:hAnsi="Tahoma" w:cs="Tahoma"/>
          <w:spacing w:val="-1"/>
        </w:rPr>
        <w:t>cj</w:t>
      </w:r>
      <w:r w:rsidRPr="00BF6526">
        <w:rPr>
          <w:rFonts w:ascii="Tahoma" w:eastAsia="Tahoma" w:hAnsi="Tahoma" w:cs="Tahoma"/>
        </w:rPr>
        <w:t xml:space="preserve">ę </w:t>
      </w:r>
      <w:r w:rsidR="00DC10C9" w:rsidRPr="00BF6526">
        <w:rPr>
          <w:rFonts w:ascii="Tahoma" w:eastAsia="Tahoma" w:hAnsi="Tahoma" w:cs="Tahoma"/>
          <w:spacing w:val="1"/>
        </w:rPr>
        <w:t>p</w:t>
      </w:r>
      <w:r w:rsidRPr="00BF6526">
        <w:rPr>
          <w:rFonts w:ascii="Tahoma" w:eastAsia="Tahoma" w:hAnsi="Tahoma" w:cs="Tahoma"/>
        </w:rPr>
        <w:t>ro</w:t>
      </w:r>
      <w:r w:rsidRPr="00BF6526">
        <w:rPr>
          <w:rFonts w:ascii="Tahoma" w:eastAsia="Tahoma" w:hAnsi="Tahoma" w:cs="Tahoma"/>
          <w:spacing w:val="-1"/>
        </w:rPr>
        <w:t>j</w:t>
      </w:r>
      <w:r w:rsidRPr="00BF6526">
        <w:rPr>
          <w:rFonts w:ascii="Tahoma" w:eastAsia="Tahoma" w:hAnsi="Tahoma" w:cs="Tahoma"/>
          <w:spacing w:val="1"/>
        </w:rPr>
        <w:t>e</w:t>
      </w:r>
      <w:r w:rsidRPr="00BF6526">
        <w:rPr>
          <w:rFonts w:ascii="Tahoma" w:eastAsia="Tahoma" w:hAnsi="Tahoma" w:cs="Tahoma"/>
          <w:spacing w:val="-1"/>
        </w:rPr>
        <w:t>k</w:t>
      </w:r>
      <w:r w:rsidRPr="00BF6526">
        <w:rPr>
          <w:rFonts w:ascii="Tahoma" w:eastAsia="Tahoma" w:hAnsi="Tahoma" w:cs="Tahoma"/>
        </w:rPr>
        <w:t>tu zgod</w:t>
      </w:r>
      <w:r w:rsidRPr="00BF6526">
        <w:rPr>
          <w:rFonts w:ascii="Tahoma" w:eastAsia="Tahoma" w:hAnsi="Tahoma" w:cs="Tahoma"/>
          <w:spacing w:val="-1"/>
        </w:rPr>
        <w:t>n</w:t>
      </w:r>
      <w:r w:rsidRPr="00BF6526">
        <w:rPr>
          <w:rFonts w:ascii="Tahoma" w:eastAsia="Tahoma" w:hAnsi="Tahoma" w:cs="Tahoma"/>
        </w:rPr>
        <w:t xml:space="preserve">ie z </w:t>
      </w:r>
      <w:r w:rsidRPr="00BF6526">
        <w:rPr>
          <w:rFonts w:ascii="Tahoma" w:eastAsia="Tahoma" w:hAnsi="Tahoma" w:cs="Tahoma"/>
          <w:spacing w:val="1"/>
        </w:rPr>
        <w:t>w</w:t>
      </w:r>
      <w:r w:rsidRPr="00BF6526">
        <w:rPr>
          <w:rFonts w:ascii="Tahoma" w:eastAsia="Tahoma" w:hAnsi="Tahoma" w:cs="Tahoma"/>
        </w:rPr>
        <w:t>ł</w:t>
      </w:r>
      <w:r w:rsidRPr="00BF6526">
        <w:rPr>
          <w:rFonts w:ascii="Tahoma" w:eastAsia="Tahoma" w:hAnsi="Tahoma" w:cs="Tahoma"/>
          <w:spacing w:val="1"/>
        </w:rPr>
        <w:t>a</w:t>
      </w:r>
      <w:r w:rsidRPr="00BF6526">
        <w:rPr>
          <w:rFonts w:ascii="Tahoma" w:eastAsia="Tahoma" w:hAnsi="Tahoma" w:cs="Tahoma"/>
        </w:rPr>
        <w:t>ś</w:t>
      </w:r>
      <w:r w:rsidRPr="00BF6526">
        <w:rPr>
          <w:rFonts w:ascii="Tahoma" w:eastAsia="Tahoma" w:hAnsi="Tahoma" w:cs="Tahoma"/>
          <w:spacing w:val="-1"/>
        </w:rPr>
        <w:t>c</w:t>
      </w:r>
      <w:r w:rsidRPr="00BF6526">
        <w:rPr>
          <w:rFonts w:ascii="Tahoma" w:eastAsia="Tahoma" w:hAnsi="Tahoma" w:cs="Tahoma"/>
        </w:rPr>
        <w:t>i</w:t>
      </w:r>
      <w:r w:rsidRPr="00BF6526">
        <w:rPr>
          <w:rFonts w:ascii="Tahoma" w:eastAsia="Tahoma" w:hAnsi="Tahoma" w:cs="Tahoma"/>
          <w:spacing w:val="1"/>
        </w:rPr>
        <w:t>w</w:t>
      </w:r>
      <w:r w:rsidRPr="00BF6526">
        <w:rPr>
          <w:rFonts w:ascii="Tahoma" w:eastAsia="Tahoma" w:hAnsi="Tahoma" w:cs="Tahoma"/>
          <w:spacing w:val="-1"/>
        </w:rPr>
        <w:t>y</w:t>
      </w:r>
      <w:r w:rsidRPr="00BF6526">
        <w:rPr>
          <w:rFonts w:ascii="Tahoma" w:eastAsia="Tahoma" w:hAnsi="Tahoma" w:cs="Tahoma"/>
        </w:rPr>
        <w:t xml:space="preserve">mi </w:t>
      </w:r>
      <w:r w:rsidRPr="00BF6526">
        <w:rPr>
          <w:rFonts w:ascii="Tahoma" w:eastAsia="Tahoma" w:hAnsi="Tahoma" w:cs="Tahoma"/>
          <w:w w:val="99"/>
        </w:rPr>
        <w:t>pr</w:t>
      </w:r>
      <w:r w:rsidRPr="00BF6526">
        <w:rPr>
          <w:rFonts w:ascii="Tahoma" w:eastAsia="Tahoma" w:hAnsi="Tahoma" w:cs="Tahoma"/>
          <w:spacing w:val="1"/>
          <w:w w:val="99"/>
        </w:rPr>
        <w:t>ze</w:t>
      </w:r>
      <w:r w:rsidRPr="00BF6526">
        <w:rPr>
          <w:rFonts w:ascii="Tahoma" w:eastAsia="Tahoma" w:hAnsi="Tahoma" w:cs="Tahoma"/>
          <w:w w:val="99"/>
        </w:rPr>
        <w:t>pis</w:t>
      </w:r>
      <w:r w:rsidRPr="00BF6526">
        <w:rPr>
          <w:rFonts w:ascii="Tahoma" w:eastAsia="Tahoma" w:hAnsi="Tahoma" w:cs="Tahoma"/>
          <w:spacing w:val="1"/>
          <w:w w:val="99"/>
        </w:rPr>
        <w:t>a</w:t>
      </w:r>
      <w:r w:rsidRPr="00BF6526">
        <w:rPr>
          <w:rFonts w:ascii="Tahoma" w:eastAsia="Tahoma" w:hAnsi="Tahoma" w:cs="Tahoma"/>
          <w:w w:val="99"/>
        </w:rPr>
        <w:t>m</w:t>
      </w:r>
      <w:r w:rsidRPr="00BF6526">
        <w:rPr>
          <w:rFonts w:ascii="Tahoma" w:eastAsia="Tahoma" w:hAnsi="Tahoma" w:cs="Tahoma"/>
        </w:rPr>
        <w:t>i</w:t>
      </w:r>
      <w:r w:rsidR="00F242FB" w:rsidRPr="00BF6526">
        <w:rPr>
          <w:rFonts w:ascii="Tahoma" w:eastAsia="Tahoma" w:hAnsi="Tahoma" w:cs="Tahoma"/>
          <w:spacing w:val="-1"/>
        </w:rPr>
        <w:t xml:space="preserve"> </w:t>
      </w:r>
      <w:r w:rsidRPr="00BF6526">
        <w:rPr>
          <w:rFonts w:ascii="Tahoma" w:eastAsia="Tahoma" w:hAnsi="Tahoma" w:cs="Tahoma"/>
          <w:spacing w:val="-1"/>
        </w:rPr>
        <w:t>k</w:t>
      </w:r>
      <w:r w:rsidRPr="00BF6526">
        <w:rPr>
          <w:rFonts w:ascii="Tahoma" w:eastAsia="Tahoma" w:hAnsi="Tahoma" w:cs="Tahoma"/>
          <w:spacing w:val="-2"/>
        </w:rPr>
        <w:t>r</w:t>
      </w:r>
      <w:r w:rsidRPr="00BF6526">
        <w:rPr>
          <w:rFonts w:ascii="Tahoma" w:eastAsia="Tahoma" w:hAnsi="Tahoma" w:cs="Tahoma"/>
          <w:spacing w:val="1"/>
        </w:rPr>
        <w:t>a</w:t>
      </w:r>
      <w:r w:rsidRPr="00BF6526">
        <w:rPr>
          <w:rFonts w:ascii="Tahoma" w:eastAsia="Tahoma" w:hAnsi="Tahoma" w:cs="Tahoma"/>
          <w:spacing w:val="-1"/>
        </w:rPr>
        <w:t>j</w:t>
      </w:r>
      <w:r w:rsidRPr="00BF6526">
        <w:rPr>
          <w:rFonts w:ascii="Tahoma" w:eastAsia="Tahoma" w:hAnsi="Tahoma" w:cs="Tahoma"/>
        </w:rPr>
        <w:t>o</w:t>
      </w:r>
      <w:r w:rsidRPr="00BF6526">
        <w:rPr>
          <w:rFonts w:ascii="Tahoma" w:eastAsia="Tahoma" w:hAnsi="Tahoma" w:cs="Tahoma"/>
          <w:spacing w:val="1"/>
        </w:rPr>
        <w:t>w</w:t>
      </w:r>
      <w:r w:rsidRPr="00BF6526">
        <w:rPr>
          <w:rFonts w:ascii="Tahoma" w:eastAsia="Tahoma" w:hAnsi="Tahoma" w:cs="Tahoma"/>
          <w:spacing w:val="-1"/>
        </w:rPr>
        <w:t>y</w:t>
      </w:r>
      <w:r w:rsidRPr="00BF6526">
        <w:rPr>
          <w:rFonts w:ascii="Tahoma" w:eastAsia="Tahoma" w:hAnsi="Tahoma" w:cs="Tahoma"/>
        </w:rPr>
        <w:t>mi</w:t>
      </w:r>
      <w:r w:rsidRPr="00BF6526">
        <w:rPr>
          <w:rFonts w:ascii="Tahoma" w:eastAsia="Tahoma" w:hAnsi="Tahoma" w:cs="Tahoma"/>
          <w:spacing w:val="-9"/>
        </w:rPr>
        <w:t xml:space="preserve"> </w:t>
      </w:r>
      <w:r w:rsidRPr="00BF6526">
        <w:rPr>
          <w:rFonts w:ascii="Tahoma" w:eastAsia="Tahoma" w:hAnsi="Tahoma" w:cs="Tahoma"/>
        </w:rPr>
        <w:t>o</w:t>
      </w:r>
      <w:r w:rsidRPr="00BF6526">
        <w:rPr>
          <w:rFonts w:ascii="Tahoma" w:eastAsia="Tahoma" w:hAnsi="Tahoma" w:cs="Tahoma"/>
          <w:spacing w:val="-2"/>
        </w:rPr>
        <w:t>r</w:t>
      </w:r>
      <w:r w:rsidRPr="00BF6526">
        <w:rPr>
          <w:rFonts w:ascii="Tahoma" w:eastAsia="Tahoma" w:hAnsi="Tahoma" w:cs="Tahoma"/>
          <w:spacing w:val="1"/>
        </w:rPr>
        <w:t>a</w:t>
      </w:r>
      <w:r w:rsidRPr="00BF6526">
        <w:rPr>
          <w:rFonts w:ascii="Tahoma" w:eastAsia="Tahoma" w:hAnsi="Tahoma" w:cs="Tahoma"/>
        </w:rPr>
        <w:t>z</w:t>
      </w:r>
      <w:r w:rsidR="00620846" w:rsidRPr="00BF6526">
        <w:rPr>
          <w:rFonts w:ascii="Tahoma" w:eastAsia="Tahoma" w:hAnsi="Tahoma" w:cs="Tahoma"/>
        </w:rPr>
        <w:t xml:space="preserve"> właściwymi</w:t>
      </w:r>
      <w:r w:rsidRPr="00BF6526">
        <w:rPr>
          <w:rFonts w:ascii="Tahoma" w:eastAsia="Tahoma" w:hAnsi="Tahoma" w:cs="Tahoma"/>
          <w:spacing w:val="-4"/>
        </w:rPr>
        <w:t xml:space="preserve"> </w:t>
      </w:r>
      <w:r w:rsidR="00620846" w:rsidRPr="00BF6526">
        <w:rPr>
          <w:rFonts w:ascii="Tahoma" w:eastAsia="Tahoma" w:hAnsi="Tahoma" w:cs="Tahoma"/>
          <w:spacing w:val="-4"/>
        </w:rPr>
        <w:t>w</w:t>
      </w:r>
      <w:r w:rsidRPr="00BF6526">
        <w:rPr>
          <w:rFonts w:ascii="Tahoma" w:eastAsia="Tahoma" w:hAnsi="Tahoma" w:cs="Tahoma"/>
          <w:spacing w:val="-1"/>
        </w:rPr>
        <w:t>y</w:t>
      </w:r>
      <w:r w:rsidRPr="00BF6526">
        <w:rPr>
          <w:rFonts w:ascii="Tahoma" w:eastAsia="Tahoma" w:hAnsi="Tahoma" w:cs="Tahoma"/>
        </w:rPr>
        <w:t>t</w:t>
      </w:r>
      <w:r w:rsidRPr="00BF6526">
        <w:rPr>
          <w:rFonts w:ascii="Tahoma" w:eastAsia="Tahoma" w:hAnsi="Tahoma" w:cs="Tahoma"/>
          <w:spacing w:val="-1"/>
        </w:rPr>
        <w:t>yc</w:t>
      </w:r>
      <w:r w:rsidRPr="00BF6526">
        <w:rPr>
          <w:rFonts w:ascii="Tahoma" w:eastAsia="Tahoma" w:hAnsi="Tahoma" w:cs="Tahoma"/>
        </w:rPr>
        <w:t>zn</w:t>
      </w:r>
      <w:r w:rsidRPr="00BF6526">
        <w:rPr>
          <w:rFonts w:ascii="Tahoma" w:eastAsia="Tahoma" w:hAnsi="Tahoma" w:cs="Tahoma"/>
          <w:spacing w:val="-1"/>
        </w:rPr>
        <w:t>y</w:t>
      </w:r>
      <w:r w:rsidRPr="00BF6526">
        <w:rPr>
          <w:rFonts w:ascii="Tahoma" w:eastAsia="Tahoma" w:hAnsi="Tahoma" w:cs="Tahoma"/>
        </w:rPr>
        <w:t>m</w:t>
      </w:r>
      <w:r w:rsidRPr="00BF6526">
        <w:rPr>
          <w:rFonts w:ascii="Tahoma" w:eastAsia="Tahoma" w:hAnsi="Tahoma" w:cs="Tahoma"/>
          <w:spacing w:val="4"/>
        </w:rPr>
        <w:t>i</w:t>
      </w:r>
      <w:r w:rsidRPr="00BF6526">
        <w:rPr>
          <w:rFonts w:ascii="Tahoma" w:eastAsia="Tahoma" w:hAnsi="Tahoma" w:cs="Tahoma"/>
        </w:rPr>
        <w:t>.</w:t>
      </w:r>
    </w:p>
    <w:p w14:paraId="734163D4" w14:textId="77777777" w:rsidR="00463725" w:rsidRDefault="00463725" w:rsidP="003A7D54">
      <w:pPr>
        <w:spacing w:line="276" w:lineRule="auto"/>
        <w:ind w:left="426" w:right="14" w:hanging="426"/>
        <w:jc w:val="center"/>
        <w:rPr>
          <w:rFonts w:ascii="Tahoma" w:eastAsia="Tahoma" w:hAnsi="Tahoma" w:cs="Tahoma"/>
          <w:spacing w:val="-2"/>
        </w:rPr>
      </w:pPr>
    </w:p>
    <w:p w14:paraId="259E0B53" w14:textId="447B4336" w:rsidR="00942F4E" w:rsidRPr="001C3C76" w:rsidRDefault="00280ADA" w:rsidP="003A7D54">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2</w:t>
      </w:r>
      <w:r w:rsidRPr="001C3C76">
        <w:rPr>
          <w:rFonts w:ascii="Tahoma" w:eastAsia="Tahoma" w:hAnsi="Tahoma" w:cs="Tahoma"/>
          <w:w w:val="99"/>
        </w:rPr>
        <w:t>.</w:t>
      </w:r>
    </w:p>
    <w:p w14:paraId="3B2547F1" w14:textId="1D9B1788" w:rsidR="00F242FB" w:rsidRPr="00BF0E2B" w:rsidRDefault="00280ADA" w:rsidP="008C4C22">
      <w:pPr>
        <w:pStyle w:val="Akapitzlist"/>
        <w:numPr>
          <w:ilvl w:val="0"/>
          <w:numId w:val="47"/>
        </w:numPr>
        <w:tabs>
          <w:tab w:val="clear" w:pos="360"/>
          <w:tab w:val="num" w:pos="426"/>
        </w:tabs>
        <w:spacing w:line="276" w:lineRule="auto"/>
        <w:ind w:left="426" w:right="14" w:hanging="426"/>
        <w:rPr>
          <w:rFonts w:ascii="Tahoma" w:eastAsia="Tahoma" w:hAnsi="Tahoma" w:cs="Tahoma"/>
        </w:rPr>
      </w:pPr>
      <w:r w:rsidRPr="00BF0E2B">
        <w:rPr>
          <w:rFonts w:ascii="Tahoma" w:eastAsia="Tahoma" w:hAnsi="Tahoma" w:cs="Tahoma"/>
        </w:rPr>
        <w:t>B</w:t>
      </w:r>
      <w:r w:rsidRPr="00BF0E2B">
        <w:rPr>
          <w:rFonts w:ascii="Tahoma" w:eastAsia="Tahoma" w:hAnsi="Tahoma" w:cs="Tahoma"/>
          <w:spacing w:val="1"/>
        </w:rPr>
        <w:t>e</w:t>
      </w:r>
      <w:r w:rsidRPr="00BF0E2B">
        <w:rPr>
          <w:rFonts w:ascii="Tahoma" w:eastAsia="Tahoma" w:hAnsi="Tahoma" w:cs="Tahoma"/>
          <w:spacing w:val="-1"/>
        </w:rPr>
        <w:t>n</w:t>
      </w:r>
      <w:r w:rsidRPr="00BF0E2B">
        <w:rPr>
          <w:rFonts w:ascii="Tahoma" w:eastAsia="Tahoma" w:hAnsi="Tahoma" w:cs="Tahoma"/>
          <w:spacing w:val="1"/>
        </w:rPr>
        <w:t>e</w:t>
      </w:r>
      <w:r w:rsidRPr="00BF0E2B">
        <w:rPr>
          <w:rFonts w:ascii="Tahoma" w:eastAsia="Tahoma" w:hAnsi="Tahoma" w:cs="Tahoma"/>
          <w:spacing w:val="-1"/>
        </w:rPr>
        <w:t>f</w:t>
      </w:r>
      <w:r w:rsidRPr="00BF0E2B">
        <w:rPr>
          <w:rFonts w:ascii="Tahoma" w:eastAsia="Tahoma" w:hAnsi="Tahoma" w:cs="Tahoma"/>
          <w:spacing w:val="2"/>
        </w:rPr>
        <w:t>i</w:t>
      </w:r>
      <w:r w:rsidRPr="00BF0E2B">
        <w:rPr>
          <w:rFonts w:ascii="Tahoma" w:eastAsia="Tahoma" w:hAnsi="Tahoma" w:cs="Tahoma"/>
          <w:spacing w:val="-1"/>
        </w:rPr>
        <w:t>cj</w:t>
      </w:r>
      <w:r w:rsidRPr="00BF0E2B">
        <w:rPr>
          <w:rFonts w:ascii="Tahoma" w:eastAsia="Tahoma" w:hAnsi="Tahoma" w:cs="Tahoma"/>
          <w:spacing w:val="3"/>
        </w:rPr>
        <w:t>e</w:t>
      </w:r>
      <w:r w:rsidRPr="00BF0E2B">
        <w:rPr>
          <w:rFonts w:ascii="Tahoma" w:eastAsia="Tahoma" w:hAnsi="Tahoma" w:cs="Tahoma"/>
          <w:spacing w:val="-1"/>
        </w:rPr>
        <w:t>n</w:t>
      </w:r>
      <w:r w:rsidRPr="00BF0E2B">
        <w:rPr>
          <w:rFonts w:ascii="Tahoma" w:eastAsia="Tahoma" w:hAnsi="Tahoma" w:cs="Tahoma"/>
        </w:rPr>
        <w:t>t</w:t>
      </w:r>
      <w:r w:rsidRPr="00BF0E2B">
        <w:rPr>
          <w:rFonts w:ascii="Tahoma" w:eastAsia="Tahoma" w:hAnsi="Tahoma" w:cs="Tahoma"/>
          <w:spacing w:val="1"/>
        </w:rPr>
        <w:t xml:space="preserve"> </w:t>
      </w:r>
      <w:r w:rsidRPr="00BF0E2B">
        <w:rPr>
          <w:rFonts w:ascii="Tahoma" w:eastAsia="Tahoma" w:hAnsi="Tahoma" w:cs="Tahoma"/>
        </w:rPr>
        <w:t>zobo</w:t>
      </w:r>
      <w:r w:rsidRPr="00BF0E2B">
        <w:rPr>
          <w:rFonts w:ascii="Tahoma" w:eastAsia="Tahoma" w:hAnsi="Tahoma" w:cs="Tahoma"/>
          <w:spacing w:val="1"/>
        </w:rPr>
        <w:t>w</w:t>
      </w:r>
      <w:r w:rsidRPr="00BF0E2B">
        <w:rPr>
          <w:rFonts w:ascii="Tahoma" w:eastAsia="Tahoma" w:hAnsi="Tahoma" w:cs="Tahoma"/>
        </w:rPr>
        <w:t>i</w:t>
      </w:r>
      <w:r w:rsidRPr="00BF0E2B">
        <w:rPr>
          <w:rFonts w:ascii="Tahoma" w:eastAsia="Tahoma" w:hAnsi="Tahoma" w:cs="Tahoma"/>
          <w:spacing w:val="1"/>
        </w:rPr>
        <w:t>ą</w:t>
      </w:r>
      <w:r w:rsidRPr="00BF0E2B">
        <w:rPr>
          <w:rFonts w:ascii="Tahoma" w:eastAsia="Tahoma" w:hAnsi="Tahoma" w:cs="Tahoma"/>
        </w:rPr>
        <w:t>zu</w:t>
      </w:r>
      <w:r w:rsidRPr="00BF0E2B">
        <w:rPr>
          <w:rFonts w:ascii="Tahoma" w:eastAsia="Tahoma" w:hAnsi="Tahoma" w:cs="Tahoma"/>
          <w:spacing w:val="-1"/>
        </w:rPr>
        <w:t>j</w:t>
      </w:r>
      <w:r w:rsidRPr="00BF0E2B">
        <w:rPr>
          <w:rFonts w:ascii="Tahoma" w:eastAsia="Tahoma" w:hAnsi="Tahoma" w:cs="Tahoma"/>
        </w:rPr>
        <w:t>e</w:t>
      </w:r>
      <w:r w:rsidRPr="00BF0E2B">
        <w:rPr>
          <w:rFonts w:ascii="Tahoma" w:eastAsia="Tahoma" w:hAnsi="Tahoma" w:cs="Tahoma"/>
          <w:spacing w:val="1"/>
        </w:rPr>
        <w:t xml:space="preserve"> </w:t>
      </w:r>
      <w:r w:rsidRPr="00BF0E2B">
        <w:rPr>
          <w:rFonts w:ascii="Tahoma" w:eastAsia="Tahoma" w:hAnsi="Tahoma" w:cs="Tahoma"/>
        </w:rPr>
        <w:t>się</w:t>
      </w:r>
      <w:r w:rsidRPr="00BF0E2B">
        <w:rPr>
          <w:rFonts w:ascii="Tahoma" w:eastAsia="Tahoma" w:hAnsi="Tahoma" w:cs="Tahoma"/>
          <w:spacing w:val="8"/>
        </w:rPr>
        <w:t xml:space="preserve"> </w:t>
      </w:r>
      <w:r w:rsidRPr="00BF0E2B">
        <w:rPr>
          <w:rFonts w:ascii="Tahoma" w:eastAsia="Tahoma" w:hAnsi="Tahoma" w:cs="Tahoma"/>
        </w:rPr>
        <w:t>podd</w:t>
      </w:r>
      <w:r w:rsidRPr="00BF0E2B">
        <w:rPr>
          <w:rFonts w:ascii="Tahoma" w:eastAsia="Tahoma" w:hAnsi="Tahoma" w:cs="Tahoma"/>
          <w:spacing w:val="1"/>
        </w:rPr>
        <w:t>a</w:t>
      </w:r>
      <w:r w:rsidRPr="00BF0E2B">
        <w:rPr>
          <w:rFonts w:ascii="Tahoma" w:eastAsia="Tahoma" w:hAnsi="Tahoma" w:cs="Tahoma"/>
        </w:rPr>
        <w:t>ć</w:t>
      </w:r>
      <w:r w:rsidRPr="00BF0E2B">
        <w:rPr>
          <w:rFonts w:ascii="Tahoma" w:eastAsia="Tahoma" w:hAnsi="Tahoma" w:cs="Tahoma"/>
          <w:spacing w:val="5"/>
        </w:rPr>
        <w:t xml:space="preserve"> </w:t>
      </w:r>
      <w:r w:rsidRPr="00BF0E2B">
        <w:rPr>
          <w:rFonts w:ascii="Tahoma" w:eastAsia="Tahoma" w:hAnsi="Tahoma" w:cs="Tahoma"/>
          <w:spacing w:val="-3"/>
        </w:rPr>
        <w:t>k</w:t>
      </w:r>
      <w:r w:rsidRPr="00BF0E2B">
        <w:rPr>
          <w:rFonts w:ascii="Tahoma" w:eastAsia="Tahoma" w:hAnsi="Tahoma" w:cs="Tahoma"/>
        </w:rPr>
        <w:t>o</w:t>
      </w:r>
      <w:r w:rsidRPr="00BF0E2B">
        <w:rPr>
          <w:rFonts w:ascii="Tahoma" w:eastAsia="Tahoma" w:hAnsi="Tahoma" w:cs="Tahoma"/>
          <w:spacing w:val="-1"/>
        </w:rPr>
        <w:t>n</w:t>
      </w:r>
      <w:r w:rsidRPr="00BF0E2B">
        <w:rPr>
          <w:rFonts w:ascii="Tahoma" w:eastAsia="Tahoma" w:hAnsi="Tahoma" w:cs="Tahoma"/>
        </w:rPr>
        <w:t>troli</w:t>
      </w:r>
      <w:r w:rsidRPr="00BF0E2B">
        <w:rPr>
          <w:rFonts w:ascii="Tahoma" w:eastAsia="Tahoma" w:hAnsi="Tahoma" w:cs="Tahoma"/>
          <w:spacing w:val="3"/>
        </w:rPr>
        <w:t xml:space="preserve"> </w:t>
      </w:r>
      <w:r w:rsidRPr="00BF0E2B">
        <w:rPr>
          <w:rFonts w:ascii="Tahoma" w:eastAsia="Tahoma" w:hAnsi="Tahoma" w:cs="Tahoma"/>
          <w:spacing w:val="2"/>
        </w:rPr>
        <w:t>d</w:t>
      </w:r>
      <w:r w:rsidRPr="00BF0E2B">
        <w:rPr>
          <w:rFonts w:ascii="Tahoma" w:eastAsia="Tahoma" w:hAnsi="Tahoma" w:cs="Tahoma"/>
        </w:rPr>
        <w:t>o</w:t>
      </w:r>
      <w:r w:rsidRPr="00BF0E2B">
        <w:rPr>
          <w:rFonts w:ascii="Tahoma" w:eastAsia="Tahoma" w:hAnsi="Tahoma" w:cs="Tahoma"/>
          <w:spacing w:val="-1"/>
        </w:rPr>
        <w:t>k</w:t>
      </w:r>
      <w:r w:rsidRPr="00BF0E2B">
        <w:rPr>
          <w:rFonts w:ascii="Tahoma" w:eastAsia="Tahoma" w:hAnsi="Tahoma" w:cs="Tahoma"/>
        </w:rPr>
        <w:t>o</w:t>
      </w:r>
      <w:r w:rsidRPr="00BF0E2B">
        <w:rPr>
          <w:rFonts w:ascii="Tahoma" w:eastAsia="Tahoma" w:hAnsi="Tahoma" w:cs="Tahoma"/>
          <w:spacing w:val="-1"/>
        </w:rPr>
        <w:t>nyw</w:t>
      </w:r>
      <w:r w:rsidRPr="00BF0E2B">
        <w:rPr>
          <w:rFonts w:ascii="Tahoma" w:eastAsia="Tahoma" w:hAnsi="Tahoma" w:cs="Tahoma"/>
          <w:spacing w:val="3"/>
        </w:rPr>
        <w:t>a</w:t>
      </w:r>
      <w:r w:rsidRPr="00BF0E2B">
        <w:rPr>
          <w:rFonts w:ascii="Tahoma" w:eastAsia="Tahoma" w:hAnsi="Tahoma" w:cs="Tahoma"/>
          <w:spacing w:val="-1"/>
        </w:rPr>
        <w:t>n</w:t>
      </w:r>
      <w:r w:rsidRPr="00BF0E2B">
        <w:rPr>
          <w:rFonts w:ascii="Tahoma" w:eastAsia="Tahoma" w:hAnsi="Tahoma" w:cs="Tahoma"/>
          <w:spacing w:val="1"/>
        </w:rPr>
        <w:t>e</w:t>
      </w:r>
      <w:r w:rsidRPr="00BF0E2B">
        <w:rPr>
          <w:rFonts w:ascii="Tahoma" w:eastAsia="Tahoma" w:hAnsi="Tahoma" w:cs="Tahoma"/>
        </w:rPr>
        <w:t>j</w:t>
      </w:r>
      <w:r w:rsidRPr="00BF0E2B">
        <w:rPr>
          <w:rFonts w:ascii="Tahoma" w:eastAsia="Tahoma" w:hAnsi="Tahoma" w:cs="Tahoma"/>
          <w:spacing w:val="-4"/>
        </w:rPr>
        <w:t xml:space="preserve"> </w:t>
      </w:r>
      <w:r w:rsidRPr="00BF0E2B">
        <w:rPr>
          <w:rFonts w:ascii="Tahoma" w:eastAsia="Tahoma" w:hAnsi="Tahoma" w:cs="Tahoma"/>
        </w:rPr>
        <w:t>pr</w:t>
      </w:r>
      <w:r w:rsidRPr="00BF0E2B">
        <w:rPr>
          <w:rFonts w:ascii="Tahoma" w:eastAsia="Tahoma" w:hAnsi="Tahoma" w:cs="Tahoma"/>
          <w:spacing w:val="1"/>
        </w:rPr>
        <w:t>ze</w:t>
      </w:r>
      <w:r w:rsidRPr="00BF0E2B">
        <w:rPr>
          <w:rFonts w:ascii="Tahoma" w:eastAsia="Tahoma" w:hAnsi="Tahoma" w:cs="Tahoma"/>
        </w:rPr>
        <w:t>z</w:t>
      </w:r>
      <w:r w:rsidRPr="00BF0E2B">
        <w:rPr>
          <w:rFonts w:ascii="Tahoma" w:eastAsia="Tahoma" w:hAnsi="Tahoma" w:cs="Tahoma"/>
          <w:spacing w:val="5"/>
        </w:rPr>
        <w:t xml:space="preserve"> </w:t>
      </w:r>
      <w:r w:rsidRPr="00BF0E2B">
        <w:rPr>
          <w:rFonts w:ascii="Tahoma" w:eastAsia="Tahoma" w:hAnsi="Tahoma" w:cs="Tahoma"/>
        </w:rPr>
        <w:t>IZ</w:t>
      </w:r>
      <w:r w:rsidRPr="00BF0E2B">
        <w:rPr>
          <w:rFonts w:ascii="Tahoma" w:eastAsia="Tahoma" w:hAnsi="Tahoma" w:cs="Tahoma"/>
          <w:spacing w:val="9"/>
        </w:rPr>
        <w:t xml:space="preserve"> </w:t>
      </w:r>
      <w:r w:rsidRPr="00BF0E2B">
        <w:rPr>
          <w:rFonts w:ascii="Tahoma" w:eastAsia="Tahoma" w:hAnsi="Tahoma" w:cs="Tahoma"/>
        </w:rPr>
        <w:t>o</w:t>
      </w:r>
      <w:r w:rsidRPr="00BF0E2B">
        <w:rPr>
          <w:rFonts w:ascii="Tahoma" w:eastAsia="Tahoma" w:hAnsi="Tahoma" w:cs="Tahoma"/>
          <w:spacing w:val="-2"/>
        </w:rPr>
        <w:t>r</w:t>
      </w:r>
      <w:r w:rsidRPr="00BF0E2B">
        <w:rPr>
          <w:rFonts w:ascii="Tahoma" w:eastAsia="Tahoma" w:hAnsi="Tahoma" w:cs="Tahoma"/>
          <w:spacing w:val="1"/>
        </w:rPr>
        <w:t>a</w:t>
      </w:r>
      <w:r w:rsidRPr="00BF0E2B">
        <w:rPr>
          <w:rFonts w:ascii="Tahoma" w:eastAsia="Tahoma" w:hAnsi="Tahoma" w:cs="Tahoma"/>
        </w:rPr>
        <w:t>z</w:t>
      </w:r>
      <w:r w:rsidRPr="00BF0E2B">
        <w:rPr>
          <w:rFonts w:ascii="Tahoma" w:eastAsia="Tahoma" w:hAnsi="Tahoma" w:cs="Tahoma"/>
          <w:spacing w:val="6"/>
        </w:rPr>
        <w:t xml:space="preserve"> </w:t>
      </w:r>
      <w:r w:rsidRPr="00BF0E2B">
        <w:rPr>
          <w:rFonts w:ascii="Tahoma" w:eastAsia="Tahoma" w:hAnsi="Tahoma" w:cs="Tahoma"/>
        </w:rPr>
        <w:t>i</w:t>
      </w:r>
      <w:r w:rsidRPr="00BF0E2B">
        <w:rPr>
          <w:rFonts w:ascii="Tahoma" w:eastAsia="Tahoma" w:hAnsi="Tahoma" w:cs="Tahoma"/>
          <w:spacing w:val="-1"/>
        </w:rPr>
        <w:t>nn</w:t>
      </w:r>
      <w:r w:rsidRPr="00BF0E2B">
        <w:rPr>
          <w:rFonts w:ascii="Tahoma" w:eastAsia="Tahoma" w:hAnsi="Tahoma" w:cs="Tahoma"/>
        </w:rPr>
        <w:t>e</w:t>
      </w:r>
      <w:r w:rsidRPr="00BF0E2B">
        <w:rPr>
          <w:rFonts w:ascii="Tahoma" w:eastAsia="Tahoma" w:hAnsi="Tahoma" w:cs="Tahoma"/>
          <w:spacing w:val="8"/>
        </w:rPr>
        <w:t xml:space="preserve"> </w:t>
      </w:r>
      <w:r w:rsidRPr="00BF0E2B">
        <w:rPr>
          <w:rFonts w:ascii="Tahoma" w:eastAsia="Tahoma" w:hAnsi="Tahoma" w:cs="Tahoma"/>
        </w:rPr>
        <w:t>uprawnione</w:t>
      </w:r>
      <w:r w:rsidR="008C4C22">
        <w:rPr>
          <w:rFonts w:ascii="Tahoma" w:eastAsia="Tahoma" w:hAnsi="Tahoma" w:cs="Tahoma"/>
        </w:rPr>
        <w:t xml:space="preserve"> </w:t>
      </w:r>
      <w:r w:rsidRPr="00BF0E2B">
        <w:rPr>
          <w:rFonts w:ascii="Tahoma" w:eastAsia="Tahoma" w:hAnsi="Tahoma" w:cs="Tahoma"/>
        </w:rPr>
        <w:t>podmioty</w:t>
      </w:r>
      <w:r w:rsidR="004404D1">
        <w:rPr>
          <w:rFonts w:ascii="Tahoma" w:eastAsia="Tahoma" w:hAnsi="Tahoma" w:cs="Tahoma"/>
        </w:rPr>
        <w:t>, w tym również przez PFRON</w:t>
      </w:r>
      <w:r w:rsidR="008C4C22">
        <w:rPr>
          <w:rFonts w:ascii="Tahoma" w:eastAsia="Tahoma" w:hAnsi="Tahoma" w:cs="Tahoma"/>
        </w:rPr>
        <w:t xml:space="preserve"> </w:t>
      </w:r>
      <w:r w:rsidRPr="00BF0E2B">
        <w:rPr>
          <w:rFonts w:ascii="Tahoma" w:eastAsia="Tahoma" w:hAnsi="Tahoma" w:cs="Tahoma"/>
        </w:rPr>
        <w:t>w z</w:t>
      </w:r>
      <w:r w:rsidRPr="00BF0E2B">
        <w:rPr>
          <w:rFonts w:ascii="Tahoma" w:eastAsia="Tahoma" w:hAnsi="Tahoma" w:cs="Tahoma"/>
          <w:spacing w:val="1"/>
        </w:rPr>
        <w:t>a</w:t>
      </w:r>
      <w:r w:rsidRPr="00BF0E2B">
        <w:rPr>
          <w:rFonts w:ascii="Tahoma" w:eastAsia="Tahoma" w:hAnsi="Tahoma" w:cs="Tahoma"/>
          <w:spacing w:val="-1"/>
        </w:rPr>
        <w:t>k</w:t>
      </w:r>
      <w:r w:rsidRPr="00BF0E2B">
        <w:rPr>
          <w:rFonts w:ascii="Tahoma" w:eastAsia="Tahoma" w:hAnsi="Tahoma" w:cs="Tahoma"/>
        </w:rPr>
        <w:t>r</w:t>
      </w:r>
      <w:r w:rsidRPr="00BF0E2B">
        <w:rPr>
          <w:rFonts w:ascii="Tahoma" w:eastAsia="Tahoma" w:hAnsi="Tahoma" w:cs="Tahoma"/>
          <w:spacing w:val="1"/>
        </w:rPr>
        <w:t>e</w:t>
      </w:r>
      <w:r w:rsidRPr="00BF0E2B">
        <w:rPr>
          <w:rFonts w:ascii="Tahoma" w:eastAsia="Tahoma" w:hAnsi="Tahoma" w:cs="Tahoma"/>
        </w:rPr>
        <w:t>sie</w:t>
      </w:r>
      <w:r w:rsidRPr="00BF0E2B">
        <w:rPr>
          <w:rFonts w:ascii="Tahoma" w:eastAsia="Tahoma" w:hAnsi="Tahoma" w:cs="Tahoma"/>
          <w:spacing w:val="-7"/>
        </w:rPr>
        <w:t xml:space="preserve"> </w:t>
      </w:r>
      <w:r w:rsidRPr="00BF0E2B">
        <w:rPr>
          <w:rFonts w:ascii="Tahoma" w:eastAsia="Tahoma" w:hAnsi="Tahoma" w:cs="Tahoma"/>
        </w:rPr>
        <w:t>p</w:t>
      </w:r>
      <w:r w:rsidRPr="00BF0E2B">
        <w:rPr>
          <w:rFonts w:ascii="Tahoma" w:eastAsia="Tahoma" w:hAnsi="Tahoma" w:cs="Tahoma"/>
          <w:spacing w:val="-2"/>
        </w:rPr>
        <w:t>r</w:t>
      </w:r>
      <w:r w:rsidRPr="00BF0E2B">
        <w:rPr>
          <w:rFonts w:ascii="Tahoma" w:eastAsia="Tahoma" w:hAnsi="Tahoma" w:cs="Tahoma"/>
          <w:spacing w:val="1"/>
        </w:rPr>
        <w:t>aw</w:t>
      </w:r>
      <w:r w:rsidRPr="00BF0E2B">
        <w:rPr>
          <w:rFonts w:ascii="Tahoma" w:eastAsia="Tahoma" w:hAnsi="Tahoma" w:cs="Tahoma"/>
        </w:rPr>
        <w:t>id</w:t>
      </w:r>
      <w:r w:rsidRPr="00BF0E2B">
        <w:rPr>
          <w:rFonts w:ascii="Tahoma" w:eastAsia="Tahoma" w:hAnsi="Tahoma" w:cs="Tahoma"/>
          <w:spacing w:val="1"/>
        </w:rPr>
        <w:t>ł</w:t>
      </w:r>
      <w:r w:rsidRPr="00BF0E2B">
        <w:rPr>
          <w:rFonts w:ascii="Tahoma" w:eastAsia="Tahoma" w:hAnsi="Tahoma" w:cs="Tahoma"/>
        </w:rPr>
        <w:t>o</w:t>
      </w:r>
      <w:r w:rsidRPr="00BF0E2B">
        <w:rPr>
          <w:rFonts w:ascii="Tahoma" w:eastAsia="Tahoma" w:hAnsi="Tahoma" w:cs="Tahoma"/>
          <w:spacing w:val="1"/>
        </w:rPr>
        <w:t>w</w:t>
      </w:r>
      <w:r w:rsidRPr="00BF0E2B">
        <w:rPr>
          <w:rFonts w:ascii="Tahoma" w:eastAsia="Tahoma" w:hAnsi="Tahoma" w:cs="Tahoma"/>
        </w:rPr>
        <w:t>oś</w:t>
      </w:r>
      <w:r w:rsidRPr="00BF0E2B">
        <w:rPr>
          <w:rFonts w:ascii="Tahoma" w:eastAsia="Tahoma" w:hAnsi="Tahoma" w:cs="Tahoma"/>
          <w:spacing w:val="-1"/>
        </w:rPr>
        <w:t>c</w:t>
      </w:r>
      <w:r w:rsidRPr="00BF0E2B">
        <w:rPr>
          <w:rFonts w:ascii="Tahoma" w:eastAsia="Tahoma" w:hAnsi="Tahoma" w:cs="Tahoma"/>
        </w:rPr>
        <w:t>i</w:t>
      </w:r>
      <w:r w:rsidRPr="00BF0E2B">
        <w:rPr>
          <w:rFonts w:ascii="Tahoma" w:eastAsia="Tahoma" w:hAnsi="Tahoma" w:cs="Tahoma"/>
          <w:spacing w:val="-12"/>
        </w:rPr>
        <w:t xml:space="preserve"> </w:t>
      </w:r>
      <w:r w:rsidRPr="00BF0E2B">
        <w:rPr>
          <w:rFonts w:ascii="Tahoma" w:eastAsia="Tahoma" w:hAnsi="Tahoma" w:cs="Tahoma"/>
          <w:spacing w:val="-2"/>
        </w:rPr>
        <w:t>r</w:t>
      </w:r>
      <w:r w:rsidRPr="00BF0E2B">
        <w:rPr>
          <w:rFonts w:ascii="Tahoma" w:eastAsia="Tahoma" w:hAnsi="Tahoma" w:cs="Tahoma"/>
          <w:spacing w:val="1"/>
        </w:rPr>
        <w:t>ea</w:t>
      </w:r>
      <w:r w:rsidRPr="00BF0E2B">
        <w:rPr>
          <w:rFonts w:ascii="Tahoma" w:eastAsia="Tahoma" w:hAnsi="Tahoma" w:cs="Tahoma"/>
        </w:rPr>
        <w:t>liz</w:t>
      </w:r>
      <w:r w:rsidRPr="00BF0E2B">
        <w:rPr>
          <w:rFonts w:ascii="Tahoma" w:eastAsia="Tahoma" w:hAnsi="Tahoma" w:cs="Tahoma"/>
          <w:spacing w:val="1"/>
        </w:rPr>
        <w:t>a</w:t>
      </w:r>
      <w:r w:rsidRPr="00BF0E2B">
        <w:rPr>
          <w:rFonts w:ascii="Tahoma" w:eastAsia="Tahoma" w:hAnsi="Tahoma" w:cs="Tahoma"/>
          <w:spacing w:val="-1"/>
        </w:rPr>
        <w:t>cj</w:t>
      </w:r>
      <w:r w:rsidRPr="00BF0E2B">
        <w:rPr>
          <w:rFonts w:ascii="Tahoma" w:eastAsia="Tahoma" w:hAnsi="Tahoma" w:cs="Tahoma"/>
        </w:rPr>
        <w:t>i</w:t>
      </w:r>
      <w:r w:rsidRPr="00BF0E2B">
        <w:rPr>
          <w:rFonts w:ascii="Tahoma" w:eastAsia="Tahoma" w:hAnsi="Tahoma" w:cs="Tahoma"/>
          <w:spacing w:val="-7"/>
        </w:rPr>
        <w:t xml:space="preserve"> </w:t>
      </w:r>
      <w:r w:rsidRPr="00BF0E2B">
        <w:rPr>
          <w:rFonts w:ascii="Tahoma" w:eastAsia="Tahoma" w:hAnsi="Tahoma" w:cs="Tahoma"/>
          <w:spacing w:val="2"/>
        </w:rPr>
        <w:t>p</w:t>
      </w:r>
      <w:r w:rsidRPr="00BF0E2B">
        <w:rPr>
          <w:rFonts w:ascii="Tahoma" w:eastAsia="Tahoma" w:hAnsi="Tahoma" w:cs="Tahoma"/>
        </w:rPr>
        <w:t>ro</w:t>
      </w:r>
      <w:r w:rsidRPr="00BF0E2B">
        <w:rPr>
          <w:rFonts w:ascii="Tahoma" w:eastAsia="Tahoma" w:hAnsi="Tahoma" w:cs="Tahoma"/>
          <w:spacing w:val="-1"/>
        </w:rPr>
        <w:t>j</w:t>
      </w:r>
      <w:r w:rsidRPr="00BF0E2B">
        <w:rPr>
          <w:rFonts w:ascii="Tahoma" w:eastAsia="Tahoma" w:hAnsi="Tahoma" w:cs="Tahoma"/>
          <w:spacing w:val="1"/>
        </w:rPr>
        <w:t>e</w:t>
      </w:r>
      <w:r w:rsidRPr="00BF0E2B">
        <w:rPr>
          <w:rFonts w:ascii="Tahoma" w:eastAsia="Tahoma" w:hAnsi="Tahoma" w:cs="Tahoma"/>
          <w:spacing w:val="-1"/>
        </w:rPr>
        <w:t>k</w:t>
      </w:r>
      <w:r w:rsidRPr="00BF0E2B">
        <w:rPr>
          <w:rFonts w:ascii="Tahoma" w:eastAsia="Tahoma" w:hAnsi="Tahoma" w:cs="Tahoma"/>
          <w:spacing w:val="3"/>
        </w:rPr>
        <w:t>t</w:t>
      </w:r>
      <w:r w:rsidRPr="00BF0E2B">
        <w:rPr>
          <w:rFonts w:ascii="Tahoma" w:eastAsia="Tahoma" w:hAnsi="Tahoma" w:cs="Tahoma"/>
          <w:spacing w:val="-1"/>
        </w:rPr>
        <w:t>u</w:t>
      </w:r>
      <w:r w:rsidRPr="00BF0E2B">
        <w:rPr>
          <w:rFonts w:ascii="Tahoma" w:eastAsia="Tahoma" w:hAnsi="Tahoma" w:cs="Tahoma"/>
        </w:rPr>
        <w:t>.</w:t>
      </w:r>
    </w:p>
    <w:p w14:paraId="2045CBC2" w14:textId="77777777" w:rsidR="00942F4E" w:rsidRPr="00C35D54" w:rsidRDefault="00280ADA" w:rsidP="00E43CDE">
      <w:pPr>
        <w:pStyle w:val="Akapitzlist"/>
        <w:numPr>
          <w:ilvl w:val="0"/>
          <w:numId w:val="47"/>
        </w:numPr>
        <w:tabs>
          <w:tab w:val="clear" w:pos="360"/>
          <w:tab w:val="num" w:pos="426"/>
        </w:tabs>
        <w:spacing w:line="276" w:lineRule="auto"/>
        <w:ind w:left="426" w:right="14" w:hanging="426"/>
        <w:jc w:val="both"/>
        <w:rPr>
          <w:rFonts w:ascii="Tahoma" w:eastAsia="Tahoma" w:hAnsi="Tahoma" w:cs="Tahoma"/>
          <w:sz w:val="13"/>
          <w:szCs w:val="13"/>
        </w:rPr>
      </w:pPr>
      <w:r w:rsidRPr="00BF6526">
        <w:rPr>
          <w:rFonts w:ascii="Tahoma" w:eastAsia="Tahoma" w:hAnsi="Tahoma" w:cs="Tahoma"/>
        </w:rPr>
        <w:t>B</w:t>
      </w:r>
      <w:r w:rsidRPr="00BF6526">
        <w:rPr>
          <w:rFonts w:ascii="Tahoma" w:eastAsia="Tahoma" w:hAnsi="Tahoma" w:cs="Tahoma"/>
          <w:spacing w:val="1"/>
        </w:rPr>
        <w:t>e</w:t>
      </w:r>
      <w:r w:rsidRPr="00BF6526">
        <w:rPr>
          <w:rFonts w:ascii="Tahoma" w:eastAsia="Tahoma" w:hAnsi="Tahoma" w:cs="Tahoma"/>
          <w:spacing w:val="-1"/>
        </w:rPr>
        <w:t>n</w:t>
      </w:r>
      <w:r w:rsidRPr="00BF6526">
        <w:rPr>
          <w:rFonts w:ascii="Tahoma" w:eastAsia="Tahoma" w:hAnsi="Tahoma" w:cs="Tahoma"/>
          <w:spacing w:val="1"/>
        </w:rPr>
        <w:t>e</w:t>
      </w:r>
      <w:r w:rsidRPr="00BF6526">
        <w:rPr>
          <w:rFonts w:ascii="Tahoma" w:eastAsia="Tahoma" w:hAnsi="Tahoma" w:cs="Tahoma"/>
          <w:spacing w:val="-1"/>
        </w:rPr>
        <w:t>f</w:t>
      </w:r>
      <w:r w:rsidRPr="00BF6526">
        <w:rPr>
          <w:rFonts w:ascii="Tahoma" w:eastAsia="Tahoma" w:hAnsi="Tahoma" w:cs="Tahoma"/>
          <w:spacing w:val="2"/>
        </w:rPr>
        <w:t>i</w:t>
      </w:r>
      <w:r w:rsidRPr="00BF6526">
        <w:rPr>
          <w:rFonts w:ascii="Tahoma" w:eastAsia="Tahoma" w:hAnsi="Tahoma" w:cs="Tahoma"/>
          <w:spacing w:val="-1"/>
        </w:rPr>
        <w:t>cj</w:t>
      </w:r>
      <w:r w:rsidRPr="00BF6526">
        <w:rPr>
          <w:rFonts w:ascii="Tahoma" w:eastAsia="Tahoma" w:hAnsi="Tahoma" w:cs="Tahoma"/>
          <w:spacing w:val="3"/>
        </w:rPr>
        <w:t>e</w:t>
      </w:r>
      <w:r w:rsidRPr="00BF6526">
        <w:rPr>
          <w:rFonts w:ascii="Tahoma" w:eastAsia="Tahoma" w:hAnsi="Tahoma" w:cs="Tahoma"/>
          <w:spacing w:val="-1"/>
        </w:rPr>
        <w:t>n</w:t>
      </w:r>
      <w:r w:rsidRPr="00BF6526">
        <w:rPr>
          <w:rFonts w:ascii="Tahoma" w:eastAsia="Tahoma" w:hAnsi="Tahoma" w:cs="Tahoma"/>
        </w:rPr>
        <w:t>t</w:t>
      </w:r>
      <w:r w:rsidRPr="00BF6526">
        <w:rPr>
          <w:rFonts w:ascii="Tahoma" w:eastAsia="Tahoma" w:hAnsi="Tahoma" w:cs="Tahoma"/>
          <w:spacing w:val="-4"/>
        </w:rPr>
        <w:t xml:space="preserve"> </w:t>
      </w:r>
      <w:r w:rsidRPr="00BF6526">
        <w:rPr>
          <w:rFonts w:ascii="Tahoma" w:eastAsia="Tahoma" w:hAnsi="Tahoma" w:cs="Tahoma"/>
        </w:rPr>
        <w:t>po</w:t>
      </w:r>
      <w:r w:rsidRPr="00BF6526">
        <w:rPr>
          <w:rFonts w:ascii="Tahoma" w:eastAsia="Tahoma" w:hAnsi="Tahoma" w:cs="Tahoma"/>
          <w:spacing w:val="-1"/>
        </w:rPr>
        <w:t>n</w:t>
      </w:r>
      <w:r w:rsidRPr="00BF6526">
        <w:rPr>
          <w:rFonts w:ascii="Tahoma" w:eastAsia="Tahoma" w:hAnsi="Tahoma" w:cs="Tahoma"/>
        </w:rPr>
        <w:t>osi</w:t>
      </w:r>
      <w:r w:rsidRPr="00BF6526">
        <w:rPr>
          <w:rFonts w:ascii="Tahoma" w:eastAsia="Tahoma" w:hAnsi="Tahoma" w:cs="Tahoma"/>
          <w:spacing w:val="-2"/>
        </w:rPr>
        <w:t xml:space="preserve"> </w:t>
      </w:r>
      <w:r w:rsidRPr="00BF6526">
        <w:rPr>
          <w:rFonts w:ascii="Tahoma" w:eastAsia="Tahoma" w:hAnsi="Tahoma" w:cs="Tahoma"/>
        </w:rPr>
        <w:t>od</w:t>
      </w:r>
      <w:r w:rsidRPr="00BF6526">
        <w:rPr>
          <w:rFonts w:ascii="Tahoma" w:eastAsia="Tahoma" w:hAnsi="Tahoma" w:cs="Tahoma"/>
          <w:spacing w:val="3"/>
        </w:rPr>
        <w:t>p</w:t>
      </w:r>
      <w:r w:rsidRPr="00BF6526">
        <w:rPr>
          <w:rFonts w:ascii="Tahoma" w:eastAsia="Tahoma" w:hAnsi="Tahoma" w:cs="Tahoma"/>
        </w:rPr>
        <w:t>o</w:t>
      </w:r>
      <w:r w:rsidRPr="00BF6526">
        <w:rPr>
          <w:rFonts w:ascii="Tahoma" w:eastAsia="Tahoma" w:hAnsi="Tahoma" w:cs="Tahoma"/>
          <w:spacing w:val="1"/>
        </w:rPr>
        <w:t>w</w:t>
      </w:r>
      <w:r w:rsidRPr="00BF6526">
        <w:rPr>
          <w:rFonts w:ascii="Tahoma" w:eastAsia="Tahoma" w:hAnsi="Tahoma" w:cs="Tahoma"/>
        </w:rPr>
        <w:t>i</w:t>
      </w:r>
      <w:r w:rsidRPr="00BF6526">
        <w:rPr>
          <w:rFonts w:ascii="Tahoma" w:eastAsia="Tahoma" w:hAnsi="Tahoma" w:cs="Tahoma"/>
          <w:spacing w:val="1"/>
        </w:rPr>
        <w:t>e</w:t>
      </w:r>
      <w:r w:rsidRPr="00BF6526">
        <w:rPr>
          <w:rFonts w:ascii="Tahoma" w:eastAsia="Tahoma" w:hAnsi="Tahoma" w:cs="Tahoma"/>
        </w:rPr>
        <w:t>dzi</w:t>
      </w:r>
      <w:r w:rsidRPr="00BF6526">
        <w:rPr>
          <w:rFonts w:ascii="Tahoma" w:eastAsia="Tahoma" w:hAnsi="Tahoma" w:cs="Tahoma"/>
          <w:spacing w:val="1"/>
        </w:rPr>
        <w:t>a</w:t>
      </w:r>
      <w:r w:rsidRPr="00BF6526">
        <w:rPr>
          <w:rFonts w:ascii="Tahoma" w:eastAsia="Tahoma" w:hAnsi="Tahoma" w:cs="Tahoma"/>
        </w:rPr>
        <w:t>l</w:t>
      </w:r>
      <w:r w:rsidRPr="00BF6526">
        <w:rPr>
          <w:rFonts w:ascii="Tahoma" w:eastAsia="Tahoma" w:hAnsi="Tahoma" w:cs="Tahoma"/>
          <w:spacing w:val="-1"/>
        </w:rPr>
        <w:t>n</w:t>
      </w:r>
      <w:r w:rsidRPr="00BF6526">
        <w:rPr>
          <w:rFonts w:ascii="Tahoma" w:eastAsia="Tahoma" w:hAnsi="Tahoma" w:cs="Tahoma"/>
        </w:rPr>
        <w:t>ość</w:t>
      </w:r>
      <w:r w:rsidRPr="00BF6526">
        <w:rPr>
          <w:rFonts w:ascii="Tahoma" w:eastAsia="Tahoma" w:hAnsi="Tahoma" w:cs="Tahoma"/>
          <w:spacing w:val="-11"/>
        </w:rPr>
        <w:t xml:space="preserve"> </w:t>
      </w:r>
      <w:r w:rsidRPr="00BF6526">
        <w:rPr>
          <w:rFonts w:ascii="Tahoma" w:eastAsia="Tahoma" w:hAnsi="Tahoma" w:cs="Tahoma"/>
        </w:rPr>
        <w:t>za</w:t>
      </w:r>
      <w:r w:rsidRPr="00BF6526">
        <w:rPr>
          <w:rFonts w:ascii="Tahoma" w:eastAsia="Tahoma" w:hAnsi="Tahoma" w:cs="Tahoma"/>
          <w:spacing w:val="8"/>
        </w:rPr>
        <w:t xml:space="preserve"> </w:t>
      </w:r>
      <w:r w:rsidRPr="00BF6526">
        <w:rPr>
          <w:rFonts w:ascii="Tahoma" w:eastAsia="Tahoma" w:hAnsi="Tahoma" w:cs="Tahoma"/>
          <w:spacing w:val="-1"/>
        </w:rPr>
        <w:t>u</w:t>
      </w:r>
      <w:r w:rsidRPr="00BF6526">
        <w:rPr>
          <w:rFonts w:ascii="Tahoma" w:eastAsia="Tahoma" w:hAnsi="Tahoma" w:cs="Tahoma"/>
        </w:rPr>
        <w:t>dos</w:t>
      </w:r>
      <w:r w:rsidRPr="00BF6526">
        <w:rPr>
          <w:rFonts w:ascii="Tahoma" w:eastAsia="Tahoma" w:hAnsi="Tahoma" w:cs="Tahoma"/>
          <w:spacing w:val="1"/>
        </w:rPr>
        <w:t>tę</w:t>
      </w:r>
      <w:r w:rsidRPr="00BF6526">
        <w:rPr>
          <w:rFonts w:ascii="Tahoma" w:eastAsia="Tahoma" w:hAnsi="Tahoma" w:cs="Tahoma"/>
          <w:spacing w:val="2"/>
        </w:rPr>
        <w:t>p</w:t>
      </w:r>
      <w:r w:rsidRPr="00BF6526">
        <w:rPr>
          <w:rFonts w:ascii="Tahoma" w:eastAsia="Tahoma" w:hAnsi="Tahoma" w:cs="Tahoma"/>
          <w:spacing w:val="-1"/>
        </w:rPr>
        <w:t>n</w:t>
      </w:r>
      <w:r w:rsidRPr="00BF6526">
        <w:rPr>
          <w:rFonts w:ascii="Tahoma" w:eastAsia="Tahoma" w:hAnsi="Tahoma" w:cs="Tahoma"/>
        </w:rPr>
        <w:t>i</w:t>
      </w:r>
      <w:r w:rsidRPr="00BF6526">
        <w:rPr>
          <w:rFonts w:ascii="Tahoma" w:eastAsia="Tahoma" w:hAnsi="Tahoma" w:cs="Tahoma"/>
          <w:spacing w:val="1"/>
        </w:rPr>
        <w:t>e</w:t>
      </w:r>
      <w:r w:rsidRPr="00BF6526">
        <w:rPr>
          <w:rFonts w:ascii="Tahoma" w:eastAsia="Tahoma" w:hAnsi="Tahoma" w:cs="Tahoma"/>
          <w:spacing w:val="-1"/>
        </w:rPr>
        <w:t>n</w:t>
      </w:r>
      <w:r w:rsidRPr="00BF6526">
        <w:rPr>
          <w:rFonts w:ascii="Tahoma" w:eastAsia="Tahoma" w:hAnsi="Tahoma" w:cs="Tahoma"/>
        </w:rPr>
        <w:t>ie</w:t>
      </w:r>
      <w:r w:rsidRPr="00BF6526">
        <w:rPr>
          <w:rFonts w:ascii="Tahoma" w:eastAsia="Tahoma" w:hAnsi="Tahoma" w:cs="Tahoma"/>
          <w:spacing w:val="-4"/>
        </w:rPr>
        <w:t xml:space="preserve"> </w:t>
      </w:r>
      <w:r w:rsidRPr="00BF6526">
        <w:rPr>
          <w:rFonts w:ascii="Tahoma" w:eastAsia="Tahoma" w:hAnsi="Tahoma" w:cs="Tahoma"/>
        </w:rPr>
        <w:t>do</w:t>
      </w:r>
      <w:r w:rsidRPr="00BF6526">
        <w:rPr>
          <w:rFonts w:ascii="Tahoma" w:eastAsia="Tahoma" w:hAnsi="Tahoma" w:cs="Tahoma"/>
          <w:spacing w:val="-1"/>
        </w:rPr>
        <w:t>ku</w:t>
      </w:r>
      <w:r w:rsidRPr="00BF6526">
        <w:rPr>
          <w:rFonts w:ascii="Tahoma" w:eastAsia="Tahoma" w:hAnsi="Tahoma" w:cs="Tahoma"/>
          <w:spacing w:val="3"/>
        </w:rPr>
        <w:t>me</w:t>
      </w:r>
      <w:r w:rsidRPr="00BF6526">
        <w:rPr>
          <w:rFonts w:ascii="Tahoma" w:eastAsia="Tahoma" w:hAnsi="Tahoma" w:cs="Tahoma"/>
          <w:spacing w:val="-1"/>
        </w:rPr>
        <w:t>n</w:t>
      </w:r>
      <w:r w:rsidRPr="00BF6526">
        <w:rPr>
          <w:rFonts w:ascii="Tahoma" w:eastAsia="Tahoma" w:hAnsi="Tahoma" w:cs="Tahoma"/>
        </w:rPr>
        <w:t>t</w:t>
      </w:r>
      <w:r w:rsidRPr="00BF6526">
        <w:rPr>
          <w:rFonts w:ascii="Tahoma" w:eastAsia="Tahoma" w:hAnsi="Tahoma" w:cs="Tahoma"/>
          <w:spacing w:val="1"/>
        </w:rPr>
        <w:t>a</w:t>
      </w:r>
      <w:r w:rsidRPr="00BF6526">
        <w:rPr>
          <w:rFonts w:ascii="Tahoma" w:eastAsia="Tahoma" w:hAnsi="Tahoma" w:cs="Tahoma"/>
          <w:spacing w:val="-1"/>
        </w:rPr>
        <w:t>cj</w:t>
      </w:r>
      <w:r w:rsidRPr="00BF6526">
        <w:rPr>
          <w:rFonts w:ascii="Tahoma" w:eastAsia="Tahoma" w:hAnsi="Tahoma" w:cs="Tahoma"/>
        </w:rPr>
        <w:t>i</w:t>
      </w:r>
      <w:r w:rsidRPr="00BF6526">
        <w:rPr>
          <w:rFonts w:ascii="Tahoma" w:eastAsia="Tahoma" w:hAnsi="Tahoma" w:cs="Tahoma"/>
          <w:spacing w:val="-6"/>
        </w:rPr>
        <w:t xml:space="preserve"> </w:t>
      </w:r>
      <w:r w:rsidRPr="00BF6526">
        <w:rPr>
          <w:rFonts w:ascii="Tahoma" w:eastAsia="Tahoma" w:hAnsi="Tahoma" w:cs="Tahoma"/>
        </w:rPr>
        <w:t>z</w:t>
      </w:r>
      <w:r w:rsidRPr="00BF6526">
        <w:rPr>
          <w:rFonts w:ascii="Tahoma" w:eastAsia="Tahoma" w:hAnsi="Tahoma" w:cs="Tahoma"/>
          <w:spacing w:val="1"/>
        </w:rPr>
        <w:t>w</w:t>
      </w:r>
      <w:r w:rsidRPr="00BF6526">
        <w:rPr>
          <w:rFonts w:ascii="Tahoma" w:eastAsia="Tahoma" w:hAnsi="Tahoma" w:cs="Tahoma"/>
        </w:rPr>
        <w:t>i</w:t>
      </w:r>
      <w:r w:rsidRPr="00BF6526">
        <w:rPr>
          <w:rFonts w:ascii="Tahoma" w:eastAsia="Tahoma" w:hAnsi="Tahoma" w:cs="Tahoma"/>
          <w:spacing w:val="1"/>
        </w:rPr>
        <w:t>ą</w:t>
      </w:r>
      <w:r w:rsidRPr="00BF6526">
        <w:rPr>
          <w:rFonts w:ascii="Tahoma" w:eastAsia="Tahoma" w:hAnsi="Tahoma" w:cs="Tahoma"/>
        </w:rPr>
        <w:t>z</w:t>
      </w:r>
      <w:r w:rsidRPr="00BF6526">
        <w:rPr>
          <w:rFonts w:ascii="Tahoma" w:eastAsia="Tahoma" w:hAnsi="Tahoma" w:cs="Tahoma"/>
          <w:spacing w:val="1"/>
        </w:rPr>
        <w:t>a</w:t>
      </w:r>
      <w:r w:rsidRPr="00BF6526">
        <w:rPr>
          <w:rFonts w:ascii="Tahoma" w:eastAsia="Tahoma" w:hAnsi="Tahoma" w:cs="Tahoma"/>
          <w:spacing w:val="-1"/>
        </w:rPr>
        <w:t>n</w:t>
      </w:r>
      <w:r w:rsidRPr="00BF6526">
        <w:rPr>
          <w:rFonts w:ascii="Tahoma" w:eastAsia="Tahoma" w:hAnsi="Tahoma" w:cs="Tahoma"/>
          <w:spacing w:val="1"/>
        </w:rPr>
        <w:t>e</w:t>
      </w:r>
      <w:r w:rsidRPr="00BF6526">
        <w:rPr>
          <w:rFonts w:ascii="Tahoma" w:eastAsia="Tahoma" w:hAnsi="Tahoma" w:cs="Tahoma"/>
        </w:rPr>
        <w:t>j</w:t>
      </w:r>
      <w:r w:rsidRPr="00BF6526">
        <w:rPr>
          <w:rFonts w:ascii="Tahoma" w:eastAsia="Tahoma" w:hAnsi="Tahoma" w:cs="Tahoma"/>
          <w:spacing w:val="-5"/>
        </w:rPr>
        <w:t xml:space="preserve"> </w:t>
      </w:r>
      <w:r w:rsidRPr="00BF6526">
        <w:rPr>
          <w:rFonts w:ascii="Tahoma" w:eastAsia="Tahoma" w:hAnsi="Tahoma" w:cs="Tahoma"/>
        </w:rPr>
        <w:t>z</w:t>
      </w:r>
      <w:r w:rsidRPr="00BF6526">
        <w:rPr>
          <w:rFonts w:ascii="Tahoma" w:eastAsia="Tahoma" w:hAnsi="Tahoma" w:cs="Tahoma"/>
          <w:spacing w:val="4"/>
        </w:rPr>
        <w:t xml:space="preserve"> </w:t>
      </w:r>
      <w:r w:rsidRPr="00BF6526">
        <w:rPr>
          <w:rFonts w:ascii="Tahoma" w:eastAsia="Tahoma" w:hAnsi="Tahoma" w:cs="Tahoma"/>
        </w:rPr>
        <w:t>r</w:t>
      </w:r>
      <w:r w:rsidRPr="00BF6526">
        <w:rPr>
          <w:rFonts w:ascii="Tahoma" w:eastAsia="Tahoma" w:hAnsi="Tahoma" w:cs="Tahoma"/>
          <w:spacing w:val="1"/>
        </w:rPr>
        <w:t>ea</w:t>
      </w:r>
      <w:r w:rsidRPr="00BF6526">
        <w:rPr>
          <w:rFonts w:ascii="Tahoma" w:eastAsia="Tahoma" w:hAnsi="Tahoma" w:cs="Tahoma"/>
        </w:rPr>
        <w:t>liz</w:t>
      </w:r>
      <w:r w:rsidRPr="00BF6526">
        <w:rPr>
          <w:rFonts w:ascii="Tahoma" w:eastAsia="Tahoma" w:hAnsi="Tahoma" w:cs="Tahoma"/>
          <w:spacing w:val="1"/>
        </w:rPr>
        <w:t>a</w:t>
      </w:r>
      <w:r w:rsidRPr="00BF6526">
        <w:rPr>
          <w:rFonts w:ascii="Tahoma" w:eastAsia="Tahoma" w:hAnsi="Tahoma" w:cs="Tahoma"/>
          <w:spacing w:val="-1"/>
        </w:rPr>
        <w:t>cj</w:t>
      </w:r>
      <w:r w:rsidRPr="00BF6526">
        <w:rPr>
          <w:rFonts w:ascii="Tahoma" w:eastAsia="Tahoma" w:hAnsi="Tahoma" w:cs="Tahoma"/>
        </w:rPr>
        <w:t>ą</w:t>
      </w:r>
      <w:r w:rsidRPr="00BF6526">
        <w:rPr>
          <w:rFonts w:ascii="Tahoma" w:eastAsia="Tahoma" w:hAnsi="Tahoma" w:cs="Tahoma"/>
          <w:spacing w:val="-3"/>
        </w:rPr>
        <w:t xml:space="preserve"> </w:t>
      </w:r>
      <w:r w:rsidRPr="00BF6526">
        <w:rPr>
          <w:rFonts w:ascii="Tahoma" w:eastAsia="Tahoma" w:hAnsi="Tahoma" w:cs="Tahoma"/>
        </w:rPr>
        <w:t>projektu</w:t>
      </w:r>
      <w:r w:rsidR="00BF6526">
        <w:rPr>
          <w:rFonts w:ascii="Tahoma" w:eastAsia="Tahoma" w:hAnsi="Tahoma" w:cs="Tahoma"/>
          <w:position w:val="-1"/>
        </w:rPr>
        <w:t xml:space="preserve"> </w:t>
      </w:r>
      <w:r w:rsidRPr="00BF6526">
        <w:rPr>
          <w:rFonts w:ascii="Tahoma" w:eastAsia="Tahoma" w:hAnsi="Tahoma" w:cs="Tahoma"/>
          <w:position w:val="-1"/>
        </w:rPr>
        <w:t>do</w:t>
      </w:r>
      <w:r w:rsidRPr="00BF6526">
        <w:rPr>
          <w:rFonts w:ascii="Tahoma" w:eastAsia="Tahoma" w:hAnsi="Tahoma" w:cs="Tahoma"/>
          <w:spacing w:val="-2"/>
          <w:position w:val="-1"/>
        </w:rPr>
        <w:t>t</w:t>
      </w:r>
      <w:r w:rsidRPr="00BF6526">
        <w:rPr>
          <w:rFonts w:ascii="Tahoma" w:eastAsia="Tahoma" w:hAnsi="Tahoma" w:cs="Tahoma"/>
          <w:spacing w:val="-1"/>
          <w:position w:val="-1"/>
        </w:rPr>
        <w:t>yc</w:t>
      </w:r>
      <w:r w:rsidRPr="00BF6526">
        <w:rPr>
          <w:rFonts w:ascii="Tahoma" w:eastAsia="Tahoma" w:hAnsi="Tahoma" w:cs="Tahoma"/>
          <w:position w:val="-1"/>
        </w:rPr>
        <w:t>z</w:t>
      </w:r>
      <w:r w:rsidRPr="00BF6526">
        <w:rPr>
          <w:rFonts w:ascii="Tahoma" w:eastAsia="Tahoma" w:hAnsi="Tahoma" w:cs="Tahoma"/>
          <w:spacing w:val="1"/>
          <w:position w:val="-1"/>
        </w:rPr>
        <w:t>ą</w:t>
      </w:r>
      <w:r w:rsidRPr="00BF6526">
        <w:rPr>
          <w:rFonts w:ascii="Tahoma" w:eastAsia="Tahoma" w:hAnsi="Tahoma" w:cs="Tahoma"/>
          <w:spacing w:val="-1"/>
          <w:position w:val="-1"/>
        </w:rPr>
        <w:t>c</w:t>
      </w:r>
      <w:r w:rsidRPr="00BF6526">
        <w:rPr>
          <w:rFonts w:ascii="Tahoma" w:eastAsia="Tahoma" w:hAnsi="Tahoma" w:cs="Tahoma"/>
          <w:spacing w:val="1"/>
          <w:position w:val="-1"/>
        </w:rPr>
        <w:t>e</w:t>
      </w:r>
      <w:r w:rsidRPr="00BF6526">
        <w:rPr>
          <w:rFonts w:ascii="Tahoma" w:eastAsia="Tahoma" w:hAnsi="Tahoma" w:cs="Tahoma"/>
          <w:position w:val="-1"/>
        </w:rPr>
        <w:t>j</w:t>
      </w:r>
      <w:r w:rsidRPr="00BF6526">
        <w:rPr>
          <w:rFonts w:ascii="Tahoma" w:eastAsia="Tahoma" w:hAnsi="Tahoma" w:cs="Tahoma"/>
          <w:spacing w:val="-7"/>
          <w:position w:val="-1"/>
        </w:rPr>
        <w:t xml:space="preserve"> </w:t>
      </w:r>
      <w:r w:rsidRPr="00BF6526">
        <w:rPr>
          <w:rFonts w:ascii="Tahoma" w:eastAsia="Tahoma" w:hAnsi="Tahoma" w:cs="Tahoma"/>
          <w:spacing w:val="-1"/>
          <w:position w:val="-1"/>
        </w:rPr>
        <w:t>k</w:t>
      </w:r>
      <w:r w:rsidRPr="00BF6526">
        <w:rPr>
          <w:rFonts w:ascii="Tahoma" w:eastAsia="Tahoma" w:hAnsi="Tahoma" w:cs="Tahoma"/>
          <w:spacing w:val="1"/>
          <w:position w:val="-1"/>
        </w:rPr>
        <w:t>a</w:t>
      </w:r>
      <w:r w:rsidRPr="00BF6526">
        <w:rPr>
          <w:rFonts w:ascii="Tahoma" w:eastAsia="Tahoma" w:hAnsi="Tahoma" w:cs="Tahoma"/>
          <w:position w:val="-1"/>
        </w:rPr>
        <w:t>żd</w:t>
      </w:r>
      <w:r w:rsidRPr="00BF6526">
        <w:rPr>
          <w:rFonts w:ascii="Tahoma" w:eastAsia="Tahoma" w:hAnsi="Tahoma" w:cs="Tahoma"/>
          <w:spacing w:val="1"/>
          <w:position w:val="-1"/>
        </w:rPr>
        <w:t>e</w:t>
      </w:r>
      <w:r w:rsidRPr="00BF6526">
        <w:rPr>
          <w:rFonts w:ascii="Tahoma" w:eastAsia="Tahoma" w:hAnsi="Tahoma" w:cs="Tahoma"/>
          <w:position w:val="-1"/>
        </w:rPr>
        <w:t>go</w:t>
      </w:r>
      <w:r w:rsidRPr="00BF6526">
        <w:rPr>
          <w:rFonts w:ascii="Tahoma" w:eastAsia="Tahoma" w:hAnsi="Tahoma" w:cs="Tahoma"/>
          <w:spacing w:val="-7"/>
          <w:position w:val="-1"/>
        </w:rPr>
        <w:t xml:space="preserve"> </w:t>
      </w:r>
      <w:r w:rsidRPr="00BF6526">
        <w:rPr>
          <w:rFonts w:ascii="Tahoma" w:eastAsia="Tahoma" w:hAnsi="Tahoma" w:cs="Tahoma"/>
          <w:position w:val="-1"/>
        </w:rPr>
        <w:t xml:space="preserve">z </w:t>
      </w:r>
      <w:r w:rsidRPr="00BF6526">
        <w:rPr>
          <w:rFonts w:ascii="Tahoma" w:eastAsia="Tahoma" w:hAnsi="Tahoma" w:cs="Tahoma"/>
          <w:spacing w:val="-4"/>
          <w:position w:val="-1"/>
        </w:rPr>
        <w:t>P</w:t>
      </w:r>
      <w:r w:rsidRPr="00BF6526">
        <w:rPr>
          <w:rFonts w:ascii="Tahoma" w:eastAsia="Tahoma" w:hAnsi="Tahoma" w:cs="Tahoma"/>
          <w:spacing w:val="1"/>
          <w:position w:val="-1"/>
        </w:rPr>
        <w:t>a</w:t>
      </w:r>
      <w:r w:rsidRPr="00BF6526">
        <w:rPr>
          <w:rFonts w:ascii="Tahoma" w:eastAsia="Tahoma" w:hAnsi="Tahoma" w:cs="Tahoma"/>
          <w:position w:val="-1"/>
        </w:rPr>
        <w:t>r</w:t>
      </w:r>
      <w:r w:rsidRPr="00BF6526">
        <w:rPr>
          <w:rFonts w:ascii="Tahoma" w:eastAsia="Tahoma" w:hAnsi="Tahoma" w:cs="Tahoma"/>
          <w:spacing w:val="1"/>
          <w:position w:val="-1"/>
        </w:rPr>
        <w:t>tne</w:t>
      </w:r>
      <w:r w:rsidRPr="00BF6526">
        <w:rPr>
          <w:rFonts w:ascii="Tahoma" w:eastAsia="Tahoma" w:hAnsi="Tahoma" w:cs="Tahoma"/>
          <w:position w:val="-1"/>
        </w:rPr>
        <w:t>ró</w:t>
      </w:r>
      <w:r w:rsidRPr="00BF6526">
        <w:rPr>
          <w:rFonts w:ascii="Tahoma" w:eastAsia="Tahoma" w:hAnsi="Tahoma" w:cs="Tahoma"/>
          <w:spacing w:val="-6"/>
          <w:position w:val="-1"/>
        </w:rPr>
        <w:t>w</w:t>
      </w:r>
      <w:r w:rsidR="000649F1" w:rsidRPr="00BF6526">
        <w:rPr>
          <w:rFonts w:ascii="Tahoma" w:eastAsia="Tahoma" w:hAnsi="Tahoma" w:cs="Tahoma"/>
          <w:spacing w:val="1"/>
          <w:position w:val="-1"/>
        </w:rPr>
        <w:t>.</w:t>
      </w:r>
      <w:r w:rsidR="000649F1" w:rsidRPr="001C3C76">
        <w:rPr>
          <w:rStyle w:val="Odwoanieprzypisudolnego"/>
          <w:rFonts w:ascii="Tahoma" w:eastAsia="Tahoma" w:hAnsi="Tahoma" w:cs="Tahoma"/>
          <w:spacing w:val="1"/>
          <w:position w:val="-1"/>
        </w:rPr>
        <w:footnoteReference w:id="59"/>
      </w:r>
    </w:p>
    <w:p w14:paraId="2D686503" w14:textId="77777777" w:rsidR="00DB1A58" w:rsidRPr="00BF6526" w:rsidRDefault="00DB1A58" w:rsidP="00E43CDE">
      <w:pPr>
        <w:pStyle w:val="Akapitzlist"/>
        <w:numPr>
          <w:ilvl w:val="0"/>
          <w:numId w:val="47"/>
        </w:numPr>
        <w:tabs>
          <w:tab w:val="clear" w:pos="360"/>
        </w:tabs>
        <w:spacing w:line="276" w:lineRule="auto"/>
        <w:ind w:left="426" w:right="12" w:hanging="426"/>
        <w:jc w:val="both"/>
        <w:rPr>
          <w:rFonts w:ascii="Tahoma" w:eastAsia="Tahoma" w:hAnsi="Tahoma" w:cs="Tahoma"/>
          <w:sz w:val="13"/>
          <w:szCs w:val="13"/>
        </w:rPr>
      </w:pPr>
      <w:r>
        <w:rPr>
          <w:rFonts w:ascii="Tahoma" w:eastAsia="Tahoma" w:hAnsi="Tahoma" w:cs="Tahoma"/>
          <w:spacing w:val="1"/>
          <w:position w:val="-1"/>
        </w:rPr>
        <w:t>IZ zawiadamia podmiot kontrolowany o planowanych czynnościach kontrolnych, podając przewidywany czas trwania czynności kontrolnych, co najmniej 5 dni kalendarzowych przed rozpoczęciem kontroli. Za skuteczne uznaje się również zawiadomienie przekazane beneficjentowi drogą elektroniczną lub faksem. Zasada ta nie dotyczy kontroli doraźnych i wizyt monitoringowych, które mogą być przeprowadzone bez zapowiedzi.</w:t>
      </w:r>
    </w:p>
    <w:p w14:paraId="30A697D6" w14:textId="5442981F" w:rsidR="00942F4E" w:rsidRPr="00BF6526" w:rsidRDefault="00280ADA" w:rsidP="00E43CDE">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BF6526">
        <w:rPr>
          <w:rFonts w:ascii="Tahoma" w:eastAsia="Tahoma" w:hAnsi="Tahoma" w:cs="Tahoma"/>
        </w:rPr>
        <w:t>IZ</w:t>
      </w:r>
      <w:r w:rsidRPr="00BF6526">
        <w:rPr>
          <w:rFonts w:ascii="Tahoma" w:eastAsia="Tahoma" w:hAnsi="Tahoma" w:cs="Tahoma"/>
          <w:spacing w:val="-1"/>
        </w:rPr>
        <w:t xml:space="preserve"> </w:t>
      </w:r>
      <w:r w:rsidRPr="00BF6526">
        <w:rPr>
          <w:rFonts w:ascii="Tahoma" w:eastAsia="Tahoma" w:hAnsi="Tahoma" w:cs="Tahoma"/>
        </w:rPr>
        <w:t>pr</w:t>
      </w:r>
      <w:r w:rsidRPr="00BF6526">
        <w:rPr>
          <w:rFonts w:ascii="Tahoma" w:eastAsia="Tahoma" w:hAnsi="Tahoma" w:cs="Tahoma"/>
          <w:spacing w:val="1"/>
        </w:rPr>
        <w:t>ze</w:t>
      </w:r>
      <w:r w:rsidRPr="00BF6526">
        <w:rPr>
          <w:rFonts w:ascii="Tahoma" w:eastAsia="Tahoma" w:hAnsi="Tahoma" w:cs="Tahoma"/>
        </w:rPr>
        <w:t>pro</w:t>
      </w:r>
      <w:r w:rsidRPr="00BF6526">
        <w:rPr>
          <w:rFonts w:ascii="Tahoma" w:eastAsia="Tahoma" w:hAnsi="Tahoma" w:cs="Tahoma"/>
          <w:spacing w:val="-1"/>
        </w:rPr>
        <w:t>w</w:t>
      </w:r>
      <w:r w:rsidRPr="00BF6526">
        <w:rPr>
          <w:rFonts w:ascii="Tahoma" w:eastAsia="Tahoma" w:hAnsi="Tahoma" w:cs="Tahoma"/>
          <w:spacing w:val="1"/>
        </w:rPr>
        <w:t>a</w:t>
      </w:r>
      <w:r w:rsidRPr="00BF6526">
        <w:rPr>
          <w:rFonts w:ascii="Tahoma" w:eastAsia="Tahoma" w:hAnsi="Tahoma" w:cs="Tahoma"/>
        </w:rPr>
        <w:t>dza</w:t>
      </w:r>
      <w:r w:rsidRPr="00BF6526">
        <w:rPr>
          <w:rFonts w:ascii="Tahoma" w:eastAsia="Tahoma" w:hAnsi="Tahoma" w:cs="Tahoma"/>
          <w:spacing w:val="-9"/>
        </w:rPr>
        <w:t xml:space="preserve"> </w:t>
      </w:r>
      <w:r w:rsidRPr="00BF6526">
        <w:rPr>
          <w:rFonts w:ascii="Tahoma" w:eastAsia="Tahoma" w:hAnsi="Tahoma" w:cs="Tahoma"/>
          <w:spacing w:val="-1"/>
        </w:rPr>
        <w:t>k</w:t>
      </w:r>
      <w:r w:rsidRPr="00BF6526">
        <w:rPr>
          <w:rFonts w:ascii="Tahoma" w:eastAsia="Tahoma" w:hAnsi="Tahoma" w:cs="Tahoma"/>
        </w:rPr>
        <w:t>o</w:t>
      </w:r>
      <w:r w:rsidRPr="00BF6526">
        <w:rPr>
          <w:rFonts w:ascii="Tahoma" w:eastAsia="Tahoma" w:hAnsi="Tahoma" w:cs="Tahoma"/>
          <w:spacing w:val="-1"/>
        </w:rPr>
        <w:t>n</w:t>
      </w:r>
      <w:r w:rsidRPr="00BF6526">
        <w:rPr>
          <w:rFonts w:ascii="Tahoma" w:eastAsia="Tahoma" w:hAnsi="Tahoma" w:cs="Tahoma"/>
        </w:rPr>
        <w:t>trole</w:t>
      </w:r>
      <w:r w:rsidR="00DB1A58">
        <w:rPr>
          <w:rFonts w:ascii="Tahoma" w:eastAsia="Tahoma" w:hAnsi="Tahoma" w:cs="Tahoma"/>
        </w:rPr>
        <w:t>, w tym wizyty monitoringowe,</w:t>
      </w:r>
      <w:r w:rsidRPr="00BF6526">
        <w:rPr>
          <w:rFonts w:ascii="Tahoma" w:eastAsia="Tahoma" w:hAnsi="Tahoma" w:cs="Tahoma"/>
          <w:spacing w:val="-4"/>
        </w:rPr>
        <w:t xml:space="preserve"> </w:t>
      </w:r>
      <w:r w:rsidRPr="00BF6526">
        <w:rPr>
          <w:rFonts w:ascii="Tahoma" w:eastAsia="Tahoma" w:hAnsi="Tahoma" w:cs="Tahoma"/>
          <w:spacing w:val="3"/>
        </w:rPr>
        <w:t>z</w:t>
      </w:r>
      <w:r w:rsidRPr="00BF6526">
        <w:rPr>
          <w:rFonts w:ascii="Tahoma" w:eastAsia="Tahoma" w:hAnsi="Tahoma" w:cs="Tahoma"/>
        </w:rPr>
        <w:t>godnie</w:t>
      </w:r>
      <w:r w:rsidRPr="00BF6526">
        <w:rPr>
          <w:rFonts w:ascii="Tahoma" w:eastAsia="Tahoma" w:hAnsi="Tahoma" w:cs="Tahoma"/>
          <w:spacing w:val="-4"/>
        </w:rPr>
        <w:t xml:space="preserve"> </w:t>
      </w:r>
      <w:r w:rsidRPr="00BF6526">
        <w:rPr>
          <w:rFonts w:ascii="Tahoma" w:eastAsia="Tahoma" w:hAnsi="Tahoma" w:cs="Tahoma"/>
        </w:rPr>
        <w:t>z</w:t>
      </w:r>
      <w:r w:rsidRPr="00BF6526">
        <w:rPr>
          <w:rFonts w:ascii="Tahoma" w:eastAsia="Tahoma" w:hAnsi="Tahoma" w:cs="Tahoma"/>
          <w:spacing w:val="1"/>
        </w:rPr>
        <w:t xml:space="preserve"> </w:t>
      </w:r>
      <w:r w:rsidRPr="00BF6526">
        <w:rPr>
          <w:rFonts w:ascii="Tahoma" w:eastAsia="Tahoma" w:hAnsi="Tahoma" w:cs="Tahoma"/>
          <w:spacing w:val="2"/>
        </w:rPr>
        <w:t>p</w:t>
      </w:r>
      <w:r w:rsidRPr="00BF6526">
        <w:rPr>
          <w:rFonts w:ascii="Tahoma" w:eastAsia="Tahoma" w:hAnsi="Tahoma" w:cs="Tahoma"/>
        </w:rPr>
        <w:t>rz</w:t>
      </w:r>
      <w:r w:rsidRPr="00BF6526">
        <w:rPr>
          <w:rFonts w:ascii="Tahoma" w:eastAsia="Tahoma" w:hAnsi="Tahoma" w:cs="Tahoma"/>
          <w:spacing w:val="1"/>
        </w:rPr>
        <w:t>e</w:t>
      </w:r>
      <w:r w:rsidRPr="00BF6526">
        <w:rPr>
          <w:rFonts w:ascii="Tahoma" w:eastAsia="Tahoma" w:hAnsi="Tahoma" w:cs="Tahoma"/>
        </w:rPr>
        <w:t>pis</w:t>
      </w:r>
      <w:r w:rsidRPr="00BF6526">
        <w:rPr>
          <w:rFonts w:ascii="Tahoma" w:eastAsia="Tahoma" w:hAnsi="Tahoma" w:cs="Tahoma"/>
          <w:spacing w:val="1"/>
        </w:rPr>
        <w:t>a</w:t>
      </w:r>
      <w:r w:rsidRPr="00BF6526">
        <w:rPr>
          <w:rFonts w:ascii="Tahoma" w:eastAsia="Tahoma" w:hAnsi="Tahoma" w:cs="Tahoma"/>
        </w:rPr>
        <w:t>mi</w:t>
      </w:r>
      <w:r w:rsidRPr="00BF6526">
        <w:rPr>
          <w:rFonts w:ascii="Tahoma" w:eastAsia="Tahoma" w:hAnsi="Tahoma" w:cs="Tahoma"/>
          <w:spacing w:val="-7"/>
        </w:rPr>
        <w:t xml:space="preserve"> </w:t>
      </w:r>
      <w:r w:rsidRPr="00BF6526">
        <w:rPr>
          <w:rFonts w:ascii="Tahoma" w:eastAsia="Tahoma" w:hAnsi="Tahoma" w:cs="Tahoma"/>
          <w:spacing w:val="1"/>
        </w:rPr>
        <w:t>a</w:t>
      </w:r>
      <w:r w:rsidRPr="00BF6526">
        <w:rPr>
          <w:rFonts w:ascii="Tahoma" w:eastAsia="Tahoma" w:hAnsi="Tahoma" w:cs="Tahoma"/>
        </w:rPr>
        <w:t>r</w:t>
      </w:r>
      <w:r w:rsidRPr="00BF6526">
        <w:rPr>
          <w:rFonts w:ascii="Tahoma" w:eastAsia="Tahoma" w:hAnsi="Tahoma" w:cs="Tahoma"/>
          <w:spacing w:val="1"/>
        </w:rPr>
        <w:t>t</w:t>
      </w:r>
      <w:r w:rsidRPr="00BF6526">
        <w:rPr>
          <w:rFonts w:ascii="Tahoma" w:eastAsia="Tahoma" w:hAnsi="Tahoma" w:cs="Tahoma"/>
        </w:rPr>
        <w:t>.</w:t>
      </w:r>
      <w:r w:rsidRPr="00BF6526">
        <w:rPr>
          <w:rFonts w:ascii="Tahoma" w:eastAsia="Tahoma" w:hAnsi="Tahoma" w:cs="Tahoma"/>
          <w:spacing w:val="-1"/>
        </w:rPr>
        <w:t xml:space="preserve"> </w:t>
      </w:r>
      <w:r w:rsidRPr="00BF6526">
        <w:rPr>
          <w:rFonts w:ascii="Tahoma" w:eastAsia="Tahoma" w:hAnsi="Tahoma" w:cs="Tahoma"/>
          <w:spacing w:val="1"/>
        </w:rPr>
        <w:t>2</w:t>
      </w:r>
      <w:r w:rsidRPr="00BF6526">
        <w:rPr>
          <w:rFonts w:ascii="Tahoma" w:eastAsia="Tahoma" w:hAnsi="Tahoma" w:cs="Tahoma"/>
        </w:rPr>
        <w:t>3</w:t>
      </w:r>
      <w:r w:rsidRPr="00BF6526">
        <w:rPr>
          <w:rFonts w:ascii="Tahoma" w:eastAsia="Tahoma" w:hAnsi="Tahoma" w:cs="Tahoma"/>
          <w:spacing w:val="2"/>
        </w:rPr>
        <w:t xml:space="preserve"> </w:t>
      </w:r>
      <w:r w:rsidRPr="00BF6526">
        <w:rPr>
          <w:rFonts w:ascii="Tahoma" w:eastAsia="Tahoma" w:hAnsi="Tahoma" w:cs="Tahoma"/>
        </w:rPr>
        <w:t>i</w:t>
      </w:r>
      <w:r w:rsidRPr="00BF6526">
        <w:rPr>
          <w:rFonts w:ascii="Tahoma" w:eastAsia="Tahoma" w:hAnsi="Tahoma" w:cs="Tahoma"/>
          <w:spacing w:val="2"/>
        </w:rPr>
        <w:t xml:space="preserve"> </w:t>
      </w:r>
      <w:r w:rsidRPr="00BF6526">
        <w:rPr>
          <w:rFonts w:ascii="Tahoma" w:eastAsia="Tahoma" w:hAnsi="Tahoma" w:cs="Tahoma"/>
          <w:spacing w:val="1"/>
        </w:rPr>
        <w:t>2</w:t>
      </w:r>
      <w:r w:rsidRPr="00BF6526">
        <w:rPr>
          <w:rFonts w:ascii="Tahoma" w:eastAsia="Tahoma" w:hAnsi="Tahoma" w:cs="Tahoma"/>
        </w:rPr>
        <w:t>5</w:t>
      </w:r>
      <w:r w:rsidRPr="00BF6526">
        <w:rPr>
          <w:rFonts w:ascii="Tahoma" w:eastAsia="Tahoma" w:hAnsi="Tahoma" w:cs="Tahoma"/>
          <w:spacing w:val="-1"/>
        </w:rPr>
        <w:t xml:space="preserve"> </w:t>
      </w:r>
      <w:r w:rsidRPr="00BF6526">
        <w:rPr>
          <w:rFonts w:ascii="Tahoma" w:eastAsia="Tahoma" w:hAnsi="Tahoma" w:cs="Tahoma"/>
          <w:spacing w:val="1"/>
        </w:rPr>
        <w:t>u</w:t>
      </w:r>
      <w:r w:rsidRPr="00BF6526">
        <w:rPr>
          <w:rFonts w:ascii="Tahoma" w:eastAsia="Tahoma" w:hAnsi="Tahoma" w:cs="Tahoma"/>
        </w:rPr>
        <w:t>st</w:t>
      </w:r>
      <w:r w:rsidRPr="00BF6526">
        <w:rPr>
          <w:rFonts w:ascii="Tahoma" w:eastAsia="Tahoma" w:hAnsi="Tahoma" w:cs="Tahoma"/>
          <w:spacing w:val="1"/>
        </w:rPr>
        <w:t>aw</w:t>
      </w:r>
      <w:r w:rsidRPr="00BF6526">
        <w:rPr>
          <w:rFonts w:ascii="Tahoma" w:eastAsia="Tahoma" w:hAnsi="Tahoma" w:cs="Tahoma"/>
        </w:rPr>
        <w:t>y</w:t>
      </w:r>
      <w:r w:rsidRPr="00BF6526">
        <w:rPr>
          <w:rFonts w:ascii="Tahoma" w:eastAsia="Tahoma" w:hAnsi="Tahoma" w:cs="Tahoma"/>
          <w:spacing w:val="-5"/>
        </w:rPr>
        <w:t xml:space="preserve"> </w:t>
      </w:r>
      <w:r w:rsidRPr="00BF6526">
        <w:rPr>
          <w:rFonts w:ascii="Tahoma" w:eastAsia="Tahoma" w:hAnsi="Tahoma" w:cs="Tahoma"/>
        </w:rPr>
        <w:t>z dnia 11 lipca 2014 o zasadach</w:t>
      </w:r>
      <w:r w:rsidR="00CA7347" w:rsidRPr="00BF6526">
        <w:rPr>
          <w:rFonts w:ascii="Tahoma" w:eastAsia="Tahoma" w:hAnsi="Tahoma" w:cs="Tahoma"/>
        </w:rPr>
        <w:t xml:space="preserve"> </w:t>
      </w:r>
      <w:r w:rsidRPr="00BF6526">
        <w:rPr>
          <w:rFonts w:ascii="Tahoma" w:eastAsia="Tahoma" w:hAnsi="Tahoma" w:cs="Tahoma"/>
          <w:position w:val="-1"/>
        </w:rPr>
        <w:t>r</w:t>
      </w:r>
      <w:r w:rsidRPr="00BF6526">
        <w:rPr>
          <w:rFonts w:ascii="Tahoma" w:eastAsia="Tahoma" w:hAnsi="Tahoma" w:cs="Tahoma"/>
          <w:spacing w:val="1"/>
          <w:position w:val="-1"/>
        </w:rPr>
        <w:t>ea</w:t>
      </w:r>
      <w:r w:rsidRPr="00BF6526">
        <w:rPr>
          <w:rFonts w:ascii="Tahoma" w:eastAsia="Tahoma" w:hAnsi="Tahoma" w:cs="Tahoma"/>
          <w:position w:val="-1"/>
        </w:rPr>
        <w:t>liz</w:t>
      </w:r>
      <w:r w:rsidRPr="00BF6526">
        <w:rPr>
          <w:rFonts w:ascii="Tahoma" w:eastAsia="Tahoma" w:hAnsi="Tahoma" w:cs="Tahoma"/>
          <w:spacing w:val="1"/>
          <w:position w:val="-1"/>
        </w:rPr>
        <w:t>a</w:t>
      </w:r>
      <w:r w:rsidRPr="00BF6526">
        <w:rPr>
          <w:rFonts w:ascii="Tahoma" w:eastAsia="Tahoma" w:hAnsi="Tahoma" w:cs="Tahoma"/>
          <w:spacing w:val="-1"/>
          <w:position w:val="-1"/>
        </w:rPr>
        <w:t>cj</w:t>
      </w:r>
      <w:r w:rsidRPr="00BF6526">
        <w:rPr>
          <w:rFonts w:ascii="Tahoma" w:eastAsia="Tahoma" w:hAnsi="Tahoma" w:cs="Tahoma"/>
          <w:position w:val="-1"/>
        </w:rPr>
        <w:t>i</w:t>
      </w:r>
      <w:r w:rsidRPr="00BF6526">
        <w:rPr>
          <w:rFonts w:ascii="Tahoma" w:eastAsia="Tahoma" w:hAnsi="Tahoma" w:cs="Tahoma"/>
          <w:spacing w:val="-2"/>
          <w:position w:val="-1"/>
        </w:rPr>
        <w:t xml:space="preserve"> </w:t>
      </w:r>
      <w:r w:rsidRPr="00BF6526">
        <w:rPr>
          <w:rFonts w:ascii="Tahoma" w:eastAsia="Tahoma" w:hAnsi="Tahoma" w:cs="Tahoma"/>
          <w:position w:val="-1"/>
        </w:rPr>
        <w:t>prog</w:t>
      </w:r>
      <w:r w:rsidRPr="00BF6526">
        <w:rPr>
          <w:rFonts w:ascii="Tahoma" w:eastAsia="Tahoma" w:hAnsi="Tahoma" w:cs="Tahoma"/>
          <w:spacing w:val="-2"/>
          <w:position w:val="-1"/>
        </w:rPr>
        <w:t>r</w:t>
      </w:r>
      <w:r w:rsidRPr="00BF6526">
        <w:rPr>
          <w:rFonts w:ascii="Tahoma" w:eastAsia="Tahoma" w:hAnsi="Tahoma" w:cs="Tahoma"/>
          <w:spacing w:val="1"/>
          <w:position w:val="-1"/>
        </w:rPr>
        <w:t>a</w:t>
      </w:r>
      <w:r w:rsidRPr="00BF6526">
        <w:rPr>
          <w:rFonts w:ascii="Tahoma" w:eastAsia="Tahoma" w:hAnsi="Tahoma" w:cs="Tahoma"/>
          <w:position w:val="-1"/>
        </w:rPr>
        <w:t>mów</w:t>
      </w:r>
      <w:r w:rsidRPr="00BF6526">
        <w:rPr>
          <w:rFonts w:ascii="Tahoma" w:eastAsia="Tahoma" w:hAnsi="Tahoma" w:cs="Tahoma"/>
          <w:spacing w:val="-5"/>
          <w:position w:val="-1"/>
        </w:rPr>
        <w:t xml:space="preserve"> </w:t>
      </w:r>
      <w:r w:rsidRPr="00BF6526">
        <w:rPr>
          <w:rFonts w:ascii="Tahoma" w:eastAsia="Tahoma" w:hAnsi="Tahoma" w:cs="Tahoma"/>
          <w:position w:val="-1"/>
        </w:rPr>
        <w:t>w</w:t>
      </w:r>
      <w:r w:rsidRPr="00BF6526">
        <w:rPr>
          <w:rFonts w:ascii="Tahoma" w:eastAsia="Tahoma" w:hAnsi="Tahoma" w:cs="Tahoma"/>
          <w:spacing w:val="4"/>
          <w:position w:val="-1"/>
        </w:rPr>
        <w:t xml:space="preserve"> </w:t>
      </w:r>
      <w:r w:rsidRPr="00BF6526">
        <w:rPr>
          <w:rFonts w:ascii="Tahoma" w:eastAsia="Tahoma" w:hAnsi="Tahoma" w:cs="Tahoma"/>
          <w:position w:val="-1"/>
        </w:rPr>
        <w:t>z</w:t>
      </w:r>
      <w:r w:rsidRPr="00BF6526">
        <w:rPr>
          <w:rFonts w:ascii="Tahoma" w:eastAsia="Tahoma" w:hAnsi="Tahoma" w:cs="Tahoma"/>
          <w:spacing w:val="1"/>
          <w:position w:val="-1"/>
        </w:rPr>
        <w:t>a</w:t>
      </w:r>
      <w:r w:rsidRPr="00BF6526">
        <w:rPr>
          <w:rFonts w:ascii="Tahoma" w:eastAsia="Tahoma" w:hAnsi="Tahoma" w:cs="Tahoma"/>
          <w:spacing w:val="-1"/>
          <w:position w:val="-1"/>
        </w:rPr>
        <w:t>k</w:t>
      </w:r>
      <w:r w:rsidRPr="00BF6526">
        <w:rPr>
          <w:rFonts w:ascii="Tahoma" w:eastAsia="Tahoma" w:hAnsi="Tahoma" w:cs="Tahoma"/>
          <w:position w:val="-1"/>
        </w:rPr>
        <w:t>r</w:t>
      </w:r>
      <w:r w:rsidRPr="00BF6526">
        <w:rPr>
          <w:rFonts w:ascii="Tahoma" w:eastAsia="Tahoma" w:hAnsi="Tahoma" w:cs="Tahoma"/>
          <w:spacing w:val="1"/>
          <w:position w:val="-1"/>
        </w:rPr>
        <w:t>e</w:t>
      </w:r>
      <w:r w:rsidRPr="00BF6526">
        <w:rPr>
          <w:rFonts w:ascii="Tahoma" w:eastAsia="Tahoma" w:hAnsi="Tahoma" w:cs="Tahoma"/>
          <w:position w:val="-1"/>
        </w:rPr>
        <w:t>sie</w:t>
      </w:r>
      <w:r w:rsidRPr="00BF6526">
        <w:rPr>
          <w:rFonts w:ascii="Tahoma" w:eastAsia="Tahoma" w:hAnsi="Tahoma" w:cs="Tahoma"/>
          <w:spacing w:val="-2"/>
          <w:position w:val="-1"/>
        </w:rPr>
        <w:t xml:space="preserve"> </w:t>
      </w:r>
      <w:r w:rsidRPr="00BF6526">
        <w:rPr>
          <w:rFonts w:ascii="Tahoma" w:eastAsia="Tahoma" w:hAnsi="Tahoma" w:cs="Tahoma"/>
          <w:position w:val="-1"/>
        </w:rPr>
        <w:t>poli</w:t>
      </w:r>
      <w:r w:rsidRPr="00BF6526">
        <w:rPr>
          <w:rFonts w:ascii="Tahoma" w:eastAsia="Tahoma" w:hAnsi="Tahoma" w:cs="Tahoma"/>
          <w:spacing w:val="-2"/>
          <w:position w:val="-1"/>
        </w:rPr>
        <w:t>t</w:t>
      </w:r>
      <w:r w:rsidRPr="00BF6526">
        <w:rPr>
          <w:rFonts w:ascii="Tahoma" w:eastAsia="Tahoma" w:hAnsi="Tahoma" w:cs="Tahoma"/>
          <w:spacing w:val="-1"/>
          <w:position w:val="-1"/>
        </w:rPr>
        <w:t>y</w:t>
      </w:r>
      <w:r w:rsidRPr="00BF6526">
        <w:rPr>
          <w:rFonts w:ascii="Tahoma" w:eastAsia="Tahoma" w:hAnsi="Tahoma" w:cs="Tahoma"/>
          <w:spacing w:val="1"/>
          <w:position w:val="-1"/>
        </w:rPr>
        <w:t>k</w:t>
      </w:r>
      <w:r w:rsidRPr="00BF6526">
        <w:rPr>
          <w:rFonts w:ascii="Tahoma" w:eastAsia="Tahoma" w:hAnsi="Tahoma" w:cs="Tahoma"/>
          <w:position w:val="-1"/>
        </w:rPr>
        <w:t>i</w:t>
      </w:r>
      <w:r w:rsidRPr="00BF6526">
        <w:rPr>
          <w:rFonts w:ascii="Tahoma" w:eastAsia="Tahoma" w:hAnsi="Tahoma" w:cs="Tahoma"/>
          <w:spacing w:val="-1"/>
          <w:position w:val="-1"/>
        </w:rPr>
        <w:t xml:space="preserve"> </w:t>
      </w:r>
      <w:r w:rsidRPr="00BF6526">
        <w:rPr>
          <w:rFonts w:ascii="Tahoma" w:eastAsia="Tahoma" w:hAnsi="Tahoma" w:cs="Tahoma"/>
          <w:position w:val="-1"/>
        </w:rPr>
        <w:t>sp</w:t>
      </w:r>
      <w:r w:rsidRPr="00BF6526">
        <w:rPr>
          <w:rFonts w:ascii="Tahoma" w:eastAsia="Tahoma" w:hAnsi="Tahoma" w:cs="Tahoma"/>
          <w:spacing w:val="2"/>
          <w:position w:val="-1"/>
        </w:rPr>
        <w:t>ó</w:t>
      </w:r>
      <w:r w:rsidRPr="00BF6526">
        <w:rPr>
          <w:rFonts w:ascii="Tahoma" w:eastAsia="Tahoma" w:hAnsi="Tahoma" w:cs="Tahoma"/>
          <w:spacing w:val="-1"/>
          <w:position w:val="-1"/>
        </w:rPr>
        <w:t>jn</w:t>
      </w:r>
      <w:r w:rsidRPr="00BF6526">
        <w:rPr>
          <w:rFonts w:ascii="Tahoma" w:eastAsia="Tahoma" w:hAnsi="Tahoma" w:cs="Tahoma"/>
          <w:spacing w:val="2"/>
          <w:position w:val="-1"/>
        </w:rPr>
        <w:t>o</w:t>
      </w:r>
      <w:r w:rsidRPr="00BF6526">
        <w:rPr>
          <w:rFonts w:ascii="Tahoma" w:eastAsia="Tahoma" w:hAnsi="Tahoma" w:cs="Tahoma"/>
          <w:position w:val="-1"/>
        </w:rPr>
        <w:t>ś</w:t>
      </w:r>
      <w:r w:rsidRPr="00BF6526">
        <w:rPr>
          <w:rFonts w:ascii="Tahoma" w:eastAsia="Tahoma" w:hAnsi="Tahoma" w:cs="Tahoma"/>
          <w:spacing w:val="-1"/>
          <w:position w:val="-1"/>
        </w:rPr>
        <w:t>c</w:t>
      </w:r>
      <w:r w:rsidRPr="00BF6526">
        <w:rPr>
          <w:rFonts w:ascii="Tahoma" w:eastAsia="Tahoma" w:hAnsi="Tahoma" w:cs="Tahoma"/>
          <w:position w:val="-1"/>
        </w:rPr>
        <w:t>i</w:t>
      </w:r>
      <w:r w:rsidRPr="00BF6526">
        <w:rPr>
          <w:rFonts w:ascii="Tahoma" w:eastAsia="Tahoma" w:hAnsi="Tahoma" w:cs="Tahoma"/>
          <w:spacing w:val="-1"/>
          <w:position w:val="-1"/>
        </w:rPr>
        <w:t xml:space="preserve"> f</w:t>
      </w:r>
      <w:r w:rsidRPr="00BF6526">
        <w:rPr>
          <w:rFonts w:ascii="Tahoma" w:eastAsia="Tahoma" w:hAnsi="Tahoma" w:cs="Tahoma"/>
          <w:position w:val="-1"/>
        </w:rPr>
        <w:t>i</w:t>
      </w:r>
      <w:r w:rsidRPr="00BF6526">
        <w:rPr>
          <w:rFonts w:ascii="Tahoma" w:eastAsia="Tahoma" w:hAnsi="Tahoma" w:cs="Tahoma"/>
          <w:spacing w:val="-1"/>
          <w:position w:val="-1"/>
        </w:rPr>
        <w:t>n</w:t>
      </w:r>
      <w:r w:rsidRPr="00BF6526">
        <w:rPr>
          <w:rFonts w:ascii="Tahoma" w:eastAsia="Tahoma" w:hAnsi="Tahoma" w:cs="Tahoma"/>
          <w:spacing w:val="3"/>
          <w:position w:val="-1"/>
        </w:rPr>
        <w:t>a</w:t>
      </w:r>
      <w:r w:rsidRPr="00BF6526">
        <w:rPr>
          <w:rFonts w:ascii="Tahoma" w:eastAsia="Tahoma" w:hAnsi="Tahoma" w:cs="Tahoma"/>
          <w:spacing w:val="-1"/>
          <w:position w:val="-1"/>
        </w:rPr>
        <w:t>n</w:t>
      </w:r>
      <w:r w:rsidRPr="00BF6526">
        <w:rPr>
          <w:rFonts w:ascii="Tahoma" w:eastAsia="Tahoma" w:hAnsi="Tahoma" w:cs="Tahoma"/>
          <w:position w:val="-1"/>
        </w:rPr>
        <w:t>so</w:t>
      </w:r>
      <w:r w:rsidRPr="00BF6526">
        <w:rPr>
          <w:rFonts w:ascii="Tahoma" w:eastAsia="Tahoma" w:hAnsi="Tahoma" w:cs="Tahoma"/>
          <w:spacing w:val="-2"/>
          <w:position w:val="-1"/>
        </w:rPr>
        <w:t>w</w:t>
      </w:r>
      <w:r w:rsidRPr="00BF6526">
        <w:rPr>
          <w:rFonts w:ascii="Tahoma" w:eastAsia="Tahoma" w:hAnsi="Tahoma" w:cs="Tahoma"/>
          <w:spacing w:val="3"/>
          <w:position w:val="-1"/>
        </w:rPr>
        <w:t>a</w:t>
      </w:r>
      <w:r w:rsidRPr="00BF6526">
        <w:rPr>
          <w:rFonts w:ascii="Tahoma" w:eastAsia="Tahoma" w:hAnsi="Tahoma" w:cs="Tahoma"/>
          <w:spacing w:val="-3"/>
          <w:position w:val="-1"/>
        </w:rPr>
        <w:t>n</w:t>
      </w:r>
      <w:r w:rsidRPr="00BF6526">
        <w:rPr>
          <w:rFonts w:ascii="Tahoma" w:eastAsia="Tahoma" w:hAnsi="Tahoma" w:cs="Tahoma"/>
          <w:spacing w:val="-1"/>
          <w:position w:val="-1"/>
        </w:rPr>
        <w:t>yc</w:t>
      </w:r>
      <w:r w:rsidRPr="00BF6526">
        <w:rPr>
          <w:rFonts w:ascii="Tahoma" w:eastAsia="Tahoma" w:hAnsi="Tahoma" w:cs="Tahoma"/>
          <w:position w:val="-1"/>
        </w:rPr>
        <w:t>h</w:t>
      </w:r>
      <w:r w:rsidRPr="00BF6526">
        <w:rPr>
          <w:rFonts w:ascii="Tahoma" w:eastAsia="Tahoma" w:hAnsi="Tahoma" w:cs="Tahoma"/>
          <w:spacing w:val="-9"/>
          <w:position w:val="-1"/>
        </w:rPr>
        <w:t xml:space="preserve"> </w:t>
      </w:r>
      <w:r w:rsidRPr="00BF6526">
        <w:rPr>
          <w:rFonts w:ascii="Tahoma" w:eastAsia="Tahoma" w:hAnsi="Tahoma" w:cs="Tahoma"/>
          <w:position w:val="-1"/>
        </w:rPr>
        <w:t>w</w:t>
      </w:r>
      <w:r w:rsidRPr="00BF6526">
        <w:rPr>
          <w:rFonts w:ascii="Tahoma" w:eastAsia="Tahoma" w:hAnsi="Tahoma" w:cs="Tahoma"/>
          <w:spacing w:val="13"/>
          <w:position w:val="-1"/>
        </w:rPr>
        <w:t xml:space="preserve"> </w:t>
      </w:r>
      <w:r w:rsidRPr="00BF6526">
        <w:rPr>
          <w:rFonts w:ascii="Tahoma" w:eastAsia="Tahoma" w:hAnsi="Tahoma" w:cs="Tahoma"/>
          <w:position w:val="-1"/>
        </w:rPr>
        <w:t>p</w:t>
      </w:r>
      <w:r w:rsidRPr="00BF6526">
        <w:rPr>
          <w:rFonts w:ascii="Tahoma" w:eastAsia="Tahoma" w:hAnsi="Tahoma" w:cs="Tahoma"/>
          <w:spacing w:val="1"/>
          <w:position w:val="-1"/>
        </w:rPr>
        <w:t>e</w:t>
      </w:r>
      <w:r w:rsidRPr="00BF6526">
        <w:rPr>
          <w:rFonts w:ascii="Tahoma" w:eastAsia="Tahoma" w:hAnsi="Tahoma" w:cs="Tahoma"/>
          <w:position w:val="-1"/>
        </w:rPr>
        <w:t>rsp</w:t>
      </w:r>
      <w:r w:rsidRPr="00BF6526">
        <w:rPr>
          <w:rFonts w:ascii="Tahoma" w:eastAsia="Tahoma" w:hAnsi="Tahoma" w:cs="Tahoma"/>
          <w:spacing w:val="1"/>
          <w:position w:val="-1"/>
        </w:rPr>
        <w:t>e</w:t>
      </w:r>
      <w:r w:rsidRPr="00BF6526">
        <w:rPr>
          <w:rFonts w:ascii="Tahoma" w:eastAsia="Tahoma" w:hAnsi="Tahoma" w:cs="Tahoma"/>
          <w:spacing w:val="-1"/>
          <w:position w:val="-1"/>
        </w:rPr>
        <w:t>k</w:t>
      </w:r>
      <w:r w:rsidRPr="00BF6526">
        <w:rPr>
          <w:rFonts w:ascii="Tahoma" w:eastAsia="Tahoma" w:hAnsi="Tahoma" w:cs="Tahoma"/>
          <w:position w:val="-1"/>
        </w:rPr>
        <w:t>t</w:t>
      </w:r>
      <w:r w:rsidRPr="00BF6526">
        <w:rPr>
          <w:rFonts w:ascii="Tahoma" w:eastAsia="Tahoma" w:hAnsi="Tahoma" w:cs="Tahoma"/>
          <w:spacing w:val="-1"/>
          <w:position w:val="-1"/>
        </w:rPr>
        <w:t>y</w:t>
      </w:r>
      <w:r w:rsidRPr="00BF6526">
        <w:rPr>
          <w:rFonts w:ascii="Tahoma" w:eastAsia="Tahoma" w:hAnsi="Tahoma" w:cs="Tahoma"/>
          <w:spacing w:val="1"/>
          <w:position w:val="-1"/>
        </w:rPr>
        <w:t>w</w:t>
      </w:r>
      <w:r w:rsidRPr="00BF6526">
        <w:rPr>
          <w:rFonts w:ascii="Tahoma" w:eastAsia="Tahoma" w:hAnsi="Tahoma" w:cs="Tahoma"/>
          <w:position w:val="-1"/>
        </w:rPr>
        <w:t>ie</w:t>
      </w:r>
      <w:r w:rsidRPr="00BF6526">
        <w:rPr>
          <w:rFonts w:ascii="Tahoma" w:eastAsia="Tahoma" w:hAnsi="Tahoma" w:cs="Tahoma"/>
          <w:spacing w:val="-7"/>
          <w:position w:val="-1"/>
        </w:rPr>
        <w:t xml:space="preserve"> </w:t>
      </w:r>
      <w:r w:rsidRPr="00BF6526">
        <w:rPr>
          <w:rFonts w:ascii="Tahoma" w:eastAsia="Tahoma" w:hAnsi="Tahoma" w:cs="Tahoma"/>
          <w:spacing w:val="-1"/>
          <w:position w:val="-1"/>
        </w:rPr>
        <w:t>f</w:t>
      </w:r>
      <w:r w:rsidRPr="00BF6526">
        <w:rPr>
          <w:rFonts w:ascii="Tahoma" w:eastAsia="Tahoma" w:hAnsi="Tahoma" w:cs="Tahoma"/>
          <w:position w:val="-1"/>
        </w:rPr>
        <w:t>i</w:t>
      </w:r>
      <w:r w:rsidRPr="00BF6526">
        <w:rPr>
          <w:rFonts w:ascii="Tahoma" w:eastAsia="Tahoma" w:hAnsi="Tahoma" w:cs="Tahoma"/>
          <w:spacing w:val="-1"/>
          <w:position w:val="-1"/>
        </w:rPr>
        <w:t>n</w:t>
      </w:r>
      <w:r w:rsidRPr="00BF6526">
        <w:rPr>
          <w:rFonts w:ascii="Tahoma" w:eastAsia="Tahoma" w:hAnsi="Tahoma" w:cs="Tahoma"/>
          <w:spacing w:val="1"/>
          <w:position w:val="-1"/>
        </w:rPr>
        <w:t>an</w:t>
      </w:r>
      <w:r w:rsidRPr="00BF6526">
        <w:rPr>
          <w:rFonts w:ascii="Tahoma" w:eastAsia="Tahoma" w:hAnsi="Tahoma" w:cs="Tahoma"/>
          <w:position w:val="-1"/>
        </w:rPr>
        <w:t>so</w:t>
      </w:r>
      <w:r w:rsidRPr="00BF6526">
        <w:rPr>
          <w:rFonts w:ascii="Tahoma" w:eastAsia="Tahoma" w:hAnsi="Tahoma" w:cs="Tahoma"/>
          <w:spacing w:val="1"/>
          <w:position w:val="-1"/>
        </w:rPr>
        <w:t>we</w:t>
      </w:r>
      <w:r w:rsidRPr="00BF6526">
        <w:rPr>
          <w:rFonts w:ascii="Tahoma" w:eastAsia="Tahoma" w:hAnsi="Tahoma" w:cs="Tahoma"/>
          <w:position w:val="-1"/>
        </w:rPr>
        <w:t>j</w:t>
      </w:r>
      <w:r w:rsidRPr="00BF6526">
        <w:rPr>
          <w:rFonts w:ascii="Tahoma" w:eastAsia="Tahoma" w:hAnsi="Tahoma" w:cs="Tahoma"/>
          <w:spacing w:val="-3"/>
          <w:position w:val="-1"/>
        </w:rPr>
        <w:t xml:space="preserve"> </w:t>
      </w:r>
      <w:r w:rsidRPr="00BF6526">
        <w:rPr>
          <w:rFonts w:ascii="Tahoma" w:eastAsia="Tahoma" w:hAnsi="Tahoma" w:cs="Tahoma"/>
          <w:spacing w:val="-1"/>
          <w:position w:val="-1"/>
        </w:rPr>
        <w:t>2</w:t>
      </w:r>
      <w:r w:rsidRPr="00BF6526">
        <w:rPr>
          <w:rFonts w:ascii="Tahoma" w:eastAsia="Tahoma" w:hAnsi="Tahoma" w:cs="Tahoma"/>
          <w:spacing w:val="1"/>
          <w:position w:val="-1"/>
        </w:rPr>
        <w:t>0</w:t>
      </w:r>
      <w:r w:rsidRPr="00BF6526">
        <w:rPr>
          <w:rFonts w:ascii="Tahoma" w:eastAsia="Tahoma" w:hAnsi="Tahoma" w:cs="Tahoma"/>
          <w:spacing w:val="-1"/>
          <w:position w:val="-1"/>
        </w:rPr>
        <w:t>1</w:t>
      </w:r>
      <w:r w:rsidRPr="00BF6526">
        <w:rPr>
          <w:rFonts w:ascii="Tahoma" w:eastAsia="Tahoma" w:hAnsi="Tahoma" w:cs="Tahoma"/>
          <w:spacing w:val="3"/>
          <w:position w:val="-1"/>
        </w:rPr>
        <w:t>4</w:t>
      </w:r>
      <w:r w:rsidRPr="00BF6526">
        <w:rPr>
          <w:rFonts w:ascii="Tahoma" w:eastAsia="Tahoma" w:hAnsi="Tahoma" w:cs="Tahoma"/>
          <w:position w:val="-1"/>
        </w:rPr>
        <w:t>-</w:t>
      </w:r>
      <w:r w:rsidRPr="00BF6526">
        <w:rPr>
          <w:rFonts w:ascii="Tahoma" w:eastAsia="Tahoma" w:hAnsi="Tahoma" w:cs="Tahoma"/>
          <w:spacing w:val="-1"/>
        </w:rPr>
        <w:t>20</w:t>
      </w:r>
      <w:r w:rsidRPr="00BF6526">
        <w:rPr>
          <w:rFonts w:ascii="Tahoma" w:eastAsia="Tahoma" w:hAnsi="Tahoma" w:cs="Tahoma"/>
          <w:spacing w:val="1"/>
        </w:rPr>
        <w:t>2</w:t>
      </w:r>
      <w:r w:rsidRPr="00BF6526">
        <w:rPr>
          <w:rFonts w:ascii="Tahoma" w:eastAsia="Tahoma" w:hAnsi="Tahoma" w:cs="Tahoma"/>
          <w:spacing w:val="-1"/>
        </w:rPr>
        <w:t>0</w:t>
      </w:r>
      <w:r w:rsidRPr="00BF6526">
        <w:rPr>
          <w:rFonts w:ascii="Tahoma" w:eastAsia="Tahoma" w:hAnsi="Tahoma" w:cs="Tahoma"/>
        </w:rPr>
        <w:t>. W z</w:t>
      </w:r>
      <w:r w:rsidRPr="00BF6526">
        <w:rPr>
          <w:rFonts w:ascii="Tahoma" w:eastAsia="Tahoma" w:hAnsi="Tahoma" w:cs="Tahoma"/>
          <w:spacing w:val="1"/>
        </w:rPr>
        <w:t>a</w:t>
      </w:r>
      <w:r w:rsidRPr="00BF6526">
        <w:rPr>
          <w:rFonts w:ascii="Tahoma" w:eastAsia="Tahoma" w:hAnsi="Tahoma" w:cs="Tahoma"/>
          <w:spacing w:val="-1"/>
        </w:rPr>
        <w:t>k</w:t>
      </w:r>
      <w:r w:rsidRPr="00BF6526">
        <w:rPr>
          <w:rFonts w:ascii="Tahoma" w:eastAsia="Tahoma" w:hAnsi="Tahoma" w:cs="Tahoma"/>
        </w:rPr>
        <w:t>r</w:t>
      </w:r>
      <w:r w:rsidRPr="00BF6526">
        <w:rPr>
          <w:rFonts w:ascii="Tahoma" w:eastAsia="Tahoma" w:hAnsi="Tahoma" w:cs="Tahoma"/>
          <w:spacing w:val="1"/>
        </w:rPr>
        <w:t>e</w:t>
      </w:r>
      <w:r w:rsidRPr="00BF6526">
        <w:rPr>
          <w:rFonts w:ascii="Tahoma" w:eastAsia="Tahoma" w:hAnsi="Tahoma" w:cs="Tahoma"/>
        </w:rPr>
        <w:t xml:space="preserve">sie </w:t>
      </w:r>
      <w:r w:rsidRPr="00BF6526">
        <w:rPr>
          <w:rFonts w:ascii="Tahoma" w:eastAsia="Tahoma" w:hAnsi="Tahoma" w:cs="Tahoma"/>
          <w:spacing w:val="-1"/>
        </w:rPr>
        <w:t>n</w:t>
      </w:r>
      <w:r w:rsidRPr="00BF6526">
        <w:rPr>
          <w:rFonts w:ascii="Tahoma" w:eastAsia="Tahoma" w:hAnsi="Tahoma" w:cs="Tahoma"/>
        </w:rPr>
        <w:t>i</w:t>
      </w:r>
      <w:r w:rsidRPr="00BF6526">
        <w:rPr>
          <w:rFonts w:ascii="Tahoma" w:eastAsia="Tahoma" w:hAnsi="Tahoma" w:cs="Tahoma"/>
          <w:spacing w:val="1"/>
        </w:rPr>
        <w:t>e</w:t>
      </w:r>
      <w:r w:rsidRPr="00BF6526">
        <w:rPr>
          <w:rFonts w:ascii="Tahoma" w:eastAsia="Tahoma" w:hAnsi="Tahoma" w:cs="Tahoma"/>
          <w:spacing w:val="-1"/>
        </w:rPr>
        <w:t>u</w:t>
      </w:r>
      <w:r w:rsidRPr="00BF6526">
        <w:rPr>
          <w:rFonts w:ascii="Tahoma" w:eastAsia="Tahoma" w:hAnsi="Tahoma" w:cs="Tahoma"/>
        </w:rPr>
        <w:t>r</w:t>
      </w:r>
      <w:r w:rsidRPr="00BF6526">
        <w:rPr>
          <w:rFonts w:ascii="Tahoma" w:eastAsia="Tahoma" w:hAnsi="Tahoma" w:cs="Tahoma"/>
          <w:spacing w:val="1"/>
        </w:rPr>
        <w:t>e</w:t>
      </w:r>
      <w:r w:rsidRPr="00BF6526">
        <w:rPr>
          <w:rFonts w:ascii="Tahoma" w:eastAsia="Tahoma" w:hAnsi="Tahoma" w:cs="Tahoma"/>
        </w:rPr>
        <w:t>gul</w:t>
      </w:r>
      <w:r w:rsidRPr="00BF6526">
        <w:rPr>
          <w:rFonts w:ascii="Tahoma" w:eastAsia="Tahoma" w:hAnsi="Tahoma" w:cs="Tahoma"/>
          <w:spacing w:val="2"/>
        </w:rPr>
        <w:t>o</w:t>
      </w:r>
      <w:r w:rsidRPr="00BF6526">
        <w:rPr>
          <w:rFonts w:ascii="Tahoma" w:eastAsia="Tahoma" w:hAnsi="Tahoma" w:cs="Tahoma"/>
          <w:spacing w:val="-1"/>
        </w:rPr>
        <w:t>w</w:t>
      </w:r>
      <w:r w:rsidRPr="00BF6526">
        <w:rPr>
          <w:rFonts w:ascii="Tahoma" w:eastAsia="Tahoma" w:hAnsi="Tahoma" w:cs="Tahoma"/>
          <w:spacing w:val="1"/>
        </w:rPr>
        <w:t>a</w:t>
      </w:r>
      <w:r w:rsidRPr="00BF6526">
        <w:rPr>
          <w:rFonts w:ascii="Tahoma" w:eastAsia="Tahoma" w:hAnsi="Tahoma" w:cs="Tahoma"/>
          <w:spacing w:val="-1"/>
        </w:rPr>
        <w:t>ny</w:t>
      </w:r>
      <w:r w:rsidRPr="00BF6526">
        <w:rPr>
          <w:rFonts w:ascii="Tahoma" w:eastAsia="Tahoma" w:hAnsi="Tahoma" w:cs="Tahoma"/>
        </w:rPr>
        <w:t xml:space="preserve">m </w:t>
      </w:r>
      <w:r w:rsidRPr="00BF6526">
        <w:rPr>
          <w:rFonts w:ascii="Tahoma" w:eastAsia="Tahoma" w:hAnsi="Tahoma" w:cs="Tahoma"/>
          <w:spacing w:val="-1"/>
        </w:rPr>
        <w:t>u</w:t>
      </w:r>
      <w:r w:rsidRPr="00BF6526">
        <w:rPr>
          <w:rFonts w:ascii="Tahoma" w:eastAsia="Tahoma" w:hAnsi="Tahoma" w:cs="Tahoma"/>
        </w:rPr>
        <w:t>st</w:t>
      </w:r>
      <w:r w:rsidRPr="00BF6526">
        <w:rPr>
          <w:rFonts w:ascii="Tahoma" w:eastAsia="Tahoma" w:hAnsi="Tahoma" w:cs="Tahoma"/>
          <w:spacing w:val="1"/>
        </w:rPr>
        <w:t>aw</w:t>
      </w:r>
      <w:r w:rsidRPr="00BF6526">
        <w:rPr>
          <w:rFonts w:ascii="Tahoma" w:eastAsia="Tahoma" w:hAnsi="Tahoma" w:cs="Tahoma"/>
        </w:rPr>
        <w:t>ą z</w:t>
      </w:r>
      <w:r w:rsidRPr="00BF6526">
        <w:rPr>
          <w:rFonts w:ascii="Tahoma" w:eastAsia="Tahoma" w:hAnsi="Tahoma" w:cs="Tahoma"/>
          <w:spacing w:val="1"/>
        </w:rPr>
        <w:t>a</w:t>
      </w:r>
      <w:r w:rsidRPr="00BF6526">
        <w:rPr>
          <w:rFonts w:ascii="Tahoma" w:eastAsia="Tahoma" w:hAnsi="Tahoma" w:cs="Tahoma"/>
        </w:rPr>
        <w:t>stoso</w:t>
      </w:r>
      <w:r w:rsidRPr="00BF6526">
        <w:rPr>
          <w:rFonts w:ascii="Tahoma" w:eastAsia="Tahoma" w:hAnsi="Tahoma" w:cs="Tahoma"/>
          <w:spacing w:val="-2"/>
        </w:rPr>
        <w:t>w</w:t>
      </w:r>
      <w:r w:rsidRPr="00BF6526">
        <w:rPr>
          <w:rFonts w:ascii="Tahoma" w:eastAsia="Tahoma" w:hAnsi="Tahoma" w:cs="Tahoma"/>
          <w:spacing w:val="1"/>
        </w:rPr>
        <w:t>a</w:t>
      </w:r>
      <w:r w:rsidRPr="00BF6526">
        <w:rPr>
          <w:rFonts w:ascii="Tahoma" w:eastAsia="Tahoma" w:hAnsi="Tahoma" w:cs="Tahoma"/>
          <w:spacing w:val="-1"/>
        </w:rPr>
        <w:t>n</w:t>
      </w:r>
      <w:r w:rsidRPr="00BF6526">
        <w:rPr>
          <w:rFonts w:ascii="Tahoma" w:eastAsia="Tahoma" w:hAnsi="Tahoma" w:cs="Tahoma"/>
        </w:rPr>
        <w:t>ie m</w:t>
      </w:r>
      <w:r w:rsidRPr="00BF6526">
        <w:rPr>
          <w:rFonts w:ascii="Tahoma" w:eastAsia="Tahoma" w:hAnsi="Tahoma" w:cs="Tahoma"/>
          <w:spacing w:val="1"/>
        </w:rPr>
        <w:t>a</w:t>
      </w:r>
      <w:r w:rsidRPr="00BF6526">
        <w:rPr>
          <w:rFonts w:ascii="Tahoma" w:eastAsia="Tahoma" w:hAnsi="Tahoma" w:cs="Tahoma"/>
          <w:spacing w:val="-1"/>
        </w:rPr>
        <w:t>j</w:t>
      </w:r>
      <w:r w:rsidRPr="00BF6526">
        <w:rPr>
          <w:rFonts w:ascii="Tahoma" w:eastAsia="Tahoma" w:hAnsi="Tahoma" w:cs="Tahoma"/>
        </w:rPr>
        <w:t xml:space="preserve">ą </w:t>
      </w:r>
      <w:r w:rsidRPr="00C35D54">
        <w:rPr>
          <w:rFonts w:ascii="Tahoma" w:eastAsia="Tahoma" w:hAnsi="Tahoma" w:cs="Tahoma"/>
          <w:i/>
        </w:rPr>
        <w:t>W</w:t>
      </w:r>
      <w:r w:rsidRPr="00C35D54">
        <w:rPr>
          <w:rFonts w:ascii="Tahoma" w:eastAsia="Tahoma" w:hAnsi="Tahoma" w:cs="Tahoma"/>
          <w:i/>
          <w:spacing w:val="-1"/>
        </w:rPr>
        <w:t>y</w:t>
      </w:r>
      <w:r w:rsidRPr="00C35D54">
        <w:rPr>
          <w:rFonts w:ascii="Tahoma" w:eastAsia="Tahoma" w:hAnsi="Tahoma" w:cs="Tahoma"/>
          <w:i/>
          <w:spacing w:val="-2"/>
        </w:rPr>
        <w:t>t</w:t>
      </w:r>
      <w:r w:rsidRPr="00C35D54">
        <w:rPr>
          <w:rFonts w:ascii="Tahoma" w:eastAsia="Tahoma" w:hAnsi="Tahoma" w:cs="Tahoma"/>
          <w:i/>
          <w:spacing w:val="-1"/>
        </w:rPr>
        <w:t>yc</w:t>
      </w:r>
      <w:r w:rsidRPr="00C35D54">
        <w:rPr>
          <w:rFonts w:ascii="Tahoma" w:eastAsia="Tahoma" w:hAnsi="Tahoma" w:cs="Tahoma"/>
          <w:i/>
        </w:rPr>
        <w:t>zne</w:t>
      </w:r>
      <w:r w:rsidRPr="00BF6526">
        <w:rPr>
          <w:rFonts w:ascii="Tahoma" w:eastAsia="Tahoma" w:hAnsi="Tahoma" w:cs="Tahoma"/>
        </w:rPr>
        <w:t>,</w:t>
      </w:r>
      <w:r w:rsidRPr="00BF6526">
        <w:rPr>
          <w:rFonts w:ascii="Tahoma" w:eastAsia="Tahoma" w:hAnsi="Tahoma" w:cs="Tahoma"/>
          <w:spacing w:val="13"/>
        </w:rPr>
        <w:t xml:space="preserve"> </w:t>
      </w:r>
      <w:r w:rsidRPr="00BF6526">
        <w:rPr>
          <w:rFonts w:ascii="Tahoma" w:eastAsia="Tahoma" w:hAnsi="Tahoma" w:cs="Tahoma"/>
        </w:rPr>
        <w:t xml:space="preserve">o </w:t>
      </w:r>
      <w:r w:rsidRPr="00BF6526">
        <w:rPr>
          <w:rFonts w:ascii="Tahoma" w:eastAsia="Tahoma" w:hAnsi="Tahoma" w:cs="Tahoma"/>
          <w:spacing w:val="-1"/>
        </w:rPr>
        <w:t>k</w:t>
      </w:r>
      <w:r w:rsidRPr="00BF6526">
        <w:rPr>
          <w:rFonts w:ascii="Tahoma" w:eastAsia="Tahoma" w:hAnsi="Tahoma" w:cs="Tahoma"/>
        </w:rPr>
        <w:t>tór</w:t>
      </w:r>
      <w:r w:rsidRPr="00BF6526">
        <w:rPr>
          <w:rFonts w:ascii="Tahoma" w:eastAsia="Tahoma" w:hAnsi="Tahoma" w:cs="Tahoma"/>
          <w:spacing w:val="-3"/>
        </w:rPr>
        <w:t>y</w:t>
      </w:r>
      <w:r w:rsidRPr="00BF6526">
        <w:rPr>
          <w:rFonts w:ascii="Tahoma" w:eastAsia="Tahoma" w:hAnsi="Tahoma" w:cs="Tahoma"/>
          <w:spacing w:val="2"/>
        </w:rPr>
        <w:t>c</w:t>
      </w:r>
      <w:r w:rsidRPr="00BF6526">
        <w:rPr>
          <w:rFonts w:ascii="Tahoma" w:eastAsia="Tahoma" w:hAnsi="Tahoma" w:cs="Tahoma"/>
        </w:rPr>
        <w:t>h mo</w:t>
      </w:r>
      <w:r w:rsidRPr="00BF6526">
        <w:rPr>
          <w:rFonts w:ascii="Tahoma" w:eastAsia="Tahoma" w:hAnsi="Tahoma" w:cs="Tahoma"/>
          <w:spacing w:val="-2"/>
        </w:rPr>
        <w:t>w</w:t>
      </w:r>
      <w:r w:rsidRPr="00BF6526">
        <w:rPr>
          <w:rFonts w:ascii="Tahoma" w:eastAsia="Tahoma" w:hAnsi="Tahoma" w:cs="Tahoma"/>
        </w:rPr>
        <w:t>a</w:t>
      </w:r>
      <w:r w:rsidR="00BF6526">
        <w:rPr>
          <w:rFonts w:ascii="Tahoma" w:eastAsia="Tahoma" w:hAnsi="Tahoma" w:cs="Tahoma"/>
        </w:rPr>
        <w:t xml:space="preserve"> </w:t>
      </w:r>
      <w:r w:rsidRPr="00BF6526">
        <w:rPr>
          <w:rFonts w:ascii="Tahoma" w:eastAsia="Tahoma" w:hAnsi="Tahoma" w:cs="Tahoma"/>
        </w:rPr>
        <w:t>w §</w:t>
      </w:r>
      <w:r w:rsidRPr="00BF6526">
        <w:rPr>
          <w:rFonts w:ascii="Tahoma" w:eastAsia="Tahoma" w:hAnsi="Tahoma" w:cs="Tahoma"/>
          <w:spacing w:val="-2"/>
        </w:rPr>
        <w:t xml:space="preserve"> </w:t>
      </w:r>
      <w:r w:rsidRPr="00BF6526">
        <w:rPr>
          <w:rFonts w:ascii="Tahoma" w:eastAsia="Tahoma" w:hAnsi="Tahoma" w:cs="Tahoma"/>
        </w:rPr>
        <w:t>1</w:t>
      </w:r>
      <w:r w:rsidRPr="00BF6526">
        <w:rPr>
          <w:rFonts w:ascii="Tahoma" w:eastAsia="Tahoma" w:hAnsi="Tahoma" w:cs="Tahoma"/>
          <w:spacing w:val="-2"/>
        </w:rPr>
        <w:t xml:space="preserve"> </w:t>
      </w:r>
      <w:r w:rsidR="004927A6" w:rsidRPr="00BF6526">
        <w:rPr>
          <w:rFonts w:ascii="Tahoma" w:eastAsia="Tahoma" w:hAnsi="Tahoma" w:cs="Tahoma"/>
          <w:spacing w:val="3"/>
        </w:rPr>
        <w:t>ust.</w:t>
      </w:r>
      <w:r w:rsidRPr="00BF6526">
        <w:rPr>
          <w:rFonts w:ascii="Tahoma" w:eastAsia="Tahoma" w:hAnsi="Tahoma" w:cs="Tahoma"/>
          <w:spacing w:val="-2"/>
        </w:rPr>
        <w:t xml:space="preserve"> </w:t>
      </w:r>
      <w:r w:rsidRPr="00BF6526">
        <w:rPr>
          <w:rFonts w:ascii="Tahoma" w:eastAsia="Tahoma" w:hAnsi="Tahoma" w:cs="Tahoma"/>
          <w:spacing w:val="-1"/>
        </w:rPr>
        <w:t>2</w:t>
      </w:r>
      <w:r w:rsidR="00D54A5D">
        <w:rPr>
          <w:rFonts w:ascii="Tahoma" w:eastAsia="Tahoma" w:hAnsi="Tahoma" w:cs="Tahoma"/>
          <w:spacing w:val="-1"/>
        </w:rPr>
        <w:t>8</w:t>
      </w:r>
      <w:r w:rsidR="00325345" w:rsidRPr="00BF6526">
        <w:rPr>
          <w:rFonts w:ascii="Tahoma" w:eastAsia="Tahoma" w:hAnsi="Tahoma" w:cs="Tahoma"/>
        </w:rPr>
        <w:t>.</w:t>
      </w:r>
    </w:p>
    <w:p w14:paraId="5CB1A09A" w14:textId="6421B41A" w:rsidR="00C322DD" w:rsidRDefault="00280ADA"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4"/>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trole</w:t>
      </w:r>
      <w:r w:rsidRPr="001C3C76">
        <w:rPr>
          <w:rFonts w:ascii="Tahoma" w:eastAsia="Tahoma" w:hAnsi="Tahoma" w:cs="Tahoma"/>
          <w:spacing w:val="41"/>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5"/>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dyty</w:t>
      </w:r>
      <w:r w:rsidRPr="001C3C76">
        <w:rPr>
          <w:rFonts w:ascii="Tahoma" w:eastAsia="Tahoma" w:hAnsi="Tahoma" w:cs="Tahoma"/>
          <w:spacing w:val="41"/>
        </w:rPr>
        <w:t xml:space="preserve"> </w:t>
      </w:r>
      <w:r w:rsidRPr="001C3C76">
        <w:rPr>
          <w:rFonts w:ascii="Tahoma" w:eastAsia="Tahoma" w:hAnsi="Tahoma" w:cs="Tahoma"/>
        </w:rPr>
        <w:t>mo</w:t>
      </w:r>
      <w:r w:rsidRPr="001C3C76">
        <w:rPr>
          <w:rFonts w:ascii="Tahoma" w:eastAsia="Tahoma" w:hAnsi="Tahoma" w:cs="Tahoma"/>
          <w:spacing w:val="2"/>
        </w:rPr>
        <w:t>g</w:t>
      </w:r>
      <w:r w:rsidRPr="001C3C76">
        <w:rPr>
          <w:rFonts w:ascii="Tahoma" w:eastAsia="Tahoma" w:hAnsi="Tahoma" w:cs="Tahoma"/>
        </w:rPr>
        <w:t>ą</w:t>
      </w:r>
      <w:r w:rsidRPr="001C3C76">
        <w:rPr>
          <w:rFonts w:ascii="Tahoma" w:eastAsia="Tahoma" w:hAnsi="Tahoma" w:cs="Tahoma"/>
          <w:spacing w:val="43"/>
        </w:rPr>
        <w:t xml:space="preserve"> </w:t>
      </w:r>
      <w:r w:rsidRPr="001C3C76">
        <w:rPr>
          <w:rFonts w:ascii="Tahoma" w:eastAsia="Tahoma" w:hAnsi="Tahoma" w:cs="Tahoma"/>
        </w:rPr>
        <w:t>być</w:t>
      </w:r>
      <w:r w:rsidRPr="001C3C76">
        <w:rPr>
          <w:rFonts w:ascii="Tahoma" w:eastAsia="Tahoma" w:hAnsi="Tahoma" w:cs="Tahoma"/>
          <w:spacing w:val="4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9"/>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sie</w:t>
      </w:r>
      <w:r w:rsidRPr="001C3C76">
        <w:rPr>
          <w:rFonts w:ascii="Tahoma" w:eastAsia="Tahoma" w:hAnsi="Tahoma" w:cs="Tahoma"/>
          <w:spacing w:val="43"/>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38"/>
        </w:rPr>
        <w:t xml:space="preserve"> </w:t>
      </w:r>
      <w:r w:rsidRPr="001C3C76">
        <w:rPr>
          <w:rFonts w:ascii="Tahoma" w:eastAsia="Tahoma" w:hAnsi="Tahoma" w:cs="Tahoma"/>
        </w:rPr>
        <w:t>w</w:t>
      </w:r>
      <w:r w:rsidRPr="001C3C76">
        <w:rPr>
          <w:rFonts w:ascii="Tahoma" w:eastAsia="Tahoma" w:hAnsi="Tahoma" w:cs="Tahoma"/>
          <w:spacing w:val="49"/>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50"/>
        </w:rPr>
        <w:t xml:space="preserve"> </w:t>
      </w:r>
      <w:r w:rsidRPr="001C3C76">
        <w:rPr>
          <w:rFonts w:ascii="Tahoma" w:eastAsia="Tahoma" w:hAnsi="Tahoma" w:cs="Tahoma"/>
          <w:spacing w:val="-1"/>
        </w:rPr>
        <w:t>2</w:t>
      </w:r>
      <w:r w:rsidRPr="001C3C76">
        <w:rPr>
          <w:rFonts w:ascii="Tahoma" w:eastAsia="Tahoma" w:hAnsi="Tahoma" w:cs="Tahoma"/>
        </w:rPr>
        <w:t>3</w:t>
      </w:r>
      <w:r w:rsidRPr="001C3C76">
        <w:rPr>
          <w:rFonts w:ascii="Tahoma" w:eastAsia="Tahoma" w:hAnsi="Tahoma" w:cs="Tahoma"/>
          <w:spacing w:val="47"/>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463725">
        <w:rPr>
          <w:rFonts w:ascii="Tahoma" w:eastAsia="Tahoma" w:hAnsi="Tahoma" w:cs="Tahoma"/>
          <w:spacing w:val="2"/>
        </w:rPr>
        <w:t xml:space="preserve"> </w:t>
      </w:r>
      <w:r w:rsidRPr="001C3C76">
        <w:rPr>
          <w:rFonts w:ascii="Tahoma" w:eastAsia="Tahoma" w:hAnsi="Tahoma" w:cs="Tahoma"/>
        </w:rPr>
        <w:t>3</w:t>
      </w:r>
      <w:r w:rsidRPr="001C3C76">
        <w:rPr>
          <w:rFonts w:ascii="Tahoma" w:eastAsia="Tahoma" w:hAnsi="Tahoma" w:cs="Tahoma"/>
          <w:spacing w:val="4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004404D1">
        <w:rPr>
          <w:rFonts w:ascii="Tahoma" w:eastAsia="Tahoma" w:hAnsi="Tahoma" w:cs="Tahoma"/>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dnia</w:t>
      </w:r>
      <w:r w:rsidRPr="001C3C76">
        <w:rPr>
          <w:rFonts w:ascii="Tahoma" w:eastAsia="Tahoma" w:hAnsi="Tahoma" w:cs="Tahoma"/>
          <w:spacing w:val="-1"/>
        </w:rPr>
        <w:t xml:space="preserve"> 1</w:t>
      </w:r>
      <w:r w:rsidRPr="001C3C76">
        <w:rPr>
          <w:rFonts w:ascii="Tahoma" w:eastAsia="Tahoma" w:hAnsi="Tahoma" w:cs="Tahoma"/>
        </w:rPr>
        <w:t>1</w:t>
      </w:r>
      <w:r w:rsidRPr="001C3C76">
        <w:rPr>
          <w:rFonts w:ascii="Tahoma" w:eastAsia="Tahoma" w:hAnsi="Tahoma" w:cs="Tahoma"/>
          <w:spacing w:val="-1"/>
        </w:rPr>
        <w:t xml:space="preserve"> </w:t>
      </w:r>
      <w:r w:rsidRPr="001C3C76">
        <w:rPr>
          <w:rFonts w:ascii="Tahoma" w:eastAsia="Tahoma" w:hAnsi="Tahoma" w:cs="Tahoma"/>
        </w:rPr>
        <w:t xml:space="preserve">lipca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rPr>
        <w:t>4</w:t>
      </w:r>
      <w:r w:rsidRPr="001C3C76">
        <w:rPr>
          <w:rFonts w:ascii="Tahoma" w:eastAsia="Tahoma" w:hAnsi="Tahoma" w:cs="Tahoma"/>
          <w:spacing w:val="-3"/>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mów</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4"/>
        </w:rPr>
        <w:t xml:space="preserve"> </w:t>
      </w:r>
      <w:r w:rsidRPr="001C3C76">
        <w:rPr>
          <w:rFonts w:ascii="Tahoma" w:eastAsia="Tahoma" w:hAnsi="Tahoma" w:cs="Tahoma"/>
        </w:rPr>
        <w:t>poli</w:t>
      </w:r>
      <w:r w:rsidRPr="001C3C76">
        <w:rPr>
          <w:rFonts w:ascii="Tahoma" w:eastAsia="Tahoma" w:hAnsi="Tahoma" w:cs="Tahoma"/>
          <w:spacing w:val="-2"/>
        </w:rPr>
        <w:t>t</w:t>
      </w:r>
      <w:r w:rsidRPr="001C3C76">
        <w:rPr>
          <w:rFonts w:ascii="Tahoma" w:eastAsia="Tahoma" w:hAnsi="Tahoma" w:cs="Tahoma"/>
          <w:spacing w:val="-1"/>
        </w:rPr>
        <w:t>yk</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rPr>
        <w:t>spó</w:t>
      </w:r>
      <w:r w:rsidRPr="001C3C76">
        <w:rPr>
          <w:rFonts w:ascii="Tahoma" w:eastAsia="Tahoma" w:hAnsi="Tahoma" w:cs="Tahoma"/>
          <w:spacing w:val="1"/>
        </w:rPr>
        <w:t>jn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00610491" w:rsidRPr="001C3C76">
        <w:rPr>
          <w:rFonts w:ascii="Tahoma" w:eastAsia="Tahoma" w:hAnsi="Tahoma" w:cs="Tahoma"/>
        </w:rPr>
        <w:t xml:space="preserve"> </w:t>
      </w:r>
      <w:r w:rsidRPr="001C3C76">
        <w:rPr>
          <w:rFonts w:ascii="Tahoma" w:eastAsia="Tahoma" w:hAnsi="Tahoma" w:cs="Tahoma"/>
        </w:rPr>
        <w:t>w p</w:t>
      </w:r>
      <w:r w:rsidRPr="001C3C76">
        <w:rPr>
          <w:rFonts w:ascii="Tahoma" w:eastAsia="Tahoma" w:hAnsi="Tahoma" w:cs="Tahoma"/>
          <w:spacing w:val="1"/>
        </w:rPr>
        <w:t>e</w:t>
      </w:r>
      <w:r w:rsidRPr="001C3C76">
        <w:rPr>
          <w:rFonts w:ascii="Tahoma" w:eastAsia="Tahoma" w:hAnsi="Tahoma" w:cs="Tahoma"/>
        </w:rPr>
        <w:t>rsp</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12"/>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spacing w:val="2"/>
        </w:rPr>
        <w:t>4–</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w:t>
      </w:r>
    </w:p>
    <w:p w14:paraId="6EF68DF3" w14:textId="4C3A24C1" w:rsidR="00C322DD" w:rsidRDefault="00280ADA"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eastAsia="Tahoma" w:hAnsi="Tahoma" w:cs="Tahoma"/>
          <w:spacing w:val="-4"/>
        </w:rPr>
        <w:t>K</w:t>
      </w:r>
      <w:r w:rsidRPr="00C322DD">
        <w:rPr>
          <w:rFonts w:ascii="Tahoma" w:eastAsia="Tahoma" w:hAnsi="Tahoma" w:cs="Tahoma"/>
        </w:rPr>
        <w:t>o</w:t>
      </w:r>
      <w:r w:rsidRPr="00C322DD">
        <w:rPr>
          <w:rFonts w:ascii="Tahoma" w:eastAsia="Tahoma" w:hAnsi="Tahoma" w:cs="Tahoma"/>
          <w:spacing w:val="-1"/>
        </w:rPr>
        <w:t>n</w:t>
      </w:r>
      <w:r w:rsidRPr="00C322DD">
        <w:rPr>
          <w:rFonts w:ascii="Tahoma" w:eastAsia="Tahoma" w:hAnsi="Tahoma" w:cs="Tahoma"/>
        </w:rPr>
        <w:t>trola</w:t>
      </w:r>
      <w:r w:rsidRPr="00C322DD">
        <w:rPr>
          <w:rFonts w:ascii="Tahoma" w:eastAsia="Tahoma" w:hAnsi="Tahoma" w:cs="Tahoma"/>
          <w:spacing w:val="18"/>
        </w:rPr>
        <w:t xml:space="preserve"> </w:t>
      </w:r>
      <w:r w:rsidRPr="00C322DD">
        <w:rPr>
          <w:rFonts w:ascii="Tahoma" w:eastAsia="Tahoma" w:hAnsi="Tahoma" w:cs="Tahoma"/>
        </w:rPr>
        <w:t>może</w:t>
      </w:r>
      <w:r w:rsidRPr="00C322DD">
        <w:rPr>
          <w:rFonts w:ascii="Tahoma" w:eastAsia="Tahoma" w:hAnsi="Tahoma" w:cs="Tahoma"/>
          <w:spacing w:val="20"/>
        </w:rPr>
        <w:t xml:space="preserve"> </w:t>
      </w:r>
      <w:r w:rsidRPr="00C322DD">
        <w:rPr>
          <w:rFonts w:ascii="Tahoma" w:eastAsia="Tahoma" w:hAnsi="Tahoma" w:cs="Tahoma"/>
        </w:rPr>
        <w:t>zos</w:t>
      </w:r>
      <w:r w:rsidRPr="00C322DD">
        <w:rPr>
          <w:rFonts w:ascii="Tahoma" w:eastAsia="Tahoma" w:hAnsi="Tahoma" w:cs="Tahoma"/>
          <w:spacing w:val="1"/>
        </w:rPr>
        <w:t>ta</w:t>
      </w:r>
      <w:r w:rsidRPr="00C322DD">
        <w:rPr>
          <w:rFonts w:ascii="Tahoma" w:eastAsia="Tahoma" w:hAnsi="Tahoma" w:cs="Tahoma"/>
        </w:rPr>
        <w:t>ć</w:t>
      </w:r>
      <w:r w:rsidRPr="00C322DD">
        <w:rPr>
          <w:rFonts w:ascii="Tahoma" w:eastAsia="Tahoma" w:hAnsi="Tahoma" w:cs="Tahoma"/>
          <w:spacing w:val="17"/>
        </w:rPr>
        <w:t xml:space="preserve"> </w:t>
      </w:r>
      <w:r w:rsidRPr="00C322DD">
        <w:rPr>
          <w:rFonts w:ascii="Tahoma" w:eastAsia="Tahoma" w:hAnsi="Tahoma" w:cs="Tahoma"/>
        </w:rPr>
        <w:t>pr</w:t>
      </w:r>
      <w:r w:rsidRPr="00C322DD">
        <w:rPr>
          <w:rFonts w:ascii="Tahoma" w:eastAsia="Tahoma" w:hAnsi="Tahoma" w:cs="Tahoma"/>
          <w:spacing w:val="1"/>
        </w:rPr>
        <w:t>z</w:t>
      </w:r>
      <w:r w:rsidRPr="00C322DD">
        <w:rPr>
          <w:rFonts w:ascii="Tahoma" w:eastAsia="Tahoma" w:hAnsi="Tahoma" w:cs="Tahoma"/>
          <w:spacing w:val="3"/>
        </w:rPr>
        <w:t>e</w:t>
      </w:r>
      <w:r w:rsidRPr="00C322DD">
        <w:rPr>
          <w:rFonts w:ascii="Tahoma" w:eastAsia="Tahoma" w:hAnsi="Tahoma" w:cs="Tahoma"/>
        </w:rPr>
        <w:t>pro</w:t>
      </w:r>
      <w:r w:rsidRPr="00C322DD">
        <w:rPr>
          <w:rFonts w:ascii="Tahoma" w:eastAsia="Tahoma" w:hAnsi="Tahoma" w:cs="Tahoma"/>
          <w:spacing w:val="-1"/>
        </w:rPr>
        <w:t>w</w:t>
      </w:r>
      <w:r w:rsidRPr="00C322DD">
        <w:rPr>
          <w:rFonts w:ascii="Tahoma" w:eastAsia="Tahoma" w:hAnsi="Tahoma" w:cs="Tahoma"/>
          <w:spacing w:val="1"/>
        </w:rPr>
        <w:t>a</w:t>
      </w:r>
      <w:r w:rsidRPr="00C322DD">
        <w:rPr>
          <w:rFonts w:ascii="Tahoma" w:eastAsia="Tahoma" w:hAnsi="Tahoma" w:cs="Tahoma"/>
        </w:rPr>
        <w:t>dzo</w:t>
      </w:r>
      <w:r w:rsidRPr="00C322DD">
        <w:rPr>
          <w:rFonts w:ascii="Tahoma" w:eastAsia="Tahoma" w:hAnsi="Tahoma" w:cs="Tahoma"/>
          <w:spacing w:val="-1"/>
        </w:rPr>
        <w:t>n</w:t>
      </w:r>
      <w:r w:rsidRPr="00C322DD">
        <w:rPr>
          <w:rFonts w:ascii="Tahoma" w:eastAsia="Tahoma" w:hAnsi="Tahoma" w:cs="Tahoma"/>
        </w:rPr>
        <w:t>a</w:t>
      </w:r>
      <w:r w:rsidRPr="00C322DD">
        <w:rPr>
          <w:rFonts w:ascii="Tahoma" w:eastAsia="Tahoma" w:hAnsi="Tahoma" w:cs="Tahoma"/>
          <w:spacing w:val="11"/>
        </w:rPr>
        <w:t xml:space="preserve"> </w:t>
      </w:r>
      <w:r w:rsidRPr="00C322DD">
        <w:rPr>
          <w:rFonts w:ascii="Tahoma" w:eastAsia="Tahoma" w:hAnsi="Tahoma" w:cs="Tahoma"/>
        </w:rPr>
        <w:t>w</w:t>
      </w:r>
      <w:r w:rsidRPr="00C322DD">
        <w:rPr>
          <w:rFonts w:ascii="Tahoma" w:eastAsia="Tahoma" w:hAnsi="Tahoma" w:cs="Tahoma"/>
          <w:spacing w:val="24"/>
        </w:rPr>
        <w:t xml:space="preserve"> </w:t>
      </w:r>
      <w:r w:rsidRPr="00C322DD">
        <w:rPr>
          <w:rFonts w:ascii="Tahoma" w:eastAsia="Tahoma" w:hAnsi="Tahoma" w:cs="Tahoma"/>
        </w:rPr>
        <w:t>si</w:t>
      </w:r>
      <w:r w:rsidRPr="00C322DD">
        <w:rPr>
          <w:rFonts w:ascii="Tahoma" w:eastAsia="Tahoma" w:hAnsi="Tahoma" w:cs="Tahoma"/>
          <w:spacing w:val="1"/>
        </w:rPr>
        <w:t>e</w:t>
      </w:r>
      <w:r w:rsidRPr="00C322DD">
        <w:rPr>
          <w:rFonts w:ascii="Tahoma" w:eastAsia="Tahoma" w:hAnsi="Tahoma" w:cs="Tahoma"/>
        </w:rPr>
        <w:t>dzibie</w:t>
      </w:r>
      <w:r w:rsidRPr="00C322DD">
        <w:rPr>
          <w:rFonts w:ascii="Tahoma" w:eastAsia="Tahoma" w:hAnsi="Tahoma" w:cs="Tahoma"/>
          <w:spacing w:val="20"/>
        </w:rPr>
        <w:t xml:space="preserve"> </w:t>
      </w:r>
      <w:r w:rsidRPr="00C322DD">
        <w:rPr>
          <w:rFonts w:ascii="Tahoma" w:eastAsia="Tahoma" w:hAnsi="Tahoma" w:cs="Tahoma"/>
        </w:rPr>
        <w:t>B</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1"/>
        </w:rPr>
        <w:t>f</w:t>
      </w:r>
      <w:r w:rsidRPr="00C322DD">
        <w:rPr>
          <w:rFonts w:ascii="Tahoma" w:eastAsia="Tahoma" w:hAnsi="Tahoma" w:cs="Tahoma"/>
        </w:rPr>
        <w:t>i</w:t>
      </w:r>
      <w:r w:rsidRPr="00C322DD">
        <w:rPr>
          <w:rFonts w:ascii="Tahoma" w:eastAsia="Tahoma" w:hAnsi="Tahoma" w:cs="Tahoma"/>
          <w:spacing w:val="2"/>
        </w:rPr>
        <w:t>c</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t</w:t>
      </w:r>
      <w:r w:rsidRPr="00C322DD">
        <w:rPr>
          <w:rFonts w:ascii="Tahoma" w:eastAsia="Tahoma" w:hAnsi="Tahoma" w:cs="Tahoma"/>
          <w:spacing w:val="1"/>
        </w:rPr>
        <w:t>a</w:t>
      </w:r>
      <w:r w:rsidRPr="00C322DD">
        <w:rPr>
          <w:rFonts w:ascii="Tahoma" w:eastAsia="Tahoma" w:hAnsi="Tahoma" w:cs="Tahoma"/>
        </w:rPr>
        <w:t>,</w:t>
      </w:r>
      <w:r w:rsidRPr="00C322DD">
        <w:rPr>
          <w:rFonts w:ascii="Tahoma" w:eastAsia="Tahoma" w:hAnsi="Tahoma" w:cs="Tahoma"/>
          <w:spacing w:val="12"/>
        </w:rPr>
        <w:t xml:space="preserve"> </w:t>
      </w:r>
      <w:r w:rsidRPr="00C322DD">
        <w:rPr>
          <w:rFonts w:ascii="Tahoma" w:eastAsia="Tahoma" w:hAnsi="Tahoma" w:cs="Tahoma"/>
        </w:rPr>
        <w:t>w</w:t>
      </w:r>
      <w:r w:rsidRPr="00C322DD">
        <w:rPr>
          <w:rFonts w:ascii="Tahoma" w:eastAsia="Tahoma" w:hAnsi="Tahoma" w:cs="Tahoma"/>
          <w:spacing w:val="26"/>
        </w:rPr>
        <w:t xml:space="preserve"> </w:t>
      </w:r>
      <w:r w:rsidRPr="00C322DD">
        <w:rPr>
          <w:rFonts w:ascii="Tahoma" w:eastAsia="Tahoma" w:hAnsi="Tahoma" w:cs="Tahoma"/>
        </w:rPr>
        <w:t>si</w:t>
      </w:r>
      <w:r w:rsidRPr="00C322DD">
        <w:rPr>
          <w:rFonts w:ascii="Tahoma" w:eastAsia="Tahoma" w:hAnsi="Tahoma" w:cs="Tahoma"/>
          <w:spacing w:val="1"/>
        </w:rPr>
        <w:t>e</w:t>
      </w:r>
      <w:r w:rsidRPr="00C322DD">
        <w:rPr>
          <w:rFonts w:ascii="Tahoma" w:eastAsia="Tahoma" w:hAnsi="Tahoma" w:cs="Tahoma"/>
        </w:rPr>
        <w:t>dzibie</w:t>
      </w:r>
      <w:r w:rsidRPr="00C322DD">
        <w:rPr>
          <w:rFonts w:ascii="Tahoma" w:eastAsia="Tahoma" w:hAnsi="Tahoma" w:cs="Tahoma"/>
          <w:spacing w:val="18"/>
        </w:rPr>
        <w:t xml:space="preserve"> </w:t>
      </w:r>
      <w:r w:rsidRPr="00C322DD">
        <w:rPr>
          <w:rFonts w:ascii="Tahoma" w:eastAsia="Tahoma" w:hAnsi="Tahoma" w:cs="Tahoma"/>
          <w:spacing w:val="-4"/>
        </w:rPr>
        <w:t>P</w:t>
      </w:r>
      <w:r w:rsidRPr="00C322DD">
        <w:rPr>
          <w:rFonts w:ascii="Tahoma" w:eastAsia="Tahoma" w:hAnsi="Tahoma" w:cs="Tahoma"/>
          <w:spacing w:val="1"/>
        </w:rPr>
        <w:t>a</w:t>
      </w:r>
      <w:r w:rsidRPr="00C322DD">
        <w:rPr>
          <w:rFonts w:ascii="Tahoma" w:eastAsia="Tahoma" w:hAnsi="Tahoma" w:cs="Tahoma"/>
        </w:rPr>
        <w:t>r</w:t>
      </w:r>
      <w:r w:rsidRPr="00C322DD">
        <w:rPr>
          <w:rFonts w:ascii="Tahoma" w:eastAsia="Tahoma" w:hAnsi="Tahoma" w:cs="Tahoma"/>
          <w:spacing w:val="3"/>
        </w:rPr>
        <w:t>t</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2"/>
        </w:rPr>
        <w:t>r</w:t>
      </w:r>
      <w:r w:rsidRPr="00C322DD">
        <w:rPr>
          <w:rFonts w:ascii="Tahoma" w:eastAsia="Tahoma" w:hAnsi="Tahoma" w:cs="Tahoma"/>
          <w:spacing w:val="1"/>
        </w:rPr>
        <w:t>a</w:t>
      </w:r>
      <w:r w:rsidR="00620BFE">
        <w:rPr>
          <w:rStyle w:val="Odwoanieprzypisudolnego"/>
          <w:rFonts w:ascii="Tahoma" w:eastAsia="Tahoma" w:hAnsi="Tahoma" w:cs="Tahoma"/>
          <w:spacing w:val="1"/>
        </w:rPr>
        <w:footnoteReference w:id="60"/>
      </w:r>
      <w:r w:rsidRPr="00C322DD">
        <w:rPr>
          <w:rFonts w:ascii="Tahoma" w:eastAsia="Tahoma" w:hAnsi="Tahoma" w:cs="Tahoma"/>
        </w:rPr>
        <w:t>,</w:t>
      </w:r>
      <w:r w:rsidRPr="00C322DD">
        <w:rPr>
          <w:rFonts w:ascii="Tahoma" w:eastAsia="Tahoma" w:hAnsi="Tahoma" w:cs="Tahoma"/>
          <w:spacing w:val="15"/>
        </w:rPr>
        <w:t xml:space="preserve"> </w:t>
      </w:r>
      <w:r w:rsidR="0083462A" w:rsidRPr="00C322DD">
        <w:rPr>
          <w:rFonts w:ascii="Tahoma" w:eastAsia="Tahoma" w:hAnsi="Tahoma" w:cs="Tahoma"/>
          <w:spacing w:val="15"/>
        </w:rPr>
        <w:br/>
      </w:r>
      <w:r w:rsidRPr="00C322DD">
        <w:rPr>
          <w:rFonts w:ascii="Tahoma" w:eastAsia="Tahoma" w:hAnsi="Tahoma" w:cs="Tahoma"/>
        </w:rPr>
        <w:t>w</w:t>
      </w:r>
      <w:r w:rsidRPr="00C322DD">
        <w:rPr>
          <w:rFonts w:ascii="Tahoma" w:eastAsia="Tahoma" w:hAnsi="Tahoma" w:cs="Tahoma"/>
          <w:spacing w:val="24"/>
        </w:rPr>
        <w:t xml:space="preserve"> </w:t>
      </w:r>
      <w:r w:rsidRPr="00C322DD">
        <w:rPr>
          <w:rFonts w:ascii="Tahoma" w:eastAsia="Tahoma" w:hAnsi="Tahoma" w:cs="Tahoma"/>
        </w:rPr>
        <w:t>si</w:t>
      </w:r>
      <w:r w:rsidRPr="00C322DD">
        <w:rPr>
          <w:rFonts w:ascii="Tahoma" w:eastAsia="Tahoma" w:hAnsi="Tahoma" w:cs="Tahoma"/>
          <w:spacing w:val="1"/>
        </w:rPr>
        <w:t>e</w:t>
      </w:r>
      <w:r w:rsidRPr="00C322DD">
        <w:rPr>
          <w:rFonts w:ascii="Tahoma" w:eastAsia="Tahoma" w:hAnsi="Tahoma" w:cs="Tahoma"/>
        </w:rPr>
        <w:t>dzibie I</w:t>
      </w:r>
      <w:r w:rsidRPr="00C322DD">
        <w:rPr>
          <w:rFonts w:ascii="Tahoma" w:eastAsia="Tahoma" w:hAnsi="Tahoma" w:cs="Tahoma"/>
          <w:spacing w:val="-1"/>
        </w:rPr>
        <w:t>Z</w:t>
      </w:r>
      <w:r w:rsidRPr="00C322DD">
        <w:rPr>
          <w:rFonts w:ascii="Tahoma" w:eastAsia="Tahoma" w:hAnsi="Tahoma" w:cs="Tahoma"/>
        </w:rPr>
        <w:t>,</w:t>
      </w:r>
      <w:r w:rsidRPr="00C322DD">
        <w:rPr>
          <w:rFonts w:ascii="Tahoma" w:eastAsia="Tahoma" w:hAnsi="Tahoma" w:cs="Tahoma"/>
          <w:spacing w:val="9"/>
        </w:rPr>
        <w:t xml:space="preserve"> </w:t>
      </w:r>
      <w:r w:rsidRPr="00C322DD">
        <w:rPr>
          <w:rFonts w:ascii="Tahoma" w:eastAsia="Tahoma" w:hAnsi="Tahoma" w:cs="Tahoma"/>
          <w:spacing w:val="-1"/>
        </w:rPr>
        <w:t>j</w:t>
      </w:r>
      <w:r w:rsidRPr="00C322DD">
        <w:rPr>
          <w:rFonts w:ascii="Tahoma" w:eastAsia="Tahoma" w:hAnsi="Tahoma" w:cs="Tahoma"/>
          <w:spacing w:val="1"/>
        </w:rPr>
        <w:t>a</w:t>
      </w:r>
      <w:r w:rsidRPr="00C322DD">
        <w:rPr>
          <w:rFonts w:ascii="Tahoma" w:eastAsia="Tahoma" w:hAnsi="Tahoma" w:cs="Tahoma"/>
        </w:rPr>
        <w:t>k</w:t>
      </w:r>
      <w:r w:rsidRPr="00C322DD">
        <w:rPr>
          <w:rFonts w:ascii="Tahoma" w:eastAsia="Tahoma" w:hAnsi="Tahoma" w:cs="Tahoma"/>
          <w:spacing w:val="6"/>
        </w:rPr>
        <w:t xml:space="preserve"> </w:t>
      </w:r>
      <w:r w:rsidRPr="00C322DD">
        <w:rPr>
          <w:rFonts w:ascii="Tahoma" w:eastAsia="Tahoma" w:hAnsi="Tahoma" w:cs="Tahoma"/>
        </w:rPr>
        <w:t>i</w:t>
      </w:r>
      <w:r w:rsidRPr="00C322DD">
        <w:rPr>
          <w:rFonts w:ascii="Tahoma" w:eastAsia="Tahoma" w:hAnsi="Tahoma" w:cs="Tahoma"/>
          <w:spacing w:val="12"/>
        </w:rPr>
        <w:t xml:space="preserve"> </w:t>
      </w:r>
      <w:r w:rsidRPr="00C322DD">
        <w:rPr>
          <w:rFonts w:ascii="Tahoma" w:eastAsia="Tahoma" w:hAnsi="Tahoma" w:cs="Tahoma"/>
        </w:rPr>
        <w:t>w</w:t>
      </w:r>
      <w:r w:rsidRPr="00C322DD">
        <w:rPr>
          <w:rFonts w:ascii="Tahoma" w:eastAsia="Tahoma" w:hAnsi="Tahoma" w:cs="Tahoma"/>
          <w:spacing w:val="9"/>
        </w:rPr>
        <w:t xml:space="preserve"> </w:t>
      </w:r>
      <w:r w:rsidRPr="00C322DD">
        <w:rPr>
          <w:rFonts w:ascii="Tahoma" w:eastAsia="Tahoma" w:hAnsi="Tahoma" w:cs="Tahoma"/>
          <w:spacing w:val="-1"/>
        </w:rPr>
        <w:t>k</w:t>
      </w:r>
      <w:r w:rsidRPr="00C322DD">
        <w:rPr>
          <w:rFonts w:ascii="Tahoma" w:eastAsia="Tahoma" w:hAnsi="Tahoma" w:cs="Tahoma"/>
          <w:spacing w:val="1"/>
        </w:rPr>
        <w:t>a</w:t>
      </w:r>
      <w:r w:rsidRPr="00C322DD">
        <w:rPr>
          <w:rFonts w:ascii="Tahoma" w:eastAsia="Tahoma" w:hAnsi="Tahoma" w:cs="Tahoma"/>
        </w:rPr>
        <w:t>ż</w:t>
      </w:r>
      <w:r w:rsidRPr="00C322DD">
        <w:rPr>
          <w:rFonts w:ascii="Tahoma" w:eastAsia="Tahoma" w:hAnsi="Tahoma" w:cs="Tahoma"/>
          <w:spacing w:val="3"/>
        </w:rPr>
        <w:t>d</w:t>
      </w:r>
      <w:r w:rsidRPr="00C322DD">
        <w:rPr>
          <w:rFonts w:ascii="Tahoma" w:eastAsia="Tahoma" w:hAnsi="Tahoma" w:cs="Tahoma"/>
          <w:spacing w:val="-1"/>
        </w:rPr>
        <w:t>y</w:t>
      </w:r>
      <w:r w:rsidRPr="00C322DD">
        <w:rPr>
          <w:rFonts w:ascii="Tahoma" w:eastAsia="Tahoma" w:hAnsi="Tahoma" w:cs="Tahoma"/>
        </w:rPr>
        <w:t>m</w:t>
      </w:r>
      <w:r w:rsidRPr="00C322DD">
        <w:rPr>
          <w:rFonts w:ascii="Tahoma" w:eastAsia="Tahoma" w:hAnsi="Tahoma" w:cs="Tahoma"/>
          <w:spacing w:val="6"/>
        </w:rPr>
        <w:t xml:space="preserve"> </w:t>
      </w:r>
      <w:r w:rsidRPr="00C322DD">
        <w:rPr>
          <w:rFonts w:ascii="Tahoma" w:eastAsia="Tahoma" w:hAnsi="Tahoma" w:cs="Tahoma"/>
        </w:rPr>
        <w:t>mi</w:t>
      </w:r>
      <w:r w:rsidRPr="00C322DD">
        <w:rPr>
          <w:rFonts w:ascii="Tahoma" w:eastAsia="Tahoma" w:hAnsi="Tahoma" w:cs="Tahoma"/>
          <w:spacing w:val="3"/>
        </w:rPr>
        <w:t>e</w:t>
      </w:r>
      <w:r w:rsidRPr="00C322DD">
        <w:rPr>
          <w:rFonts w:ascii="Tahoma" w:eastAsia="Tahoma" w:hAnsi="Tahoma" w:cs="Tahoma"/>
          <w:spacing w:val="-1"/>
        </w:rPr>
        <w:t>j</w:t>
      </w:r>
      <w:r w:rsidRPr="00C322DD">
        <w:rPr>
          <w:rFonts w:ascii="Tahoma" w:eastAsia="Tahoma" w:hAnsi="Tahoma" w:cs="Tahoma"/>
        </w:rPr>
        <w:t>s</w:t>
      </w:r>
      <w:r w:rsidRPr="00C322DD">
        <w:rPr>
          <w:rFonts w:ascii="Tahoma" w:eastAsia="Tahoma" w:hAnsi="Tahoma" w:cs="Tahoma"/>
          <w:spacing w:val="2"/>
        </w:rPr>
        <w:t>c</w:t>
      </w:r>
      <w:r w:rsidRPr="00C322DD">
        <w:rPr>
          <w:rFonts w:ascii="Tahoma" w:eastAsia="Tahoma" w:hAnsi="Tahoma" w:cs="Tahoma"/>
        </w:rPr>
        <w:t>u</w:t>
      </w:r>
      <w:r w:rsidRPr="00C322DD">
        <w:rPr>
          <w:rFonts w:ascii="Tahoma" w:eastAsia="Tahoma" w:hAnsi="Tahoma" w:cs="Tahoma"/>
          <w:spacing w:val="2"/>
        </w:rPr>
        <w:t xml:space="preserve"> </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w:t>
      </w:r>
      <w:r w:rsidRPr="00C322DD">
        <w:rPr>
          <w:rFonts w:ascii="Tahoma" w:eastAsia="Tahoma" w:hAnsi="Tahoma" w:cs="Tahoma"/>
          <w:spacing w:val="1"/>
        </w:rPr>
        <w:t>a</w:t>
      </w:r>
      <w:r w:rsidRPr="00C322DD">
        <w:rPr>
          <w:rFonts w:ascii="Tahoma" w:eastAsia="Tahoma" w:hAnsi="Tahoma" w:cs="Tahoma"/>
          <w:spacing w:val="-1"/>
        </w:rPr>
        <w:t>ny</w:t>
      </w:r>
      <w:r w:rsidRPr="00C322DD">
        <w:rPr>
          <w:rFonts w:ascii="Tahoma" w:eastAsia="Tahoma" w:hAnsi="Tahoma" w:cs="Tahoma"/>
        </w:rPr>
        <w:t>m z</w:t>
      </w:r>
      <w:r w:rsidRPr="00C322DD">
        <w:rPr>
          <w:rFonts w:ascii="Tahoma" w:eastAsia="Tahoma" w:hAnsi="Tahoma" w:cs="Tahoma"/>
          <w:spacing w:val="11"/>
        </w:rPr>
        <w:t xml:space="preserve"> </w:t>
      </w:r>
      <w:r w:rsidRPr="00C322DD">
        <w:rPr>
          <w:rFonts w:ascii="Tahoma" w:eastAsia="Tahoma" w:hAnsi="Tahoma" w:cs="Tahoma"/>
        </w:rPr>
        <w:t>r</w:t>
      </w:r>
      <w:r w:rsidRPr="00C322DD">
        <w:rPr>
          <w:rFonts w:ascii="Tahoma" w:eastAsia="Tahoma" w:hAnsi="Tahoma" w:cs="Tahoma"/>
          <w:spacing w:val="1"/>
        </w:rPr>
        <w:t>ea</w:t>
      </w:r>
      <w:r w:rsidRPr="00C322DD">
        <w:rPr>
          <w:rFonts w:ascii="Tahoma" w:eastAsia="Tahoma" w:hAnsi="Tahoma" w:cs="Tahoma"/>
        </w:rPr>
        <w:t>liz</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ą</w:t>
      </w:r>
      <w:r w:rsidRPr="00C322DD">
        <w:rPr>
          <w:rFonts w:ascii="Tahoma" w:eastAsia="Tahoma" w:hAnsi="Tahoma" w:cs="Tahoma"/>
          <w:spacing w:val="2"/>
        </w:rPr>
        <w:t xml:space="preserve"> p</w:t>
      </w:r>
      <w:r w:rsidRPr="00C322DD">
        <w:rPr>
          <w:rFonts w:ascii="Tahoma" w:eastAsia="Tahoma" w:hAnsi="Tahoma" w:cs="Tahoma"/>
        </w:rPr>
        <w:t>ro</w:t>
      </w:r>
      <w:r w:rsidRPr="00C322DD">
        <w:rPr>
          <w:rFonts w:ascii="Tahoma" w:eastAsia="Tahoma" w:hAnsi="Tahoma" w:cs="Tahoma"/>
          <w:spacing w:val="-1"/>
        </w:rPr>
        <w:t>j</w:t>
      </w:r>
      <w:r w:rsidRPr="00C322DD">
        <w:rPr>
          <w:rFonts w:ascii="Tahoma" w:eastAsia="Tahoma" w:hAnsi="Tahoma" w:cs="Tahoma"/>
          <w:spacing w:val="3"/>
        </w:rPr>
        <w:t>e</w:t>
      </w:r>
      <w:r w:rsidRPr="00C322DD">
        <w:rPr>
          <w:rFonts w:ascii="Tahoma" w:eastAsia="Tahoma" w:hAnsi="Tahoma" w:cs="Tahoma"/>
          <w:spacing w:val="-1"/>
        </w:rPr>
        <w:t>k</w:t>
      </w:r>
      <w:r w:rsidRPr="00C322DD">
        <w:rPr>
          <w:rFonts w:ascii="Tahoma" w:eastAsia="Tahoma" w:hAnsi="Tahoma" w:cs="Tahoma"/>
        </w:rPr>
        <w:t>t</w:t>
      </w:r>
      <w:r w:rsidRPr="00C322DD">
        <w:rPr>
          <w:rFonts w:ascii="Tahoma" w:eastAsia="Tahoma" w:hAnsi="Tahoma" w:cs="Tahoma"/>
          <w:spacing w:val="-1"/>
        </w:rPr>
        <w:t>u</w:t>
      </w:r>
      <w:r w:rsidRPr="00C322DD">
        <w:rPr>
          <w:rFonts w:ascii="Tahoma" w:eastAsia="Tahoma" w:hAnsi="Tahoma" w:cs="Tahoma"/>
        </w:rPr>
        <w:t>.</w:t>
      </w:r>
      <w:r w:rsidRPr="00C322DD">
        <w:rPr>
          <w:rFonts w:ascii="Tahoma" w:eastAsia="Tahoma" w:hAnsi="Tahoma" w:cs="Tahoma"/>
          <w:spacing w:val="3"/>
        </w:rPr>
        <w:t xml:space="preserve"> </w:t>
      </w:r>
      <w:r w:rsidRPr="00C322DD">
        <w:rPr>
          <w:rFonts w:ascii="Tahoma" w:eastAsia="Tahoma" w:hAnsi="Tahoma" w:cs="Tahoma"/>
        </w:rPr>
        <w:t>W</w:t>
      </w:r>
      <w:r w:rsidRPr="00C322DD">
        <w:rPr>
          <w:rFonts w:ascii="Tahoma" w:eastAsia="Tahoma" w:hAnsi="Tahoma" w:cs="Tahoma"/>
          <w:spacing w:val="8"/>
        </w:rPr>
        <w:t xml:space="preserve"> </w:t>
      </w:r>
      <w:r w:rsidRPr="00C322DD">
        <w:rPr>
          <w:rFonts w:ascii="Tahoma" w:eastAsia="Tahoma" w:hAnsi="Tahoma" w:cs="Tahoma"/>
        </w:rPr>
        <w:t>pr</w:t>
      </w:r>
      <w:r w:rsidRPr="00C322DD">
        <w:rPr>
          <w:rFonts w:ascii="Tahoma" w:eastAsia="Tahoma" w:hAnsi="Tahoma" w:cs="Tahoma"/>
          <w:spacing w:val="3"/>
        </w:rPr>
        <w:t>z</w:t>
      </w:r>
      <w:r w:rsidRPr="00C322DD">
        <w:rPr>
          <w:rFonts w:ascii="Tahoma" w:eastAsia="Tahoma" w:hAnsi="Tahoma" w:cs="Tahoma"/>
          <w:spacing w:val="-1"/>
        </w:rPr>
        <w:t>y</w:t>
      </w:r>
      <w:r w:rsidRPr="00C322DD">
        <w:rPr>
          <w:rFonts w:ascii="Tahoma" w:eastAsia="Tahoma" w:hAnsi="Tahoma" w:cs="Tahoma"/>
        </w:rPr>
        <w:t>p</w:t>
      </w:r>
      <w:r w:rsidRPr="00C322DD">
        <w:rPr>
          <w:rFonts w:ascii="Tahoma" w:eastAsia="Tahoma" w:hAnsi="Tahoma" w:cs="Tahoma"/>
          <w:spacing w:val="1"/>
        </w:rPr>
        <w:t>a</w:t>
      </w:r>
      <w:r w:rsidRPr="00C322DD">
        <w:rPr>
          <w:rFonts w:ascii="Tahoma" w:eastAsia="Tahoma" w:hAnsi="Tahoma" w:cs="Tahoma"/>
          <w:spacing w:val="2"/>
        </w:rPr>
        <w:t>d</w:t>
      </w:r>
      <w:r w:rsidRPr="00C322DD">
        <w:rPr>
          <w:rFonts w:ascii="Tahoma" w:eastAsia="Tahoma" w:hAnsi="Tahoma" w:cs="Tahoma"/>
          <w:spacing w:val="-1"/>
        </w:rPr>
        <w:t>k</w:t>
      </w:r>
      <w:r w:rsidRPr="00C322DD">
        <w:rPr>
          <w:rFonts w:ascii="Tahoma" w:eastAsia="Tahoma" w:hAnsi="Tahoma" w:cs="Tahoma"/>
        </w:rPr>
        <w:t xml:space="preserve">u </w:t>
      </w:r>
      <w:r w:rsidR="000F0D0D" w:rsidRPr="00C322DD">
        <w:rPr>
          <w:rFonts w:ascii="Tahoma" w:eastAsia="Tahoma" w:hAnsi="Tahoma" w:cs="Tahoma"/>
        </w:rPr>
        <w:t>B</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1"/>
        </w:rPr>
        <w:t>cj</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spacing w:val="3"/>
        </w:rPr>
        <w:t>t</w:t>
      </w:r>
      <w:r w:rsidRPr="00C322DD">
        <w:rPr>
          <w:rFonts w:ascii="Tahoma" w:eastAsia="Tahoma" w:hAnsi="Tahoma" w:cs="Tahoma"/>
        </w:rPr>
        <w:t xml:space="preserve">ów </w:t>
      </w:r>
      <w:r w:rsidRPr="00C322DD">
        <w:rPr>
          <w:rFonts w:ascii="Tahoma" w:eastAsia="Tahoma" w:hAnsi="Tahoma" w:cs="Tahoma"/>
          <w:spacing w:val="-1"/>
        </w:rPr>
        <w:t>n</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rPr>
        <w:t>posi</w:t>
      </w:r>
      <w:r w:rsidRPr="00C322DD">
        <w:rPr>
          <w:rFonts w:ascii="Tahoma" w:eastAsia="Tahoma" w:hAnsi="Tahoma" w:cs="Tahoma"/>
          <w:spacing w:val="1"/>
        </w:rPr>
        <w:t>a</w:t>
      </w:r>
      <w:r w:rsidRPr="00C322DD">
        <w:rPr>
          <w:rFonts w:ascii="Tahoma" w:eastAsia="Tahoma" w:hAnsi="Tahoma" w:cs="Tahoma"/>
        </w:rPr>
        <w:t>d</w:t>
      </w:r>
      <w:r w:rsidRPr="00C322DD">
        <w:rPr>
          <w:rFonts w:ascii="Tahoma" w:eastAsia="Tahoma" w:hAnsi="Tahoma" w:cs="Tahoma"/>
          <w:spacing w:val="1"/>
        </w:rPr>
        <w:t>a</w:t>
      </w:r>
      <w:r w:rsidRPr="00C322DD">
        <w:rPr>
          <w:rFonts w:ascii="Tahoma" w:eastAsia="Tahoma" w:hAnsi="Tahoma" w:cs="Tahoma"/>
          <w:spacing w:val="-1"/>
        </w:rPr>
        <w:t>j</w:t>
      </w:r>
      <w:r w:rsidRPr="00C322DD">
        <w:rPr>
          <w:rFonts w:ascii="Tahoma" w:eastAsia="Tahoma" w:hAnsi="Tahoma" w:cs="Tahoma"/>
          <w:spacing w:val="1"/>
        </w:rPr>
        <w:t>ą</w:t>
      </w:r>
      <w:r w:rsidRPr="00C322DD">
        <w:rPr>
          <w:rFonts w:ascii="Tahoma" w:eastAsia="Tahoma" w:hAnsi="Tahoma" w:cs="Tahoma"/>
          <w:spacing w:val="2"/>
        </w:rPr>
        <w:t>c</w:t>
      </w:r>
      <w:r w:rsidRPr="00C322DD">
        <w:rPr>
          <w:rFonts w:ascii="Tahoma" w:eastAsia="Tahoma" w:hAnsi="Tahoma" w:cs="Tahoma"/>
          <w:spacing w:val="-3"/>
        </w:rPr>
        <w:t>y</w:t>
      </w:r>
      <w:r w:rsidRPr="00C322DD">
        <w:rPr>
          <w:rFonts w:ascii="Tahoma" w:eastAsia="Tahoma" w:hAnsi="Tahoma" w:cs="Tahoma"/>
          <w:spacing w:val="2"/>
        </w:rPr>
        <w:t>c</w:t>
      </w:r>
      <w:r w:rsidRPr="00C322DD">
        <w:rPr>
          <w:rFonts w:ascii="Tahoma" w:eastAsia="Tahoma" w:hAnsi="Tahoma" w:cs="Tahoma"/>
        </w:rPr>
        <w:t>h si</w:t>
      </w:r>
      <w:r w:rsidRPr="00C322DD">
        <w:rPr>
          <w:rFonts w:ascii="Tahoma" w:eastAsia="Tahoma" w:hAnsi="Tahoma" w:cs="Tahoma"/>
          <w:spacing w:val="1"/>
        </w:rPr>
        <w:t>e</w:t>
      </w:r>
      <w:r w:rsidRPr="00C322DD">
        <w:rPr>
          <w:rFonts w:ascii="Tahoma" w:eastAsia="Tahoma" w:hAnsi="Tahoma" w:cs="Tahoma"/>
        </w:rPr>
        <w:t>dzi</w:t>
      </w:r>
      <w:r w:rsidRPr="00C322DD">
        <w:rPr>
          <w:rFonts w:ascii="Tahoma" w:eastAsia="Tahoma" w:hAnsi="Tahoma" w:cs="Tahoma"/>
          <w:spacing w:val="2"/>
        </w:rPr>
        <w:t>b</w:t>
      </w:r>
      <w:r w:rsidRPr="00C322DD">
        <w:rPr>
          <w:rFonts w:ascii="Tahoma" w:eastAsia="Tahoma" w:hAnsi="Tahoma" w:cs="Tahoma"/>
          <w:spacing w:val="-1"/>
        </w:rPr>
        <w:t>y</w:t>
      </w:r>
      <w:r w:rsidRPr="00C322DD">
        <w:rPr>
          <w:rFonts w:ascii="Tahoma" w:eastAsia="Tahoma" w:hAnsi="Tahoma" w:cs="Tahoma"/>
          <w:spacing w:val="1"/>
        </w:rPr>
        <w:t>/</w:t>
      </w:r>
      <w:r w:rsidRPr="00C322DD">
        <w:rPr>
          <w:rFonts w:ascii="Tahoma" w:eastAsia="Tahoma" w:hAnsi="Tahoma" w:cs="Tahoma"/>
        </w:rPr>
        <w:t>oddzi</w:t>
      </w:r>
      <w:r w:rsidRPr="00C322DD">
        <w:rPr>
          <w:rFonts w:ascii="Tahoma" w:eastAsia="Tahoma" w:hAnsi="Tahoma" w:cs="Tahoma"/>
          <w:spacing w:val="1"/>
        </w:rPr>
        <w:t>a</w:t>
      </w:r>
      <w:r w:rsidRPr="00C322DD">
        <w:rPr>
          <w:rFonts w:ascii="Tahoma" w:eastAsia="Tahoma" w:hAnsi="Tahoma" w:cs="Tahoma"/>
        </w:rPr>
        <w:t xml:space="preserve">łu </w:t>
      </w:r>
      <w:r w:rsidRPr="00C322DD">
        <w:rPr>
          <w:rFonts w:ascii="Tahoma" w:eastAsia="Tahoma" w:hAnsi="Tahoma" w:cs="Tahoma"/>
          <w:spacing w:val="-1"/>
        </w:rPr>
        <w:t>n</w:t>
      </w:r>
      <w:r w:rsidRPr="00C322DD">
        <w:rPr>
          <w:rFonts w:ascii="Tahoma" w:eastAsia="Tahoma" w:hAnsi="Tahoma" w:cs="Tahoma"/>
        </w:rPr>
        <w:t>a</w:t>
      </w:r>
      <w:r w:rsidRPr="00C322DD">
        <w:rPr>
          <w:rFonts w:ascii="Tahoma" w:eastAsia="Tahoma" w:hAnsi="Tahoma" w:cs="Tahoma"/>
          <w:spacing w:val="15"/>
        </w:rPr>
        <w:t xml:space="preserve"> </w:t>
      </w:r>
      <w:r w:rsidRPr="00C322DD">
        <w:rPr>
          <w:rFonts w:ascii="Tahoma" w:eastAsia="Tahoma" w:hAnsi="Tahoma" w:cs="Tahoma"/>
        </w:rPr>
        <w:t>t</w:t>
      </w:r>
      <w:r w:rsidRPr="00C322DD">
        <w:rPr>
          <w:rFonts w:ascii="Tahoma" w:eastAsia="Tahoma" w:hAnsi="Tahoma" w:cs="Tahoma"/>
          <w:spacing w:val="1"/>
        </w:rPr>
        <w:t>e</w:t>
      </w:r>
      <w:r w:rsidRPr="00C322DD">
        <w:rPr>
          <w:rFonts w:ascii="Tahoma" w:eastAsia="Tahoma" w:hAnsi="Tahoma" w:cs="Tahoma"/>
        </w:rPr>
        <w:t>r</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ie</w:t>
      </w:r>
      <w:r w:rsidRPr="00C322DD">
        <w:rPr>
          <w:rFonts w:ascii="Tahoma" w:eastAsia="Tahoma" w:hAnsi="Tahoma" w:cs="Tahoma"/>
          <w:spacing w:val="11"/>
        </w:rPr>
        <w:t xml:space="preserve"> </w:t>
      </w:r>
      <w:r w:rsidRPr="00C322DD">
        <w:rPr>
          <w:rFonts w:ascii="Tahoma" w:eastAsia="Tahoma" w:hAnsi="Tahoma" w:cs="Tahoma"/>
          <w:spacing w:val="1"/>
        </w:rPr>
        <w:t>w</w:t>
      </w:r>
      <w:r w:rsidRPr="00C322DD">
        <w:rPr>
          <w:rFonts w:ascii="Tahoma" w:eastAsia="Tahoma" w:hAnsi="Tahoma" w:cs="Tahoma"/>
        </w:rPr>
        <w:t>o</w:t>
      </w:r>
      <w:r w:rsidRPr="00C322DD">
        <w:rPr>
          <w:rFonts w:ascii="Tahoma" w:eastAsia="Tahoma" w:hAnsi="Tahoma" w:cs="Tahoma"/>
          <w:spacing w:val="-1"/>
        </w:rPr>
        <w:t>j</w:t>
      </w:r>
      <w:r w:rsidRPr="00C322DD">
        <w:rPr>
          <w:rFonts w:ascii="Tahoma" w:eastAsia="Tahoma" w:hAnsi="Tahoma" w:cs="Tahoma"/>
          <w:spacing w:val="1"/>
        </w:rPr>
        <w:t>ew</w:t>
      </w:r>
      <w:r w:rsidRPr="00C322DD">
        <w:rPr>
          <w:rFonts w:ascii="Tahoma" w:eastAsia="Tahoma" w:hAnsi="Tahoma" w:cs="Tahoma"/>
        </w:rPr>
        <w:t>ódz</w:t>
      </w:r>
      <w:r w:rsidRPr="00C322DD">
        <w:rPr>
          <w:rFonts w:ascii="Tahoma" w:eastAsia="Tahoma" w:hAnsi="Tahoma" w:cs="Tahoma"/>
          <w:spacing w:val="1"/>
        </w:rPr>
        <w:t>t</w:t>
      </w:r>
      <w:r w:rsidRPr="00C322DD">
        <w:rPr>
          <w:rFonts w:ascii="Tahoma" w:eastAsia="Tahoma" w:hAnsi="Tahoma" w:cs="Tahoma"/>
          <w:spacing w:val="-1"/>
        </w:rPr>
        <w:t>w</w:t>
      </w:r>
      <w:r w:rsidRPr="00C322DD">
        <w:rPr>
          <w:rFonts w:ascii="Tahoma" w:eastAsia="Tahoma" w:hAnsi="Tahoma" w:cs="Tahoma"/>
        </w:rPr>
        <w:t>a</w:t>
      </w:r>
      <w:r w:rsidRPr="00C322DD">
        <w:rPr>
          <w:rFonts w:ascii="Tahoma" w:eastAsia="Tahoma" w:hAnsi="Tahoma" w:cs="Tahoma"/>
          <w:spacing w:val="5"/>
        </w:rPr>
        <w:t xml:space="preserve"> </w:t>
      </w:r>
      <w:r w:rsidR="00627880" w:rsidRPr="00C322DD">
        <w:rPr>
          <w:rFonts w:ascii="Tahoma" w:eastAsia="Tahoma" w:hAnsi="Tahoma" w:cs="Tahoma"/>
        </w:rPr>
        <w:t>świętokrzyskiego</w:t>
      </w:r>
      <w:r w:rsidRPr="00C322DD">
        <w:rPr>
          <w:rFonts w:ascii="Tahoma" w:eastAsia="Tahoma" w:hAnsi="Tahoma" w:cs="Tahoma"/>
        </w:rPr>
        <w:t>,</w:t>
      </w:r>
      <w:r w:rsidRPr="00C322DD">
        <w:rPr>
          <w:rFonts w:ascii="Tahoma" w:eastAsia="Tahoma" w:hAnsi="Tahoma" w:cs="Tahoma"/>
          <w:spacing w:val="7"/>
        </w:rPr>
        <w:t xml:space="preserve"> </w:t>
      </w:r>
      <w:r w:rsidRPr="00C322DD">
        <w:rPr>
          <w:rFonts w:ascii="Tahoma" w:eastAsia="Tahoma" w:hAnsi="Tahoma" w:cs="Tahoma"/>
        </w:rPr>
        <w:t>po</w:t>
      </w:r>
      <w:r w:rsidRPr="00C322DD">
        <w:rPr>
          <w:rFonts w:ascii="Tahoma" w:eastAsia="Tahoma" w:hAnsi="Tahoma" w:cs="Tahoma"/>
          <w:spacing w:val="14"/>
        </w:rPr>
        <w:t xml:space="preserve"> </w:t>
      </w:r>
      <w:r w:rsidRPr="00C322DD">
        <w:rPr>
          <w:rFonts w:ascii="Tahoma" w:eastAsia="Tahoma" w:hAnsi="Tahoma" w:cs="Tahoma"/>
        </w:rPr>
        <w:t>z</w:t>
      </w:r>
      <w:r w:rsidRPr="00C322DD">
        <w:rPr>
          <w:rFonts w:ascii="Tahoma" w:eastAsia="Tahoma" w:hAnsi="Tahoma" w:cs="Tahoma"/>
          <w:spacing w:val="4"/>
        </w:rPr>
        <w:t>a</w:t>
      </w:r>
      <w:r w:rsidRPr="00C322DD">
        <w:rPr>
          <w:rFonts w:ascii="Tahoma" w:eastAsia="Tahoma" w:hAnsi="Tahoma" w:cs="Tahoma"/>
          <w:spacing w:val="-3"/>
        </w:rPr>
        <w:t>k</w:t>
      </w:r>
      <w:r w:rsidRPr="00C322DD">
        <w:rPr>
          <w:rFonts w:ascii="Tahoma" w:eastAsia="Tahoma" w:hAnsi="Tahoma" w:cs="Tahoma"/>
          <w:spacing w:val="2"/>
        </w:rPr>
        <w:t>o</w:t>
      </w:r>
      <w:r w:rsidRPr="00C322DD">
        <w:rPr>
          <w:rFonts w:ascii="Tahoma" w:eastAsia="Tahoma" w:hAnsi="Tahoma" w:cs="Tahoma"/>
          <w:spacing w:val="-1"/>
        </w:rPr>
        <w:t>ńc</w:t>
      </w:r>
      <w:r w:rsidRPr="00C322DD">
        <w:rPr>
          <w:rFonts w:ascii="Tahoma" w:eastAsia="Tahoma" w:hAnsi="Tahoma" w:cs="Tahoma"/>
        </w:rPr>
        <w:t>z</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iu</w:t>
      </w:r>
      <w:r w:rsidRPr="00C322DD">
        <w:rPr>
          <w:rFonts w:ascii="Tahoma" w:eastAsia="Tahoma" w:hAnsi="Tahoma" w:cs="Tahoma"/>
          <w:spacing w:val="4"/>
        </w:rPr>
        <w:t xml:space="preserve"> </w:t>
      </w:r>
      <w:r w:rsidRPr="00C322DD">
        <w:rPr>
          <w:rFonts w:ascii="Tahoma" w:eastAsia="Tahoma" w:hAnsi="Tahoma" w:cs="Tahoma"/>
        </w:rPr>
        <w:t>r</w:t>
      </w:r>
      <w:r w:rsidRPr="00C322DD">
        <w:rPr>
          <w:rFonts w:ascii="Tahoma" w:eastAsia="Tahoma" w:hAnsi="Tahoma" w:cs="Tahoma"/>
          <w:spacing w:val="1"/>
        </w:rPr>
        <w:t>ea</w:t>
      </w:r>
      <w:r w:rsidRPr="00C322DD">
        <w:rPr>
          <w:rFonts w:ascii="Tahoma" w:eastAsia="Tahoma" w:hAnsi="Tahoma" w:cs="Tahoma"/>
        </w:rPr>
        <w:t>liz</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i pro</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spacing w:val="-1"/>
        </w:rPr>
        <w:t>k</w:t>
      </w:r>
      <w:r w:rsidRPr="00C322DD">
        <w:rPr>
          <w:rFonts w:ascii="Tahoma" w:eastAsia="Tahoma" w:hAnsi="Tahoma" w:cs="Tahoma"/>
        </w:rPr>
        <w:t>t</w:t>
      </w:r>
      <w:r w:rsidRPr="00C322DD">
        <w:rPr>
          <w:rFonts w:ascii="Tahoma" w:eastAsia="Tahoma" w:hAnsi="Tahoma" w:cs="Tahoma"/>
          <w:spacing w:val="-1"/>
        </w:rPr>
        <w:t>u</w:t>
      </w:r>
      <w:r w:rsidRPr="00C322DD">
        <w:rPr>
          <w:rFonts w:ascii="Tahoma" w:eastAsia="Tahoma" w:hAnsi="Tahoma" w:cs="Tahoma"/>
        </w:rPr>
        <w:t>,</w:t>
      </w:r>
      <w:r w:rsidRPr="00C322DD">
        <w:rPr>
          <w:rFonts w:ascii="Tahoma" w:eastAsia="Tahoma" w:hAnsi="Tahoma" w:cs="Tahoma"/>
          <w:spacing w:val="-1"/>
        </w:rPr>
        <w:t xml:space="preserve"> </w:t>
      </w:r>
      <w:r w:rsidRPr="00C322DD">
        <w:rPr>
          <w:rFonts w:ascii="Tahoma" w:eastAsia="Tahoma" w:hAnsi="Tahoma" w:cs="Tahoma"/>
          <w:spacing w:val="2"/>
        </w:rPr>
        <w:t>I</w:t>
      </w:r>
      <w:r w:rsidRPr="00C322DD">
        <w:rPr>
          <w:rFonts w:ascii="Tahoma" w:eastAsia="Tahoma" w:hAnsi="Tahoma" w:cs="Tahoma"/>
        </w:rPr>
        <w:t>Z</w:t>
      </w:r>
      <w:r w:rsidRPr="00C322DD">
        <w:rPr>
          <w:rFonts w:ascii="Tahoma" w:eastAsia="Tahoma" w:hAnsi="Tahoma" w:cs="Tahoma"/>
          <w:spacing w:val="4"/>
        </w:rPr>
        <w:t xml:space="preserve"> </w:t>
      </w:r>
      <w:r w:rsidRPr="00C322DD">
        <w:rPr>
          <w:rFonts w:ascii="Tahoma" w:eastAsia="Tahoma" w:hAnsi="Tahoma" w:cs="Tahoma"/>
        </w:rPr>
        <w:t>może</w:t>
      </w:r>
      <w:r w:rsidRPr="00C322DD">
        <w:rPr>
          <w:rFonts w:ascii="Tahoma" w:eastAsia="Tahoma" w:hAnsi="Tahoma" w:cs="Tahoma"/>
          <w:spacing w:val="3"/>
        </w:rPr>
        <w:t xml:space="preserve"> </w:t>
      </w:r>
      <w:r w:rsidRPr="00C322DD">
        <w:rPr>
          <w:rFonts w:ascii="Tahoma" w:eastAsia="Tahoma" w:hAnsi="Tahoma" w:cs="Tahoma"/>
          <w:spacing w:val="1"/>
        </w:rPr>
        <w:t>we</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spacing w:val="1"/>
        </w:rPr>
        <w:t>a</w:t>
      </w:r>
      <w:r w:rsidRPr="00C322DD">
        <w:rPr>
          <w:rFonts w:ascii="Tahoma" w:eastAsia="Tahoma" w:hAnsi="Tahoma" w:cs="Tahoma"/>
        </w:rPr>
        <w:t>ć</w:t>
      </w:r>
      <w:r w:rsidRPr="00C322DD">
        <w:rPr>
          <w:rFonts w:ascii="Tahoma" w:eastAsia="Tahoma" w:hAnsi="Tahoma" w:cs="Tahoma"/>
          <w:spacing w:val="-1"/>
        </w:rPr>
        <w:t xml:space="preserve"> </w:t>
      </w:r>
      <w:r w:rsidRPr="00C322DD">
        <w:rPr>
          <w:rFonts w:ascii="Tahoma" w:eastAsia="Tahoma" w:hAnsi="Tahoma" w:cs="Tahoma"/>
        </w:rPr>
        <w:t>B</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1"/>
        </w:rPr>
        <w:t>cj</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rPr>
        <w:t>ta</w:t>
      </w:r>
      <w:r w:rsidRPr="00C322DD">
        <w:rPr>
          <w:rFonts w:ascii="Tahoma" w:eastAsia="Tahoma" w:hAnsi="Tahoma" w:cs="Tahoma"/>
          <w:spacing w:val="-2"/>
        </w:rPr>
        <w:t xml:space="preserve"> </w:t>
      </w:r>
      <w:r w:rsidRPr="00C322DD">
        <w:rPr>
          <w:rFonts w:ascii="Tahoma" w:eastAsia="Tahoma" w:hAnsi="Tahoma" w:cs="Tahoma"/>
        </w:rPr>
        <w:t>do</w:t>
      </w:r>
      <w:r w:rsidRPr="00C322DD">
        <w:rPr>
          <w:rFonts w:ascii="Tahoma" w:eastAsia="Tahoma" w:hAnsi="Tahoma" w:cs="Tahoma"/>
          <w:spacing w:val="5"/>
        </w:rPr>
        <w:t xml:space="preserve"> </w:t>
      </w:r>
      <w:r w:rsidRPr="00C322DD">
        <w:rPr>
          <w:rFonts w:ascii="Tahoma" w:eastAsia="Tahoma" w:hAnsi="Tahoma" w:cs="Tahoma"/>
        </w:rPr>
        <w:t>dos</w:t>
      </w:r>
      <w:r w:rsidRPr="00C322DD">
        <w:rPr>
          <w:rFonts w:ascii="Tahoma" w:eastAsia="Tahoma" w:hAnsi="Tahoma" w:cs="Tahoma"/>
          <w:spacing w:val="1"/>
        </w:rPr>
        <w:t>ta</w:t>
      </w:r>
      <w:r w:rsidRPr="00C322DD">
        <w:rPr>
          <w:rFonts w:ascii="Tahoma" w:eastAsia="Tahoma" w:hAnsi="Tahoma" w:cs="Tahoma"/>
        </w:rPr>
        <w:t>rcz</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ia</w:t>
      </w:r>
      <w:r w:rsidRPr="00C322DD">
        <w:rPr>
          <w:rFonts w:ascii="Tahoma" w:eastAsia="Tahoma" w:hAnsi="Tahoma" w:cs="Tahoma"/>
          <w:spacing w:val="-3"/>
        </w:rPr>
        <w:t xml:space="preserve"> </w:t>
      </w:r>
      <w:r w:rsidRPr="00C322DD">
        <w:rPr>
          <w:rFonts w:ascii="Tahoma" w:eastAsia="Tahoma" w:hAnsi="Tahoma" w:cs="Tahoma"/>
        </w:rPr>
        <w:t>p</w:t>
      </w:r>
      <w:r w:rsidRPr="00C322DD">
        <w:rPr>
          <w:rFonts w:ascii="Tahoma" w:eastAsia="Tahoma" w:hAnsi="Tahoma" w:cs="Tahoma"/>
          <w:spacing w:val="1"/>
        </w:rPr>
        <w:t>e</w:t>
      </w:r>
      <w:r w:rsidRPr="00C322DD">
        <w:rPr>
          <w:rFonts w:ascii="Tahoma" w:eastAsia="Tahoma" w:hAnsi="Tahoma" w:cs="Tahoma"/>
        </w:rPr>
        <w:t>ł</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rPr>
        <w:t>j</w:t>
      </w:r>
      <w:r w:rsidRPr="00C322DD">
        <w:rPr>
          <w:rFonts w:ascii="Tahoma" w:eastAsia="Tahoma" w:hAnsi="Tahoma" w:cs="Tahoma"/>
          <w:spacing w:val="1"/>
        </w:rPr>
        <w:t xml:space="preserve"> </w:t>
      </w:r>
      <w:r w:rsidRPr="00C322DD">
        <w:rPr>
          <w:rFonts w:ascii="Tahoma" w:eastAsia="Tahoma" w:hAnsi="Tahoma" w:cs="Tahoma"/>
        </w:rPr>
        <w:t>do</w:t>
      </w:r>
      <w:r w:rsidRPr="00C322DD">
        <w:rPr>
          <w:rFonts w:ascii="Tahoma" w:eastAsia="Tahoma" w:hAnsi="Tahoma" w:cs="Tahoma"/>
          <w:spacing w:val="-1"/>
        </w:rPr>
        <w:t>ku</w:t>
      </w:r>
      <w:r w:rsidRPr="00C322DD">
        <w:rPr>
          <w:rFonts w:ascii="Tahoma" w:eastAsia="Tahoma" w:hAnsi="Tahoma" w:cs="Tahoma"/>
        </w:rPr>
        <w:t>m</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t</w:t>
      </w:r>
      <w:r w:rsidRPr="00C322DD">
        <w:rPr>
          <w:rFonts w:ascii="Tahoma" w:eastAsia="Tahoma" w:hAnsi="Tahoma" w:cs="Tahoma"/>
          <w:spacing w:val="1"/>
        </w:rPr>
        <w:t>a</w:t>
      </w:r>
      <w:r w:rsidRPr="00C322DD">
        <w:rPr>
          <w:rFonts w:ascii="Tahoma" w:eastAsia="Tahoma" w:hAnsi="Tahoma" w:cs="Tahoma"/>
          <w:spacing w:val="2"/>
        </w:rPr>
        <w:t>c</w:t>
      </w:r>
      <w:r w:rsidRPr="00C322DD">
        <w:rPr>
          <w:rFonts w:ascii="Tahoma" w:eastAsia="Tahoma" w:hAnsi="Tahoma" w:cs="Tahoma"/>
          <w:spacing w:val="-1"/>
        </w:rPr>
        <w:t>j</w:t>
      </w:r>
      <w:r w:rsidRPr="00C322DD">
        <w:rPr>
          <w:rFonts w:ascii="Tahoma" w:eastAsia="Tahoma" w:hAnsi="Tahoma" w:cs="Tahoma"/>
        </w:rPr>
        <w:t>i</w:t>
      </w:r>
      <w:r w:rsidRPr="00C322DD">
        <w:rPr>
          <w:rFonts w:ascii="Tahoma" w:eastAsia="Tahoma" w:hAnsi="Tahoma" w:cs="Tahoma"/>
          <w:spacing w:val="-4"/>
        </w:rPr>
        <w:t xml:space="preserve"> </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w:t>
      </w:r>
      <w:r w:rsidRPr="00C322DD">
        <w:rPr>
          <w:rFonts w:ascii="Tahoma" w:eastAsia="Tahoma" w:hAnsi="Tahoma" w:cs="Tahoma"/>
          <w:spacing w:val="1"/>
        </w:rPr>
        <w:t>a</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rPr>
        <w:t>j</w:t>
      </w:r>
      <w:r w:rsidR="0083462A" w:rsidRPr="00C322DD">
        <w:rPr>
          <w:rFonts w:ascii="Tahoma" w:eastAsia="Tahoma" w:hAnsi="Tahoma" w:cs="Tahoma"/>
        </w:rPr>
        <w:t xml:space="preserve"> </w:t>
      </w:r>
      <w:r w:rsidRPr="00C322DD">
        <w:rPr>
          <w:rFonts w:ascii="Tahoma" w:eastAsia="Tahoma" w:hAnsi="Tahoma" w:cs="Tahoma"/>
        </w:rPr>
        <w:t>z</w:t>
      </w:r>
      <w:r w:rsidRPr="00C322DD">
        <w:rPr>
          <w:rFonts w:ascii="Tahoma" w:eastAsia="Tahoma" w:hAnsi="Tahoma" w:cs="Tahoma"/>
          <w:spacing w:val="6"/>
        </w:rPr>
        <w:t xml:space="preserve"> </w:t>
      </w:r>
      <w:r w:rsidRPr="00C322DD">
        <w:rPr>
          <w:rFonts w:ascii="Tahoma" w:eastAsia="Tahoma" w:hAnsi="Tahoma" w:cs="Tahoma"/>
        </w:rPr>
        <w:t>r</w:t>
      </w:r>
      <w:r w:rsidRPr="00C322DD">
        <w:rPr>
          <w:rFonts w:ascii="Tahoma" w:eastAsia="Tahoma" w:hAnsi="Tahoma" w:cs="Tahoma"/>
          <w:spacing w:val="1"/>
        </w:rPr>
        <w:t>ea</w:t>
      </w:r>
      <w:r w:rsidRPr="00C322DD">
        <w:rPr>
          <w:rFonts w:ascii="Tahoma" w:eastAsia="Tahoma" w:hAnsi="Tahoma" w:cs="Tahoma"/>
        </w:rPr>
        <w:t>liz</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ą pro</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spacing w:val="-1"/>
        </w:rPr>
        <w:t>k</w:t>
      </w:r>
      <w:r w:rsidRPr="00C322DD">
        <w:rPr>
          <w:rFonts w:ascii="Tahoma" w:eastAsia="Tahoma" w:hAnsi="Tahoma" w:cs="Tahoma"/>
        </w:rPr>
        <w:t>tu</w:t>
      </w:r>
      <w:r w:rsidRPr="00C322DD">
        <w:rPr>
          <w:rFonts w:ascii="Tahoma" w:eastAsia="Tahoma" w:hAnsi="Tahoma" w:cs="Tahoma"/>
          <w:spacing w:val="9"/>
        </w:rPr>
        <w:t xml:space="preserve"> </w:t>
      </w:r>
      <w:r w:rsidRPr="00C322DD">
        <w:rPr>
          <w:rFonts w:ascii="Tahoma" w:eastAsia="Tahoma" w:hAnsi="Tahoma" w:cs="Tahoma"/>
        </w:rPr>
        <w:t>do</w:t>
      </w:r>
      <w:r w:rsidRPr="00C322DD">
        <w:rPr>
          <w:rFonts w:ascii="Tahoma" w:eastAsia="Tahoma" w:hAnsi="Tahoma" w:cs="Tahoma"/>
          <w:spacing w:val="13"/>
        </w:rPr>
        <w:t xml:space="preserve"> </w:t>
      </w:r>
      <w:r w:rsidRPr="00C322DD">
        <w:rPr>
          <w:rFonts w:ascii="Tahoma" w:eastAsia="Tahoma" w:hAnsi="Tahoma" w:cs="Tahoma"/>
          <w:spacing w:val="2"/>
        </w:rPr>
        <w:t>s</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rPr>
        <w:t>d</w:t>
      </w:r>
      <w:r w:rsidRPr="00C322DD">
        <w:rPr>
          <w:rFonts w:ascii="Tahoma" w:eastAsia="Tahoma" w:hAnsi="Tahoma" w:cs="Tahoma"/>
          <w:spacing w:val="2"/>
        </w:rPr>
        <w:t>z</w:t>
      </w:r>
      <w:r w:rsidRPr="00C322DD">
        <w:rPr>
          <w:rFonts w:ascii="Tahoma" w:eastAsia="Tahoma" w:hAnsi="Tahoma" w:cs="Tahoma"/>
        </w:rPr>
        <w:t>iby</w:t>
      </w:r>
      <w:r w:rsidRPr="00C322DD">
        <w:rPr>
          <w:rFonts w:ascii="Tahoma" w:eastAsia="Tahoma" w:hAnsi="Tahoma" w:cs="Tahoma"/>
          <w:spacing w:val="7"/>
        </w:rPr>
        <w:t xml:space="preserve"> </w:t>
      </w:r>
      <w:r w:rsidRPr="00C322DD">
        <w:rPr>
          <w:rFonts w:ascii="Tahoma" w:eastAsia="Tahoma" w:hAnsi="Tahoma" w:cs="Tahoma"/>
          <w:spacing w:val="3"/>
        </w:rPr>
        <w:t>I</w:t>
      </w:r>
      <w:r w:rsidRPr="00C322DD">
        <w:rPr>
          <w:rFonts w:ascii="Tahoma" w:eastAsia="Tahoma" w:hAnsi="Tahoma" w:cs="Tahoma"/>
        </w:rPr>
        <w:t>Z</w:t>
      </w:r>
      <w:r w:rsidRPr="00C322DD">
        <w:rPr>
          <w:rFonts w:ascii="Tahoma" w:eastAsia="Tahoma" w:hAnsi="Tahoma" w:cs="Tahoma"/>
          <w:spacing w:val="12"/>
        </w:rPr>
        <w:t xml:space="preserve"> </w:t>
      </w:r>
      <w:r w:rsidRPr="00C322DD">
        <w:rPr>
          <w:rFonts w:ascii="Tahoma" w:eastAsia="Tahoma" w:hAnsi="Tahoma" w:cs="Tahoma"/>
        </w:rPr>
        <w:t>w</w:t>
      </w:r>
      <w:r w:rsidRPr="00C322DD">
        <w:rPr>
          <w:rFonts w:ascii="Tahoma" w:eastAsia="Tahoma" w:hAnsi="Tahoma" w:cs="Tahoma"/>
          <w:spacing w:val="18"/>
        </w:rPr>
        <w:t xml:space="preserve"> </w:t>
      </w:r>
      <w:r w:rsidRPr="00C322DD">
        <w:rPr>
          <w:rFonts w:ascii="Tahoma" w:eastAsia="Tahoma" w:hAnsi="Tahoma" w:cs="Tahoma"/>
          <w:spacing w:val="-1"/>
        </w:rPr>
        <w:t>c</w:t>
      </w:r>
      <w:r w:rsidRPr="00C322DD">
        <w:rPr>
          <w:rFonts w:ascii="Tahoma" w:eastAsia="Tahoma" w:hAnsi="Tahoma" w:cs="Tahoma"/>
          <w:spacing w:val="1"/>
        </w:rPr>
        <w:t>e</w:t>
      </w:r>
      <w:r w:rsidRPr="00C322DD">
        <w:rPr>
          <w:rFonts w:ascii="Tahoma" w:eastAsia="Tahoma" w:hAnsi="Tahoma" w:cs="Tahoma"/>
        </w:rPr>
        <w:t>lu</w:t>
      </w:r>
      <w:r w:rsidRPr="00C322DD">
        <w:rPr>
          <w:rFonts w:ascii="Tahoma" w:eastAsia="Tahoma" w:hAnsi="Tahoma" w:cs="Tahoma"/>
          <w:spacing w:val="10"/>
        </w:rPr>
        <w:t xml:space="preserve"> </w:t>
      </w:r>
      <w:r w:rsidRPr="00C322DD">
        <w:rPr>
          <w:rFonts w:ascii="Tahoma" w:eastAsia="Tahoma" w:hAnsi="Tahoma" w:cs="Tahoma"/>
        </w:rPr>
        <w:t>pr</w:t>
      </w:r>
      <w:r w:rsidRPr="00C322DD">
        <w:rPr>
          <w:rFonts w:ascii="Tahoma" w:eastAsia="Tahoma" w:hAnsi="Tahoma" w:cs="Tahoma"/>
          <w:spacing w:val="1"/>
        </w:rPr>
        <w:t>ze</w:t>
      </w:r>
      <w:r w:rsidRPr="00C322DD">
        <w:rPr>
          <w:rFonts w:ascii="Tahoma" w:eastAsia="Tahoma" w:hAnsi="Tahoma" w:cs="Tahoma"/>
        </w:rPr>
        <w:t>prow</w:t>
      </w:r>
      <w:r w:rsidRPr="00C322DD">
        <w:rPr>
          <w:rFonts w:ascii="Tahoma" w:eastAsia="Tahoma" w:hAnsi="Tahoma" w:cs="Tahoma"/>
          <w:spacing w:val="1"/>
        </w:rPr>
        <w:t>a</w:t>
      </w:r>
      <w:r w:rsidRPr="00C322DD">
        <w:rPr>
          <w:rFonts w:ascii="Tahoma" w:eastAsia="Tahoma" w:hAnsi="Tahoma" w:cs="Tahoma"/>
        </w:rPr>
        <w:t>dz</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 xml:space="preserve">ia </w:t>
      </w:r>
      <w:r w:rsidRPr="00C322DD">
        <w:rPr>
          <w:rFonts w:ascii="Tahoma" w:eastAsia="Tahoma" w:hAnsi="Tahoma" w:cs="Tahoma"/>
          <w:spacing w:val="-1"/>
        </w:rPr>
        <w:t>c</w:t>
      </w:r>
      <w:r w:rsidRPr="00C322DD">
        <w:rPr>
          <w:rFonts w:ascii="Tahoma" w:eastAsia="Tahoma" w:hAnsi="Tahoma" w:cs="Tahoma"/>
          <w:spacing w:val="3"/>
        </w:rPr>
        <w:t>z</w:t>
      </w:r>
      <w:r w:rsidRPr="00C322DD">
        <w:rPr>
          <w:rFonts w:ascii="Tahoma" w:eastAsia="Tahoma" w:hAnsi="Tahoma" w:cs="Tahoma"/>
          <w:spacing w:val="-1"/>
        </w:rPr>
        <w:t>y</w:t>
      </w:r>
      <w:r w:rsidRPr="00C322DD">
        <w:rPr>
          <w:rFonts w:ascii="Tahoma" w:eastAsia="Tahoma" w:hAnsi="Tahoma" w:cs="Tahoma"/>
          <w:spacing w:val="1"/>
        </w:rPr>
        <w:t>n</w:t>
      </w:r>
      <w:r w:rsidRPr="00C322DD">
        <w:rPr>
          <w:rFonts w:ascii="Tahoma" w:eastAsia="Tahoma" w:hAnsi="Tahoma" w:cs="Tahoma"/>
          <w:spacing w:val="-1"/>
        </w:rPr>
        <w:t>n</w:t>
      </w:r>
      <w:r w:rsidRPr="00C322DD">
        <w:rPr>
          <w:rFonts w:ascii="Tahoma" w:eastAsia="Tahoma" w:hAnsi="Tahoma" w:cs="Tahoma"/>
        </w:rPr>
        <w:t>oś</w:t>
      </w:r>
      <w:r w:rsidRPr="00C322DD">
        <w:rPr>
          <w:rFonts w:ascii="Tahoma" w:eastAsia="Tahoma" w:hAnsi="Tahoma" w:cs="Tahoma"/>
          <w:spacing w:val="-1"/>
        </w:rPr>
        <w:t>c</w:t>
      </w:r>
      <w:r w:rsidRPr="00C322DD">
        <w:rPr>
          <w:rFonts w:ascii="Tahoma" w:eastAsia="Tahoma" w:hAnsi="Tahoma" w:cs="Tahoma"/>
        </w:rPr>
        <w:t>i</w:t>
      </w:r>
      <w:r w:rsidRPr="00C322DD">
        <w:rPr>
          <w:rFonts w:ascii="Tahoma" w:eastAsia="Tahoma" w:hAnsi="Tahoma" w:cs="Tahoma"/>
          <w:spacing w:val="11"/>
        </w:rPr>
        <w:t xml:space="preserve"> </w:t>
      </w:r>
      <w:r w:rsidRPr="00C322DD">
        <w:rPr>
          <w:rFonts w:ascii="Tahoma" w:eastAsia="Tahoma" w:hAnsi="Tahoma" w:cs="Tahoma"/>
          <w:spacing w:val="-3"/>
        </w:rPr>
        <w:t>k</w:t>
      </w:r>
      <w:r w:rsidRPr="00C322DD">
        <w:rPr>
          <w:rFonts w:ascii="Tahoma" w:eastAsia="Tahoma" w:hAnsi="Tahoma" w:cs="Tahoma"/>
        </w:rPr>
        <w:t>o</w:t>
      </w:r>
      <w:r w:rsidRPr="00C322DD">
        <w:rPr>
          <w:rFonts w:ascii="Tahoma" w:eastAsia="Tahoma" w:hAnsi="Tahoma" w:cs="Tahoma"/>
          <w:spacing w:val="-1"/>
        </w:rPr>
        <w:t>n</w:t>
      </w:r>
      <w:r w:rsidRPr="00C322DD">
        <w:rPr>
          <w:rFonts w:ascii="Tahoma" w:eastAsia="Tahoma" w:hAnsi="Tahoma" w:cs="Tahoma"/>
        </w:rPr>
        <w:t>tro</w:t>
      </w:r>
      <w:r w:rsidRPr="00C322DD">
        <w:rPr>
          <w:rFonts w:ascii="Tahoma" w:eastAsia="Tahoma" w:hAnsi="Tahoma" w:cs="Tahoma"/>
          <w:spacing w:val="2"/>
        </w:rPr>
        <w:t>l</w:t>
      </w:r>
      <w:r w:rsidRPr="00C322DD">
        <w:rPr>
          <w:rFonts w:ascii="Tahoma" w:eastAsia="Tahoma" w:hAnsi="Tahoma" w:cs="Tahoma"/>
          <w:spacing w:val="-1"/>
        </w:rPr>
        <w:t>n</w:t>
      </w:r>
      <w:r w:rsidRPr="00C322DD">
        <w:rPr>
          <w:rFonts w:ascii="Tahoma" w:eastAsia="Tahoma" w:hAnsi="Tahoma" w:cs="Tahoma"/>
          <w:spacing w:val="-3"/>
        </w:rPr>
        <w:t>y</w:t>
      </w:r>
      <w:r w:rsidRPr="00C322DD">
        <w:rPr>
          <w:rFonts w:ascii="Tahoma" w:eastAsia="Tahoma" w:hAnsi="Tahoma" w:cs="Tahoma"/>
          <w:spacing w:val="2"/>
        </w:rPr>
        <w:t>c</w:t>
      </w:r>
      <w:r w:rsidRPr="00C322DD">
        <w:rPr>
          <w:rFonts w:ascii="Tahoma" w:eastAsia="Tahoma" w:hAnsi="Tahoma" w:cs="Tahoma"/>
          <w:spacing w:val="-1"/>
        </w:rPr>
        <w:t>h</w:t>
      </w:r>
      <w:r w:rsidRPr="00C322DD">
        <w:rPr>
          <w:rFonts w:ascii="Tahoma" w:eastAsia="Tahoma" w:hAnsi="Tahoma" w:cs="Tahoma"/>
        </w:rPr>
        <w:t>,</w:t>
      </w:r>
      <w:r w:rsidRPr="00C322DD">
        <w:rPr>
          <w:rFonts w:ascii="Tahoma" w:eastAsia="Tahoma" w:hAnsi="Tahoma" w:cs="Tahoma"/>
          <w:spacing w:val="6"/>
        </w:rPr>
        <w:t xml:space="preserve"> </w:t>
      </w:r>
      <w:r w:rsidR="00B2598D">
        <w:rPr>
          <w:rFonts w:ascii="Tahoma" w:eastAsia="Tahoma" w:hAnsi="Tahoma" w:cs="Tahoma"/>
          <w:spacing w:val="6"/>
        </w:rPr>
        <w:br/>
      </w:r>
      <w:r w:rsidRPr="00C322DD">
        <w:rPr>
          <w:rFonts w:ascii="Tahoma" w:eastAsia="Tahoma" w:hAnsi="Tahoma" w:cs="Tahoma"/>
        </w:rPr>
        <w:t>a</w:t>
      </w:r>
      <w:r w:rsidRPr="00C322DD">
        <w:rPr>
          <w:rFonts w:ascii="Tahoma" w:eastAsia="Tahoma" w:hAnsi="Tahoma" w:cs="Tahoma"/>
          <w:spacing w:val="17"/>
        </w:rPr>
        <w:t xml:space="preserve"> </w:t>
      </w:r>
      <w:r w:rsidRPr="00C322DD">
        <w:rPr>
          <w:rFonts w:ascii="Tahoma" w:eastAsia="Tahoma" w:hAnsi="Tahoma" w:cs="Tahoma"/>
        </w:rPr>
        <w:t>B</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spacing w:val="3"/>
        </w:rPr>
        <w:t>e</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1"/>
        </w:rPr>
        <w:t>cj</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t</w:t>
      </w:r>
      <w:r w:rsidRPr="00C322DD">
        <w:rPr>
          <w:rFonts w:ascii="Tahoma" w:eastAsia="Tahoma" w:hAnsi="Tahoma" w:cs="Tahoma"/>
          <w:spacing w:val="8"/>
        </w:rPr>
        <w:t xml:space="preserve"> </w:t>
      </w:r>
      <w:r w:rsidRPr="00C322DD">
        <w:rPr>
          <w:rFonts w:ascii="Tahoma" w:eastAsia="Tahoma" w:hAnsi="Tahoma" w:cs="Tahoma"/>
        </w:rPr>
        <w:t>zobo</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zu</w:t>
      </w:r>
      <w:r w:rsidRPr="00C322DD">
        <w:rPr>
          <w:rFonts w:ascii="Tahoma" w:eastAsia="Tahoma" w:hAnsi="Tahoma" w:cs="Tahoma"/>
          <w:spacing w:val="-1"/>
        </w:rPr>
        <w:t>j</w:t>
      </w:r>
      <w:r w:rsidRPr="00C322DD">
        <w:rPr>
          <w:rFonts w:ascii="Tahoma" w:eastAsia="Tahoma" w:hAnsi="Tahoma" w:cs="Tahoma"/>
        </w:rPr>
        <w:t>e się</w:t>
      </w:r>
      <w:r w:rsidRPr="00C322DD">
        <w:rPr>
          <w:rFonts w:ascii="Tahoma" w:eastAsia="Tahoma" w:hAnsi="Tahoma" w:cs="Tahoma"/>
          <w:spacing w:val="-2"/>
        </w:rPr>
        <w:t xml:space="preserve"> </w:t>
      </w:r>
      <w:r w:rsidRPr="00C322DD">
        <w:rPr>
          <w:rFonts w:ascii="Tahoma" w:eastAsia="Tahoma" w:hAnsi="Tahoma" w:cs="Tahoma"/>
        </w:rPr>
        <w:t>do</w:t>
      </w:r>
      <w:r w:rsidRPr="00C322DD">
        <w:rPr>
          <w:rFonts w:ascii="Tahoma" w:eastAsia="Tahoma" w:hAnsi="Tahoma" w:cs="Tahoma"/>
          <w:spacing w:val="-2"/>
        </w:rPr>
        <w:t xml:space="preserve"> </w:t>
      </w:r>
      <w:r w:rsidRPr="00C322DD">
        <w:rPr>
          <w:rFonts w:ascii="Tahoma" w:eastAsia="Tahoma" w:hAnsi="Tahoma" w:cs="Tahoma"/>
        </w:rPr>
        <w:t>dos</w:t>
      </w:r>
      <w:r w:rsidRPr="00C322DD">
        <w:rPr>
          <w:rFonts w:ascii="Tahoma" w:eastAsia="Tahoma" w:hAnsi="Tahoma" w:cs="Tahoma"/>
          <w:spacing w:val="1"/>
        </w:rPr>
        <w:t>ta</w:t>
      </w:r>
      <w:r w:rsidRPr="00C322DD">
        <w:rPr>
          <w:rFonts w:ascii="Tahoma" w:eastAsia="Tahoma" w:hAnsi="Tahoma" w:cs="Tahoma"/>
        </w:rPr>
        <w:t>rcz</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ia</w:t>
      </w:r>
      <w:r w:rsidRPr="00C322DD">
        <w:rPr>
          <w:rFonts w:ascii="Tahoma" w:eastAsia="Tahoma" w:hAnsi="Tahoma" w:cs="Tahoma"/>
          <w:spacing w:val="-10"/>
        </w:rPr>
        <w:t xml:space="preserve"> </w:t>
      </w:r>
      <w:r w:rsidRPr="00C322DD">
        <w:rPr>
          <w:rFonts w:ascii="Tahoma" w:eastAsia="Tahoma" w:hAnsi="Tahoma" w:cs="Tahoma"/>
        </w:rPr>
        <w:t>do</w:t>
      </w:r>
      <w:r w:rsidRPr="00C322DD">
        <w:rPr>
          <w:rFonts w:ascii="Tahoma" w:eastAsia="Tahoma" w:hAnsi="Tahoma" w:cs="Tahoma"/>
          <w:spacing w:val="2"/>
        </w:rPr>
        <w:t>k</w:t>
      </w:r>
      <w:r w:rsidRPr="00C322DD">
        <w:rPr>
          <w:rFonts w:ascii="Tahoma" w:eastAsia="Tahoma" w:hAnsi="Tahoma" w:cs="Tahoma"/>
          <w:spacing w:val="-1"/>
        </w:rPr>
        <w:t>u</w:t>
      </w:r>
      <w:r w:rsidRPr="00C322DD">
        <w:rPr>
          <w:rFonts w:ascii="Tahoma" w:eastAsia="Tahoma" w:hAnsi="Tahoma" w:cs="Tahoma"/>
        </w:rPr>
        <w:t>m</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rPr>
        <w:t>t</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i,</w:t>
      </w:r>
      <w:r w:rsidRPr="00C322DD">
        <w:rPr>
          <w:rFonts w:ascii="Tahoma" w:eastAsia="Tahoma" w:hAnsi="Tahoma" w:cs="Tahoma"/>
          <w:spacing w:val="-10"/>
        </w:rPr>
        <w:t xml:space="preserve"> </w:t>
      </w:r>
      <w:r w:rsidRPr="00C322DD">
        <w:rPr>
          <w:rFonts w:ascii="Tahoma" w:eastAsia="Tahoma" w:hAnsi="Tahoma" w:cs="Tahoma"/>
        </w:rPr>
        <w:t>o</w:t>
      </w:r>
      <w:r w:rsidRPr="00C322DD">
        <w:rPr>
          <w:rFonts w:ascii="Tahoma" w:eastAsia="Tahoma" w:hAnsi="Tahoma" w:cs="Tahoma"/>
          <w:spacing w:val="-1"/>
        </w:rPr>
        <w:t xml:space="preserve"> k</w:t>
      </w:r>
      <w:r w:rsidRPr="00C322DD">
        <w:rPr>
          <w:rFonts w:ascii="Tahoma" w:eastAsia="Tahoma" w:hAnsi="Tahoma" w:cs="Tahoma"/>
        </w:rPr>
        <w:t>tór</w:t>
      </w:r>
      <w:r w:rsidRPr="00C322DD">
        <w:rPr>
          <w:rFonts w:ascii="Tahoma" w:eastAsia="Tahoma" w:hAnsi="Tahoma" w:cs="Tahoma"/>
          <w:spacing w:val="1"/>
        </w:rPr>
        <w:t>e</w:t>
      </w:r>
      <w:r w:rsidRPr="00C322DD">
        <w:rPr>
          <w:rFonts w:ascii="Tahoma" w:eastAsia="Tahoma" w:hAnsi="Tahoma" w:cs="Tahoma"/>
        </w:rPr>
        <w:t>j</w:t>
      </w:r>
      <w:r w:rsidRPr="00C322DD">
        <w:rPr>
          <w:rFonts w:ascii="Tahoma" w:eastAsia="Tahoma" w:hAnsi="Tahoma" w:cs="Tahoma"/>
          <w:spacing w:val="-6"/>
        </w:rPr>
        <w:t xml:space="preserve"> </w:t>
      </w:r>
      <w:r w:rsidRPr="00C322DD">
        <w:rPr>
          <w:rFonts w:ascii="Tahoma" w:eastAsia="Tahoma" w:hAnsi="Tahoma" w:cs="Tahoma"/>
          <w:spacing w:val="3"/>
        </w:rPr>
        <w:t>m</w:t>
      </w:r>
      <w:r w:rsidRPr="00C322DD">
        <w:rPr>
          <w:rFonts w:ascii="Tahoma" w:eastAsia="Tahoma" w:hAnsi="Tahoma" w:cs="Tahoma"/>
        </w:rPr>
        <w:t>o</w:t>
      </w:r>
      <w:r w:rsidRPr="00C322DD">
        <w:rPr>
          <w:rFonts w:ascii="Tahoma" w:eastAsia="Tahoma" w:hAnsi="Tahoma" w:cs="Tahoma"/>
          <w:spacing w:val="-2"/>
        </w:rPr>
        <w:t>w</w:t>
      </w:r>
      <w:r w:rsidRPr="00C322DD">
        <w:rPr>
          <w:rFonts w:ascii="Tahoma" w:eastAsia="Tahoma" w:hAnsi="Tahoma" w:cs="Tahoma"/>
        </w:rPr>
        <w:t>a</w:t>
      </w:r>
      <w:r w:rsidRPr="00C322DD">
        <w:rPr>
          <w:rFonts w:ascii="Tahoma" w:eastAsia="Tahoma" w:hAnsi="Tahoma" w:cs="Tahoma"/>
          <w:spacing w:val="-4"/>
        </w:rPr>
        <w:t xml:space="preserve"> </w:t>
      </w:r>
      <w:r w:rsidRPr="00C322DD">
        <w:rPr>
          <w:rFonts w:ascii="Tahoma" w:eastAsia="Tahoma" w:hAnsi="Tahoma" w:cs="Tahoma"/>
        </w:rPr>
        <w:t>po</w:t>
      </w:r>
      <w:r w:rsidRPr="00C322DD">
        <w:rPr>
          <w:rFonts w:ascii="Tahoma" w:eastAsia="Tahoma" w:hAnsi="Tahoma" w:cs="Tahoma"/>
          <w:spacing w:val="1"/>
        </w:rPr>
        <w:t>wy</w:t>
      </w:r>
      <w:r w:rsidRPr="00C322DD">
        <w:rPr>
          <w:rFonts w:ascii="Tahoma" w:eastAsia="Tahoma" w:hAnsi="Tahoma" w:cs="Tahoma"/>
        </w:rPr>
        <w:t>ż</w:t>
      </w:r>
      <w:r w:rsidRPr="00C322DD">
        <w:rPr>
          <w:rFonts w:ascii="Tahoma" w:eastAsia="Tahoma" w:hAnsi="Tahoma" w:cs="Tahoma"/>
          <w:spacing w:val="1"/>
        </w:rPr>
        <w:t>e</w:t>
      </w:r>
      <w:r w:rsidRPr="00C322DD">
        <w:rPr>
          <w:rFonts w:ascii="Tahoma" w:eastAsia="Tahoma" w:hAnsi="Tahoma" w:cs="Tahoma"/>
          <w:spacing w:val="-1"/>
        </w:rPr>
        <w:t>j</w:t>
      </w:r>
      <w:r w:rsidRPr="00C322DD">
        <w:rPr>
          <w:rFonts w:ascii="Tahoma" w:eastAsia="Tahoma" w:hAnsi="Tahoma" w:cs="Tahoma"/>
        </w:rPr>
        <w:t>.</w:t>
      </w:r>
    </w:p>
    <w:p w14:paraId="769D5672" w14:textId="77777777" w:rsidR="00C322DD" w:rsidRDefault="00730745"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eastAsia="Tahoma" w:hAnsi="Tahoma" w:cs="Tahoma"/>
        </w:rPr>
        <w:t>W przypadku stawek jednostkowych b</w:t>
      </w:r>
      <w:r w:rsidR="00280ADA" w:rsidRPr="00C322DD">
        <w:rPr>
          <w:rFonts w:ascii="Tahoma" w:eastAsia="Tahoma" w:hAnsi="Tahoma" w:cs="Tahoma"/>
          <w:spacing w:val="1"/>
        </w:rPr>
        <w:t>e</w:t>
      </w:r>
      <w:r w:rsidR="00280ADA" w:rsidRPr="00C322DD">
        <w:rPr>
          <w:rFonts w:ascii="Tahoma" w:eastAsia="Tahoma" w:hAnsi="Tahoma" w:cs="Tahoma"/>
          <w:spacing w:val="-1"/>
        </w:rPr>
        <w:t>n</w:t>
      </w:r>
      <w:r w:rsidR="00280ADA" w:rsidRPr="00C322DD">
        <w:rPr>
          <w:rFonts w:ascii="Tahoma" w:eastAsia="Tahoma" w:hAnsi="Tahoma" w:cs="Tahoma"/>
          <w:spacing w:val="1"/>
        </w:rPr>
        <w:t>e</w:t>
      </w:r>
      <w:r w:rsidR="00280ADA" w:rsidRPr="00C322DD">
        <w:rPr>
          <w:rFonts w:ascii="Tahoma" w:eastAsia="Tahoma" w:hAnsi="Tahoma" w:cs="Tahoma"/>
          <w:spacing w:val="-1"/>
        </w:rPr>
        <w:t>f</w:t>
      </w:r>
      <w:r w:rsidR="00280ADA" w:rsidRPr="00C322DD">
        <w:rPr>
          <w:rFonts w:ascii="Tahoma" w:eastAsia="Tahoma" w:hAnsi="Tahoma" w:cs="Tahoma"/>
          <w:spacing w:val="2"/>
        </w:rPr>
        <w:t>i</w:t>
      </w:r>
      <w:r w:rsidR="00280ADA" w:rsidRPr="00C322DD">
        <w:rPr>
          <w:rFonts w:ascii="Tahoma" w:eastAsia="Tahoma" w:hAnsi="Tahoma" w:cs="Tahoma"/>
          <w:spacing w:val="-1"/>
        </w:rPr>
        <w:t>cj</w:t>
      </w:r>
      <w:r w:rsidR="00280ADA" w:rsidRPr="00C322DD">
        <w:rPr>
          <w:rFonts w:ascii="Tahoma" w:eastAsia="Tahoma" w:hAnsi="Tahoma" w:cs="Tahoma"/>
          <w:spacing w:val="3"/>
        </w:rPr>
        <w:t>e</w:t>
      </w:r>
      <w:r w:rsidR="00280ADA" w:rsidRPr="00C322DD">
        <w:rPr>
          <w:rFonts w:ascii="Tahoma" w:eastAsia="Tahoma" w:hAnsi="Tahoma" w:cs="Tahoma"/>
          <w:spacing w:val="-1"/>
        </w:rPr>
        <w:t>n</w:t>
      </w:r>
      <w:r w:rsidR="00280ADA" w:rsidRPr="00C322DD">
        <w:rPr>
          <w:rFonts w:ascii="Tahoma" w:eastAsia="Tahoma" w:hAnsi="Tahoma" w:cs="Tahoma"/>
        </w:rPr>
        <w:t>t z</w:t>
      </w:r>
      <w:r w:rsidR="00280ADA" w:rsidRPr="00C322DD">
        <w:rPr>
          <w:rFonts w:ascii="Tahoma" w:eastAsia="Tahoma" w:hAnsi="Tahoma" w:cs="Tahoma"/>
          <w:spacing w:val="1"/>
        </w:rPr>
        <w:t>a</w:t>
      </w:r>
      <w:r w:rsidR="00280ADA" w:rsidRPr="00C322DD">
        <w:rPr>
          <w:rFonts w:ascii="Tahoma" w:eastAsia="Tahoma" w:hAnsi="Tahoma" w:cs="Tahoma"/>
        </w:rPr>
        <w:t>p</w:t>
      </w:r>
      <w:r w:rsidR="00280ADA" w:rsidRPr="00C322DD">
        <w:rPr>
          <w:rFonts w:ascii="Tahoma" w:eastAsia="Tahoma" w:hAnsi="Tahoma" w:cs="Tahoma"/>
          <w:spacing w:val="1"/>
        </w:rPr>
        <w:t>ew</w:t>
      </w:r>
      <w:r w:rsidR="00280ADA" w:rsidRPr="00C322DD">
        <w:rPr>
          <w:rFonts w:ascii="Tahoma" w:eastAsia="Tahoma" w:hAnsi="Tahoma" w:cs="Tahoma"/>
          <w:spacing w:val="-1"/>
        </w:rPr>
        <w:t>n</w:t>
      </w:r>
      <w:r w:rsidR="00280ADA" w:rsidRPr="00C322DD">
        <w:rPr>
          <w:rFonts w:ascii="Tahoma" w:eastAsia="Tahoma" w:hAnsi="Tahoma" w:cs="Tahoma"/>
        </w:rPr>
        <w:t>ia po</w:t>
      </w:r>
      <w:r w:rsidR="00280ADA" w:rsidRPr="00C322DD">
        <w:rPr>
          <w:rFonts w:ascii="Tahoma" w:eastAsia="Tahoma" w:hAnsi="Tahoma" w:cs="Tahoma"/>
          <w:spacing w:val="3"/>
        </w:rPr>
        <w:t>d</w:t>
      </w:r>
      <w:r w:rsidR="00280ADA" w:rsidRPr="00C322DD">
        <w:rPr>
          <w:rFonts w:ascii="Tahoma" w:eastAsia="Tahoma" w:hAnsi="Tahoma" w:cs="Tahoma"/>
        </w:rPr>
        <w:t>mioto</w:t>
      </w:r>
      <w:r w:rsidR="00280ADA" w:rsidRPr="00C322DD">
        <w:rPr>
          <w:rFonts w:ascii="Tahoma" w:eastAsia="Tahoma" w:hAnsi="Tahoma" w:cs="Tahoma"/>
          <w:spacing w:val="1"/>
        </w:rPr>
        <w:t>m</w:t>
      </w:r>
      <w:r w:rsidR="00280ADA" w:rsidRPr="00C322DD">
        <w:rPr>
          <w:rFonts w:ascii="Tahoma" w:eastAsia="Tahoma" w:hAnsi="Tahoma" w:cs="Tahoma"/>
        </w:rPr>
        <w:t xml:space="preserve">, o </w:t>
      </w:r>
      <w:r w:rsidR="00280ADA" w:rsidRPr="00C322DD">
        <w:rPr>
          <w:rFonts w:ascii="Tahoma" w:eastAsia="Tahoma" w:hAnsi="Tahoma" w:cs="Tahoma"/>
          <w:spacing w:val="-1"/>
        </w:rPr>
        <w:t>k</w:t>
      </w:r>
      <w:r w:rsidR="00280ADA" w:rsidRPr="00C322DD">
        <w:rPr>
          <w:rFonts w:ascii="Tahoma" w:eastAsia="Tahoma" w:hAnsi="Tahoma" w:cs="Tahoma"/>
        </w:rPr>
        <w:t>tó</w:t>
      </w:r>
      <w:r w:rsidR="00280ADA" w:rsidRPr="00C322DD">
        <w:rPr>
          <w:rFonts w:ascii="Tahoma" w:eastAsia="Tahoma" w:hAnsi="Tahoma" w:cs="Tahoma"/>
          <w:spacing w:val="2"/>
        </w:rPr>
        <w:t>r</w:t>
      </w:r>
      <w:r w:rsidR="00280ADA" w:rsidRPr="00C322DD">
        <w:rPr>
          <w:rFonts w:ascii="Tahoma" w:eastAsia="Tahoma" w:hAnsi="Tahoma" w:cs="Tahoma"/>
          <w:spacing w:val="-3"/>
        </w:rPr>
        <w:t>y</w:t>
      </w:r>
      <w:r w:rsidR="00280ADA" w:rsidRPr="00C322DD">
        <w:rPr>
          <w:rFonts w:ascii="Tahoma" w:eastAsia="Tahoma" w:hAnsi="Tahoma" w:cs="Tahoma"/>
          <w:spacing w:val="2"/>
        </w:rPr>
        <w:t>c</w:t>
      </w:r>
      <w:r w:rsidR="00280ADA" w:rsidRPr="00C322DD">
        <w:rPr>
          <w:rFonts w:ascii="Tahoma" w:eastAsia="Tahoma" w:hAnsi="Tahoma" w:cs="Tahoma"/>
        </w:rPr>
        <w:t>h m</w:t>
      </w:r>
      <w:r w:rsidR="00280ADA" w:rsidRPr="00C322DD">
        <w:rPr>
          <w:rFonts w:ascii="Tahoma" w:eastAsia="Tahoma" w:hAnsi="Tahoma" w:cs="Tahoma"/>
          <w:spacing w:val="2"/>
        </w:rPr>
        <w:t>o</w:t>
      </w:r>
      <w:r w:rsidR="00280ADA" w:rsidRPr="00C322DD">
        <w:rPr>
          <w:rFonts w:ascii="Tahoma" w:eastAsia="Tahoma" w:hAnsi="Tahoma" w:cs="Tahoma"/>
          <w:spacing w:val="-1"/>
        </w:rPr>
        <w:t>w</w:t>
      </w:r>
      <w:r w:rsidR="00280ADA" w:rsidRPr="00C322DD">
        <w:rPr>
          <w:rFonts w:ascii="Tahoma" w:eastAsia="Tahoma" w:hAnsi="Tahoma" w:cs="Tahoma"/>
        </w:rPr>
        <w:t xml:space="preserve">a w </w:t>
      </w:r>
      <w:r w:rsidR="00280ADA" w:rsidRPr="00C322DD">
        <w:rPr>
          <w:rFonts w:ascii="Tahoma" w:eastAsia="Tahoma" w:hAnsi="Tahoma" w:cs="Tahoma"/>
          <w:spacing w:val="-1"/>
        </w:rPr>
        <w:t>u</w:t>
      </w:r>
      <w:r w:rsidR="00280ADA" w:rsidRPr="00C322DD">
        <w:rPr>
          <w:rFonts w:ascii="Tahoma" w:eastAsia="Tahoma" w:hAnsi="Tahoma" w:cs="Tahoma"/>
        </w:rPr>
        <w:t xml:space="preserve">st. </w:t>
      </w:r>
      <w:r w:rsidR="00280ADA" w:rsidRPr="00C322DD">
        <w:rPr>
          <w:rFonts w:ascii="Tahoma" w:eastAsia="Tahoma" w:hAnsi="Tahoma" w:cs="Tahoma"/>
          <w:spacing w:val="-1"/>
        </w:rPr>
        <w:t>1</w:t>
      </w:r>
      <w:r w:rsidR="00280ADA" w:rsidRPr="00C322DD">
        <w:rPr>
          <w:rFonts w:ascii="Tahoma" w:eastAsia="Tahoma" w:hAnsi="Tahoma" w:cs="Tahoma"/>
        </w:rPr>
        <w:t xml:space="preserve">, </w:t>
      </w:r>
      <w:r w:rsidR="00C2189F" w:rsidRPr="00C322DD">
        <w:rPr>
          <w:rFonts w:ascii="Tahoma" w:eastAsia="Tahoma" w:hAnsi="Tahoma" w:cs="Tahoma"/>
        </w:rPr>
        <w:t>do</w:t>
      </w:r>
      <w:r w:rsidRPr="00C322DD">
        <w:rPr>
          <w:rFonts w:ascii="Tahoma" w:eastAsia="Tahoma" w:hAnsi="Tahoma" w:cs="Tahoma"/>
        </w:rPr>
        <w:t xml:space="preserve">stęp do wszystkich dokumentów, </w:t>
      </w:r>
      <w:r w:rsidR="00C2189F" w:rsidRPr="00C322DD">
        <w:rPr>
          <w:rFonts w:ascii="Tahoma" w:eastAsia="Tahoma" w:hAnsi="Tahoma" w:cs="Tahoma"/>
        </w:rPr>
        <w:t>o których mowa w §</w:t>
      </w:r>
      <w:r w:rsidR="006B72EA" w:rsidRPr="00C322DD">
        <w:rPr>
          <w:rFonts w:ascii="Tahoma" w:eastAsia="Tahoma" w:hAnsi="Tahoma" w:cs="Tahoma"/>
        </w:rPr>
        <w:t xml:space="preserve"> 7 ust. 2</w:t>
      </w:r>
      <w:r w:rsidR="00C2189F" w:rsidRPr="00C322DD">
        <w:rPr>
          <w:rFonts w:ascii="Tahoma" w:eastAsia="Tahoma" w:hAnsi="Tahoma" w:cs="Tahoma"/>
        </w:rPr>
        <w:t xml:space="preserve"> przez cały okres ich przechowywania określony w § 23 </w:t>
      </w:r>
      <w:r w:rsidR="00280ADA" w:rsidRPr="00C322DD">
        <w:rPr>
          <w:rFonts w:ascii="Tahoma" w:eastAsia="Tahoma" w:hAnsi="Tahoma" w:cs="Tahoma"/>
        </w:rPr>
        <w:t>o</w:t>
      </w:r>
      <w:r w:rsidR="00280ADA" w:rsidRPr="00C322DD">
        <w:rPr>
          <w:rFonts w:ascii="Tahoma" w:eastAsia="Tahoma" w:hAnsi="Tahoma" w:cs="Tahoma"/>
          <w:spacing w:val="-2"/>
        </w:rPr>
        <w:t>r</w:t>
      </w:r>
      <w:r w:rsidR="00280ADA" w:rsidRPr="00C322DD">
        <w:rPr>
          <w:rFonts w:ascii="Tahoma" w:eastAsia="Tahoma" w:hAnsi="Tahoma" w:cs="Tahoma"/>
          <w:spacing w:val="1"/>
        </w:rPr>
        <w:t>a</w:t>
      </w:r>
      <w:r w:rsidR="00280ADA" w:rsidRPr="00C322DD">
        <w:rPr>
          <w:rFonts w:ascii="Tahoma" w:eastAsia="Tahoma" w:hAnsi="Tahoma" w:cs="Tahoma"/>
        </w:rPr>
        <w:t>z</w:t>
      </w:r>
      <w:r w:rsidR="00280ADA" w:rsidRPr="00C322DD">
        <w:rPr>
          <w:rFonts w:ascii="Tahoma" w:eastAsia="Tahoma" w:hAnsi="Tahoma" w:cs="Tahoma"/>
          <w:spacing w:val="10"/>
        </w:rPr>
        <w:t xml:space="preserve"> </w:t>
      </w:r>
      <w:r w:rsidR="00280ADA" w:rsidRPr="00C322DD">
        <w:rPr>
          <w:rFonts w:ascii="Tahoma" w:eastAsia="Tahoma" w:hAnsi="Tahoma" w:cs="Tahoma"/>
        </w:rPr>
        <w:t>z</w:t>
      </w:r>
      <w:r w:rsidR="00280ADA" w:rsidRPr="00C322DD">
        <w:rPr>
          <w:rFonts w:ascii="Tahoma" w:eastAsia="Tahoma" w:hAnsi="Tahoma" w:cs="Tahoma"/>
          <w:spacing w:val="1"/>
        </w:rPr>
        <w:t>a</w:t>
      </w:r>
      <w:r w:rsidR="00280ADA" w:rsidRPr="00C322DD">
        <w:rPr>
          <w:rFonts w:ascii="Tahoma" w:eastAsia="Tahoma" w:hAnsi="Tahoma" w:cs="Tahoma"/>
        </w:rPr>
        <w:t>p</w:t>
      </w:r>
      <w:r w:rsidR="00280ADA" w:rsidRPr="00C322DD">
        <w:rPr>
          <w:rFonts w:ascii="Tahoma" w:eastAsia="Tahoma" w:hAnsi="Tahoma" w:cs="Tahoma"/>
          <w:spacing w:val="1"/>
        </w:rPr>
        <w:t>e</w:t>
      </w:r>
      <w:r w:rsidR="00280ADA" w:rsidRPr="00C322DD">
        <w:rPr>
          <w:rFonts w:ascii="Tahoma" w:eastAsia="Tahoma" w:hAnsi="Tahoma" w:cs="Tahoma"/>
          <w:spacing w:val="3"/>
        </w:rPr>
        <w:t>w</w:t>
      </w:r>
      <w:r w:rsidR="00280ADA" w:rsidRPr="00C322DD">
        <w:rPr>
          <w:rFonts w:ascii="Tahoma" w:eastAsia="Tahoma" w:hAnsi="Tahoma" w:cs="Tahoma"/>
          <w:spacing w:val="-1"/>
        </w:rPr>
        <w:t>n</w:t>
      </w:r>
      <w:r w:rsidR="00280ADA" w:rsidRPr="00C322DD">
        <w:rPr>
          <w:rFonts w:ascii="Tahoma" w:eastAsia="Tahoma" w:hAnsi="Tahoma" w:cs="Tahoma"/>
        </w:rPr>
        <w:t>ia</w:t>
      </w:r>
      <w:r w:rsidR="00280ADA" w:rsidRPr="00C322DD">
        <w:rPr>
          <w:rFonts w:ascii="Tahoma" w:eastAsia="Tahoma" w:hAnsi="Tahoma" w:cs="Tahoma"/>
          <w:spacing w:val="7"/>
        </w:rPr>
        <w:t xml:space="preserve"> </w:t>
      </w:r>
      <w:r w:rsidR="00280ADA" w:rsidRPr="00C322DD">
        <w:rPr>
          <w:rFonts w:ascii="Tahoma" w:eastAsia="Tahoma" w:hAnsi="Tahoma" w:cs="Tahoma"/>
        </w:rPr>
        <w:t>dos</w:t>
      </w:r>
      <w:r w:rsidR="00280ADA" w:rsidRPr="00C322DD">
        <w:rPr>
          <w:rFonts w:ascii="Tahoma" w:eastAsia="Tahoma" w:hAnsi="Tahoma" w:cs="Tahoma"/>
          <w:spacing w:val="1"/>
        </w:rPr>
        <w:t>tę</w:t>
      </w:r>
      <w:r w:rsidR="00280ADA" w:rsidRPr="00C322DD">
        <w:rPr>
          <w:rFonts w:ascii="Tahoma" w:eastAsia="Tahoma" w:hAnsi="Tahoma" w:cs="Tahoma"/>
        </w:rPr>
        <w:t>p</w:t>
      </w:r>
      <w:r w:rsidR="00280ADA" w:rsidRPr="00C322DD">
        <w:rPr>
          <w:rFonts w:ascii="Tahoma" w:eastAsia="Tahoma" w:hAnsi="Tahoma" w:cs="Tahoma"/>
          <w:spacing w:val="8"/>
        </w:rPr>
        <w:t xml:space="preserve"> </w:t>
      </w:r>
      <w:r w:rsidR="00280ADA" w:rsidRPr="00C322DD">
        <w:rPr>
          <w:rFonts w:ascii="Tahoma" w:eastAsia="Tahoma" w:hAnsi="Tahoma" w:cs="Tahoma"/>
          <w:spacing w:val="2"/>
        </w:rPr>
        <w:t>d</w:t>
      </w:r>
      <w:r w:rsidR="00280ADA" w:rsidRPr="00C322DD">
        <w:rPr>
          <w:rFonts w:ascii="Tahoma" w:eastAsia="Tahoma" w:hAnsi="Tahoma" w:cs="Tahoma"/>
        </w:rPr>
        <w:t>o</w:t>
      </w:r>
      <w:r w:rsidR="00280ADA" w:rsidRPr="00C322DD">
        <w:rPr>
          <w:rFonts w:ascii="Tahoma" w:eastAsia="Tahoma" w:hAnsi="Tahoma" w:cs="Tahoma"/>
          <w:spacing w:val="12"/>
        </w:rPr>
        <w:t xml:space="preserve"> </w:t>
      </w:r>
      <w:r w:rsidR="00280ADA" w:rsidRPr="00C322DD">
        <w:rPr>
          <w:rFonts w:ascii="Tahoma" w:eastAsia="Tahoma" w:hAnsi="Tahoma" w:cs="Tahoma"/>
        </w:rPr>
        <w:t>po</w:t>
      </w:r>
      <w:r w:rsidR="00280ADA" w:rsidRPr="00C322DD">
        <w:rPr>
          <w:rFonts w:ascii="Tahoma" w:eastAsia="Tahoma" w:hAnsi="Tahoma" w:cs="Tahoma"/>
          <w:spacing w:val="1"/>
        </w:rPr>
        <w:t>m</w:t>
      </w:r>
      <w:r w:rsidR="00280ADA" w:rsidRPr="00C322DD">
        <w:rPr>
          <w:rFonts w:ascii="Tahoma" w:eastAsia="Tahoma" w:hAnsi="Tahoma" w:cs="Tahoma"/>
        </w:rPr>
        <w:t>i</w:t>
      </w:r>
      <w:r w:rsidR="00280ADA" w:rsidRPr="00C322DD">
        <w:rPr>
          <w:rFonts w:ascii="Tahoma" w:eastAsia="Tahoma" w:hAnsi="Tahoma" w:cs="Tahoma"/>
          <w:spacing w:val="1"/>
        </w:rPr>
        <w:t>e</w:t>
      </w:r>
      <w:r w:rsidR="00280ADA" w:rsidRPr="00C322DD">
        <w:rPr>
          <w:rFonts w:ascii="Tahoma" w:eastAsia="Tahoma" w:hAnsi="Tahoma" w:cs="Tahoma"/>
        </w:rPr>
        <w:t>s</w:t>
      </w:r>
      <w:r w:rsidR="00280ADA" w:rsidRPr="00C322DD">
        <w:rPr>
          <w:rFonts w:ascii="Tahoma" w:eastAsia="Tahoma" w:hAnsi="Tahoma" w:cs="Tahoma"/>
          <w:spacing w:val="3"/>
        </w:rPr>
        <w:t>z</w:t>
      </w:r>
      <w:r w:rsidR="00280ADA" w:rsidRPr="00C322DD">
        <w:rPr>
          <w:rFonts w:ascii="Tahoma" w:eastAsia="Tahoma" w:hAnsi="Tahoma" w:cs="Tahoma"/>
          <w:spacing w:val="-1"/>
        </w:rPr>
        <w:t>c</w:t>
      </w:r>
      <w:r w:rsidR="00280ADA" w:rsidRPr="00C322DD">
        <w:rPr>
          <w:rFonts w:ascii="Tahoma" w:eastAsia="Tahoma" w:hAnsi="Tahoma" w:cs="Tahoma"/>
        </w:rPr>
        <w:t>z</w:t>
      </w:r>
      <w:r w:rsidR="00280ADA" w:rsidRPr="00C322DD">
        <w:rPr>
          <w:rFonts w:ascii="Tahoma" w:eastAsia="Tahoma" w:hAnsi="Tahoma" w:cs="Tahoma"/>
          <w:spacing w:val="1"/>
        </w:rPr>
        <w:t>e</w:t>
      </w:r>
      <w:r w:rsidR="00280ADA" w:rsidRPr="00C322DD">
        <w:rPr>
          <w:rFonts w:ascii="Tahoma" w:eastAsia="Tahoma" w:hAnsi="Tahoma" w:cs="Tahoma"/>
        </w:rPr>
        <w:t>ń</w:t>
      </w:r>
      <w:r w:rsidR="00280ADA" w:rsidRPr="00C322DD">
        <w:rPr>
          <w:rFonts w:ascii="Tahoma" w:eastAsia="Tahoma" w:hAnsi="Tahoma" w:cs="Tahoma"/>
          <w:spacing w:val="4"/>
        </w:rPr>
        <w:t xml:space="preserve"> </w:t>
      </w:r>
      <w:r w:rsidR="00280ADA" w:rsidRPr="00C322DD">
        <w:rPr>
          <w:rFonts w:ascii="Tahoma" w:eastAsia="Tahoma" w:hAnsi="Tahoma" w:cs="Tahoma"/>
        </w:rPr>
        <w:t>i</w:t>
      </w:r>
      <w:r w:rsidR="00280ADA" w:rsidRPr="00C322DD">
        <w:rPr>
          <w:rFonts w:ascii="Tahoma" w:eastAsia="Tahoma" w:hAnsi="Tahoma" w:cs="Tahoma"/>
          <w:spacing w:val="14"/>
        </w:rPr>
        <w:t xml:space="preserve"> </w:t>
      </w:r>
      <w:r w:rsidR="00280ADA" w:rsidRPr="00C322DD">
        <w:rPr>
          <w:rFonts w:ascii="Tahoma" w:eastAsia="Tahoma" w:hAnsi="Tahoma" w:cs="Tahoma"/>
        </w:rPr>
        <w:t>t</w:t>
      </w:r>
      <w:r w:rsidR="00280ADA" w:rsidRPr="00C322DD">
        <w:rPr>
          <w:rFonts w:ascii="Tahoma" w:eastAsia="Tahoma" w:hAnsi="Tahoma" w:cs="Tahoma"/>
          <w:spacing w:val="1"/>
        </w:rPr>
        <w:t>e</w:t>
      </w:r>
      <w:r w:rsidR="00280ADA" w:rsidRPr="00C322DD">
        <w:rPr>
          <w:rFonts w:ascii="Tahoma" w:eastAsia="Tahoma" w:hAnsi="Tahoma" w:cs="Tahoma"/>
        </w:rPr>
        <w:t>r</w:t>
      </w:r>
      <w:r w:rsidR="00280ADA" w:rsidRPr="00C322DD">
        <w:rPr>
          <w:rFonts w:ascii="Tahoma" w:eastAsia="Tahoma" w:hAnsi="Tahoma" w:cs="Tahoma"/>
          <w:spacing w:val="1"/>
        </w:rPr>
        <w:t>e</w:t>
      </w:r>
      <w:r w:rsidR="00280ADA" w:rsidRPr="00C322DD">
        <w:rPr>
          <w:rFonts w:ascii="Tahoma" w:eastAsia="Tahoma" w:hAnsi="Tahoma" w:cs="Tahoma"/>
          <w:spacing w:val="-1"/>
        </w:rPr>
        <w:t>n</w:t>
      </w:r>
      <w:r w:rsidR="00280ADA" w:rsidRPr="00C322DD">
        <w:rPr>
          <w:rFonts w:ascii="Tahoma" w:eastAsia="Tahoma" w:hAnsi="Tahoma" w:cs="Tahoma"/>
        </w:rPr>
        <w:t>u</w:t>
      </w:r>
      <w:r w:rsidR="00280ADA" w:rsidRPr="00C322DD">
        <w:rPr>
          <w:rFonts w:ascii="Tahoma" w:eastAsia="Tahoma" w:hAnsi="Tahoma" w:cs="Tahoma"/>
          <w:spacing w:val="7"/>
        </w:rPr>
        <w:t xml:space="preserve"> </w:t>
      </w:r>
      <w:r w:rsidR="00280ADA" w:rsidRPr="00C322DD">
        <w:rPr>
          <w:rFonts w:ascii="Tahoma" w:eastAsia="Tahoma" w:hAnsi="Tahoma" w:cs="Tahoma"/>
        </w:rPr>
        <w:t>r</w:t>
      </w:r>
      <w:r w:rsidR="00280ADA" w:rsidRPr="00C322DD">
        <w:rPr>
          <w:rFonts w:ascii="Tahoma" w:eastAsia="Tahoma" w:hAnsi="Tahoma" w:cs="Tahoma"/>
          <w:spacing w:val="1"/>
        </w:rPr>
        <w:t>ea</w:t>
      </w:r>
      <w:r w:rsidR="00280ADA" w:rsidRPr="00C322DD">
        <w:rPr>
          <w:rFonts w:ascii="Tahoma" w:eastAsia="Tahoma" w:hAnsi="Tahoma" w:cs="Tahoma"/>
        </w:rPr>
        <w:t>liz</w:t>
      </w:r>
      <w:r w:rsidR="00280ADA" w:rsidRPr="00C322DD">
        <w:rPr>
          <w:rFonts w:ascii="Tahoma" w:eastAsia="Tahoma" w:hAnsi="Tahoma" w:cs="Tahoma"/>
          <w:spacing w:val="1"/>
        </w:rPr>
        <w:t>a</w:t>
      </w:r>
      <w:r w:rsidR="00280ADA" w:rsidRPr="00C322DD">
        <w:rPr>
          <w:rFonts w:ascii="Tahoma" w:eastAsia="Tahoma" w:hAnsi="Tahoma" w:cs="Tahoma"/>
          <w:spacing w:val="2"/>
        </w:rPr>
        <w:t>c</w:t>
      </w:r>
      <w:r w:rsidR="00280ADA" w:rsidRPr="00C322DD">
        <w:rPr>
          <w:rFonts w:ascii="Tahoma" w:eastAsia="Tahoma" w:hAnsi="Tahoma" w:cs="Tahoma"/>
          <w:spacing w:val="-1"/>
        </w:rPr>
        <w:t>j</w:t>
      </w:r>
      <w:r w:rsidR="00280ADA" w:rsidRPr="00C322DD">
        <w:rPr>
          <w:rFonts w:ascii="Tahoma" w:eastAsia="Tahoma" w:hAnsi="Tahoma" w:cs="Tahoma"/>
        </w:rPr>
        <w:t>i pro</w:t>
      </w:r>
      <w:r w:rsidR="00280ADA" w:rsidRPr="00C322DD">
        <w:rPr>
          <w:rFonts w:ascii="Tahoma" w:eastAsia="Tahoma" w:hAnsi="Tahoma" w:cs="Tahoma"/>
          <w:spacing w:val="-1"/>
        </w:rPr>
        <w:t>j</w:t>
      </w:r>
      <w:r w:rsidR="00280ADA" w:rsidRPr="00C322DD">
        <w:rPr>
          <w:rFonts w:ascii="Tahoma" w:eastAsia="Tahoma" w:hAnsi="Tahoma" w:cs="Tahoma"/>
          <w:spacing w:val="1"/>
        </w:rPr>
        <w:t>e</w:t>
      </w:r>
      <w:r w:rsidR="00280ADA" w:rsidRPr="00C322DD">
        <w:rPr>
          <w:rFonts w:ascii="Tahoma" w:eastAsia="Tahoma" w:hAnsi="Tahoma" w:cs="Tahoma"/>
          <w:spacing w:val="-1"/>
        </w:rPr>
        <w:t>k</w:t>
      </w:r>
      <w:r w:rsidR="00280ADA" w:rsidRPr="00C322DD">
        <w:rPr>
          <w:rFonts w:ascii="Tahoma" w:eastAsia="Tahoma" w:hAnsi="Tahoma" w:cs="Tahoma"/>
        </w:rPr>
        <w:t>t</w:t>
      </w:r>
      <w:r w:rsidR="00280ADA" w:rsidRPr="00C322DD">
        <w:rPr>
          <w:rFonts w:ascii="Tahoma" w:eastAsia="Tahoma" w:hAnsi="Tahoma" w:cs="Tahoma"/>
          <w:spacing w:val="-1"/>
        </w:rPr>
        <w:t>u</w:t>
      </w:r>
      <w:r w:rsidR="00280ADA" w:rsidRPr="00C322DD">
        <w:rPr>
          <w:rFonts w:ascii="Tahoma" w:eastAsia="Tahoma" w:hAnsi="Tahoma" w:cs="Tahoma"/>
        </w:rPr>
        <w:t>,</w:t>
      </w:r>
      <w:r w:rsidR="00280ADA" w:rsidRPr="00C322DD">
        <w:rPr>
          <w:rFonts w:ascii="Tahoma" w:eastAsia="Tahoma" w:hAnsi="Tahoma" w:cs="Tahoma"/>
          <w:spacing w:val="10"/>
        </w:rPr>
        <w:t xml:space="preserve"> </w:t>
      </w:r>
      <w:r w:rsidR="00280ADA" w:rsidRPr="00C322DD">
        <w:rPr>
          <w:rFonts w:ascii="Tahoma" w:eastAsia="Tahoma" w:hAnsi="Tahoma" w:cs="Tahoma"/>
          <w:spacing w:val="2"/>
        </w:rPr>
        <w:t>d</w:t>
      </w:r>
      <w:r w:rsidR="00280ADA" w:rsidRPr="00C322DD">
        <w:rPr>
          <w:rFonts w:ascii="Tahoma" w:eastAsia="Tahoma" w:hAnsi="Tahoma" w:cs="Tahoma"/>
        </w:rPr>
        <w:t>ost</w:t>
      </w:r>
      <w:r w:rsidR="00280ADA" w:rsidRPr="00C322DD">
        <w:rPr>
          <w:rFonts w:ascii="Tahoma" w:eastAsia="Tahoma" w:hAnsi="Tahoma" w:cs="Tahoma"/>
          <w:spacing w:val="1"/>
        </w:rPr>
        <w:t>ę</w:t>
      </w:r>
      <w:r w:rsidR="00280ADA" w:rsidRPr="00C322DD">
        <w:rPr>
          <w:rFonts w:ascii="Tahoma" w:eastAsia="Tahoma" w:hAnsi="Tahoma" w:cs="Tahoma"/>
        </w:rPr>
        <w:t>p</w:t>
      </w:r>
      <w:r w:rsidR="00280ADA" w:rsidRPr="00C322DD">
        <w:rPr>
          <w:rFonts w:ascii="Tahoma" w:eastAsia="Tahoma" w:hAnsi="Tahoma" w:cs="Tahoma"/>
          <w:spacing w:val="13"/>
        </w:rPr>
        <w:t xml:space="preserve"> </w:t>
      </w:r>
      <w:r w:rsidR="00280ADA" w:rsidRPr="00C322DD">
        <w:rPr>
          <w:rFonts w:ascii="Tahoma" w:eastAsia="Tahoma" w:hAnsi="Tahoma" w:cs="Tahoma"/>
        </w:rPr>
        <w:t>do</w:t>
      </w:r>
      <w:r w:rsidR="00280ADA" w:rsidRPr="00C322DD">
        <w:rPr>
          <w:rFonts w:ascii="Tahoma" w:eastAsia="Tahoma" w:hAnsi="Tahoma" w:cs="Tahoma"/>
          <w:spacing w:val="16"/>
        </w:rPr>
        <w:t xml:space="preserve"> </w:t>
      </w:r>
      <w:r w:rsidR="00280ADA" w:rsidRPr="00C322DD">
        <w:rPr>
          <w:rFonts w:ascii="Tahoma" w:eastAsia="Tahoma" w:hAnsi="Tahoma" w:cs="Tahoma"/>
        </w:rPr>
        <w:t>z</w:t>
      </w:r>
      <w:r w:rsidR="00280ADA" w:rsidRPr="00C322DD">
        <w:rPr>
          <w:rFonts w:ascii="Tahoma" w:eastAsia="Tahoma" w:hAnsi="Tahoma" w:cs="Tahoma"/>
          <w:spacing w:val="1"/>
        </w:rPr>
        <w:t>w</w:t>
      </w:r>
      <w:r w:rsidR="00280ADA" w:rsidRPr="00C322DD">
        <w:rPr>
          <w:rFonts w:ascii="Tahoma" w:eastAsia="Tahoma" w:hAnsi="Tahoma" w:cs="Tahoma"/>
        </w:rPr>
        <w:t>i</w:t>
      </w:r>
      <w:r w:rsidR="00280ADA" w:rsidRPr="00C322DD">
        <w:rPr>
          <w:rFonts w:ascii="Tahoma" w:eastAsia="Tahoma" w:hAnsi="Tahoma" w:cs="Tahoma"/>
          <w:spacing w:val="1"/>
        </w:rPr>
        <w:t>ą</w:t>
      </w:r>
      <w:r w:rsidR="00280ADA" w:rsidRPr="00C322DD">
        <w:rPr>
          <w:rFonts w:ascii="Tahoma" w:eastAsia="Tahoma" w:hAnsi="Tahoma" w:cs="Tahoma"/>
        </w:rPr>
        <w:t>z</w:t>
      </w:r>
      <w:r w:rsidR="00280ADA" w:rsidRPr="00C322DD">
        <w:rPr>
          <w:rFonts w:ascii="Tahoma" w:eastAsia="Tahoma" w:hAnsi="Tahoma" w:cs="Tahoma"/>
          <w:spacing w:val="1"/>
        </w:rPr>
        <w:t>a</w:t>
      </w:r>
      <w:r w:rsidR="00280ADA" w:rsidRPr="00C322DD">
        <w:rPr>
          <w:rFonts w:ascii="Tahoma" w:eastAsia="Tahoma" w:hAnsi="Tahoma" w:cs="Tahoma"/>
          <w:spacing w:val="-3"/>
        </w:rPr>
        <w:t>n</w:t>
      </w:r>
      <w:r w:rsidR="00280ADA" w:rsidRPr="00C322DD">
        <w:rPr>
          <w:rFonts w:ascii="Tahoma" w:eastAsia="Tahoma" w:hAnsi="Tahoma" w:cs="Tahoma"/>
          <w:spacing w:val="-1"/>
        </w:rPr>
        <w:t>yc</w:t>
      </w:r>
      <w:r w:rsidR="00280ADA" w:rsidRPr="00C322DD">
        <w:rPr>
          <w:rFonts w:ascii="Tahoma" w:eastAsia="Tahoma" w:hAnsi="Tahoma" w:cs="Tahoma"/>
        </w:rPr>
        <w:t>h</w:t>
      </w:r>
      <w:r w:rsidR="00280ADA" w:rsidRPr="00C322DD">
        <w:rPr>
          <w:rFonts w:ascii="Tahoma" w:eastAsia="Tahoma" w:hAnsi="Tahoma" w:cs="Tahoma"/>
          <w:spacing w:val="8"/>
        </w:rPr>
        <w:t xml:space="preserve"> </w:t>
      </w:r>
      <w:r w:rsidR="00280ADA" w:rsidRPr="00C322DD">
        <w:rPr>
          <w:rFonts w:ascii="Tahoma" w:eastAsia="Tahoma" w:hAnsi="Tahoma" w:cs="Tahoma"/>
        </w:rPr>
        <w:t>z</w:t>
      </w:r>
      <w:r w:rsidR="00280ADA" w:rsidRPr="00C322DD">
        <w:rPr>
          <w:rFonts w:ascii="Tahoma" w:eastAsia="Tahoma" w:hAnsi="Tahoma" w:cs="Tahoma"/>
          <w:spacing w:val="18"/>
        </w:rPr>
        <w:t xml:space="preserve"> </w:t>
      </w:r>
      <w:r w:rsidR="00280ADA" w:rsidRPr="00C322DD">
        <w:rPr>
          <w:rFonts w:ascii="Tahoma" w:eastAsia="Tahoma" w:hAnsi="Tahoma" w:cs="Tahoma"/>
        </w:rPr>
        <w:t>pro</w:t>
      </w:r>
      <w:r w:rsidR="00280ADA" w:rsidRPr="00C322DD">
        <w:rPr>
          <w:rFonts w:ascii="Tahoma" w:eastAsia="Tahoma" w:hAnsi="Tahoma" w:cs="Tahoma"/>
          <w:spacing w:val="-1"/>
        </w:rPr>
        <w:t>j</w:t>
      </w:r>
      <w:r w:rsidR="00280ADA" w:rsidRPr="00C322DD">
        <w:rPr>
          <w:rFonts w:ascii="Tahoma" w:eastAsia="Tahoma" w:hAnsi="Tahoma" w:cs="Tahoma"/>
          <w:spacing w:val="3"/>
        </w:rPr>
        <w:t>e</w:t>
      </w:r>
      <w:r w:rsidR="00280ADA" w:rsidRPr="00C322DD">
        <w:rPr>
          <w:rFonts w:ascii="Tahoma" w:eastAsia="Tahoma" w:hAnsi="Tahoma" w:cs="Tahoma"/>
          <w:spacing w:val="-1"/>
        </w:rPr>
        <w:t>k</w:t>
      </w:r>
      <w:r w:rsidR="00280ADA" w:rsidRPr="00C322DD">
        <w:rPr>
          <w:rFonts w:ascii="Tahoma" w:eastAsia="Tahoma" w:hAnsi="Tahoma" w:cs="Tahoma"/>
        </w:rPr>
        <w:t>t</w:t>
      </w:r>
      <w:r w:rsidR="00280ADA" w:rsidRPr="00C322DD">
        <w:rPr>
          <w:rFonts w:ascii="Tahoma" w:eastAsia="Tahoma" w:hAnsi="Tahoma" w:cs="Tahoma"/>
          <w:spacing w:val="1"/>
        </w:rPr>
        <w:t>e</w:t>
      </w:r>
      <w:r w:rsidR="00280ADA" w:rsidRPr="00C322DD">
        <w:rPr>
          <w:rFonts w:ascii="Tahoma" w:eastAsia="Tahoma" w:hAnsi="Tahoma" w:cs="Tahoma"/>
        </w:rPr>
        <w:t>m</w:t>
      </w:r>
      <w:r w:rsidR="00280ADA" w:rsidRPr="00C322DD">
        <w:rPr>
          <w:rFonts w:ascii="Tahoma" w:eastAsia="Tahoma" w:hAnsi="Tahoma" w:cs="Tahoma"/>
          <w:spacing w:val="10"/>
        </w:rPr>
        <w:t xml:space="preserve"> </w:t>
      </w:r>
      <w:r w:rsidR="00280ADA" w:rsidRPr="00C322DD">
        <w:rPr>
          <w:rFonts w:ascii="Tahoma" w:eastAsia="Tahoma" w:hAnsi="Tahoma" w:cs="Tahoma"/>
        </w:rPr>
        <w:t>s</w:t>
      </w:r>
      <w:r w:rsidR="00280ADA" w:rsidRPr="00C322DD">
        <w:rPr>
          <w:rFonts w:ascii="Tahoma" w:eastAsia="Tahoma" w:hAnsi="Tahoma" w:cs="Tahoma"/>
          <w:spacing w:val="-1"/>
        </w:rPr>
        <w:t>y</w:t>
      </w:r>
      <w:r w:rsidR="00280ADA" w:rsidRPr="00C322DD">
        <w:rPr>
          <w:rFonts w:ascii="Tahoma" w:eastAsia="Tahoma" w:hAnsi="Tahoma" w:cs="Tahoma"/>
        </w:rPr>
        <w:t>st</w:t>
      </w:r>
      <w:r w:rsidR="00280ADA" w:rsidRPr="00C322DD">
        <w:rPr>
          <w:rFonts w:ascii="Tahoma" w:eastAsia="Tahoma" w:hAnsi="Tahoma" w:cs="Tahoma"/>
          <w:spacing w:val="1"/>
        </w:rPr>
        <w:t>e</w:t>
      </w:r>
      <w:r w:rsidR="00280ADA" w:rsidRPr="00C322DD">
        <w:rPr>
          <w:rFonts w:ascii="Tahoma" w:eastAsia="Tahoma" w:hAnsi="Tahoma" w:cs="Tahoma"/>
          <w:spacing w:val="3"/>
        </w:rPr>
        <w:t>m</w:t>
      </w:r>
      <w:r w:rsidR="00280ADA" w:rsidRPr="00C322DD">
        <w:rPr>
          <w:rFonts w:ascii="Tahoma" w:eastAsia="Tahoma" w:hAnsi="Tahoma" w:cs="Tahoma"/>
        </w:rPr>
        <w:t>ów</w:t>
      </w:r>
      <w:r w:rsidR="00280ADA" w:rsidRPr="00C322DD">
        <w:rPr>
          <w:rFonts w:ascii="Tahoma" w:eastAsia="Tahoma" w:hAnsi="Tahoma" w:cs="Tahoma"/>
          <w:spacing w:val="10"/>
        </w:rPr>
        <w:t xml:space="preserve"> </w:t>
      </w:r>
      <w:r w:rsidR="00280ADA" w:rsidRPr="00C322DD">
        <w:rPr>
          <w:rFonts w:ascii="Tahoma" w:eastAsia="Tahoma" w:hAnsi="Tahoma" w:cs="Tahoma"/>
        </w:rPr>
        <w:t>t</w:t>
      </w:r>
      <w:r w:rsidR="00280ADA" w:rsidRPr="00C322DD">
        <w:rPr>
          <w:rFonts w:ascii="Tahoma" w:eastAsia="Tahoma" w:hAnsi="Tahoma" w:cs="Tahoma"/>
          <w:spacing w:val="1"/>
        </w:rPr>
        <w:t>e</w:t>
      </w:r>
      <w:r w:rsidR="00280ADA" w:rsidRPr="00C322DD">
        <w:rPr>
          <w:rFonts w:ascii="Tahoma" w:eastAsia="Tahoma" w:hAnsi="Tahoma" w:cs="Tahoma"/>
        </w:rPr>
        <w:t>l</w:t>
      </w:r>
      <w:r w:rsidR="00280ADA" w:rsidRPr="00C322DD">
        <w:rPr>
          <w:rFonts w:ascii="Tahoma" w:eastAsia="Tahoma" w:hAnsi="Tahoma" w:cs="Tahoma"/>
          <w:spacing w:val="1"/>
        </w:rPr>
        <w:t>e</w:t>
      </w:r>
      <w:r w:rsidR="00280ADA" w:rsidRPr="00C322DD">
        <w:rPr>
          <w:rFonts w:ascii="Tahoma" w:eastAsia="Tahoma" w:hAnsi="Tahoma" w:cs="Tahoma"/>
        </w:rPr>
        <w:t>i</w:t>
      </w:r>
      <w:r w:rsidR="00280ADA" w:rsidRPr="00C322DD">
        <w:rPr>
          <w:rFonts w:ascii="Tahoma" w:eastAsia="Tahoma" w:hAnsi="Tahoma" w:cs="Tahoma"/>
          <w:spacing w:val="-1"/>
        </w:rPr>
        <w:t>n</w:t>
      </w:r>
      <w:r w:rsidR="00280ADA" w:rsidRPr="00C322DD">
        <w:rPr>
          <w:rFonts w:ascii="Tahoma" w:eastAsia="Tahoma" w:hAnsi="Tahoma" w:cs="Tahoma"/>
          <w:spacing w:val="-3"/>
        </w:rPr>
        <w:t>f</w:t>
      </w:r>
      <w:r w:rsidR="00280ADA" w:rsidRPr="00C322DD">
        <w:rPr>
          <w:rFonts w:ascii="Tahoma" w:eastAsia="Tahoma" w:hAnsi="Tahoma" w:cs="Tahoma"/>
        </w:rPr>
        <w:t>or</w:t>
      </w:r>
      <w:r w:rsidR="00280ADA" w:rsidRPr="00C322DD">
        <w:rPr>
          <w:rFonts w:ascii="Tahoma" w:eastAsia="Tahoma" w:hAnsi="Tahoma" w:cs="Tahoma"/>
          <w:spacing w:val="1"/>
        </w:rPr>
        <w:t>ma</w:t>
      </w:r>
      <w:r w:rsidR="00280ADA" w:rsidRPr="00C322DD">
        <w:rPr>
          <w:rFonts w:ascii="Tahoma" w:eastAsia="Tahoma" w:hAnsi="Tahoma" w:cs="Tahoma"/>
        </w:rPr>
        <w:t>t</w:t>
      </w:r>
      <w:r w:rsidR="00280ADA" w:rsidRPr="00C322DD">
        <w:rPr>
          <w:rFonts w:ascii="Tahoma" w:eastAsia="Tahoma" w:hAnsi="Tahoma" w:cs="Tahoma"/>
          <w:spacing w:val="-3"/>
        </w:rPr>
        <w:t>y</w:t>
      </w:r>
      <w:r w:rsidR="00280ADA" w:rsidRPr="00C322DD">
        <w:rPr>
          <w:rFonts w:ascii="Tahoma" w:eastAsia="Tahoma" w:hAnsi="Tahoma" w:cs="Tahoma"/>
          <w:spacing w:val="-1"/>
        </w:rPr>
        <w:t>c</w:t>
      </w:r>
      <w:r w:rsidR="00280ADA" w:rsidRPr="00C322DD">
        <w:rPr>
          <w:rFonts w:ascii="Tahoma" w:eastAsia="Tahoma" w:hAnsi="Tahoma" w:cs="Tahoma"/>
          <w:spacing w:val="3"/>
        </w:rPr>
        <w:t>z</w:t>
      </w:r>
      <w:r w:rsidR="00280ADA" w:rsidRPr="00C322DD">
        <w:rPr>
          <w:rFonts w:ascii="Tahoma" w:eastAsia="Tahoma" w:hAnsi="Tahoma" w:cs="Tahoma"/>
          <w:spacing w:val="-1"/>
        </w:rPr>
        <w:t>n</w:t>
      </w:r>
      <w:r w:rsidR="00280ADA" w:rsidRPr="00C322DD">
        <w:rPr>
          <w:rFonts w:ascii="Tahoma" w:eastAsia="Tahoma" w:hAnsi="Tahoma" w:cs="Tahoma"/>
          <w:spacing w:val="-3"/>
        </w:rPr>
        <w:t>y</w:t>
      </w:r>
      <w:r w:rsidR="00280ADA" w:rsidRPr="00C322DD">
        <w:rPr>
          <w:rFonts w:ascii="Tahoma" w:eastAsia="Tahoma" w:hAnsi="Tahoma" w:cs="Tahoma"/>
          <w:spacing w:val="2"/>
        </w:rPr>
        <w:t>c</w:t>
      </w:r>
      <w:r w:rsidR="00280ADA" w:rsidRPr="00C322DD">
        <w:rPr>
          <w:rFonts w:ascii="Tahoma" w:eastAsia="Tahoma" w:hAnsi="Tahoma" w:cs="Tahoma"/>
        </w:rPr>
        <w:t>h i</w:t>
      </w:r>
      <w:r w:rsidR="00280ADA" w:rsidRPr="00C322DD">
        <w:rPr>
          <w:rFonts w:ascii="Tahoma" w:eastAsia="Tahoma" w:hAnsi="Tahoma" w:cs="Tahoma"/>
          <w:spacing w:val="21"/>
        </w:rPr>
        <w:t xml:space="preserve"> </w:t>
      </w:r>
      <w:r w:rsidR="00280ADA" w:rsidRPr="00C322DD">
        <w:rPr>
          <w:rFonts w:ascii="Tahoma" w:eastAsia="Tahoma" w:hAnsi="Tahoma" w:cs="Tahoma"/>
          <w:spacing w:val="-1"/>
        </w:rPr>
        <w:t>u</w:t>
      </w:r>
      <w:r w:rsidR="00280ADA" w:rsidRPr="00C322DD">
        <w:rPr>
          <w:rFonts w:ascii="Tahoma" w:eastAsia="Tahoma" w:hAnsi="Tahoma" w:cs="Tahoma"/>
        </w:rPr>
        <w:t>dzi</w:t>
      </w:r>
      <w:r w:rsidR="00280ADA" w:rsidRPr="00C322DD">
        <w:rPr>
          <w:rFonts w:ascii="Tahoma" w:eastAsia="Tahoma" w:hAnsi="Tahoma" w:cs="Tahoma"/>
          <w:spacing w:val="1"/>
        </w:rPr>
        <w:t>e</w:t>
      </w:r>
      <w:r w:rsidR="00280ADA" w:rsidRPr="00C322DD">
        <w:rPr>
          <w:rFonts w:ascii="Tahoma" w:eastAsia="Tahoma" w:hAnsi="Tahoma" w:cs="Tahoma"/>
        </w:rPr>
        <w:t>la</w:t>
      </w:r>
      <w:r w:rsidR="00280ADA" w:rsidRPr="00C322DD">
        <w:rPr>
          <w:rFonts w:ascii="Tahoma" w:eastAsia="Tahoma" w:hAnsi="Tahoma" w:cs="Tahoma"/>
          <w:spacing w:val="12"/>
        </w:rPr>
        <w:t xml:space="preserve"> </w:t>
      </w:r>
      <w:r w:rsidR="00280ADA" w:rsidRPr="00C322DD">
        <w:rPr>
          <w:rFonts w:ascii="Tahoma" w:eastAsia="Tahoma" w:hAnsi="Tahoma" w:cs="Tahoma"/>
          <w:spacing w:val="1"/>
        </w:rPr>
        <w:t>w</w:t>
      </w:r>
      <w:r w:rsidR="00280ADA" w:rsidRPr="00C322DD">
        <w:rPr>
          <w:rFonts w:ascii="Tahoma" w:eastAsia="Tahoma" w:hAnsi="Tahoma" w:cs="Tahoma"/>
        </w:rPr>
        <w:t>sz</w:t>
      </w:r>
      <w:r w:rsidR="00280ADA" w:rsidRPr="00C322DD">
        <w:rPr>
          <w:rFonts w:ascii="Tahoma" w:eastAsia="Tahoma" w:hAnsi="Tahoma" w:cs="Tahoma"/>
          <w:spacing w:val="1"/>
        </w:rPr>
        <w:t>e</w:t>
      </w:r>
      <w:r w:rsidR="00280ADA" w:rsidRPr="00C322DD">
        <w:rPr>
          <w:rFonts w:ascii="Tahoma" w:eastAsia="Tahoma" w:hAnsi="Tahoma" w:cs="Tahoma"/>
        </w:rPr>
        <w:t>l</w:t>
      </w:r>
      <w:r w:rsidR="00280ADA" w:rsidRPr="00C322DD">
        <w:rPr>
          <w:rFonts w:ascii="Tahoma" w:eastAsia="Tahoma" w:hAnsi="Tahoma" w:cs="Tahoma"/>
          <w:spacing w:val="-1"/>
        </w:rPr>
        <w:t>k</w:t>
      </w:r>
      <w:r w:rsidR="00280ADA" w:rsidRPr="00C322DD">
        <w:rPr>
          <w:rFonts w:ascii="Tahoma" w:eastAsia="Tahoma" w:hAnsi="Tahoma" w:cs="Tahoma"/>
        </w:rPr>
        <w:t>i</w:t>
      </w:r>
      <w:r w:rsidR="00280ADA" w:rsidRPr="00C322DD">
        <w:rPr>
          <w:rFonts w:ascii="Tahoma" w:eastAsia="Tahoma" w:hAnsi="Tahoma" w:cs="Tahoma"/>
          <w:spacing w:val="-1"/>
        </w:rPr>
        <w:t>c</w:t>
      </w:r>
      <w:r w:rsidR="00280ADA" w:rsidRPr="00C322DD">
        <w:rPr>
          <w:rFonts w:ascii="Tahoma" w:eastAsia="Tahoma" w:hAnsi="Tahoma" w:cs="Tahoma"/>
        </w:rPr>
        <w:t xml:space="preserve">h </w:t>
      </w:r>
      <w:r w:rsidR="00280ADA" w:rsidRPr="00C322DD">
        <w:rPr>
          <w:rFonts w:ascii="Tahoma" w:eastAsia="Tahoma" w:hAnsi="Tahoma" w:cs="Tahoma"/>
          <w:spacing w:val="1"/>
        </w:rPr>
        <w:t>w</w:t>
      </w:r>
      <w:r w:rsidR="00280ADA" w:rsidRPr="00C322DD">
        <w:rPr>
          <w:rFonts w:ascii="Tahoma" w:eastAsia="Tahoma" w:hAnsi="Tahoma" w:cs="Tahoma"/>
          <w:spacing w:val="-1"/>
        </w:rPr>
        <w:t>yj</w:t>
      </w:r>
      <w:r w:rsidR="00280ADA" w:rsidRPr="00C322DD">
        <w:rPr>
          <w:rFonts w:ascii="Tahoma" w:eastAsia="Tahoma" w:hAnsi="Tahoma" w:cs="Tahoma"/>
          <w:spacing w:val="1"/>
        </w:rPr>
        <w:t>a</w:t>
      </w:r>
      <w:r w:rsidR="00280ADA" w:rsidRPr="00C322DD">
        <w:rPr>
          <w:rFonts w:ascii="Tahoma" w:eastAsia="Tahoma" w:hAnsi="Tahoma" w:cs="Tahoma"/>
        </w:rPr>
        <w:t>ś</w:t>
      </w:r>
      <w:r w:rsidR="00280ADA" w:rsidRPr="00C322DD">
        <w:rPr>
          <w:rFonts w:ascii="Tahoma" w:eastAsia="Tahoma" w:hAnsi="Tahoma" w:cs="Tahoma"/>
          <w:spacing w:val="-1"/>
        </w:rPr>
        <w:t>n</w:t>
      </w:r>
      <w:r w:rsidR="00280ADA" w:rsidRPr="00C322DD">
        <w:rPr>
          <w:rFonts w:ascii="Tahoma" w:eastAsia="Tahoma" w:hAnsi="Tahoma" w:cs="Tahoma"/>
        </w:rPr>
        <w:t>i</w:t>
      </w:r>
      <w:r w:rsidR="00280ADA" w:rsidRPr="00C322DD">
        <w:rPr>
          <w:rFonts w:ascii="Tahoma" w:eastAsia="Tahoma" w:hAnsi="Tahoma" w:cs="Tahoma"/>
          <w:spacing w:val="3"/>
        </w:rPr>
        <w:t>e</w:t>
      </w:r>
      <w:r w:rsidR="00280ADA" w:rsidRPr="00C322DD">
        <w:rPr>
          <w:rFonts w:ascii="Tahoma" w:eastAsia="Tahoma" w:hAnsi="Tahoma" w:cs="Tahoma"/>
        </w:rPr>
        <w:t>ń</w:t>
      </w:r>
      <w:r w:rsidR="00280ADA" w:rsidRPr="00C322DD">
        <w:rPr>
          <w:rFonts w:ascii="Tahoma" w:eastAsia="Tahoma" w:hAnsi="Tahoma" w:cs="Tahoma"/>
          <w:spacing w:val="-10"/>
        </w:rPr>
        <w:t xml:space="preserve"> </w:t>
      </w:r>
      <w:r w:rsidR="00280ADA" w:rsidRPr="00C322DD">
        <w:rPr>
          <w:rFonts w:ascii="Tahoma" w:eastAsia="Tahoma" w:hAnsi="Tahoma" w:cs="Tahoma"/>
        </w:rPr>
        <w:t>do</w:t>
      </w:r>
      <w:r w:rsidR="00280ADA" w:rsidRPr="00C322DD">
        <w:rPr>
          <w:rFonts w:ascii="Tahoma" w:eastAsia="Tahoma" w:hAnsi="Tahoma" w:cs="Tahoma"/>
          <w:spacing w:val="1"/>
        </w:rPr>
        <w:t>t</w:t>
      </w:r>
      <w:r w:rsidR="00280ADA" w:rsidRPr="00C322DD">
        <w:rPr>
          <w:rFonts w:ascii="Tahoma" w:eastAsia="Tahoma" w:hAnsi="Tahoma" w:cs="Tahoma"/>
          <w:spacing w:val="-3"/>
        </w:rPr>
        <w:t>y</w:t>
      </w:r>
      <w:r w:rsidR="00280ADA" w:rsidRPr="00C322DD">
        <w:rPr>
          <w:rFonts w:ascii="Tahoma" w:eastAsia="Tahoma" w:hAnsi="Tahoma" w:cs="Tahoma"/>
          <w:spacing w:val="-1"/>
        </w:rPr>
        <w:t>c</w:t>
      </w:r>
      <w:r w:rsidR="00280ADA" w:rsidRPr="00C322DD">
        <w:rPr>
          <w:rFonts w:ascii="Tahoma" w:eastAsia="Tahoma" w:hAnsi="Tahoma" w:cs="Tahoma"/>
        </w:rPr>
        <w:t>z</w:t>
      </w:r>
      <w:r w:rsidR="00280ADA" w:rsidRPr="00C322DD">
        <w:rPr>
          <w:rFonts w:ascii="Tahoma" w:eastAsia="Tahoma" w:hAnsi="Tahoma" w:cs="Tahoma"/>
          <w:spacing w:val="4"/>
        </w:rPr>
        <w:t>ą</w:t>
      </w:r>
      <w:r w:rsidR="00280ADA" w:rsidRPr="00C322DD">
        <w:rPr>
          <w:rFonts w:ascii="Tahoma" w:eastAsia="Tahoma" w:hAnsi="Tahoma" w:cs="Tahoma"/>
          <w:spacing w:val="-1"/>
        </w:rPr>
        <w:t>cyc</w:t>
      </w:r>
      <w:r w:rsidR="00280ADA" w:rsidRPr="00C322DD">
        <w:rPr>
          <w:rFonts w:ascii="Tahoma" w:eastAsia="Tahoma" w:hAnsi="Tahoma" w:cs="Tahoma"/>
        </w:rPr>
        <w:t>h</w:t>
      </w:r>
      <w:r w:rsidR="00280ADA" w:rsidRPr="00C322DD">
        <w:rPr>
          <w:rFonts w:ascii="Tahoma" w:eastAsia="Tahoma" w:hAnsi="Tahoma" w:cs="Tahoma"/>
          <w:spacing w:val="-12"/>
        </w:rPr>
        <w:t xml:space="preserve"> </w:t>
      </w:r>
      <w:r w:rsidR="00280ADA" w:rsidRPr="00C322DD">
        <w:rPr>
          <w:rFonts w:ascii="Tahoma" w:eastAsia="Tahoma" w:hAnsi="Tahoma" w:cs="Tahoma"/>
        </w:rPr>
        <w:t>r</w:t>
      </w:r>
      <w:r w:rsidR="00280ADA" w:rsidRPr="00C322DD">
        <w:rPr>
          <w:rFonts w:ascii="Tahoma" w:eastAsia="Tahoma" w:hAnsi="Tahoma" w:cs="Tahoma"/>
          <w:spacing w:val="1"/>
        </w:rPr>
        <w:t>ea</w:t>
      </w:r>
      <w:r w:rsidR="00280ADA" w:rsidRPr="00C322DD">
        <w:rPr>
          <w:rFonts w:ascii="Tahoma" w:eastAsia="Tahoma" w:hAnsi="Tahoma" w:cs="Tahoma"/>
        </w:rPr>
        <w:t>l</w:t>
      </w:r>
      <w:r w:rsidR="00280ADA" w:rsidRPr="00C322DD">
        <w:rPr>
          <w:rFonts w:ascii="Tahoma" w:eastAsia="Tahoma" w:hAnsi="Tahoma" w:cs="Tahoma"/>
          <w:spacing w:val="2"/>
        </w:rPr>
        <w:t>i</w:t>
      </w:r>
      <w:r w:rsidR="00280ADA" w:rsidRPr="00C322DD">
        <w:rPr>
          <w:rFonts w:ascii="Tahoma" w:eastAsia="Tahoma" w:hAnsi="Tahoma" w:cs="Tahoma"/>
        </w:rPr>
        <w:t>z</w:t>
      </w:r>
      <w:r w:rsidR="00280ADA" w:rsidRPr="00C322DD">
        <w:rPr>
          <w:rFonts w:ascii="Tahoma" w:eastAsia="Tahoma" w:hAnsi="Tahoma" w:cs="Tahoma"/>
          <w:spacing w:val="1"/>
        </w:rPr>
        <w:t>a</w:t>
      </w:r>
      <w:r w:rsidR="00280ADA" w:rsidRPr="00C322DD">
        <w:rPr>
          <w:rFonts w:ascii="Tahoma" w:eastAsia="Tahoma" w:hAnsi="Tahoma" w:cs="Tahoma"/>
          <w:spacing w:val="-1"/>
        </w:rPr>
        <w:t>cj</w:t>
      </w:r>
      <w:r w:rsidR="00280ADA" w:rsidRPr="00C322DD">
        <w:rPr>
          <w:rFonts w:ascii="Tahoma" w:eastAsia="Tahoma" w:hAnsi="Tahoma" w:cs="Tahoma"/>
        </w:rPr>
        <w:t>i</w:t>
      </w:r>
      <w:r w:rsidR="00280ADA" w:rsidRPr="00C322DD">
        <w:rPr>
          <w:rFonts w:ascii="Tahoma" w:eastAsia="Tahoma" w:hAnsi="Tahoma" w:cs="Tahoma"/>
          <w:spacing w:val="-6"/>
        </w:rPr>
        <w:t xml:space="preserve"> </w:t>
      </w:r>
      <w:r w:rsidR="00280ADA" w:rsidRPr="00C322DD">
        <w:rPr>
          <w:rFonts w:ascii="Tahoma" w:eastAsia="Tahoma" w:hAnsi="Tahoma" w:cs="Tahoma"/>
        </w:rPr>
        <w:t>proj</w:t>
      </w:r>
      <w:r w:rsidR="00280ADA" w:rsidRPr="00C322DD">
        <w:rPr>
          <w:rFonts w:ascii="Tahoma" w:eastAsia="Tahoma" w:hAnsi="Tahoma" w:cs="Tahoma"/>
          <w:spacing w:val="2"/>
        </w:rPr>
        <w:t>e</w:t>
      </w:r>
      <w:r w:rsidR="00280ADA" w:rsidRPr="00C322DD">
        <w:rPr>
          <w:rFonts w:ascii="Tahoma" w:eastAsia="Tahoma" w:hAnsi="Tahoma" w:cs="Tahoma"/>
          <w:spacing w:val="-1"/>
        </w:rPr>
        <w:t>k</w:t>
      </w:r>
      <w:r w:rsidR="00280ADA" w:rsidRPr="00C322DD">
        <w:rPr>
          <w:rFonts w:ascii="Tahoma" w:eastAsia="Tahoma" w:hAnsi="Tahoma" w:cs="Tahoma"/>
        </w:rPr>
        <w:t>t</w:t>
      </w:r>
      <w:r w:rsidR="00280ADA" w:rsidRPr="00C322DD">
        <w:rPr>
          <w:rFonts w:ascii="Tahoma" w:eastAsia="Tahoma" w:hAnsi="Tahoma" w:cs="Tahoma"/>
          <w:spacing w:val="-1"/>
        </w:rPr>
        <w:t>u</w:t>
      </w:r>
      <w:r w:rsidR="00280ADA" w:rsidRPr="00C322DD">
        <w:rPr>
          <w:rFonts w:ascii="Tahoma" w:eastAsia="Tahoma" w:hAnsi="Tahoma" w:cs="Tahoma"/>
        </w:rPr>
        <w:t>.</w:t>
      </w:r>
    </w:p>
    <w:p w14:paraId="4E6513E6" w14:textId="273B88CF" w:rsidR="00C322DD" w:rsidRDefault="00730745"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eastAsia="Tahoma" w:hAnsi="Tahoma" w:cs="Tahoma"/>
        </w:rPr>
        <w:t>W przypadku wydatków nie rozlicznych stawkami jednostkowymi b</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1"/>
        </w:rPr>
        <w:t>cj</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rPr>
        <w:t>t z</w:t>
      </w:r>
      <w:r w:rsidRPr="00C322DD">
        <w:rPr>
          <w:rFonts w:ascii="Tahoma" w:eastAsia="Tahoma" w:hAnsi="Tahoma" w:cs="Tahoma"/>
          <w:spacing w:val="1"/>
        </w:rPr>
        <w:t>a</w:t>
      </w:r>
      <w:r w:rsidRPr="00C322DD">
        <w:rPr>
          <w:rFonts w:ascii="Tahoma" w:eastAsia="Tahoma" w:hAnsi="Tahoma" w:cs="Tahoma"/>
        </w:rPr>
        <w:t>p</w:t>
      </w:r>
      <w:r w:rsidRPr="00C322DD">
        <w:rPr>
          <w:rFonts w:ascii="Tahoma" w:eastAsia="Tahoma" w:hAnsi="Tahoma" w:cs="Tahoma"/>
          <w:spacing w:val="1"/>
        </w:rPr>
        <w:t>ew</w:t>
      </w:r>
      <w:r w:rsidRPr="00C322DD">
        <w:rPr>
          <w:rFonts w:ascii="Tahoma" w:eastAsia="Tahoma" w:hAnsi="Tahoma" w:cs="Tahoma"/>
          <w:spacing w:val="-1"/>
        </w:rPr>
        <w:t>n</w:t>
      </w:r>
      <w:r w:rsidRPr="00C322DD">
        <w:rPr>
          <w:rFonts w:ascii="Tahoma" w:eastAsia="Tahoma" w:hAnsi="Tahoma" w:cs="Tahoma"/>
        </w:rPr>
        <w:t>ia po</w:t>
      </w:r>
      <w:r w:rsidRPr="00C322DD">
        <w:rPr>
          <w:rFonts w:ascii="Tahoma" w:eastAsia="Tahoma" w:hAnsi="Tahoma" w:cs="Tahoma"/>
          <w:spacing w:val="3"/>
        </w:rPr>
        <w:t>d</w:t>
      </w:r>
      <w:r w:rsidRPr="00C322DD">
        <w:rPr>
          <w:rFonts w:ascii="Tahoma" w:eastAsia="Tahoma" w:hAnsi="Tahoma" w:cs="Tahoma"/>
        </w:rPr>
        <w:t>mioto</w:t>
      </w:r>
      <w:r w:rsidRPr="00C322DD">
        <w:rPr>
          <w:rFonts w:ascii="Tahoma" w:eastAsia="Tahoma" w:hAnsi="Tahoma" w:cs="Tahoma"/>
          <w:spacing w:val="1"/>
        </w:rPr>
        <w:t>m</w:t>
      </w:r>
      <w:r w:rsidR="001D5532">
        <w:rPr>
          <w:rFonts w:ascii="Tahoma" w:eastAsia="Tahoma" w:hAnsi="Tahoma" w:cs="Tahoma"/>
        </w:rPr>
        <w:t xml:space="preserve">, </w:t>
      </w:r>
      <w:r w:rsidRPr="00C322DD">
        <w:rPr>
          <w:rFonts w:ascii="Tahoma" w:eastAsia="Tahoma" w:hAnsi="Tahoma" w:cs="Tahoma"/>
        </w:rPr>
        <w:t xml:space="preserve">o </w:t>
      </w:r>
      <w:r w:rsidRPr="00C322DD">
        <w:rPr>
          <w:rFonts w:ascii="Tahoma" w:eastAsia="Tahoma" w:hAnsi="Tahoma" w:cs="Tahoma"/>
          <w:spacing w:val="-1"/>
        </w:rPr>
        <w:t>k</w:t>
      </w:r>
      <w:r w:rsidRPr="00C322DD">
        <w:rPr>
          <w:rFonts w:ascii="Tahoma" w:eastAsia="Tahoma" w:hAnsi="Tahoma" w:cs="Tahoma"/>
        </w:rPr>
        <w:t>tó</w:t>
      </w:r>
      <w:r w:rsidRPr="00C322DD">
        <w:rPr>
          <w:rFonts w:ascii="Tahoma" w:eastAsia="Tahoma" w:hAnsi="Tahoma" w:cs="Tahoma"/>
          <w:spacing w:val="2"/>
        </w:rPr>
        <w:t>r</w:t>
      </w:r>
      <w:r w:rsidRPr="00C322DD">
        <w:rPr>
          <w:rFonts w:ascii="Tahoma" w:eastAsia="Tahoma" w:hAnsi="Tahoma" w:cs="Tahoma"/>
          <w:spacing w:val="-3"/>
        </w:rPr>
        <w:t>y</w:t>
      </w:r>
      <w:r w:rsidRPr="00C322DD">
        <w:rPr>
          <w:rFonts w:ascii="Tahoma" w:eastAsia="Tahoma" w:hAnsi="Tahoma" w:cs="Tahoma"/>
          <w:spacing w:val="2"/>
        </w:rPr>
        <w:t>c</w:t>
      </w:r>
      <w:r w:rsidRPr="00C322DD">
        <w:rPr>
          <w:rFonts w:ascii="Tahoma" w:eastAsia="Tahoma" w:hAnsi="Tahoma" w:cs="Tahoma"/>
        </w:rPr>
        <w:t>h m</w:t>
      </w:r>
      <w:r w:rsidRPr="00C322DD">
        <w:rPr>
          <w:rFonts w:ascii="Tahoma" w:eastAsia="Tahoma" w:hAnsi="Tahoma" w:cs="Tahoma"/>
          <w:spacing w:val="2"/>
        </w:rPr>
        <w:t>o</w:t>
      </w:r>
      <w:r w:rsidRPr="00C322DD">
        <w:rPr>
          <w:rFonts w:ascii="Tahoma" w:eastAsia="Tahoma" w:hAnsi="Tahoma" w:cs="Tahoma"/>
          <w:spacing w:val="-1"/>
        </w:rPr>
        <w:t>w</w:t>
      </w:r>
      <w:r w:rsidRPr="00C322DD">
        <w:rPr>
          <w:rFonts w:ascii="Tahoma" w:eastAsia="Tahoma" w:hAnsi="Tahoma" w:cs="Tahoma"/>
        </w:rPr>
        <w:t xml:space="preserve">a w </w:t>
      </w:r>
      <w:r w:rsidRPr="00C322DD">
        <w:rPr>
          <w:rFonts w:ascii="Tahoma" w:eastAsia="Tahoma" w:hAnsi="Tahoma" w:cs="Tahoma"/>
          <w:spacing w:val="-1"/>
        </w:rPr>
        <w:t>u</w:t>
      </w:r>
      <w:r w:rsidRPr="00C322DD">
        <w:rPr>
          <w:rFonts w:ascii="Tahoma" w:eastAsia="Tahoma" w:hAnsi="Tahoma" w:cs="Tahoma"/>
        </w:rPr>
        <w:t xml:space="preserve">st. </w:t>
      </w:r>
      <w:r w:rsidRPr="00C322DD">
        <w:rPr>
          <w:rFonts w:ascii="Tahoma" w:eastAsia="Tahoma" w:hAnsi="Tahoma" w:cs="Tahoma"/>
          <w:spacing w:val="-1"/>
        </w:rPr>
        <w:t>1</w:t>
      </w:r>
      <w:r w:rsidRPr="00C322DD">
        <w:rPr>
          <w:rFonts w:ascii="Tahoma" w:eastAsia="Tahoma" w:hAnsi="Tahoma" w:cs="Tahoma"/>
        </w:rPr>
        <w:t>, p</w:t>
      </w:r>
      <w:r w:rsidRPr="00C322DD">
        <w:rPr>
          <w:rFonts w:ascii="Tahoma" w:eastAsia="Tahoma" w:hAnsi="Tahoma" w:cs="Tahoma"/>
          <w:spacing w:val="-2"/>
        </w:rPr>
        <w:t>r</w:t>
      </w:r>
      <w:r w:rsidRPr="00C322DD">
        <w:rPr>
          <w:rFonts w:ascii="Tahoma" w:eastAsia="Tahoma" w:hAnsi="Tahoma" w:cs="Tahoma"/>
          <w:spacing w:val="1"/>
        </w:rPr>
        <w:t>aw</w:t>
      </w:r>
      <w:r w:rsidRPr="00C322DD">
        <w:rPr>
          <w:rFonts w:ascii="Tahoma" w:eastAsia="Tahoma" w:hAnsi="Tahoma" w:cs="Tahoma"/>
        </w:rPr>
        <w:t xml:space="preserve">o </w:t>
      </w:r>
      <w:r w:rsidRPr="00C322DD">
        <w:rPr>
          <w:rFonts w:ascii="Tahoma" w:eastAsia="Tahoma" w:hAnsi="Tahoma" w:cs="Tahoma"/>
          <w:spacing w:val="1"/>
        </w:rPr>
        <w:t>w</w:t>
      </w:r>
      <w:r w:rsidRPr="00C322DD">
        <w:rPr>
          <w:rFonts w:ascii="Tahoma" w:eastAsia="Tahoma" w:hAnsi="Tahoma" w:cs="Tahoma"/>
        </w:rPr>
        <w:t>gl</w:t>
      </w:r>
      <w:r w:rsidRPr="00C322DD">
        <w:rPr>
          <w:rFonts w:ascii="Tahoma" w:eastAsia="Tahoma" w:hAnsi="Tahoma" w:cs="Tahoma"/>
          <w:spacing w:val="1"/>
        </w:rPr>
        <w:t>ą</w:t>
      </w:r>
      <w:r w:rsidRPr="00C322DD">
        <w:rPr>
          <w:rFonts w:ascii="Tahoma" w:eastAsia="Tahoma" w:hAnsi="Tahoma" w:cs="Tahoma"/>
        </w:rPr>
        <w:t xml:space="preserve">du </w:t>
      </w:r>
      <w:r w:rsidRPr="00C322DD">
        <w:rPr>
          <w:rFonts w:ascii="Tahoma" w:eastAsia="Tahoma" w:hAnsi="Tahoma" w:cs="Tahoma"/>
          <w:spacing w:val="1"/>
        </w:rPr>
        <w:t>w</w:t>
      </w:r>
      <w:r w:rsidRPr="00C322DD">
        <w:rPr>
          <w:rFonts w:ascii="Tahoma" w:eastAsia="Tahoma" w:hAnsi="Tahoma" w:cs="Tahoma"/>
        </w:rPr>
        <w:t xml:space="preserve">e </w:t>
      </w:r>
      <w:r w:rsidRPr="00C322DD">
        <w:rPr>
          <w:rFonts w:ascii="Tahoma" w:eastAsia="Tahoma" w:hAnsi="Tahoma" w:cs="Tahoma"/>
          <w:spacing w:val="1"/>
        </w:rPr>
        <w:t>w</w:t>
      </w:r>
      <w:r w:rsidRPr="00C322DD">
        <w:rPr>
          <w:rFonts w:ascii="Tahoma" w:eastAsia="Tahoma" w:hAnsi="Tahoma" w:cs="Tahoma"/>
        </w:rPr>
        <w:t>sz</w:t>
      </w:r>
      <w:r w:rsidRPr="00C322DD">
        <w:rPr>
          <w:rFonts w:ascii="Tahoma" w:eastAsia="Tahoma" w:hAnsi="Tahoma" w:cs="Tahoma"/>
          <w:spacing w:val="2"/>
        </w:rPr>
        <w:t>y</w:t>
      </w:r>
      <w:r w:rsidRPr="00C322DD">
        <w:rPr>
          <w:rFonts w:ascii="Tahoma" w:eastAsia="Tahoma" w:hAnsi="Tahoma" w:cs="Tahoma"/>
        </w:rPr>
        <w:t>st</w:t>
      </w:r>
      <w:r w:rsidRPr="00C322DD">
        <w:rPr>
          <w:rFonts w:ascii="Tahoma" w:eastAsia="Tahoma" w:hAnsi="Tahoma" w:cs="Tahoma"/>
          <w:spacing w:val="-1"/>
        </w:rPr>
        <w:t>k</w:t>
      </w:r>
      <w:r w:rsidRPr="00C322DD">
        <w:rPr>
          <w:rFonts w:ascii="Tahoma" w:eastAsia="Tahoma" w:hAnsi="Tahoma" w:cs="Tahoma"/>
        </w:rPr>
        <w:t>ie do</w:t>
      </w:r>
      <w:r w:rsidRPr="00C322DD">
        <w:rPr>
          <w:rFonts w:ascii="Tahoma" w:eastAsia="Tahoma" w:hAnsi="Tahoma" w:cs="Tahoma"/>
          <w:spacing w:val="-1"/>
        </w:rPr>
        <w:t>ku</w:t>
      </w:r>
      <w:r w:rsidRPr="00C322DD">
        <w:rPr>
          <w:rFonts w:ascii="Tahoma" w:eastAsia="Tahoma" w:hAnsi="Tahoma" w:cs="Tahoma"/>
        </w:rPr>
        <w:t>m</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spacing w:val="-2"/>
        </w:rPr>
        <w:t>t</w:t>
      </w:r>
      <w:r w:rsidRPr="00C322DD">
        <w:rPr>
          <w:rFonts w:ascii="Tahoma" w:eastAsia="Tahoma" w:hAnsi="Tahoma" w:cs="Tahoma"/>
        </w:rPr>
        <w:t>y</w:t>
      </w:r>
      <w:r w:rsidRPr="00C322DD">
        <w:rPr>
          <w:rFonts w:ascii="Tahoma" w:eastAsia="Tahoma" w:hAnsi="Tahoma" w:cs="Tahoma"/>
          <w:spacing w:val="-9"/>
        </w:rPr>
        <w:t xml:space="preserve"> </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w:t>
      </w:r>
      <w:r w:rsidRPr="00C322DD">
        <w:rPr>
          <w:rFonts w:ascii="Tahoma" w:eastAsia="Tahoma" w:hAnsi="Tahoma" w:cs="Tahoma"/>
          <w:spacing w:val="1"/>
        </w:rPr>
        <w:t>a</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rPr>
        <w:t>,</w:t>
      </w:r>
      <w:r w:rsidRPr="00C322DD">
        <w:rPr>
          <w:rFonts w:ascii="Tahoma" w:eastAsia="Tahoma" w:hAnsi="Tahoma" w:cs="Tahoma"/>
          <w:spacing w:val="-5"/>
        </w:rPr>
        <w:t xml:space="preserve"> </w:t>
      </w:r>
      <w:r w:rsidRPr="00C322DD">
        <w:rPr>
          <w:rFonts w:ascii="Tahoma" w:eastAsia="Tahoma" w:hAnsi="Tahoma" w:cs="Tahoma"/>
          <w:spacing w:val="-1"/>
        </w:rPr>
        <w:t>j</w:t>
      </w:r>
      <w:r w:rsidRPr="00C322DD">
        <w:rPr>
          <w:rFonts w:ascii="Tahoma" w:eastAsia="Tahoma" w:hAnsi="Tahoma" w:cs="Tahoma"/>
          <w:spacing w:val="3"/>
        </w:rPr>
        <w:t>a</w:t>
      </w:r>
      <w:r w:rsidRPr="00C322DD">
        <w:rPr>
          <w:rFonts w:ascii="Tahoma" w:eastAsia="Tahoma" w:hAnsi="Tahoma" w:cs="Tahoma"/>
        </w:rPr>
        <w:t>k</w:t>
      </w:r>
      <w:r w:rsidRPr="00C322DD">
        <w:rPr>
          <w:rFonts w:ascii="Tahoma" w:eastAsia="Tahoma" w:hAnsi="Tahoma" w:cs="Tahoma"/>
          <w:spacing w:val="-2"/>
        </w:rPr>
        <w:t xml:space="preserve"> </w:t>
      </w:r>
      <w:r w:rsidR="001D5532">
        <w:rPr>
          <w:rFonts w:ascii="Tahoma" w:eastAsia="Tahoma" w:hAnsi="Tahoma" w:cs="Tahoma"/>
          <w:spacing w:val="-2"/>
        </w:rPr>
        <w:br/>
      </w:r>
      <w:r w:rsidRPr="00C322DD">
        <w:rPr>
          <w:rFonts w:ascii="Tahoma" w:eastAsia="Tahoma" w:hAnsi="Tahoma" w:cs="Tahoma"/>
        </w:rPr>
        <w:t>i</w:t>
      </w:r>
      <w:r w:rsidRPr="00C322DD">
        <w:rPr>
          <w:rFonts w:ascii="Tahoma" w:eastAsia="Tahoma" w:hAnsi="Tahoma" w:cs="Tahoma"/>
          <w:spacing w:val="2"/>
        </w:rPr>
        <w:t xml:space="preserve"> </w:t>
      </w:r>
      <w:r w:rsidRPr="00C322DD">
        <w:rPr>
          <w:rFonts w:ascii="Tahoma" w:eastAsia="Tahoma" w:hAnsi="Tahoma" w:cs="Tahoma"/>
          <w:spacing w:val="-1"/>
        </w:rPr>
        <w:t>n</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w:t>
      </w:r>
      <w:r w:rsidRPr="00C322DD">
        <w:rPr>
          <w:rFonts w:ascii="Tahoma" w:eastAsia="Tahoma" w:hAnsi="Tahoma" w:cs="Tahoma"/>
          <w:spacing w:val="1"/>
        </w:rPr>
        <w:t>a</w:t>
      </w:r>
      <w:r w:rsidRPr="00C322DD">
        <w:rPr>
          <w:rFonts w:ascii="Tahoma" w:eastAsia="Tahoma" w:hAnsi="Tahoma" w:cs="Tahoma"/>
          <w:spacing w:val="-1"/>
        </w:rPr>
        <w:t>n</w:t>
      </w:r>
      <w:r w:rsidRPr="00C322DD">
        <w:rPr>
          <w:rFonts w:ascii="Tahoma" w:eastAsia="Tahoma" w:hAnsi="Tahoma" w:cs="Tahoma"/>
        </w:rPr>
        <w:t>e</w:t>
      </w:r>
      <w:r w:rsidR="001D5532">
        <w:rPr>
          <w:rFonts w:ascii="Tahoma" w:eastAsia="Tahoma" w:hAnsi="Tahoma" w:cs="Tahoma"/>
          <w:spacing w:val="-6"/>
        </w:rPr>
        <w:t xml:space="preserve"> </w:t>
      </w:r>
      <w:r w:rsidRPr="00C322DD">
        <w:rPr>
          <w:rFonts w:ascii="Tahoma" w:eastAsia="Tahoma" w:hAnsi="Tahoma" w:cs="Tahoma"/>
        </w:rPr>
        <w:t>z</w:t>
      </w:r>
      <w:r w:rsidRPr="00C322DD">
        <w:rPr>
          <w:rFonts w:ascii="Tahoma" w:eastAsia="Tahoma" w:hAnsi="Tahoma" w:cs="Tahoma"/>
          <w:spacing w:val="2"/>
        </w:rPr>
        <w:t xml:space="preserve"> </w:t>
      </w:r>
      <w:r w:rsidRPr="00C322DD">
        <w:rPr>
          <w:rFonts w:ascii="Tahoma" w:eastAsia="Tahoma" w:hAnsi="Tahoma" w:cs="Tahoma"/>
        </w:rPr>
        <w:t>r</w:t>
      </w:r>
      <w:r w:rsidRPr="00C322DD">
        <w:rPr>
          <w:rFonts w:ascii="Tahoma" w:eastAsia="Tahoma" w:hAnsi="Tahoma" w:cs="Tahoma"/>
          <w:spacing w:val="1"/>
        </w:rPr>
        <w:t>ea</w:t>
      </w:r>
      <w:r w:rsidRPr="00C322DD">
        <w:rPr>
          <w:rFonts w:ascii="Tahoma" w:eastAsia="Tahoma" w:hAnsi="Tahoma" w:cs="Tahoma"/>
        </w:rPr>
        <w:t>liz</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ą</w:t>
      </w:r>
      <w:r w:rsidRPr="00C322DD">
        <w:rPr>
          <w:rFonts w:ascii="Tahoma" w:eastAsia="Tahoma" w:hAnsi="Tahoma" w:cs="Tahoma"/>
          <w:spacing w:val="-5"/>
        </w:rPr>
        <w:t xml:space="preserve"> </w:t>
      </w:r>
      <w:r w:rsidRPr="00C322DD">
        <w:rPr>
          <w:rFonts w:ascii="Tahoma" w:eastAsia="Tahoma" w:hAnsi="Tahoma" w:cs="Tahoma"/>
          <w:spacing w:val="2"/>
        </w:rPr>
        <w:t>p</w:t>
      </w:r>
      <w:r w:rsidRPr="00C322DD">
        <w:rPr>
          <w:rFonts w:ascii="Tahoma" w:eastAsia="Tahoma" w:hAnsi="Tahoma" w:cs="Tahoma"/>
        </w:rPr>
        <w:t>ro</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spacing w:val="-1"/>
        </w:rPr>
        <w:t>k</w:t>
      </w:r>
      <w:r w:rsidRPr="00C322DD">
        <w:rPr>
          <w:rFonts w:ascii="Tahoma" w:eastAsia="Tahoma" w:hAnsi="Tahoma" w:cs="Tahoma"/>
        </w:rPr>
        <w:t>t</w:t>
      </w:r>
      <w:r w:rsidRPr="00C322DD">
        <w:rPr>
          <w:rFonts w:ascii="Tahoma" w:eastAsia="Tahoma" w:hAnsi="Tahoma" w:cs="Tahoma"/>
          <w:spacing w:val="-1"/>
        </w:rPr>
        <w:t>u</w:t>
      </w:r>
      <w:r w:rsidRPr="00C322DD">
        <w:rPr>
          <w:rFonts w:ascii="Tahoma" w:eastAsia="Tahoma" w:hAnsi="Tahoma" w:cs="Tahoma"/>
        </w:rPr>
        <w:t>,</w:t>
      </w:r>
      <w:r w:rsidRPr="00C322DD">
        <w:rPr>
          <w:rFonts w:ascii="Tahoma" w:eastAsia="Tahoma" w:hAnsi="Tahoma" w:cs="Tahoma"/>
          <w:spacing w:val="-4"/>
        </w:rPr>
        <w:t xml:space="preserve"> </w:t>
      </w:r>
      <w:r w:rsidRPr="00C322DD">
        <w:rPr>
          <w:rFonts w:ascii="Tahoma" w:eastAsia="Tahoma" w:hAnsi="Tahoma" w:cs="Tahoma"/>
        </w:rPr>
        <w:t>o</w:t>
      </w:r>
      <w:r w:rsidRPr="00C322DD">
        <w:rPr>
          <w:rFonts w:ascii="Tahoma" w:eastAsia="Tahoma" w:hAnsi="Tahoma" w:cs="Tahoma"/>
          <w:spacing w:val="1"/>
        </w:rPr>
        <w:t xml:space="preserve"> </w:t>
      </w:r>
      <w:r w:rsidRPr="00C322DD">
        <w:rPr>
          <w:rFonts w:ascii="Tahoma" w:eastAsia="Tahoma" w:hAnsi="Tahoma" w:cs="Tahoma"/>
        </w:rPr>
        <w:t>ile</w:t>
      </w:r>
      <w:r w:rsidRPr="00C322DD">
        <w:rPr>
          <w:rFonts w:ascii="Tahoma" w:eastAsia="Tahoma" w:hAnsi="Tahoma" w:cs="Tahoma"/>
          <w:spacing w:val="1"/>
        </w:rPr>
        <w:t xml:space="preserve"> </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rPr>
        <w:t>st</w:t>
      </w:r>
      <w:r w:rsidRPr="00C322DD">
        <w:rPr>
          <w:rFonts w:ascii="Tahoma" w:eastAsia="Tahoma" w:hAnsi="Tahoma" w:cs="Tahoma"/>
          <w:spacing w:val="-1"/>
        </w:rPr>
        <w:t xml:space="preserve"> </w:t>
      </w:r>
      <w:r w:rsidRPr="00C322DD">
        <w:rPr>
          <w:rFonts w:ascii="Tahoma" w:eastAsia="Tahoma" w:hAnsi="Tahoma" w:cs="Tahoma"/>
        </w:rPr>
        <w:t xml:space="preserve">to </w:t>
      </w:r>
      <w:r w:rsidRPr="00C322DD">
        <w:rPr>
          <w:rFonts w:ascii="Tahoma" w:eastAsia="Tahoma" w:hAnsi="Tahoma" w:cs="Tahoma"/>
          <w:spacing w:val="-1"/>
        </w:rPr>
        <w:t>k</w:t>
      </w:r>
      <w:r w:rsidRPr="00C322DD">
        <w:rPr>
          <w:rFonts w:ascii="Tahoma" w:eastAsia="Tahoma" w:hAnsi="Tahoma" w:cs="Tahoma"/>
        </w:rPr>
        <w:t>o</w:t>
      </w:r>
      <w:r w:rsidRPr="00C322DD">
        <w:rPr>
          <w:rFonts w:ascii="Tahoma" w:eastAsia="Tahoma" w:hAnsi="Tahoma" w:cs="Tahoma"/>
          <w:spacing w:val="-1"/>
        </w:rPr>
        <w:t>n</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spacing w:val="-1"/>
        </w:rPr>
        <w:t>c</w:t>
      </w:r>
      <w:r w:rsidRPr="00C322DD">
        <w:rPr>
          <w:rFonts w:ascii="Tahoma" w:eastAsia="Tahoma" w:hAnsi="Tahoma" w:cs="Tahoma"/>
          <w:spacing w:val="3"/>
        </w:rPr>
        <w:t>z</w:t>
      </w:r>
      <w:r w:rsidRPr="00C322DD">
        <w:rPr>
          <w:rFonts w:ascii="Tahoma" w:eastAsia="Tahoma" w:hAnsi="Tahoma" w:cs="Tahoma"/>
          <w:spacing w:val="1"/>
        </w:rPr>
        <w:t>n</w:t>
      </w:r>
      <w:r w:rsidRPr="00C322DD">
        <w:rPr>
          <w:rFonts w:ascii="Tahoma" w:eastAsia="Tahoma" w:hAnsi="Tahoma" w:cs="Tahoma"/>
        </w:rPr>
        <w:t>e</w:t>
      </w:r>
      <w:r w:rsidRPr="00C322DD">
        <w:rPr>
          <w:rFonts w:ascii="Tahoma" w:eastAsia="Tahoma" w:hAnsi="Tahoma" w:cs="Tahoma"/>
          <w:spacing w:val="-6"/>
        </w:rPr>
        <w:t xml:space="preserve"> </w:t>
      </w:r>
      <w:r w:rsidRPr="00C322DD">
        <w:rPr>
          <w:rFonts w:ascii="Tahoma" w:eastAsia="Tahoma" w:hAnsi="Tahoma" w:cs="Tahoma"/>
        </w:rPr>
        <w:t>do st</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rPr>
        <w:t>rd</w:t>
      </w:r>
      <w:r w:rsidRPr="00C322DD">
        <w:rPr>
          <w:rFonts w:ascii="Tahoma" w:eastAsia="Tahoma" w:hAnsi="Tahoma" w:cs="Tahoma"/>
          <w:spacing w:val="1"/>
        </w:rPr>
        <w:t>ze</w:t>
      </w:r>
      <w:r w:rsidRPr="00C322DD">
        <w:rPr>
          <w:rFonts w:ascii="Tahoma" w:eastAsia="Tahoma" w:hAnsi="Tahoma" w:cs="Tahoma"/>
          <w:spacing w:val="-1"/>
        </w:rPr>
        <w:t>n</w:t>
      </w:r>
      <w:r w:rsidRPr="00C322DD">
        <w:rPr>
          <w:rFonts w:ascii="Tahoma" w:eastAsia="Tahoma" w:hAnsi="Tahoma" w:cs="Tahoma"/>
        </w:rPr>
        <w:t xml:space="preserve">ia </w:t>
      </w:r>
      <w:r w:rsidRPr="00C322DD">
        <w:rPr>
          <w:rFonts w:ascii="Tahoma" w:eastAsia="Tahoma" w:hAnsi="Tahoma" w:cs="Tahoma"/>
          <w:spacing w:val="-1"/>
        </w:rPr>
        <w:t>kw</w:t>
      </w:r>
      <w:r w:rsidRPr="00C322DD">
        <w:rPr>
          <w:rFonts w:ascii="Tahoma" w:eastAsia="Tahoma" w:hAnsi="Tahoma" w:cs="Tahoma"/>
          <w:spacing w:val="1"/>
        </w:rPr>
        <w:t>a</w:t>
      </w:r>
      <w:r w:rsidRPr="00C322DD">
        <w:rPr>
          <w:rFonts w:ascii="Tahoma" w:eastAsia="Tahoma" w:hAnsi="Tahoma" w:cs="Tahoma"/>
        </w:rPr>
        <w:t>li</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3"/>
        </w:rPr>
        <w:t>k</w:t>
      </w:r>
      <w:r w:rsidRPr="00C322DD">
        <w:rPr>
          <w:rFonts w:ascii="Tahoma" w:eastAsia="Tahoma" w:hAnsi="Tahoma" w:cs="Tahoma"/>
        </w:rPr>
        <w:t>o</w:t>
      </w:r>
      <w:r w:rsidRPr="00C322DD">
        <w:rPr>
          <w:rFonts w:ascii="Tahoma" w:eastAsia="Tahoma" w:hAnsi="Tahoma" w:cs="Tahoma"/>
          <w:spacing w:val="-2"/>
        </w:rPr>
        <w:t>w</w:t>
      </w:r>
      <w:r w:rsidRPr="00C322DD">
        <w:rPr>
          <w:rFonts w:ascii="Tahoma" w:eastAsia="Tahoma" w:hAnsi="Tahoma" w:cs="Tahoma"/>
          <w:spacing w:val="1"/>
        </w:rPr>
        <w:t>a</w:t>
      </w:r>
      <w:r w:rsidRPr="00C322DD">
        <w:rPr>
          <w:rFonts w:ascii="Tahoma" w:eastAsia="Tahoma" w:hAnsi="Tahoma" w:cs="Tahoma"/>
          <w:spacing w:val="2"/>
        </w:rPr>
        <w:t>l</w:t>
      </w:r>
      <w:r w:rsidRPr="00C322DD">
        <w:rPr>
          <w:rFonts w:ascii="Tahoma" w:eastAsia="Tahoma" w:hAnsi="Tahoma" w:cs="Tahoma"/>
          <w:spacing w:val="-1"/>
        </w:rPr>
        <w:t>n</w:t>
      </w:r>
      <w:r w:rsidRPr="00C322DD">
        <w:rPr>
          <w:rFonts w:ascii="Tahoma" w:eastAsia="Tahoma" w:hAnsi="Tahoma" w:cs="Tahoma"/>
        </w:rPr>
        <w:t>o</w:t>
      </w:r>
      <w:r w:rsidRPr="00C322DD">
        <w:rPr>
          <w:rFonts w:ascii="Tahoma" w:eastAsia="Tahoma" w:hAnsi="Tahoma" w:cs="Tahoma"/>
          <w:spacing w:val="2"/>
        </w:rPr>
        <w:t>ś</w:t>
      </w:r>
      <w:r w:rsidRPr="00C322DD">
        <w:rPr>
          <w:rFonts w:ascii="Tahoma" w:eastAsia="Tahoma" w:hAnsi="Tahoma" w:cs="Tahoma"/>
          <w:spacing w:val="-1"/>
        </w:rPr>
        <w:t>c</w:t>
      </w:r>
      <w:r w:rsidRPr="00C322DD">
        <w:rPr>
          <w:rFonts w:ascii="Tahoma" w:eastAsia="Tahoma" w:hAnsi="Tahoma" w:cs="Tahoma"/>
        </w:rPr>
        <w:t xml:space="preserve">i </w:t>
      </w:r>
      <w:r w:rsidRPr="00C322DD">
        <w:rPr>
          <w:rFonts w:ascii="Tahoma" w:eastAsia="Tahoma" w:hAnsi="Tahoma" w:cs="Tahoma"/>
          <w:spacing w:val="1"/>
        </w:rPr>
        <w:t>w</w:t>
      </w:r>
      <w:r w:rsidRPr="00C322DD">
        <w:rPr>
          <w:rFonts w:ascii="Tahoma" w:eastAsia="Tahoma" w:hAnsi="Tahoma" w:cs="Tahoma"/>
          <w:spacing w:val="-1"/>
        </w:rPr>
        <w:t>y</w:t>
      </w:r>
      <w:r w:rsidRPr="00C322DD">
        <w:rPr>
          <w:rFonts w:ascii="Tahoma" w:eastAsia="Tahoma" w:hAnsi="Tahoma" w:cs="Tahoma"/>
        </w:rPr>
        <w:t>d</w:t>
      </w:r>
      <w:r w:rsidRPr="00C322DD">
        <w:rPr>
          <w:rFonts w:ascii="Tahoma" w:eastAsia="Tahoma" w:hAnsi="Tahoma" w:cs="Tahoma"/>
          <w:spacing w:val="1"/>
        </w:rPr>
        <w:t>a</w:t>
      </w:r>
      <w:r w:rsidRPr="00C322DD">
        <w:rPr>
          <w:rFonts w:ascii="Tahoma" w:eastAsia="Tahoma" w:hAnsi="Tahoma" w:cs="Tahoma"/>
        </w:rPr>
        <w:t>t</w:t>
      </w:r>
      <w:r w:rsidRPr="00C322DD">
        <w:rPr>
          <w:rFonts w:ascii="Tahoma" w:eastAsia="Tahoma" w:hAnsi="Tahoma" w:cs="Tahoma"/>
          <w:spacing w:val="-1"/>
        </w:rPr>
        <w:t>k</w:t>
      </w:r>
      <w:r w:rsidRPr="00C322DD">
        <w:rPr>
          <w:rFonts w:ascii="Tahoma" w:eastAsia="Tahoma" w:hAnsi="Tahoma" w:cs="Tahoma"/>
          <w:spacing w:val="2"/>
        </w:rPr>
        <w:t>ó</w:t>
      </w:r>
      <w:r w:rsidRPr="00C322DD">
        <w:rPr>
          <w:rFonts w:ascii="Tahoma" w:eastAsia="Tahoma" w:hAnsi="Tahoma" w:cs="Tahoma"/>
        </w:rPr>
        <w:t>w</w:t>
      </w:r>
      <w:r w:rsidRPr="00C322DD">
        <w:rPr>
          <w:rFonts w:ascii="Tahoma" w:eastAsia="Tahoma" w:hAnsi="Tahoma" w:cs="Tahoma"/>
          <w:spacing w:val="6"/>
        </w:rPr>
        <w:t xml:space="preserve"> </w:t>
      </w:r>
      <w:r w:rsidRPr="00C322DD">
        <w:rPr>
          <w:rFonts w:ascii="Tahoma" w:eastAsia="Tahoma" w:hAnsi="Tahoma" w:cs="Tahoma"/>
        </w:rPr>
        <w:t>w</w:t>
      </w:r>
      <w:r w:rsidRPr="00C322DD">
        <w:rPr>
          <w:rFonts w:ascii="Tahoma" w:eastAsia="Tahoma" w:hAnsi="Tahoma" w:cs="Tahoma"/>
          <w:spacing w:val="13"/>
        </w:rPr>
        <w:t xml:space="preserve"> </w:t>
      </w:r>
      <w:r w:rsidRPr="00C322DD">
        <w:rPr>
          <w:rFonts w:ascii="Tahoma" w:eastAsia="Tahoma" w:hAnsi="Tahoma" w:cs="Tahoma"/>
        </w:rPr>
        <w:t>pro</w:t>
      </w:r>
      <w:r w:rsidRPr="00C322DD">
        <w:rPr>
          <w:rFonts w:ascii="Tahoma" w:eastAsia="Tahoma" w:hAnsi="Tahoma" w:cs="Tahoma"/>
          <w:spacing w:val="-1"/>
        </w:rPr>
        <w:t>j</w:t>
      </w:r>
      <w:r w:rsidRPr="00C322DD">
        <w:rPr>
          <w:rFonts w:ascii="Tahoma" w:eastAsia="Tahoma" w:hAnsi="Tahoma" w:cs="Tahoma"/>
          <w:spacing w:val="1"/>
        </w:rPr>
        <w:t>ek</w:t>
      </w:r>
      <w:r w:rsidRPr="00C322DD">
        <w:rPr>
          <w:rFonts w:ascii="Tahoma" w:eastAsia="Tahoma" w:hAnsi="Tahoma" w:cs="Tahoma"/>
          <w:spacing w:val="-1"/>
        </w:rPr>
        <w:t>c</w:t>
      </w:r>
      <w:r w:rsidRPr="00C322DD">
        <w:rPr>
          <w:rFonts w:ascii="Tahoma" w:eastAsia="Tahoma" w:hAnsi="Tahoma" w:cs="Tahoma"/>
        </w:rPr>
        <w:t>ie</w:t>
      </w:r>
      <w:r w:rsidR="003A7D54" w:rsidRPr="00C322DD">
        <w:rPr>
          <w:rFonts w:ascii="Tahoma" w:eastAsia="Tahoma" w:hAnsi="Tahoma" w:cs="Tahoma"/>
        </w:rPr>
        <w:t>.</w:t>
      </w:r>
    </w:p>
    <w:p w14:paraId="3603EEF5" w14:textId="31FC37C1" w:rsidR="00C322DD" w:rsidRDefault="00280ADA"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eastAsia="Tahoma" w:hAnsi="Tahoma" w:cs="Tahoma"/>
          <w:spacing w:val="-1"/>
        </w:rPr>
        <w:t>U</w:t>
      </w:r>
      <w:r w:rsidRPr="00C322DD">
        <w:rPr>
          <w:rFonts w:ascii="Tahoma" w:eastAsia="Tahoma" w:hAnsi="Tahoma" w:cs="Tahoma"/>
        </w:rPr>
        <w:t>st</w:t>
      </w:r>
      <w:r w:rsidRPr="00C322DD">
        <w:rPr>
          <w:rFonts w:ascii="Tahoma" w:eastAsia="Tahoma" w:hAnsi="Tahoma" w:cs="Tahoma"/>
          <w:spacing w:val="1"/>
        </w:rPr>
        <w:t>a</w:t>
      </w:r>
      <w:r w:rsidRPr="00C322DD">
        <w:rPr>
          <w:rFonts w:ascii="Tahoma" w:eastAsia="Tahoma" w:hAnsi="Tahoma" w:cs="Tahoma"/>
        </w:rPr>
        <w:t>l</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ia</w:t>
      </w:r>
      <w:r w:rsidRPr="00C322DD">
        <w:rPr>
          <w:rFonts w:ascii="Tahoma" w:eastAsia="Tahoma" w:hAnsi="Tahoma" w:cs="Tahoma"/>
          <w:spacing w:val="2"/>
        </w:rPr>
        <w:t xml:space="preserve"> </w:t>
      </w:r>
      <w:r w:rsidRPr="00C322DD">
        <w:rPr>
          <w:rFonts w:ascii="Tahoma" w:eastAsia="Tahoma" w:hAnsi="Tahoma" w:cs="Tahoma"/>
        </w:rPr>
        <w:t>pod</w:t>
      </w:r>
      <w:r w:rsidRPr="00C322DD">
        <w:rPr>
          <w:rFonts w:ascii="Tahoma" w:eastAsia="Tahoma" w:hAnsi="Tahoma" w:cs="Tahoma"/>
          <w:spacing w:val="1"/>
        </w:rPr>
        <w:t>m</w:t>
      </w:r>
      <w:r w:rsidRPr="00C322DD">
        <w:rPr>
          <w:rFonts w:ascii="Tahoma" w:eastAsia="Tahoma" w:hAnsi="Tahoma" w:cs="Tahoma"/>
          <w:spacing w:val="2"/>
        </w:rPr>
        <w:t>i</w:t>
      </w:r>
      <w:r w:rsidRPr="00C322DD">
        <w:rPr>
          <w:rFonts w:ascii="Tahoma" w:eastAsia="Tahoma" w:hAnsi="Tahoma" w:cs="Tahoma"/>
        </w:rPr>
        <w:t>otó</w:t>
      </w:r>
      <w:r w:rsidRPr="00C322DD">
        <w:rPr>
          <w:rFonts w:ascii="Tahoma" w:eastAsia="Tahoma" w:hAnsi="Tahoma" w:cs="Tahoma"/>
          <w:spacing w:val="-6"/>
        </w:rPr>
        <w:t>w</w:t>
      </w:r>
      <w:r w:rsidRPr="00C322DD">
        <w:rPr>
          <w:rFonts w:ascii="Tahoma" w:eastAsia="Tahoma" w:hAnsi="Tahoma" w:cs="Tahoma"/>
        </w:rPr>
        <w:t>,</w:t>
      </w:r>
      <w:r w:rsidRPr="00C322DD">
        <w:rPr>
          <w:rFonts w:ascii="Tahoma" w:eastAsia="Tahoma" w:hAnsi="Tahoma" w:cs="Tahoma"/>
          <w:spacing w:val="1"/>
        </w:rPr>
        <w:t xml:space="preserve"> </w:t>
      </w:r>
      <w:r w:rsidRPr="00C322DD">
        <w:rPr>
          <w:rFonts w:ascii="Tahoma" w:eastAsia="Tahoma" w:hAnsi="Tahoma" w:cs="Tahoma"/>
        </w:rPr>
        <w:t>o</w:t>
      </w:r>
      <w:r w:rsidRPr="00C322DD">
        <w:rPr>
          <w:rFonts w:ascii="Tahoma" w:eastAsia="Tahoma" w:hAnsi="Tahoma" w:cs="Tahoma"/>
          <w:spacing w:val="8"/>
        </w:rPr>
        <w:t xml:space="preserve"> </w:t>
      </w:r>
      <w:r w:rsidRPr="00C322DD">
        <w:rPr>
          <w:rFonts w:ascii="Tahoma" w:eastAsia="Tahoma" w:hAnsi="Tahoma" w:cs="Tahoma"/>
          <w:spacing w:val="-1"/>
        </w:rPr>
        <w:t>k</w:t>
      </w:r>
      <w:r w:rsidRPr="00C322DD">
        <w:rPr>
          <w:rFonts w:ascii="Tahoma" w:eastAsia="Tahoma" w:hAnsi="Tahoma" w:cs="Tahoma"/>
          <w:spacing w:val="3"/>
        </w:rPr>
        <w:t>t</w:t>
      </w:r>
      <w:r w:rsidRPr="00C322DD">
        <w:rPr>
          <w:rFonts w:ascii="Tahoma" w:eastAsia="Tahoma" w:hAnsi="Tahoma" w:cs="Tahoma"/>
        </w:rPr>
        <w:t>ór</w:t>
      </w:r>
      <w:r w:rsidRPr="00C322DD">
        <w:rPr>
          <w:rFonts w:ascii="Tahoma" w:eastAsia="Tahoma" w:hAnsi="Tahoma" w:cs="Tahoma"/>
          <w:spacing w:val="-1"/>
        </w:rPr>
        <w:t>yc</w:t>
      </w:r>
      <w:r w:rsidRPr="00C322DD">
        <w:rPr>
          <w:rFonts w:ascii="Tahoma" w:eastAsia="Tahoma" w:hAnsi="Tahoma" w:cs="Tahoma"/>
        </w:rPr>
        <w:t>h</w:t>
      </w:r>
      <w:r w:rsidRPr="00C322DD">
        <w:rPr>
          <w:rFonts w:ascii="Tahoma" w:eastAsia="Tahoma" w:hAnsi="Tahoma" w:cs="Tahoma"/>
          <w:spacing w:val="3"/>
        </w:rPr>
        <w:t xml:space="preserve"> m</w:t>
      </w:r>
      <w:r w:rsidRPr="00C322DD">
        <w:rPr>
          <w:rFonts w:ascii="Tahoma" w:eastAsia="Tahoma" w:hAnsi="Tahoma" w:cs="Tahoma"/>
        </w:rPr>
        <w:t>o</w:t>
      </w:r>
      <w:r w:rsidRPr="00C322DD">
        <w:rPr>
          <w:rFonts w:ascii="Tahoma" w:eastAsia="Tahoma" w:hAnsi="Tahoma" w:cs="Tahoma"/>
          <w:spacing w:val="-2"/>
        </w:rPr>
        <w:t>w</w:t>
      </w:r>
      <w:r w:rsidRPr="00C322DD">
        <w:rPr>
          <w:rFonts w:ascii="Tahoma" w:eastAsia="Tahoma" w:hAnsi="Tahoma" w:cs="Tahoma"/>
        </w:rPr>
        <w:t>a</w:t>
      </w:r>
      <w:r w:rsidRPr="00C322DD">
        <w:rPr>
          <w:rFonts w:ascii="Tahoma" w:eastAsia="Tahoma" w:hAnsi="Tahoma" w:cs="Tahoma"/>
          <w:spacing w:val="5"/>
        </w:rPr>
        <w:t xml:space="preserve"> </w:t>
      </w:r>
      <w:r w:rsidRPr="00C322DD">
        <w:rPr>
          <w:rFonts w:ascii="Tahoma" w:eastAsia="Tahoma" w:hAnsi="Tahoma" w:cs="Tahoma"/>
        </w:rPr>
        <w:t>w</w:t>
      </w:r>
      <w:r w:rsidRPr="00C322DD">
        <w:rPr>
          <w:rFonts w:ascii="Tahoma" w:eastAsia="Tahoma" w:hAnsi="Tahoma" w:cs="Tahoma"/>
          <w:spacing w:val="9"/>
        </w:rPr>
        <w:t xml:space="preserve"> </w:t>
      </w:r>
      <w:r w:rsidRPr="00C322DD">
        <w:rPr>
          <w:rFonts w:ascii="Tahoma" w:eastAsia="Tahoma" w:hAnsi="Tahoma" w:cs="Tahoma"/>
          <w:spacing w:val="1"/>
        </w:rPr>
        <w:t>u</w:t>
      </w:r>
      <w:r w:rsidRPr="00C322DD">
        <w:rPr>
          <w:rFonts w:ascii="Tahoma" w:eastAsia="Tahoma" w:hAnsi="Tahoma" w:cs="Tahoma"/>
        </w:rPr>
        <w:t>st.</w:t>
      </w:r>
      <w:r w:rsidR="00463725" w:rsidRPr="00C322DD">
        <w:rPr>
          <w:rFonts w:ascii="Tahoma" w:eastAsia="Tahoma" w:hAnsi="Tahoma" w:cs="Tahoma"/>
        </w:rPr>
        <w:t xml:space="preserve"> </w:t>
      </w:r>
      <w:r w:rsidRPr="00C322DD">
        <w:rPr>
          <w:rFonts w:ascii="Tahoma" w:eastAsia="Tahoma" w:hAnsi="Tahoma" w:cs="Tahoma"/>
        </w:rPr>
        <w:t>1</w:t>
      </w:r>
      <w:r w:rsidRPr="00C322DD">
        <w:rPr>
          <w:rFonts w:ascii="Tahoma" w:eastAsia="Tahoma" w:hAnsi="Tahoma" w:cs="Tahoma"/>
          <w:spacing w:val="6"/>
        </w:rPr>
        <w:t xml:space="preserve"> </w:t>
      </w:r>
      <w:r w:rsidRPr="00C322DD">
        <w:rPr>
          <w:rFonts w:ascii="Tahoma" w:eastAsia="Tahoma" w:hAnsi="Tahoma" w:cs="Tahoma"/>
          <w:spacing w:val="-1"/>
        </w:rPr>
        <w:t>n</w:t>
      </w:r>
      <w:r w:rsidRPr="00C322DD">
        <w:rPr>
          <w:rFonts w:ascii="Tahoma" w:eastAsia="Tahoma" w:hAnsi="Tahoma" w:cs="Tahoma"/>
          <w:spacing w:val="2"/>
        </w:rPr>
        <w:t>i</w:t>
      </w:r>
      <w:r w:rsidRPr="00C322DD">
        <w:rPr>
          <w:rFonts w:ascii="Tahoma" w:eastAsia="Tahoma" w:hAnsi="Tahoma" w:cs="Tahoma"/>
          <w:spacing w:val="-1"/>
        </w:rPr>
        <w:t>n</w:t>
      </w:r>
      <w:r w:rsidRPr="00C322DD">
        <w:rPr>
          <w:rFonts w:ascii="Tahoma" w:eastAsia="Tahoma" w:hAnsi="Tahoma" w:cs="Tahoma"/>
        </w:rPr>
        <w:t>i</w:t>
      </w:r>
      <w:r w:rsidRPr="00C322DD">
        <w:rPr>
          <w:rFonts w:ascii="Tahoma" w:eastAsia="Tahoma" w:hAnsi="Tahoma" w:cs="Tahoma"/>
          <w:spacing w:val="1"/>
        </w:rPr>
        <w:t>ej</w:t>
      </w:r>
      <w:r w:rsidRPr="00C322DD">
        <w:rPr>
          <w:rFonts w:ascii="Tahoma" w:eastAsia="Tahoma" w:hAnsi="Tahoma" w:cs="Tahoma"/>
        </w:rPr>
        <w:t>sz</w:t>
      </w:r>
      <w:r w:rsidRPr="00C322DD">
        <w:rPr>
          <w:rFonts w:ascii="Tahoma" w:eastAsia="Tahoma" w:hAnsi="Tahoma" w:cs="Tahoma"/>
          <w:spacing w:val="1"/>
        </w:rPr>
        <w:t>e</w:t>
      </w:r>
      <w:r w:rsidRPr="00C322DD">
        <w:rPr>
          <w:rFonts w:ascii="Tahoma" w:eastAsia="Tahoma" w:hAnsi="Tahoma" w:cs="Tahoma"/>
        </w:rPr>
        <w:t>go p</w:t>
      </w:r>
      <w:r w:rsidRPr="00C322DD">
        <w:rPr>
          <w:rFonts w:ascii="Tahoma" w:eastAsia="Tahoma" w:hAnsi="Tahoma" w:cs="Tahoma"/>
          <w:spacing w:val="1"/>
        </w:rPr>
        <w:t>a</w:t>
      </w:r>
      <w:r w:rsidRPr="00C322DD">
        <w:rPr>
          <w:rFonts w:ascii="Tahoma" w:eastAsia="Tahoma" w:hAnsi="Tahoma" w:cs="Tahoma"/>
          <w:spacing w:val="-2"/>
        </w:rPr>
        <w:t>r</w:t>
      </w:r>
      <w:r w:rsidRPr="00C322DD">
        <w:rPr>
          <w:rFonts w:ascii="Tahoma" w:eastAsia="Tahoma" w:hAnsi="Tahoma" w:cs="Tahoma"/>
          <w:spacing w:val="1"/>
        </w:rPr>
        <w:t>a</w:t>
      </w:r>
      <w:r w:rsidRPr="00C322DD">
        <w:rPr>
          <w:rFonts w:ascii="Tahoma" w:eastAsia="Tahoma" w:hAnsi="Tahoma" w:cs="Tahoma"/>
        </w:rPr>
        <w:t>g</w:t>
      </w:r>
      <w:r w:rsidRPr="00C322DD">
        <w:rPr>
          <w:rFonts w:ascii="Tahoma" w:eastAsia="Tahoma" w:hAnsi="Tahoma" w:cs="Tahoma"/>
          <w:spacing w:val="-2"/>
        </w:rPr>
        <w:t>r</w:t>
      </w:r>
      <w:r w:rsidRPr="00C322DD">
        <w:rPr>
          <w:rFonts w:ascii="Tahoma" w:eastAsia="Tahoma" w:hAnsi="Tahoma" w:cs="Tahoma"/>
          <w:spacing w:val="1"/>
        </w:rPr>
        <w:t>a</w:t>
      </w:r>
      <w:r w:rsidRPr="00C322DD">
        <w:rPr>
          <w:rFonts w:ascii="Tahoma" w:eastAsia="Tahoma" w:hAnsi="Tahoma" w:cs="Tahoma"/>
          <w:spacing w:val="-3"/>
        </w:rPr>
        <w:t>f</w:t>
      </w:r>
      <w:r w:rsidRPr="00C322DD">
        <w:rPr>
          <w:rFonts w:ascii="Tahoma" w:eastAsia="Tahoma" w:hAnsi="Tahoma" w:cs="Tahoma"/>
        </w:rPr>
        <w:t>u</w:t>
      </w:r>
      <w:r w:rsidRPr="00C322DD">
        <w:rPr>
          <w:rFonts w:ascii="Tahoma" w:eastAsia="Tahoma" w:hAnsi="Tahoma" w:cs="Tahoma"/>
          <w:spacing w:val="1"/>
        </w:rPr>
        <w:t xml:space="preserve"> </w:t>
      </w:r>
      <w:r w:rsidRPr="00C322DD">
        <w:rPr>
          <w:rFonts w:ascii="Tahoma" w:eastAsia="Tahoma" w:hAnsi="Tahoma" w:cs="Tahoma"/>
        </w:rPr>
        <w:t>mogą</w:t>
      </w:r>
      <w:r w:rsidRPr="00C322DD">
        <w:rPr>
          <w:rFonts w:ascii="Tahoma" w:eastAsia="Tahoma" w:hAnsi="Tahoma" w:cs="Tahoma"/>
          <w:spacing w:val="5"/>
        </w:rPr>
        <w:t xml:space="preserve"> </w:t>
      </w:r>
      <w:r w:rsidRPr="00C322DD">
        <w:rPr>
          <w:rFonts w:ascii="Tahoma" w:eastAsia="Tahoma" w:hAnsi="Tahoma" w:cs="Tahoma"/>
        </w:rPr>
        <w:t>pr</w:t>
      </w:r>
      <w:r w:rsidRPr="00C322DD">
        <w:rPr>
          <w:rFonts w:ascii="Tahoma" w:eastAsia="Tahoma" w:hAnsi="Tahoma" w:cs="Tahoma"/>
          <w:spacing w:val="3"/>
        </w:rPr>
        <w:t>o</w:t>
      </w:r>
      <w:r w:rsidRPr="00C322DD">
        <w:rPr>
          <w:rFonts w:ascii="Tahoma" w:eastAsia="Tahoma" w:hAnsi="Tahoma" w:cs="Tahoma"/>
          <w:spacing w:val="-1"/>
        </w:rPr>
        <w:t>w</w:t>
      </w:r>
      <w:r w:rsidRPr="00C322DD">
        <w:rPr>
          <w:rFonts w:ascii="Tahoma" w:eastAsia="Tahoma" w:hAnsi="Tahoma" w:cs="Tahoma"/>
          <w:spacing w:val="1"/>
        </w:rPr>
        <w:t>a</w:t>
      </w:r>
      <w:r w:rsidRPr="00C322DD">
        <w:rPr>
          <w:rFonts w:ascii="Tahoma" w:eastAsia="Tahoma" w:hAnsi="Tahoma" w:cs="Tahoma"/>
        </w:rPr>
        <w:t>dzić</w:t>
      </w:r>
      <w:r w:rsidRPr="00C322DD">
        <w:rPr>
          <w:rFonts w:ascii="Tahoma" w:eastAsia="Tahoma" w:hAnsi="Tahoma" w:cs="Tahoma"/>
          <w:spacing w:val="1"/>
        </w:rPr>
        <w:t xml:space="preserve"> </w:t>
      </w:r>
      <w:r w:rsidR="001D5532">
        <w:rPr>
          <w:rFonts w:ascii="Tahoma" w:eastAsia="Tahoma" w:hAnsi="Tahoma" w:cs="Tahoma"/>
          <w:spacing w:val="1"/>
        </w:rPr>
        <w:br/>
      </w:r>
      <w:r w:rsidRPr="00C322DD">
        <w:rPr>
          <w:rFonts w:ascii="Tahoma" w:eastAsia="Tahoma" w:hAnsi="Tahoma" w:cs="Tahoma"/>
        </w:rPr>
        <w:t>do</w:t>
      </w:r>
      <w:r w:rsidRPr="00C322DD">
        <w:rPr>
          <w:rFonts w:ascii="Tahoma" w:eastAsia="Tahoma" w:hAnsi="Tahoma" w:cs="Tahoma"/>
          <w:spacing w:val="10"/>
        </w:rPr>
        <w:t xml:space="preserve"> </w:t>
      </w:r>
      <w:r w:rsidRPr="00C322DD">
        <w:rPr>
          <w:rFonts w:ascii="Tahoma" w:eastAsia="Tahoma" w:hAnsi="Tahoma" w:cs="Tahoma"/>
          <w:spacing w:val="-3"/>
        </w:rPr>
        <w:t>k</w:t>
      </w:r>
      <w:r w:rsidRPr="00C322DD">
        <w:rPr>
          <w:rFonts w:ascii="Tahoma" w:eastAsia="Tahoma" w:hAnsi="Tahoma" w:cs="Tahoma"/>
        </w:rPr>
        <w:t>or</w:t>
      </w:r>
      <w:r w:rsidRPr="00C322DD">
        <w:rPr>
          <w:rFonts w:ascii="Tahoma" w:eastAsia="Tahoma" w:hAnsi="Tahoma" w:cs="Tahoma"/>
          <w:spacing w:val="1"/>
        </w:rPr>
        <w:t>ek</w:t>
      </w:r>
      <w:r w:rsidRPr="00C322DD">
        <w:rPr>
          <w:rFonts w:ascii="Tahoma" w:eastAsia="Tahoma" w:hAnsi="Tahoma" w:cs="Tahoma"/>
          <w:spacing w:val="-2"/>
        </w:rPr>
        <w:t>t</w:t>
      </w:r>
      <w:r w:rsidRPr="00C322DD">
        <w:rPr>
          <w:rFonts w:ascii="Tahoma" w:eastAsia="Tahoma" w:hAnsi="Tahoma" w:cs="Tahoma"/>
        </w:rPr>
        <w:t xml:space="preserve">y </w:t>
      </w:r>
      <w:r w:rsidRPr="00C322DD">
        <w:rPr>
          <w:rFonts w:ascii="Tahoma" w:eastAsia="Tahoma" w:hAnsi="Tahoma" w:cs="Tahoma"/>
          <w:spacing w:val="1"/>
        </w:rPr>
        <w:t>w</w:t>
      </w:r>
      <w:r w:rsidRPr="00C322DD">
        <w:rPr>
          <w:rFonts w:ascii="Tahoma" w:eastAsia="Tahoma" w:hAnsi="Tahoma" w:cs="Tahoma"/>
          <w:spacing w:val="-1"/>
        </w:rPr>
        <w:t>y</w:t>
      </w:r>
      <w:r w:rsidRPr="00C322DD">
        <w:rPr>
          <w:rFonts w:ascii="Tahoma" w:eastAsia="Tahoma" w:hAnsi="Tahoma" w:cs="Tahoma"/>
        </w:rPr>
        <w:t>d</w:t>
      </w:r>
      <w:r w:rsidRPr="00C322DD">
        <w:rPr>
          <w:rFonts w:ascii="Tahoma" w:eastAsia="Tahoma" w:hAnsi="Tahoma" w:cs="Tahoma"/>
          <w:spacing w:val="1"/>
        </w:rPr>
        <w:t>a</w:t>
      </w:r>
      <w:r w:rsidRPr="00C322DD">
        <w:rPr>
          <w:rFonts w:ascii="Tahoma" w:eastAsia="Tahoma" w:hAnsi="Tahoma" w:cs="Tahoma"/>
        </w:rPr>
        <w:t>t</w:t>
      </w:r>
      <w:r w:rsidRPr="00C322DD">
        <w:rPr>
          <w:rFonts w:ascii="Tahoma" w:eastAsia="Tahoma" w:hAnsi="Tahoma" w:cs="Tahoma"/>
          <w:spacing w:val="-1"/>
        </w:rPr>
        <w:t>k</w:t>
      </w:r>
      <w:r w:rsidRPr="00C322DD">
        <w:rPr>
          <w:rFonts w:ascii="Tahoma" w:eastAsia="Tahoma" w:hAnsi="Tahoma" w:cs="Tahoma"/>
        </w:rPr>
        <w:t>ów</w:t>
      </w:r>
      <w:r w:rsidRPr="00C322DD">
        <w:rPr>
          <w:rFonts w:ascii="Tahoma" w:eastAsia="Tahoma" w:hAnsi="Tahoma" w:cs="Tahoma"/>
          <w:spacing w:val="-9"/>
        </w:rPr>
        <w:t xml:space="preserve"> </w:t>
      </w:r>
      <w:r w:rsidRPr="00C322DD">
        <w:rPr>
          <w:rFonts w:ascii="Tahoma" w:eastAsia="Tahoma" w:hAnsi="Tahoma" w:cs="Tahoma"/>
          <w:spacing w:val="-1"/>
        </w:rPr>
        <w:t>kw</w:t>
      </w:r>
      <w:r w:rsidRPr="00C322DD">
        <w:rPr>
          <w:rFonts w:ascii="Tahoma" w:eastAsia="Tahoma" w:hAnsi="Tahoma" w:cs="Tahoma"/>
          <w:spacing w:val="1"/>
        </w:rPr>
        <w:t>a</w:t>
      </w:r>
      <w:r w:rsidRPr="00C322DD">
        <w:rPr>
          <w:rFonts w:ascii="Tahoma" w:eastAsia="Tahoma" w:hAnsi="Tahoma" w:cs="Tahoma"/>
        </w:rPr>
        <w:t>l</w:t>
      </w:r>
      <w:r w:rsidRPr="00C322DD">
        <w:rPr>
          <w:rFonts w:ascii="Tahoma" w:eastAsia="Tahoma" w:hAnsi="Tahoma" w:cs="Tahoma"/>
          <w:spacing w:val="2"/>
        </w:rPr>
        <w:t>i</w:t>
      </w:r>
      <w:r w:rsidRPr="00C322DD">
        <w:rPr>
          <w:rFonts w:ascii="Tahoma" w:eastAsia="Tahoma" w:hAnsi="Tahoma" w:cs="Tahoma"/>
          <w:spacing w:val="-1"/>
        </w:rPr>
        <w:t>f</w:t>
      </w:r>
      <w:r w:rsidRPr="00C322DD">
        <w:rPr>
          <w:rFonts w:ascii="Tahoma" w:eastAsia="Tahoma" w:hAnsi="Tahoma" w:cs="Tahoma"/>
        </w:rPr>
        <w:t>i</w:t>
      </w:r>
      <w:r w:rsidRPr="00C322DD">
        <w:rPr>
          <w:rFonts w:ascii="Tahoma" w:eastAsia="Tahoma" w:hAnsi="Tahoma" w:cs="Tahoma"/>
          <w:spacing w:val="1"/>
        </w:rPr>
        <w:t>k</w:t>
      </w:r>
      <w:r w:rsidRPr="00C322DD">
        <w:rPr>
          <w:rFonts w:ascii="Tahoma" w:eastAsia="Tahoma" w:hAnsi="Tahoma" w:cs="Tahoma"/>
        </w:rPr>
        <w:t>o</w:t>
      </w:r>
      <w:r w:rsidRPr="00C322DD">
        <w:rPr>
          <w:rFonts w:ascii="Tahoma" w:eastAsia="Tahoma" w:hAnsi="Tahoma" w:cs="Tahoma"/>
          <w:spacing w:val="-2"/>
        </w:rPr>
        <w:t>w</w:t>
      </w:r>
      <w:r w:rsidRPr="00C322DD">
        <w:rPr>
          <w:rFonts w:ascii="Tahoma" w:eastAsia="Tahoma" w:hAnsi="Tahoma" w:cs="Tahoma"/>
          <w:spacing w:val="1"/>
        </w:rPr>
        <w:t>a</w:t>
      </w:r>
      <w:r w:rsidRPr="00C322DD">
        <w:rPr>
          <w:rFonts w:ascii="Tahoma" w:eastAsia="Tahoma" w:hAnsi="Tahoma" w:cs="Tahoma"/>
        </w:rPr>
        <w:t>l</w:t>
      </w:r>
      <w:r w:rsidRPr="00C322DD">
        <w:rPr>
          <w:rFonts w:ascii="Tahoma" w:eastAsia="Tahoma" w:hAnsi="Tahoma" w:cs="Tahoma"/>
          <w:spacing w:val="-1"/>
        </w:rPr>
        <w:t>nyc</w:t>
      </w:r>
      <w:r w:rsidRPr="00C322DD">
        <w:rPr>
          <w:rFonts w:ascii="Tahoma" w:eastAsia="Tahoma" w:hAnsi="Tahoma" w:cs="Tahoma"/>
        </w:rPr>
        <w:t>h</w:t>
      </w:r>
      <w:r w:rsidRPr="00C322DD">
        <w:rPr>
          <w:rFonts w:ascii="Tahoma" w:eastAsia="Tahoma" w:hAnsi="Tahoma" w:cs="Tahoma"/>
          <w:spacing w:val="-13"/>
        </w:rPr>
        <w:t xml:space="preserve"> </w:t>
      </w:r>
      <w:r w:rsidRPr="00C322DD">
        <w:rPr>
          <w:rFonts w:ascii="Tahoma" w:eastAsia="Tahoma" w:hAnsi="Tahoma" w:cs="Tahoma"/>
        </w:rPr>
        <w:t>rozliczo</w:t>
      </w:r>
      <w:r w:rsidRPr="00C322DD">
        <w:rPr>
          <w:rFonts w:ascii="Tahoma" w:eastAsia="Tahoma" w:hAnsi="Tahoma" w:cs="Tahoma"/>
          <w:spacing w:val="-1"/>
        </w:rPr>
        <w:t>nyc</w:t>
      </w:r>
      <w:r w:rsidRPr="00C322DD">
        <w:rPr>
          <w:rFonts w:ascii="Tahoma" w:eastAsia="Tahoma" w:hAnsi="Tahoma" w:cs="Tahoma"/>
        </w:rPr>
        <w:t>h</w:t>
      </w:r>
      <w:r w:rsidRPr="00C322DD">
        <w:rPr>
          <w:rFonts w:ascii="Tahoma" w:eastAsia="Tahoma" w:hAnsi="Tahoma" w:cs="Tahoma"/>
          <w:spacing w:val="-12"/>
        </w:rPr>
        <w:t xml:space="preserve"> </w:t>
      </w:r>
      <w:r w:rsidRPr="00C322DD">
        <w:rPr>
          <w:rFonts w:ascii="Tahoma" w:eastAsia="Tahoma" w:hAnsi="Tahoma" w:cs="Tahoma"/>
        </w:rPr>
        <w:t xml:space="preserve">w </w:t>
      </w:r>
      <w:r w:rsidRPr="00C322DD">
        <w:rPr>
          <w:rFonts w:ascii="Tahoma" w:eastAsia="Tahoma" w:hAnsi="Tahoma" w:cs="Tahoma"/>
          <w:spacing w:val="-2"/>
        </w:rPr>
        <w:t>r</w:t>
      </w:r>
      <w:r w:rsidRPr="00C322DD">
        <w:rPr>
          <w:rFonts w:ascii="Tahoma" w:eastAsia="Tahoma" w:hAnsi="Tahoma" w:cs="Tahoma"/>
          <w:spacing w:val="1"/>
        </w:rPr>
        <w:t>a</w:t>
      </w:r>
      <w:r w:rsidRPr="00C322DD">
        <w:rPr>
          <w:rFonts w:ascii="Tahoma" w:eastAsia="Tahoma" w:hAnsi="Tahoma" w:cs="Tahoma"/>
        </w:rPr>
        <w:t>m</w:t>
      </w:r>
      <w:r w:rsidRPr="00C322DD">
        <w:rPr>
          <w:rFonts w:ascii="Tahoma" w:eastAsia="Tahoma" w:hAnsi="Tahoma" w:cs="Tahoma"/>
          <w:spacing w:val="1"/>
        </w:rPr>
        <w:t>a</w:t>
      </w:r>
      <w:r w:rsidRPr="00C322DD">
        <w:rPr>
          <w:rFonts w:ascii="Tahoma" w:eastAsia="Tahoma" w:hAnsi="Tahoma" w:cs="Tahoma"/>
          <w:spacing w:val="-1"/>
        </w:rPr>
        <w:t>c</w:t>
      </w:r>
      <w:r w:rsidRPr="00C322DD">
        <w:rPr>
          <w:rFonts w:ascii="Tahoma" w:eastAsia="Tahoma" w:hAnsi="Tahoma" w:cs="Tahoma"/>
        </w:rPr>
        <w:t>h</w:t>
      </w:r>
      <w:r w:rsidRPr="00C322DD">
        <w:rPr>
          <w:rFonts w:ascii="Tahoma" w:eastAsia="Tahoma" w:hAnsi="Tahoma" w:cs="Tahoma"/>
          <w:spacing w:val="-8"/>
        </w:rPr>
        <w:t xml:space="preserve"> </w:t>
      </w:r>
      <w:r w:rsidRPr="00C322DD">
        <w:rPr>
          <w:rFonts w:ascii="Tahoma" w:eastAsia="Tahoma" w:hAnsi="Tahoma" w:cs="Tahoma"/>
          <w:spacing w:val="2"/>
        </w:rPr>
        <w:t>p</w:t>
      </w:r>
      <w:r w:rsidRPr="00C322DD">
        <w:rPr>
          <w:rFonts w:ascii="Tahoma" w:eastAsia="Tahoma" w:hAnsi="Tahoma" w:cs="Tahoma"/>
        </w:rPr>
        <w:t>ro</w:t>
      </w:r>
      <w:r w:rsidRPr="00C322DD">
        <w:rPr>
          <w:rFonts w:ascii="Tahoma" w:eastAsia="Tahoma" w:hAnsi="Tahoma" w:cs="Tahoma"/>
          <w:spacing w:val="1"/>
        </w:rPr>
        <w:t>je</w:t>
      </w:r>
      <w:r w:rsidRPr="00C322DD">
        <w:rPr>
          <w:rFonts w:ascii="Tahoma" w:eastAsia="Tahoma" w:hAnsi="Tahoma" w:cs="Tahoma"/>
          <w:spacing w:val="-1"/>
        </w:rPr>
        <w:t>k</w:t>
      </w:r>
      <w:r w:rsidRPr="00C322DD">
        <w:rPr>
          <w:rFonts w:ascii="Tahoma" w:eastAsia="Tahoma" w:hAnsi="Tahoma" w:cs="Tahoma"/>
        </w:rPr>
        <w:t>t</w:t>
      </w:r>
      <w:r w:rsidRPr="00C322DD">
        <w:rPr>
          <w:rFonts w:ascii="Tahoma" w:eastAsia="Tahoma" w:hAnsi="Tahoma" w:cs="Tahoma"/>
          <w:spacing w:val="-1"/>
        </w:rPr>
        <w:t>u</w:t>
      </w:r>
      <w:r w:rsidRPr="00C322DD">
        <w:rPr>
          <w:rFonts w:ascii="Tahoma" w:eastAsia="Tahoma" w:hAnsi="Tahoma" w:cs="Tahoma"/>
        </w:rPr>
        <w:t>.</w:t>
      </w:r>
    </w:p>
    <w:p w14:paraId="424D27B5" w14:textId="77777777" w:rsidR="00C322DD" w:rsidRPr="00C322DD" w:rsidRDefault="00212486"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hAnsi="Tahoma" w:cs="Tahoma"/>
        </w:rPr>
        <w:lastRenderedPageBreak/>
        <w:t>W wyniku kontroli zostanie wydana informacja pokontrolna</w:t>
      </w:r>
      <w:r w:rsidR="00C2189F" w:rsidRPr="00C322DD">
        <w:rPr>
          <w:rFonts w:ascii="Tahoma" w:hAnsi="Tahoma" w:cs="Tahoma"/>
        </w:rPr>
        <w:t>, u</w:t>
      </w:r>
      <w:r w:rsidR="00754AC7" w:rsidRPr="00C322DD">
        <w:rPr>
          <w:rFonts w:ascii="Tahoma" w:hAnsi="Tahoma" w:cs="Tahoma"/>
        </w:rPr>
        <w:t>zupełniana w razie konieczności</w:t>
      </w:r>
      <w:r w:rsidR="00754AC7" w:rsidRPr="00C322DD">
        <w:rPr>
          <w:rFonts w:ascii="Tahoma" w:hAnsi="Tahoma" w:cs="Tahoma"/>
        </w:rPr>
        <w:br/>
      </w:r>
      <w:r w:rsidR="00C2189F" w:rsidRPr="00C322DD">
        <w:rPr>
          <w:rFonts w:ascii="Tahoma" w:hAnsi="Tahoma" w:cs="Tahoma"/>
        </w:rPr>
        <w:t xml:space="preserve">o zalecenia pokontrolne lub rekomendacje. Beneficjent jest zobowiązany do podjęcia działań naprawczych lub wskazania sposobu wykorzystania rekomendacji w terminie określonym </w:t>
      </w:r>
      <w:r w:rsidR="00C2189F" w:rsidRPr="00C322DD">
        <w:rPr>
          <w:rFonts w:ascii="Tahoma" w:hAnsi="Tahoma" w:cs="Tahoma"/>
        </w:rPr>
        <w:br/>
        <w:t xml:space="preserve">w informacji pokontrolnej </w:t>
      </w:r>
      <w:r w:rsidR="00C2189F" w:rsidRPr="00C322DD">
        <w:rPr>
          <w:rFonts w:ascii="Tahoma" w:eastAsia="Calibri" w:hAnsi="Tahoma" w:cs="Tahoma"/>
        </w:rPr>
        <w:t>lub przyczyn niepodjęcia odpowiednich działań</w:t>
      </w:r>
      <w:r w:rsidR="00FC2DB2" w:rsidRPr="00C322DD">
        <w:rPr>
          <w:rFonts w:ascii="Tahoma" w:eastAsia="Calibri" w:hAnsi="Tahoma" w:cs="Tahoma"/>
        </w:rPr>
        <w:t>.</w:t>
      </w:r>
    </w:p>
    <w:p w14:paraId="78AC1338" w14:textId="24F92E7C" w:rsidR="00DB1A58" w:rsidRPr="00C322DD" w:rsidRDefault="00DB1A58"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hAnsi="Tahoma" w:cs="Tahoma"/>
        </w:rPr>
        <w:t>Ustalenia podmiotów, o których mowa w ust. 1 niniejszego paragrafu mogą prowadzić do korekty wydatków kwalifikowalnych w ramach projektu.</w:t>
      </w:r>
    </w:p>
    <w:p w14:paraId="2A91045F" w14:textId="77777777" w:rsidR="00202EAF" w:rsidRDefault="00202EAF" w:rsidP="003A7D54">
      <w:pPr>
        <w:spacing w:line="276" w:lineRule="auto"/>
        <w:ind w:left="426" w:right="14" w:hanging="426"/>
        <w:jc w:val="both"/>
        <w:rPr>
          <w:rFonts w:ascii="Tahoma" w:eastAsia="Tahoma" w:hAnsi="Tahoma" w:cs="Tahoma"/>
          <w:b/>
          <w:spacing w:val="1"/>
        </w:rPr>
      </w:pPr>
    </w:p>
    <w:p w14:paraId="69863C08" w14:textId="7F5CC363" w:rsidR="00942F4E" w:rsidRPr="00B90600" w:rsidRDefault="00280ADA" w:rsidP="00B90600">
      <w:pPr>
        <w:ind w:left="1416" w:firstLine="708"/>
        <w:rPr>
          <w:rFonts w:ascii="Tahoma" w:eastAsia="Tahoma" w:hAnsi="Tahoma" w:cs="Tahoma"/>
          <w:b/>
          <w:spacing w:val="1"/>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ch</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w:t>
      </w:r>
      <w:r w:rsidRPr="001C3C76">
        <w:rPr>
          <w:rFonts w:ascii="Tahoma" w:eastAsia="Tahoma" w:hAnsi="Tahoma" w:cs="Tahoma"/>
          <w:b/>
          <w:spacing w:val="1"/>
        </w:rPr>
        <w:t>a</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6"/>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1C3C76">
        <w:rPr>
          <w:rFonts w:ascii="Tahoma" w:eastAsia="Tahoma" w:hAnsi="Tahoma" w:cs="Tahoma"/>
          <w:b/>
        </w:rPr>
        <w:t>arc</w:t>
      </w:r>
      <w:r w:rsidRPr="001C3C76">
        <w:rPr>
          <w:rFonts w:ascii="Tahoma" w:eastAsia="Tahoma" w:hAnsi="Tahoma" w:cs="Tahoma"/>
          <w:b/>
          <w:spacing w:val="2"/>
        </w:rPr>
        <w:t>hi</w:t>
      </w:r>
      <w:r w:rsidRPr="001C3C76">
        <w:rPr>
          <w:rFonts w:ascii="Tahoma" w:eastAsia="Tahoma" w:hAnsi="Tahoma" w:cs="Tahoma"/>
          <w:b/>
        </w:rPr>
        <w:t>wi</w:t>
      </w:r>
      <w:r w:rsidRPr="001C3C76">
        <w:rPr>
          <w:rFonts w:ascii="Tahoma" w:eastAsia="Tahoma" w:hAnsi="Tahoma" w:cs="Tahoma"/>
          <w:b/>
          <w:spacing w:val="1"/>
        </w:rPr>
        <w:t>z</w:t>
      </w:r>
      <w:r w:rsidRPr="001C3C76">
        <w:rPr>
          <w:rFonts w:ascii="Tahoma" w:eastAsia="Tahoma" w:hAnsi="Tahoma" w:cs="Tahoma"/>
          <w:b/>
        </w:rPr>
        <w:t>owan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8"/>
        </w:rPr>
        <w:t xml:space="preserve"> </w:t>
      </w:r>
      <w:r w:rsidRPr="00212859">
        <w:rPr>
          <w:rFonts w:ascii="Tahoma" w:eastAsia="Tahoma" w:hAnsi="Tahoma" w:cs="Tahoma"/>
          <w:b/>
        </w:rPr>
        <w:t>dokumentacji</w:t>
      </w:r>
    </w:p>
    <w:p w14:paraId="5DB9FEF5" w14:textId="13EA2580" w:rsidR="00942F4E" w:rsidRPr="001C3C76" w:rsidRDefault="00280ADA" w:rsidP="003A7D54">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3</w:t>
      </w:r>
      <w:r w:rsidRPr="001C3C76">
        <w:rPr>
          <w:rFonts w:ascii="Tahoma" w:eastAsia="Tahoma" w:hAnsi="Tahoma" w:cs="Tahoma"/>
          <w:w w:val="99"/>
        </w:rPr>
        <w:t>.</w:t>
      </w:r>
    </w:p>
    <w:p w14:paraId="4376E71A" w14:textId="33F3B6B0" w:rsidR="00942F4E"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6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spacing w:val="6"/>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5"/>
        </w:rPr>
        <w:t xml:space="preserve"> </w:t>
      </w:r>
      <w:r w:rsidRPr="001C3C76">
        <w:rPr>
          <w:rFonts w:ascii="Tahoma" w:eastAsia="Tahoma" w:hAnsi="Tahoma" w:cs="Tahoma"/>
        </w:rPr>
        <w:t>z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57"/>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00487AFC" w:rsidRPr="001C3C76">
        <w:rPr>
          <w:rFonts w:ascii="Tahoma" w:eastAsia="Tahoma" w:hAnsi="Tahoma" w:cs="Tahoma"/>
        </w:rPr>
        <w:t>u</w:t>
      </w:r>
      <w:r w:rsidR="003A63FD">
        <w:rPr>
          <w:rFonts w:ascii="Tahoma" w:eastAsia="Tahoma" w:hAnsi="Tahoma" w:cs="Tahoma"/>
        </w:rPr>
        <w:br/>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dnieniem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14</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rPr>
        <w:t>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ogól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sposób</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pn</w:t>
      </w:r>
      <w:r w:rsidRPr="001C3C76">
        <w:rPr>
          <w:rFonts w:ascii="Tahoma" w:eastAsia="Tahoma" w:hAnsi="Tahoma" w:cs="Tahoma"/>
          <w:spacing w:val="-1"/>
        </w:rPr>
        <w:t>o</w:t>
      </w:r>
      <w:r w:rsidRPr="001C3C76">
        <w:rPr>
          <w:rFonts w:ascii="Tahoma" w:eastAsia="Tahoma" w:hAnsi="Tahoma" w:cs="Tahoma"/>
        </w:rPr>
        <w:t>ś</w:t>
      </w:r>
      <w:r w:rsidRPr="001C3C76">
        <w:rPr>
          <w:rFonts w:ascii="Tahoma" w:eastAsia="Tahoma" w:hAnsi="Tahoma" w:cs="Tahoma"/>
          <w:spacing w:val="2"/>
        </w:rPr>
        <w:t>ć</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po</w:t>
      </w:r>
      <w:r w:rsidRPr="001C3C76">
        <w:rPr>
          <w:rFonts w:ascii="Tahoma" w:eastAsia="Tahoma" w:hAnsi="Tahoma" w:cs="Tahoma"/>
          <w:spacing w:val="-1"/>
        </w:rPr>
        <w:t>u</w:t>
      </w:r>
      <w:r w:rsidRPr="001C3C76">
        <w:rPr>
          <w:rFonts w:ascii="Tahoma" w:eastAsia="Tahoma" w:hAnsi="Tahoma" w:cs="Tahoma"/>
          <w:spacing w:val="1"/>
        </w:rPr>
        <w:t>f</w:t>
      </w:r>
      <w:r w:rsidRPr="001C3C76">
        <w:rPr>
          <w:rFonts w:ascii="Tahoma" w:eastAsia="Tahoma" w:hAnsi="Tahoma" w:cs="Tahoma"/>
          <w:spacing w:val="-1"/>
        </w:rPr>
        <w:t>n</w:t>
      </w:r>
      <w:r w:rsidRPr="001C3C76">
        <w:rPr>
          <w:rFonts w:ascii="Tahoma" w:eastAsia="Tahoma" w:hAnsi="Tahoma" w:cs="Tahoma"/>
        </w:rPr>
        <w:t>ość i</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3"/>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4</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u prz</w:t>
      </w:r>
      <w:r w:rsidRPr="001C3C76">
        <w:rPr>
          <w:rFonts w:ascii="Tahoma" w:eastAsia="Tahoma" w:hAnsi="Tahoma" w:cs="Tahoma"/>
          <w:spacing w:val="1"/>
        </w:rPr>
        <w:t>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rPr>
        <w:t>ów</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p>
    <w:p w14:paraId="438CB214" w14:textId="77777777" w:rsidR="00942F4E"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dsi</w:t>
      </w:r>
      <w:r w:rsidRPr="001C3C76">
        <w:rPr>
          <w:rFonts w:ascii="Tahoma" w:eastAsia="Tahoma" w:hAnsi="Tahoma" w:cs="Tahoma"/>
          <w:spacing w:val="1"/>
        </w:rPr>
        <w:t>ę</w:t>
      </w:r>
      <w:r w:rsidRPr="001C3C76">
        <w:rPr>
          <w:rFonts w:ascii="Tahoma" w:eastAsia="Tahoma" w:hAnsi="Tahoma" w:cs="Tahoma"/>
        </w:rPr>
        <w:t>biorcom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się 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1</w:t>
      </w:r>
      <w:r w:rsidRPr="001C3C76">
        <w:rPr>
          <w:rFonts w:ascii="Tahoma" w:eastAsia="Tahoma" w:hAnsi="Tahoma" w:cs="Tahoma"/>
        </w:rPr>
        <w:t xml:space="preserve">0 </w:t>
      </w:r>
      <w:r w:rsidRPr="001C3C76">
        <w:rPr>
          <w:rFonts w:ascii="Tahoma" w:eastAsia="Tahoma" w:hAnsi="Tahoma" w:cs="Tahoma"/>
          <w:spacing w:val="2"/>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62"/>
        </w:rPr>
        <w:t xml:space="preserve"> </w:t>
      </w:r>
      <w:r w:rsidRPr="001C3C76">
        <w:rPr>
          <w:rFonts w:ascii="Tahoma" w:eastAsia="Tahoma" w:hAnsi="Tahoma" w:cs="Tahoma"/>
        </w:rPr>
        <w:t>li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60"/>
        </w:rPr>
        <w:t xml:space="preserve"> </w:t>
      </w:r>
      <w:r w:rsidRPr="001C3C76">
        <w:rPr>
          <w:rFonts w:ascii="Tahoma" w:eastAsia="Tahoma" w:hAnsi="Tahoma" w:cs="Tahoma"/>
        </w:rPr>
        <w:t xml:space="preserve">od dnia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1"/>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w spos</w:t>
      </w:r>
      <w:r w:rsidRPr="001C3C76">
        <w:rPr>
          <w:rFonts w:ascii="Tahoma" w:eastAsia="Tahoma" w:hAnsi="Tahoma" w:cs="Tahoma"/>
          <w:spacing w:val="9"/>
        </w:rPr>
        <w:t>ó</w:t>
      </w:r>
      <w:r w:rsidRPr="001C3C76">
        <w:rPr>
          <w:rFonts w:ascii="Tahoma" w:eastAsia="Tahoma" w:hAnsi="Tahoma" w:cs="Tahoma"/>
        </w:rPr>
        <w:t>b</w:t>
      </w:r>
      <w:r w:rsidRPr="001C3C76">
        <w:rPr>
          <w:rFonts w:ascii="Tahoma" w:eastAsia="Tahoma" w:hAnsi="Tahoma" w:cs="Tahoma"/>
          <w:spacing w:val="5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5"/>
        </w:rPr>
        <w:t xml:space="preserve"> </w:t>
      </w:r>
      <w:r w:rsidRPr="00754AC7">
        <w:rPr>
          <w:rFonts w:ascii="Tahoma" w:eastAsia="Tahoma" w:hAnsi="Tahoma" w:cs="Tahoma"/>
        </w:rPr>
        <w:t>poufność</w:t>
      </w:r>
      <w:r w:rsidR="003A63FD">
        <w:rPr>
          <w:rFonts w:ascii="Tahoma" w:eastAsia="Tahoma" w:hAnsi="Tahoma" w:cs="Tahoma"/>
          <w:w w:val="99"/>
        </w:rPr>
        <w:br/>
      </w:r>
      <w:r w:rsidRPr="001C3C76">
        <w:rPr>
          <w:rFonts w:ascii="Tahoma" w:eastAsia="Tahoma" w:hAnsi="Tahoma" w:cs="Tahoma"/>
        </w:rPr>
        <w:t>i 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ile</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spacing w:val="-1"/>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00620BFE">
        <w:rPr>
          <w:rStyle w:val="Odwoanieprzypisudolnego"/>
          <w:rFonts w:ascii="Tahoma" w:eastAsia="Tahoma" w:hAnsi="Tahoma" w:cs="Tahoma"/>
        </w:rPr>
        <w:footnoteReference w:id="61"/>
      </w:r>
    </w:p>
    <w:p w14:paraId="079876BF" w14:textId="77777777" w:rsidR="00942F4E"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yj</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0"/>
        </w:rPr>
        <w:t xml:space="preserve"> </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rPr>
        <w:t>że</w:t>
      </w:r>
      <w:r w:rsidRPr="001C3C76">
        <w:rPr>
          <w:rFonts w:ascii="Tahoma" w:eastAsia="Tahoma" w:hAnsi="Tahoma" w:cs="Tahoma"/>
          <w:spacing w:val="3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4"/>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8"/>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3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9"/>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008E3C45" w:rsidRPr="001C3C76">
        <w:rPr>
          <w:rFonts w:ascii="Tahoma" w:eastAsia="Tahoma" w:hAnsi="Tahoma" w:cs="Tahoma"/>
        </w:rPr>
        <w:t>b</w:t>
      </w:r>
      <w:r w:rsidR="009A04F9" w:rsidRPr="001C3C76">
        <w:rPr>
          <w:rFonts w:ascii="Tahoma" w:eastAsia="Tahoma" w:hAnsi="Tahoma" w:cs="Tahoma"/>
        </w:rPr>
        <w:t>iuro projektu</w:t>
      </w:r>
      <w:r w:rsidRPr="001C3C76">
        <w:rPr>
          <w:rFonts w:ascii="Tahoma" w:eastAsia="Tahoma" w:hAnsi="Tahoma" w:cs="Tahoma"/>
        </w:rPr>
        <w:t>.</w:t>
      </w:r>
    </w:p>
    <w:p w14:paraId="7F1029D1" w14:textId="207C427A" w:rsidR="00942F4E"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9"/>
        </w:rPr>
        <w:t xml:space="preserve"> </w:t>
      </w:r>
      <w:r w:rsidRPr="001C3C76">
        <w:rPr>
          <w:rFonts w:ascii="Tahoma" w:eastAsia="Tahoma" w:hAnsi="Tahoma" w:cs="Tahoma"/>
        </w:rPr>
        <w:t>mi</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4"/>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5"/>
        </w:rPr>
        <w:t>w</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o</w:t>
      </w:r>
      <w:r w:rsidRPr="001C3C76">
        <w:rPr>
          <w:rFonts w:ascii="Tahoma" w:eastAsia="Tahoma" w:hAnsi="Tahoma" w:cs="Tahoma"/>
          <w:spacing w:val="37"/>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2"/>
        </w:rPr>
        <w:t xml:space="preserve"> </w:t>
      </w:r>
      <w:r w:rsidRPr="001C3C76">
        <w:rPr>
          <w:rFonts w:ascii="Tahoma" w:eastAsia="Tahoma" w:hAnsi="Tahoma" w:cs="Tahoma"/>
        </w:rPr>
        <w:t>1</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rPr>
        <w:t>3</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l</w:t>
      </w:r>
      <w:r w:rsidRPr="001C3C76">
        <w:rPr>
          <w:rFonts w:ascii="Tahoma" w:eastAsia="Tahoma" w:hAnsi="Tahoma" w:cs="Tahoma"/>
          <w:spacing w:val="-1"/>
        </w:rPr>
        <w:t>u</w:t>
      </w:r>
      <w:r w:rsidRPr="001C3C76">
        <w:rPr>
          <w:rFonts w:ascii="Tahoma" w:eastAsia="Tahoma" w:hAnsi="Tahoma" w:cs="Tahoma"/>
        </w:rPr>
        <w:t>b z</w:t>
      </w:r>
      <w:r w:rsidRPr="001C3C76">
        <w:rPr>
          <w:rFonts w:ascii="Tahoma" w:eastAsia="Tahoma" w:hAnsi="Tahoma" w:cs="Tahoma"/>
          <w:spacing w:val="1"/>
        </w:rPr>
        <w:t>a</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m,</w:t>
      </w:r>
      <w:r w:rsidR="00610491" w:rsidRPr="001C3C76">
        <w:rPr>
          <w:rFonts w:ascii="Tahoma" w:eastAsia="Tahoma" w:hAnsi="Tahoma" w:cs="Tahoma"/>
        </w:rPr>
        <w:t xml:space="preserve"> </w:t>
      </w:r>
      <w:r w:rsidR="0083462A">
        <w:rPr>
          <w:rFonts w:ascii="Tahoma" w:eastAsia="Tahoma" w:hAnsi="Tahoma" w:cs="Tahoma"/>
        </w:rPr>
        <w:br/>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2</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się 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spacing w:val="2"/>
        </w:rPr>
        <w:t>I</w:t>
      </w:r>
      <w:r w:rsidRPr="001C3C76">
        <w:rPr>
          <w:rFonts w:ascii="Tahoma" w:eastAsia="Tahoma" w:hAnsi="Tahoma" w:cs="Tahoma"/>
        </w:rPr>
        <w:t>Z o</w:t>
      </w:r>
      <w:r w:rsidRPr="001C3C76">
        <w:rPr>
          <w:rFonts w:ascii="Tahoma" w:eastAsia="Tahoma" w:hAnsi="Tahoma" w:cs="Tahoma"/>
          <w:spacing w:val="11"/>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ta</w:t>
      </w:r>
      <w:r w:rsidRPr="001C3C76">
        <w:rPr>
          <w:rFonts w:ascii="Tahoma" w:eastAsia="Tahoma" w:hAnsi="Tahoma" w:cs="Tahoma"/>
          <w:spacing w:val="1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0079030C" w:rsidRPr="001C3C76">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610491"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1</w:t>
      </w:r>
      <w:r w:rsidRPr="001C3C76">
        <w:rPr>
          <w:rFonts w:ascii="Tahoma" w:eastAsia="Tahoma" w:hAnsi="Tahoma" w:cs="Tahoma"/>
        </w:rPr>
        <w:t>.</w:t>
      </w:r>
    </w:p>
    <w:p w14:paraId="2A212C1E" w14:textId="77777777" w:rsidR="004B44CC"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śc</w:t>
      </w:r>
      <w:r w:rsidRPr="001C3C76">
        <w:rPr>
          <w:rFonts w:ascii="Tahoma" w:eastAsia="Tahoma" w:hAnsi="Tahoma" w:cs="Tahoma"/>
        </w:rPr>
        <w:t>i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m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ł</w:t>
      </w:r>
      <w:r w:rsidRPr="001C3C76">
        <w:rPr>
          <w:rFonts w:ascii="Tahoma" w:eastAsia="Tahoma" w:hAnsi="Tahoma" w:cs="Tahoma"/>
          <w:spacing w:val="-1"/>
        </w:rPr>
        <w:t>u</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rPr>
        <w:t xml:space="preserve">, o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30"/>
        </w:rPr>
        <w:t xml:space="preserve"> </w:t>
      </w:r>
      <w:r w:rsidRPr="001C3C76">
        <w:rPr>
          <w:rFonts w:ascii="Tahoma" w:eastAsia="Tahoma" w:hAnsi="Tahoma" w:cs="Tahoma"/>
          <w:spacing w:val="-1"/>
          <w:w w:val="99"/>
        </w:rPr>
        <w:t>u</w:t>
      </w:r>
      <w:r w:rsidRPr="001C3C76">
        <w:rPr>
          <w:rFonts w:ascii="Tahoma" w:eastAsia="Tahoma" w:hAnsi="Tahoma" w:cs="Tahoma"/>
          <w:w w:val="99"/>
        </w:rPr>
        <w:t>s</w:t>
      </w:r>
      <w:r w:rsidRPr="001C3C76">
        <w:rPr>
          <w:rFonts w:ascii="Tahoma" w:eastAsia="Tahoma" w:hAnsi="Tahoma" w:cs="Tahoma"/>
          <w:spacing w:val="3"/>
          <w:w w:val="99"/>
        </w:rPr>
        <w:t>t</w:t>
      </w:r>
      <w:r w:rsidRPr="001C3C76">
        <w:rPr>
          <w:rFonts w:ascii="Tahoma" w:eastAsia="Tahoma" w:hAnsi="Tahoma" w:cs="Tahoma"/>
          <w:w w:val="99"/>
        </w:rPr>
        <w:t>.</w:t>
      </w:r>
      <w:r w:rsidR="00487AFC" w:rsidRPr="001C3C76">
        <w:rPr>
          <w:rFonts w:ascii="Tahoma" w:eastAsia="Tahoma" w:hAnsi="Tahoma" w:cs="Tahoma"/>
          <w:w w:val="99"/>
        </w:rPr>
        <w:t xml:space="preserve"> </w:t>
      </w:r>
      <w:r w:rsidRPr="001C3C76">
        <w:rPr>
          <w:rFonts w:ascii="Tahoma" w:eastAsia="Tahoma" w:hAnsi="Tahoma" w:cs="Tahoma"/>
          <w:position w:val="-1"/>
        </w:rPr>
        <w:t>1</w:t>
      </w:r>
      <w:r w:rsidRPr="001C3C76">
        <w:rPr>
          <w:rFonts w:ascii="Tahoma" w:eastAsia="Tahoma" w:hAnsi="Tahoma" w:cs="Tahoma"/>
          <w:spacing w:val="29"/>
          <w:position w:val="-1"/>
        </w:rPr>
        <w:t xml:space="preserve"> </w:t>
      </w:r>
      <w:r w:rsidRPr="001C3C76">
        <w:rPr>
          <w:rFonts w:ascii="Tahoma" w:eastAsia="Tahoma" w:hAnsi="Tahoma" w:cs="Tahoma"/>
          <w:position w:val="-1"/>
        </w:rPr>
        <w:t>i</w:t>
      </w:r>
      <w:r w:rsidRPr="001C3C76">
        <w:rPr>
          <w:rFonts w:ascii="Tahoma" w:eastAsia="Tahoma" w:hAnsi="Tahoma" w:cs="Tahoma"/>
          <w:spacing w:val="33"/>
          <w:position w:val="-1"/>
        </w:rPr>
        <w:t xml:space="preserve"> </w:t>
      </w:r>
      <w:r w:rsidRPr="001C3C76">
        <w:rPr>
          <w:rFonts w:ascii="Tahoma" w:eastAsia="Tahoma" w:hAnsi="Tahoma" w:cs="Tahoma"/>
          <w:position w:val="-1"/>
        </w:rPr>
        <w:t>2</w:t>
      </w:r>
      <w:r w:rsidRPr="001C3C76">
        <w:rPr>
          <w:rFonts w:ascii="Tahoma" w:eastAsia="Tahoma" w:hAnsi="Tahoma" w:cs="Tahoma"/>
          <w:spacing w:val="30"/>
          <w:position w:val="-1"/>
        </w:rPr>
        <w:t xml:space="preserve"> </w:t>
      </w:r>
      <w:r w:rsidRPr="001C3C76">
        <w:rPr>
          <w:rFonts w:ascii="Tahoma" w:eastAsia="Tahoma" w:hAnsi="Tahoma" w:cs="Tahoma"/>
          <w:spacing w:val="-1"/>
          <w:position w:val="-1"/>
        </w:rPr>
        <w:t>n</w:t>
      </w:r>
      <w:r w:rsidRPr="001C3C76">
        <w:rPr>
          <w:rFonts w:ascii="Tahoma" w:eastAsia="Tahoma" w:hAnsi="Tahoma" w:cs="Tahoma"/>
          <w:spacing w:val="2"/>
          <w:position w:val="-1"/>
        </w:rPr>
        <w:t>i</w:t>
      </w:r>
      <w:r w:rsidRPr="001C3C76">
        <w:rPr>
          <w:rFonts w:ascii="Tahoma" w:eastAsia="Tahoma" w:hAnsi="Tahoma" w:cs="Tahoma"/>
          <w:spacing w:val="-1"/>
          <w:position w:val="-1"/>
        </w:rPr>
        <w:t>n</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spacing w:val="-1"/>
          <w:position w:val="-1"/>
        </w:rPr>
        <w:t>j</w:t>
      </w:r>
      <w:r w:rsidRPr="001C3C76">
        <w:rPr>
          <w:rFonts w:ascii="Tahoma" w:eastAsia="Tahoma" w:hAnsi="Tahoma" w:cs="Tahoma"/>
          <w:position w:val="-1"/>
        </w:rPr>
        <w:t>sz</w:t>
      </w:r>
      <w:r w:rsidRPr="001C3C76">
        <w:rPr>
          <w:rFonts w:ascii="Tahoma" w:eastAsia="Tahoma" w:hAnsi="Tahoma" w:cs="Tahoma"/>
          <w:spacing w:val="1"/>
          <w:position w:val="-1"/>
        </w:rPr>
        <w:t>e</w:t>
      </w:r>
      <w:r w:rsidRPr="001C3C76">
        <w:rPr>
          <w:rFonts w:ascii="Tahoma" w:eastAsia="Tahoma" w:hAnsi="Tahoma" w:cs="Tahoma"/>
          <w:position w:val="-1"/>
        </w:rPr>
        <w:t>go</w:t>
      </w:r>
      <w:r w:rsidRPr="001C3C76">
        <w:rPr>
          <w:rFonts w:ascii="Tahoma" w:eastAsia="Tahoma" w:hAnsi="Tahoma" w:cs="Tahoma"/>
          <w:spacing w:val="21"/>
          <w:position w:val="-1"/>
        </w:rPr>
        <w:t xml:space="preserve"> </w:t>
      </w:r>
      <w:r w:rsidRPr="001C3C76">
        <w:rPr>
          <w:rFonts w:ascii="Tahoma" w:eastAsia="Tahoma" w:hAnsi="Tahoma" w:cs="Tahoma"/>
          <w:position w:val="-1"/>
        </w:rPr>
        <w:t>p</w:t>
      </w:r>
      <w:r w:rsidRPr="001C3C76">
        <w:rPr>
          <w:rFonts w:ascii="Tahoma" w:eastAsia="Tahoma" w:hAnsi="Tahoma" w:cs="Tahoma"/>
          <w:spacing w:val="1"/>
          <w:position w:val="-1"/>
        </w:rPr>
        <w:t>a</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position w:val="-1"/>
        </w:rPr>
        <w:t>g</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spacing w:val="-1"/>
          <w:position w:val="-1"/>
        </w:rPr>
        <w:t>fu</w:t>
      </w:r>
      <w:r w:rsidRPr="001C3C76">
        <w:rPr>
          <w:rFonts w:ascii="Tahoma" w:eastAsia="Tahoma" w:hAnsi="Tahoma" w:cs="Tahoma"/>
          <w:position w:val="-1"/>
        </w:rPr>
        <w:t>,</w:t>
      </w:r>
      <w:r w:rsidRPr="001C3C76">
        <w:rPr>
          <w:rFonts w:ascii="Tahoma" w:eastAsia="Tahoma" w:hAnsi="Tahoma" w:cs="Tahoma"/>
          <w:spacing w:val="22"/>
          <w:position w:val="-1"/>
        </w:rPr>
        <w:t xml:space="preserve"> </w:t>
      </w:r>
      <w:r w:rsidRPr="001C3C76">
        <w:rPr>
          <w:rFonts w:ascii="Tahoma" w:eastAsia="Tahoma" w:hAnsi="Tahoma" w:cs="Tahoma"/>
          <w:spacing w:val="2"/>
          <w:position w:val="-1"/>
        </w:rPr>
        <w:t>I</w:t>
      </w:r>
      <w:r w:rsidRPr="001C3C76">
        <w:rPr>
          <w:rFonts w:ascii="Tahoma" w:eastAsia="Tahoma" w:hAnsi="Tahoma" w:cs="Tahoma"/>
          <w:position w:val="-1"/>
        </w:rPr>
        <w:t>Z</w:t>
      </w:r>
      <w:r w:rsidRPr="001C3C76">
        <w:rPr>
          <w:rFonts w:ascii="Tahoma" w:eastAsia="Tahoma" w:hAnsi="Tahoma" w:cs="Tahoma"/>
          <w:spacing w:val="28"/>
          <w:position w:val="-1"/>
        </w:rPr>
        <w:t xml:space="preserve"> </w:t>
      </w:r>
      <w:r w:rsidRPr="001C3C76">
        <w:rPr>
          <w:rFonts w:ascii="Tahoma" w:eastAsia="Tahoma" w:hAnsi="Tahoma" w:cs="Tahoma"/>
          <w:position w:val="-1"/>
        </w:rPr>
        <w:t>po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a</w:t>
      </w:r>
      <w:r w:rsidRPr="001C3C76">
        <w:rPr>
          <w:rFonts w:ascii="Tahoma" w:eastAsia="Tahoma" w:hAnsi="Tahoma" w:cs="Tahoma"/>
          <w:position w:val="-1"/>
        </w:rPr>
        <w:t>do</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4"/>
          <w:position w:val="-1"/>
        </w:rPr>
        <w:t xml:space="preserve"> </w:t>
      </w:r>
      <w:r w:rsidRPr="001C3C76">
        <w:rPr>
          <w:rFonts w:ascii="Tahoma" w:eastAsia="Tahoma" w:hAnsi="Tahoma" w:cs="Tahoma"/>
          <w:position w:val="-1"/>
        </w:rPr>
        <w:t>o</w:t>
      </w:r>
      <w:r w:rsidRPr="001C3C76">
        <w:rPr>
          <w:rFonts w:ascii="Tahoma" w:eastAsia="Tahoma" w:hAnsi="Tahoma" w:cs="Tahoma"/>
          <w:spacing w:val="30"/>
          <w:position w:val="-1"/>
        </w:rPr>
        <w:t xml:space="preserve"> </w:t>
      </w:r>
      <w:r w:rsidRPr="001C3C76">
        <w:rPr>
          <w:rFonts w:ascii="Tahoma" w:eastAsia="Tahoma" w:hAnsi="Tahoma" w:cs="Tahoma"/>
          <w:spacing w:val="-2"/>
          <w:position w:val="-1"/>
        </w:rPr>
        <w:t>t</w:t>
      </w:r>
      <w:r w:rsidRPr="001C3C76">
        <w:rPr>
          <w:rFonts w:ascii="Tahoma" w:eastAsia="Tahoma" w:hAnsi="Tahoma" w:cs="Tahoma"/>
          <w:spacing w:val="-1"/>
          <w:position w:val="-1"/>
        </w:rPr>
        <w:t>y</w:t>
      </w:r>
      <w:r w:rsidRPr="001C3C76">
        <w:rPr>
          <w:rFonts w:ascii="Tahoma" w:eastAsia="Tahoma" w:hAnsi="Tahoma" w:cs="Tahoma"/>
          <w:position w:val="-1"/>
        </w:rPr>
        <w:t>m</w:t>
      </w:r>
      <w:r w:rsidRPr="001C3C76">
        <w:rPr>
          <w:rFonts w:ascii="Tahoma" w:eastAsia="Tahoma" w:hAnsi="Tahoma" w:cs="Tahoma"/>
          <w:spacing w:val="30"/>
          <w:position w:val="-1"/>
        </w:rPr>
        <w:t xml:space="preserve"> </w:t>
      </w:r>
      <w:r w:rsidRPr="001C3C76">
        <w:rPr>
          <w:rFonts w:ascii="Tahoma" w:eastAsia="Tahoma" w:hAnsi="Tahoma" w:cs="Tahoma"/>
          <w:position w:val="-1"/>
        </w:rPr>
        <w:t>p</w:t>
      </w:r>
      <w:r w:rsidRPr="001C3C76">
        <w:rPr>
          <w:rFonts w:ascii="Tahoma" w:eastAsia="Tahoma" w:hAnsi="Tahoma" w:cs="Tahoma"/>
          <w:spacing w:val="3"/>
          <w:position w:val="-1"/>
        </w:rPr>
        <w:t>i</w:t>
      </w:r>
      <w:r w:rsidRPr="001C3C76">
        <w:rPr>
          <w:rFonts w:ascii="Tahoma" w:eastAsia="Tahoma" w:hAnsi="Tahoma" w:cs="Tahoma"/>
          <w:position w:val="-1"/>
        </w:rPr>
        <w:t>sem</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0"/>
          <w:position w:val="-1"/>
        </w:rPr>
        <w:t xml:space="preserve"> </w:t>
      </w:r>
      <w:r w:rsidRPr="001C3C76">
        <w:rPr>
          <w:rFonts w:ascii="Tahoma" w:eastAsia="Tahoma" w:hAnsi="Tahoma" w:cs="Tahoma"/>
          <w:position w:val="-1"/>
        </w:rPr>
        <w:t>B</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position w:val="-1"/>
        </w:rPr>
        <w:t>i</w:t>
      </w:r>
      <w:r w:rsidRPr="001C3C76">
        <w:rPr>
          <w:rFonts w:ascii="Tahoma" w:eastAsia="Tahoma" w:hAnsi="Tahoma" w:cs="Tahoma"/>
          <w:spacing w:val="2"/>
          <w:position w:val="-1"/>
        </w:rPr>
        <w:t>c</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ta</w:t>
      </w:r>
      <w:r w:rsidRPr="001C3C76">
        <w:rPr>
          <w:rFonts w:ascii="Tahoma" w:eastAsia="Tahoma" w:hAnsi="Tahoma" w:cs="Tahoma"/>
          <w:spacing w:val="21"/>
          <w:position w:val="-1"/>
        </w:rPr>
        <w:t xml:space="preserve"> </w:t>
      </w:r>
      <w:r w:rsidRPr="001C3C76">
        <w:rPr>
          <w:rFonts w:ascii="Tahoma" w:eastAsia="Tahoma" w:hAnsi="Tahoma" w:cs="Tahoma"/>
          <w:position w:val="-1"/>
        </w:rPr>
        <w:t>pr</w:t>
      </w:r>
      <w:r w:rsidRPr="001C3C76">
        <w:rPr>
          <w:rFonts w:ascii="Tahoma" w:eastAsia="Tahoma" w:hAnsi="Tahoma" w:cs="Tahoma"/>
          <w:spacing w:val="1"/>
          <w:position w:val="-1"/>
        </w:rPr>
        <w:t>ze</w:t>
      </w:r>
      <w:r w:rsidRPr="001C3C76">
        <w:rPr>
          <w:rFonts w:ascii="Tahoma" w:eastAsia="Tahoma" w:hAnsi="Tahoma" w:cs="Tahoma"/>
          <w:position w:val="-1"/>
        </w:rPr>
        <w:t>d</w:t>
      </w:r>
      <w:r w:rsidRPr="001C3C76">
        <w:rPr>
          <w:rFonts w:ascii="Tahoma" w:eastAsia="Tahoma" w:hAnsi="Tahoma" w:cs="Tahoma"/>
          <w:spacing w:val="29"/>
          <w:position w:val="-1"/>
        </w:rPr>
        <w:t xml:space="preserve"> </w:t>
      </w:r>
      <w:r w:rsidRPr="001C3C76">
        <w:rPr>
          <w:rFonts w:ascii="Tahoma" w:eastAsia="Tahoma" w:hAnsi="Tahoma" w:cs="Tahoma"/>
          <w:spacing w:val="-1"/>
          <w:position w:val="-1"/>
        </w:rPr>
        <w:t>u</w:t>
      </w:r>
      <w:r w:rsidRPr="001C3C76">
        <w:rPr>
          <w:rFonts w:ascii="Tahoma" w:eastAsia="Tahoma" w:hAnsi="Tahoma" w:cs="Tahoma"/>
          <w:position w:val="-1"/>
        </w:rPr>
        <w:t>p</w:t>
      </w:r>
      <w:r w:rsidRPr="001C3C76">
        <w:rPr>
          <w:rFonts w:ascii="Tahoma" w:eastAsia="Tahoma" w:hAnsi="Tahoma" w:cs="Tahoma"/>
          <w:spacing w:val="1"/>
          <w:position w:val="-1"/>
        </w:rPr>
        <w:t>ł</w:t>
      </w:r>
      <w:r w:rsidRPr="001C3C76">
        <w:rPr>
          <w:rFonts w:ascii="Tahoma" w:eastAsia="Tahoma" w:hAnsi="Tahoma" w:cs="Tahoma"/>
          <w:spacing w:val="-1"/>
          <w:position w:val="-1"/>
        </w:rPr>
        <w:t>y</w:t>
      </w:r>
      <w:r w:rsidRPr="001C3C76">
        <w:rPr>
          <w:rFonts w:ascii="Tahoma" w:eastAsia="Tahoma" w:hAnsi="Tahoma" w:cs="Tahoma"/>
          <w:spacing w:val="1"/>
          <w:position w:val="-1"/>
        </w:rPr>
        <w:t>we</w:t>
      </w:r>
      <w:r w:rsidRPr="001C3C76">
        <w:rPr>
          <w:rFonts w:ascii="Tahoma" w:eastAsia="Tahoma" w:hAnsi="Tahoma" w:cs="Tahoma"/>
          <w:position w:val="-1"/>
        </w:rPr>
        <w:t>m</w:t>
      </w:r>
      <w:r w:rsidRPr="001C3C76">
        <w:rPr>
          <w:rFonts w:ascii="Tahoma" w:eastAsia="Tahoma" w:hAnsi="Tahoma" w:cs="Tahoma"/>
          <w:spacing w:val="27"/>
          <w:position w:val="-1"/>
        </w:rPr>
        <w:t xml:space="preserve"> </w:t>
      </w:r>
      <w:r w:rsidRPr="001C3C76">
        <w:rPr>
          <w:rFonts w:ascii="Tahoma" w:eastAsia="Tahoma" w:hAnsi="Tahoma" w:cs="Tahoma"/>
          <w:position w:val="-1"/>
        </w:rPr>
        <w:t>t</w:t>
      </w:r>
      <w:r w:rsidRPr="001C3C76">
        <w:rPr>
          <w:rFonts w:ascii="Tahoma" w:eastAsia="Tahoma" w:hAnsi="Tahoma" w:cs="Tahoma"/>
          <w:spacing w:val="1"/>
          <w:position w:val="-1"/>
        </w:rPr>
        <w:t>e</w:t>
      </w:r>
      <w:r w:rsidRPr="001C3C76">
        <w:rPr>
          <w:rFonts w:ascii="Tahoma" w:eastAsia="Tahoma" w:hAnsi="Tahoma" w:cs="Tahoma"/>
          <w:position w:val="-1"/>
        </w:rPr>
        <w:t>r</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
          <w:position w:val="-1"/>
        </w:rPr>
        <w:t>n</w:t>
      </w:r>
      <w:r w:rsidRPr="001C3C76">
        <w:rPr>
          <w:rFonts w:ascii="Tahoma" w:eastAsia="Tahoma" w:hAnsi="Tahoma" w:cs="Tahoma"/>
          <w:position w:val="-1"/>
        </w:rPr>
        <w:t>u</w:t>
      </w:r>
      <w:r w:rsidR="00487AFC" w:rsidRPr="001C3C76">
        <w:rPr>
          <w:rFonts w:ascii="Tahoma" w:eastAsia="Tahoma" w:hAnsi="Tahoma" w:cs="Tahoma"/>
          <w:position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 1</w:t>
      </w:r>
      <w:r w:rsidRPr="001C3C76">
        <w:rPr>
          <w:rFonts w:ascii="Tahoma" w:eastAsia="Tahoma" w:hAnsi="Tahoma" w:cs="Tahoma"/>
          <w:spacing w:val="-2"/>
        </w:rPr>
        <w:t xml:space="preserve"> </w:t>
      </w:r>
      <w:r w:rsidRPr="001C3C76">
        <w:rPr>
          <w:rFonts w:ascii="Tahoma" w:eastAsia="Tahoma" w:hAnsi="Tahoma" w:cs="Tahoma"/>
        </w:rPr>
        <w:t>i 2</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004B44CC" w:rsidRPr="001C3C76">
        <w:rPr>
          <w:rFonts w:ascii="Tahoma" w:eastAsia="Tahoma" w:hAnsi="Tahoma" w:cs="Tahoma"/>
        </w:rPr>
        <w:t>.</w:t>
      </w:r>
    </w:p>
    <w:p w14:paraId="55A631AC" w14:textId="77777777" w:rsidR="00164C29" w:rsidRPr="001C3C76" w:rsidRDefault="00164C29"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Postanowienia ust. 1-5 stosuje się odpowiednio do Partnerów, z zastrzeżeniem, że obowiązek informowania o miejscu przechowywania całej dokumentacji projektu, w tym gromadzonej przez Partnerów dotyczy wyłącznie Beneficjenta</w:t>
      </w:r>
      <w:r w:rsidR="00B4574D" w:rsidRPr="001C3C76">
        <w:rPr>
          <w:rFonts w:ascii="Tahoma" w:eastAsia="Tahoma" w:hAnsi="Tahoma" w:cs="Tahoma"/>
        </w:rPr>
        <w:t>.</w:t>
      </w:r>
      <w:r w:rsidR="004B44CC" w:rsidRPr="001C3C76">
        <w:rPr>
          <w:rStyle w:val="Odwoanieprzypisudolnego"/>
          <w:rFonts w:ascii="Tahoma" w:eastAsia="Tahoma" w:hAnsi="Tahoma" w:cs="Tahoma"/>
        </w:rPr>
        <w:footnoteReference w:id="62"/>
      </w:r>
      <w:r w:rsidRPr="001C3C76">
        <w:rPr>
          <w:rFonts w:ascii="Tahoma" w:eastAsia="Tahoma" w:hAnsi="Tahoma" w:cs="Tahoma"/>
        </w:rPr>
        <w:t xml:space="preserve"> </w:t>
      </w:r>
    </w:p>
    <w:p w14:paraId="5597B2CC" w14:textId="77777777" w:rsidR="00C35D54" w:rsidRDefault="00C35D54" w:rsidP="003A7D54">
      <w:pPr>
        <w:spacing w:line="276" w:lineRule="auto"/>
        <w:ind w:left="426" w:right="14" w:hanging="426"/>
        <w:jc w:val="center"/>
        <w:rPr>
          <w:rFonts w:ascii="Tahoma" w:eastAsia="Tahoma" w:hAnsi="Tahoma" w:cs="Tahoma"/>
          <w:b/>
          <w:spacing w:val="1"/>
        </w:rPr>
      </w:pPr>
    </w:p>
    <w:p w14:paraId="33460970" w14:textId="77777777" w:rsidR="00942F4E" w:rsidRPr="001C3C76" w:rsidRDefault="00280ADA" w:rsidP="003A7D54">
      <w:pPr>
        <w:spacing w:line="276" w:lineRule="auto"/>
        <w:ind w:left="426" w:right="14" w:hanging="426"/>
        <w:jc w:val="center"/>
        <w:rPr>
          <w:rFonts w:ascii="Tahoma" w:eastAsia="Tahoma" w:hAnsi="Tahoma" w:cs="Tahoma"/>
          <w:sz w:val="13"/>
          <w:szCs w:val="13"/>
        </w:rPr>
      </w:pPr>
      <w:r w:rsidRPr="001C3C76">
        <w:rPr>
          <w:rFonts w:ascii="Tahoma" w:eastAsia="Tahoma" w:hAnsi="Tahoma" w:cs="Tahoma"/>
          <w:b/>
          <w:spacing w:val="1"/>
        </w:rPr>
        <w:t>P</w:t>
      </w:r>
      <w:r w:rsidRPr="001C3C76">
        <w:rPr>
          <w:rFonts w:ascii="Tahoma" w:eastAsia="Tahoma" w:hAnsi="Tahoma" w:cs="Tahoma"/>
          <w:b/>
        </w:rPr>
        <w:t>o</w:t>
      </w:r>
      <w:r w:rsidRPr="001C3C76">
        <w:rPr>
          <w:rFonts w:ascii="Tahoma" w:eastAsia="Tahoma" w:hAnsi="Tahoma" w:cs="Tahoma"/>
          <w:b/>
          <w:spacing w:val="-1"/>
        </w:rPr>
        <w:t>m</w:t>
      </w:r>
      <w:r w:rsidRPr="001C3C76">
        <w:rPr>
          <w:rFonts w:ascii="Tahoma" w:eastAsia="Tahoma" w:hAnsi="Tahoma" w:cs="Tahoma"/>
          <w:b/>
        </w:rPr>
        <w:t>oc</w:t>
      </w:r>
      <w:r w:rsidRPr="001C3C76">
        <w:rPr>
          <w:rFonts w:ascii="Tahoma" w:eastAsia="Tahoma" w:hAnsi="Tahoma" w:cs="Tahoma"/>
          <w:b/>
          <w:spacing w:val="-6"/>
        </w:rPr>
        <w:t xml:space="preserve"> </w:t>
      </w:r>
      <w:r w:rsidRPr="00212859">
        <w:rPr>
          <w:rFonts w:ascii="Tahoma" w:eastAsia="Tahoma" w:hAnsi="Tahoma" w:cs="Tahoma"/>
          <w:b/>
        </w:rPr>
        <w:t>publiczn</w:t>
      </w:r>
      <w:r w:rsidR="000649F1" w:rsidRPr="00212859">
        <w:rPr>
          <w:rFonts w:ascii="Tahoma" w:eastAsia="Tahoma" w:hAnsi="Tahoma" w:cs="Tahoma"/>
          <w:b/>
        </w:rPr>
        <w:t>a</w:t>
      </w:r>
      <w:r w:rsidR="000649F1" w:rsidRPr="00C052A5">
        <w:rPr>
          <w:rStyle w:val="Odwoanieprzypisudolnego"/>
          <w:rFonts w:ascii="Tahoma" w:eastAsia="Tahoma" w:hAnsi="Tahoma" w:cs="Tahoma"/>
          <w:spacing w:val="4"/>
          <w:w w:val="99"/>
        </w:rPr>
        <w:footnoteReference w:id="63"/>
      </w:r>
    </w:p>
    <w:p w14:paraId="20E4EC66" w14:textId="18AD5813" w:rsidR="00942F4E" w:rsidRPr="001C3C76" w:rsidRDefault="00280ADA" w:rsidP="003A7D54">
      <w:pPr>
        <w:spacing w:line="276" w:lineRule="auto"/>
        <w:ind w:right="14"/>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4</w:t>
      </w:r>
      <w:r w:rsidRPr="001C3C76">
        <w:rPr>
          <w:rFonts w:ascii="Tahoma" w:eastAsia="Tahoma" w:hAnsi="Tahoma" w:cs="Tahoma"/>
          <w:w w:val="99"/>
        </w:rPr>
        <w:t>.</w:t>
      </w:r>
    </w:p>
    <w:p w14:paraId="094DCF50" w14:textId="43DA2D3C" w:rsidR="00942F4E" w:rsidRPr="001C3C76" w:rsidRDefault="00280ADA" w:rsidP="00E43CDE">
      <w:pPr>
        <w:pStyle w:val="Akapitzlist"/>
        <w:numPr>
          <w:ilvl w:val="0"/>
          <w:numId w:val="25"/>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 xml:space="preserve">omoc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 w op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c</w:t>
      </w:r>
      <w:r w:rsidRPr="001C3C76">
        <w:rPr>
          <w:rFonts w:ascii="Tahoma" w:eastAsia="Tahoma" w:hAnsi="Tahoma" w:cs="Tahoma"/>
        </w:rPr>
        <w:t xml:space="preserve">iu 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szą</w:t>
      </w:r>
      <w:r w:rsidRPr="001C3C76">
        <w:rPr>
          <w:rFonts w:ascii="Tahoma" w:eastAsia="Tahoma" w:hAnsi="Tahoma" w:cs="Tahoma"/>
          <w:spacing w:val="3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ę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zgod</w:t>
      </w:r>
      <w:r w:rsidRPr="001C3C76">
        <w:rPr>
          <w:rFonts w:ascii="Tahoma" w:eastAsia="Tahoma" w:hAnsi="Tahoma" w:cs="Tahoma"/>
          <w:spacing w:val="-1"/>
        </w:rPr>
        <w:t>n</w:t>
      </w:r>
      <w:r w:rsidRPr="001C3C76">
        <w:rPr>
          <w:rFonts w:ascii="Tahoma" w:eastAsia="Tahoma" w:hAnsi="Tahoma" w:cs="Tahoma"/>
        </w:rPr>
        <w:t xml:space="preserve">a ze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 r</w:t>
      </w:r>
      <w:r w:rsidRPr="001C3C76">
        <w:rPr>
          <w:rFonts w:ascii="Tahoma" w:eastAsia="Tahoma" w:hAnsi="Tahoma" w:cs="Tahoma"/>
          <w:spacing w:val="2"/>
        </w:rPr>
        <w:t>y</w:t>
      </w:r>
      <w:r w:rsidRPr="001C3C76">
        <w:rPr>
          <w:rFonts w:ascii="Tahoma" w:eastAsia="Tahoma" w:hAnsi="Tahoma" w:cs="Tahoma"/>
          <w:spacing w:val="-1"/>
        </w:rPr>
        <w:t>nk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4"/>
        </w:rPr>
        <w:t xml:space="preserve"> </w:t>
      </w:r>
      <w:r w:rsidRPr="001C3C76">
        <w:rPr>
          <w:rFonts w:ascii="Tahoma" w:eastAsia="Tahoma" w:hAnsi="Tahoma" w:cs="Tahoma"/>
          <w:spacing w:val="-1"/>
        </w:rPr>
        <w:t>10</w:t>
      </w:r>
      <w:r w:rsidRPr="001C3C76">
        <w:rPr>
          <w:rFonts w:ascii="Tahoma" w:eastAsia="Tahoma" w:hAnsi="Tahoma" w:cs="Tahoma"/>
        </w:rPr>
        <w:t>7</w:t>
      </w:r>
      <w:r w:rsidRPr="001C3C76">
        <w:rPr>
          <w:rFonts w:ascii="Tahoma" w:eastAsia="Tahoma" w:hAnsi="Tahoma" w:cs="Tahoma"/>
          <w:spacing w:val="47"/>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40"/>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ii</w:t>
      </w:r>
      <w:r w:rsidRPr="001C3C76">
        <w:rPr>
          <w:rFonts w:ascii="Tahoma" w:eastAsia="Tahoma" w:hAnsi="Tahoma" w:cs="Tahoma"/>
          <w:spacing w:val="4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6"/>
        </w:rPr>
        <w:t xml:space="preserve"> </w:t>
      </w:r>
      <w:r w:rsidRPr="001C3C76">
        <w:rPr>
          <w:rFonts w:ascii="Tahoma" w:eastAsia="Tahoma" w:hAnsi="Tahoma" w:cs="Tahoma"/>
          <w:w w:val="99"/>
        </w:rPr>
        <w:t>i</w:t>
      </w:r>
      <w:r w:rsidRPr="001C3C76">
        <w:rPr>
          <w:rFonts w:ascii="Tahoma" w:eastAsia="Tahoma" w:hAnsi="Tahoma" w:cs="Tahoma"/>
          <w:spacing w:val="12"/>
          <w:w w:val="99"/>
        </w:rPr>
        <w:t xml:space="preserve"> </w:t>
      </w:r>
      <w:r w:rsidRPr="001C3C76">
        <w:rPr>
          <w:rFonts w:ascii="Tahoma" w:eastAsia="Tahoma" w:hAnsi="Tahoma" w:cs="Tahoma"/>
        </w:rPr>
        <w:t>dl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mogu</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oty</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zgodn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rPr>
        <w:t>8</w:t>
      </w:r>
      <w:r w:rsidRPr="001C3C76">
        <w:rPr>
          <w:rFonts w:ascii="Tahoma" w:eastAsia="Tahoma" w:hAnsi="Tahoma" w:cs="Tahoma"/>
          <w:spacing w:val="10"/>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u </w:t>
      </w:r>
      <w:r w:rsidRPr="001C3C76">
        <w:rPr>
          <w:rFonts w:ascii="Tahoma" w:eastAsia="Tahoma" w:hAnsi="Tahoma" w:cs="Tahoma"/>
          <w:spacing w:val="-1"/>
        </w:rPr>
        <w:t>Un</w:t>
      </w:r>
      <w:r w:rsidRPr="001C3C76">
        <w:rPr>
          <w:rFonts w:ascii="Tahoma" w:eastAsia="Tahoma" w:hAnsi="Tahoma" w:cs="Tahoma"/>
          <w:spacing w:val="2"/>
        </w:rPr>
        <w:t>i</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p>
    <w:p w14:paraId="4E2C966B" w14:textId="19D2AFAF" w:rsidR="00942F4E" w:rsidRPr="00212859" w:rsidRDefault="00280ADA" w:rsidP="00E43CDE">
      <w:pPr>
        <w:pStyle w:val="Akapitzlist"/>
        <w:numPr>
          <w:ilvl w:val="0"/>
          <w:numId w:val="25"/>
        </w:numPr>
        <w:tabs>
          <w:tab w:val="clear" w:pos="360"/>
          <w:tab w:val="num" w:pos="426"/>
        </w:tabs>
        <w:spacing w:line="276" w:lineRule="auto"/>
        <w:ind w:left="426" w:right="14" w:hanging="426"/>
        <w:jc w:val="both"/>
        <w:rPr>
          <w:rFonts w:ascii="Tahoma" w:eastAsia="Tahoma" w:hAnsi="Tahoma" w:cs="Tahoma"/>
          <w:sz w:val="13"/>
          <w:szCs w:val="13"/>
        </w:rPr>
      </w:pPr>
      <w:r w:rsidRPr="00212859">
        <w:rPr>
          <w:rFonts w:ascii="Tahoma" w:eastAsia="Tahoma" w:hAnsi="Tahoma" w:cs="Tahoma"/>
          <w:spacing w:val="-4"/>
        </w:rPr>
        <w:t>P</w:t>
      </w:r>
      <w:r w:rsidRPr="00212859">
        <w:rPr>
          <w:rFonts w:ascii="Tahoma" w:eastAsia="Tahoma" w:hAnsi="Tahoma" w:cs="Tahoma"/>
        </w:rPr>
        <w:t>omoc,</w:t>
      </w:r>
      <w:r w:rsidRPr="00212859">
        <w:rPr>
          <w:rFonts w:ascii="Tahoma" w:eastAsia="Tahoma" w:hAnsi="Tahoma" w:cs="Tahoma"/>
          <w:spacing w:val="-4"/>
        </w:rPr>
        <w:t xml:space="preserve"> </w:t>
      </w:r>
      <w:r w:rsidRPr="00212859">
        <w:rPr>
          <w:rFonts w:ascii="Tahoma" w:eastAsia="Tahoma" w:hAnsi="Tahoma" w:cs="Tahoma"/>
        </w:rPr>
        <w:t>o</w:t>
      </w:r>
      <w:r w:rsidRPr="00212859">
        <w:rPr>
          <w:rFonts w:ascii="Tahoma" w:eastAsia="Tahoma" w:hAnsi="Tahoma" w:cs="Tahoma"/>
          <w:spacing w:val="1"/>
        </w:rPr>
        <w:t xml:space="preserve"> </w:t>
      </w:r>
      <w:r w:rsidRPr="00212859">
        <w:rPr>
          <w:rFonts w:ascii="Tahoma" w:eastAsia="Tahoma" w:hAnsi="Tahoma" w:cs="Tahoma"/>
          <w:spacing w:val="-1"/>
        </w:rPr>
        <w:t>k</w:t>
      </w:r>
      <w:r w:rsidRPr="00212859">
        <w:rPr>
          <w:rFonts w:ascii="Tahoma" w:eastAsia="Tahoma" w:hAnsi="Tahoma" w:cs="Tahoma"/>
        </w:rPr>
        <w:t>tór</w:t>
      </w:r>
      <w:r w:rsidRPr="00212859">
        <w:rPr>
          <w:rFonts w:ascii="Tahoma" w:eastAsia="Tahoma" w:hAnsi="Tahoma" w:cs="Tahoma"/>
          <w:spacing w:val="1"/>
        </w:rPr>
        <w:t>e</w:t>
      </w:r>
      <w:r w:rsidRPr="00212859">
        <w:rPr>
          <w:rFonts w:ascii="Tahoma" w:eastAsia="Tahoma" w:hAnsi="Tahoma" w:cs="Tahoma"/>
        </w:rPr>
        <w:t>j</w:t>
      </w:r>
      <w:r w:rsidRPr="00212859">
        <w:rPr>
          <w:rFonts w:ascii="Tahoma" w:eastAsia="Tahoma" w:hAnsi="Tahoma" w:cs="Tahoma"/>
          <w:spacing w:val="-4"/>
        </w:rPr>
        <w:t xml:space="preserve"> </w:t>
      </w:r>
      <w:r w:rsidRPr="00212859">
        <w:rPr>
          <w:rFonts w:ascii="Tahoma" w:eastAsia="Tahoma" w:hAnsi="Tahoma" w:cs="Tahoma"/>
        </w:rPr>
        <w:t>mo</w:t>
      </w:r>
      <w:r w:rsidRPr="00212859">
        <w:rPr>
          <w:rFonts w:ascii="Tahoma" w:eastAsia="Tahoma" w:hAnsi="Tahoma" w:cs="Tahoma"/>
          <w:spacing w:val="-2"/>
        </w:rPr>
        <w:t>w</w:t>
      </w:r>
      <w:r w:rsidRPr="00212859">
        <w:rPr>
          <w:rFonts w:ascii="Tahoma" w:eastAsia="Tahoma" w:hAnsi="Tahoma" w:cs="Tahoma"/>
        </w:rPr>
        <w:t>a</w:t>
      </w:r>
      <w:r w:rsidRPr="00212859">
        <w:rPr>
          <w:rFonts w:ascii="Tahoma" w:eastAsia="Tahoma" w:hAnsi="Tahoma" w:cs="Tahoma"/>
          <w:spacing w:val="-2"/>
        </w:rPr>
        <w:t xml:space="preserve"> </w:t>
      </w:r>
      <w:r w:rsidRPr="00212859">
        <w:rPr>
          <w:rFonts w:ascii="Tahoma" w:eastAsia="Tahoma" w:hAnsi="Tahoma" w:cs="Tahoma"/>
        </w:rPr>
        <w:t>w</w:t>
      </w:r>
      <w:r w:rsidRPr="00212859">
        <w:rPr>
          <w:rFonts w:ascii="Tahoma" w:eastAsia="Tahoma" w:hAnsi="Tahoma" w:cs="Tahoma"/>
          <w:spacing w:val="2"/>
        </w:rPr>
        <w:t xml:space="preserve"> </w:t>
      </w:r>
      <w:r w:rsidRPr="00212859">
        <w:rPr>
          <w:rFonts w:ascii="Tahoma" w:eastAsia="Tahoma" w:hAnsi="Tahoma" w:cs="Tahoma"/>
          <w:spacing w:val="1"/>
        </w:rPr>
        <w:t>u</w:t>
      </w:r>
      <w:r w:rsidRPr="00212859">
        <w:rPr>
          <w:rFonts w:ascii="Tahoma" w:eastAsia="Tahoma" w:hAnsi="Tahoma" w:cs="Tahoma"/>
        </w:rPr>
        <w:t>st.</w:t>
      </w:r>
      <w:r w:rsidRPr="00212859">
        <w:rPr>
          <w:rFonts w:ascii="Tahoma" w:eastAsia="Tahoma" w:hAnsi="Tahoma" w:cs="Tahoma"/>
          <w:spacing w:val="-1"/>
        </w:rPr>
        <w:t xml:space="preserve"> 1</w:t>
      </w:r>
      <w:r w:rsidRPr="00212859">
        <w:rPr>
          <w:rFonts w:ascii="Tahoma" w:eastAsia="Tahoma" w:hAnsi="Tahoma" w:cs="Tahoma"/>
        </w:rPr>
        <w:t xml:space="preserve">, </w:t>
      </w:r>
      <w:r w:rsidRPr="00212859">
        <w:rPr>
          <w:rFonts w:ascii="Tahoma" w:eastAsia="Tahoma" w:hAnsi="Tahoma" w:cs="Tahoma"/>
          <w:spacing w:val="-1"/>
        </w:rPr>
        <w:t>u</w:t>
      </w:r>
      <w:r w:rsidRPr="00212859">
        <w:rPr>
          <w:rFonts w:ascii="Tahoma" w:eastAsia="Tahoma" w:hAnsi="Tahoma" w:cs="Tahoma"/>
        </w:rPr>
        <w:t>dzi</w:t>
      </w:r>
      <w:r w:rsidRPr="00212859">
        <w:rPr>
          <w:rFonts w:ascii="Tahoma" w:eastAsia="Tahoma" w:hAnsi="Tahoma" w:cs="Tahoma"/>
          <w:spacing w:val="1"/>
        </w:rPr>
        <w:t>e</w:t>
      </w:r>
      <w:r w:rsidRPr="00212859">
        <w:rPr>
          <w:rFonts w:ascii="Tahoma" w:eastAsia="Tahoma" w:hAnsi="Tahoma" w:cs="Tahoma"/>
        </w:rPr>
        <w:t>l</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rPr>
        <w:t>a</w:t>
      </w:r>
      <w:r w:rsidRPr="00212859">
        <w:rPr>
          <w:rFonts w:ascii="Tahoma" w:eastAsia="Tahoma" w:hAnsi="Tahoma" w:cs="Tahoma"/>
          <w:spacing w:val="-5"/>
        </w:rPr>
        <w:t xml:space="preserve"> </w:t>
      </w:r>
      <w:r w:rsidRPr="00212859">
        <w:rPr>
          <w:rFonts w:ascii="Tahoma" w:eastAsia="Tahoma" w:hAnsi="Tahoma" w:cs="Tahoma"/>
          <w:spacing w:val="-1"/>
        </w:rPr>
        <w:t>j</w:t>
      </w:r>
      <w:r w:rsidRPr="00212859">
        <w:rPr>
          <w:rFonts w:ascii="Tahoma" w:eastAsia="Tahoma" w:hAnsi="Tahoma" w:cs="Tahoma"/>
          <w:spacing w:val="1"/>
        </w:rPr>
        <w:t>e</w:t>
      </w:r>
      <w:r w:rsidRPr="00212859">
        <w:rPr>
          <w:rFonts w:ascii="Tahoma" w:eastAsia="Tahoma" w:hAnsi="Tahoma" w:cs="Tahoma"/>
        </w:rPr>
        <w:t xml:space="preserve">st </w:t>
      </w:r>
      <w:r w:rsidRPr="00212859">
        <w:rPr>
          <w:rFonts w:ascii="Tahoma" w:eastAsia="Tahoma" w:hAnsi="Tahoma" w:cs="Tahoma"/>
          <w:spacing w:val="-1"/>
        </w:rPr>
        <w:t>n</w:t>
      </w:r>
      <w:r w:rsidRPr="00212859">
        <w:rPr>
          <w:rFonts w:ascii="Tahoma" w:eastAsia="Tahoma" w:hAnsi="Tahoma" w:cs="Tahoma"/>
        </w:rPr>
        <w:t>a</w:t>
      </w:r>
      <w:r w:rsidRPr="00212859">
        <w:rPr>
          <w:rFonts w:ascii="Tahoma" w:eastAsia="Tahoma" w:hAnsi="Tahoma" w:cs="Tahoma"/>
          <w:spacing w:val="1"/>
        </w:rPr>
        <w:t xml:space="preserve"> </w:t>
      </w:r>
      <w:r w:rsidRPr="00212859">
        <w:rPr>
          <w:rFonts w:ascii="Tahoma" w:eastAsia="Tahoma" w:hAnsi="Tahoma" w:cs="Tahoma"/>
        </w:rPr>
        <w:t>po</w:t>
      </w:r>
      <w:r w:rsidRPr="00212859">
        <w:rPr>
          <w:rFonts w:ascii="Tahoma" w:eastAsia="Tahoma" w:hAnsi="Tahoma" w:cs="Tahoma"/>
          <w:spacing w:val="3"/>
        </w:rPr>
        <w:t>d</w:t>
      </w:r>
      <w:r w:rsidRPr="00212859">
        <w:rPr>
          <w:rFonts w:ascii="Tahoma" w:eastAsia="Tahoma" w:hAnsi="Tahoma" w:cs="Tahoma"/>
        </w:rPr>
        <w:t>st</w:t>
      </w:r>
      <w:r w:rsidRPr="00212859">
        <w:rPr>
          <w:rFonts w:ascii="Tahoma" w:eastAsia="Tahoma" w:hAnsi="Tahoma" w:cs="Tahoma"/>
          <w:spacing w:val="1"/>
        </w:rPr>
        <w:t>aw</w:t>
      </w:r>
      <w:r w:rsidRPr="00212859">
        <w:rPr>
          <w:rFonts w:ascii="Tahoma" w:eastAsia="Tahoma" w:hAnsi="Tahoma" w:cs="Tahoma"/>
        </w:rPr>
        <w:t>ie</w:t>
      </w:r>
      <w:r w:rsidRPr="00212859">
        <w:rPr>
          <w:rFonts w:ascii="Tahoma" w:eastAsia="Tahoma" w:hAnsi="Tahoma" w:cs="Tahoma"/>
          <w:spacing w:val="-6"/>
        </w:rPr>
        <w:t xml:space="preserve"> </w:t>
      </w:r>
      <w:r w:rsidRPr="00212859">
        <w:rPr>
          <w:rFonts w:ascii="Tahoma" w:eastAsia="Tahoma" w:hAnsi="Tahoma" w:cs="Tahoma"/>
          <w:spacing w:val="-4"/>
        </w:rPr>
        <w:t>R</w:t>
      </w:r>
      <w:r w:rsidRPr="00212859">
        <w:rPr>
          <w:rFonts w:ascii="Tahoma" w:eastAsia="Tahoma" w:hAnsi="Tahoma" w:cs="Tahoma"/>
        </w:rPr>
        <w:t>oz</w:t>
      </w:r>
      <w:r w:rsidRPr="00212859">
        <w:rPr>
          <w:rFonts w:ascii="Tahoma" w:eastAsia="Tahoma" w:hAnsi="Tahoma" w:cs="Tahoma"/>
          <w:spacing w:val="8"/>
        </w:rPr>
        <w:t>p</w:t>
      </w:r>
      <w:r w:rsidRPr="00212859">
        <w:rPr>
          <w:rFonts w:ascii="Tahoma" w:eastAsia="Tahoma" w:hAnsi="Tahoma" w:cs="Tahoma"/>
        </w:rPr>
        <w:t>orz</w:t>
      </w:r>
      <w:r w:rsidRPr="00212859">
        <w:rPr>
          <w:rFonts w:ascii="Tahoma" w:eastAsia="Tahoma" w:hAnsi="Tahoma" w:cs="Tahoma"/>
          <w:spacing w:val="1"/>
        </w:rPr>
        <w:t>ą</w:t>
      </w:r>
      <w:r w:rsidRPr="00212859">
        <w:rPr>
          <w:rFonts w:ascii="Tahoma" w:eastAsia="Tahoma" w:hAnsi="Tahoma" w:cs="Tahoma"/>
        </w:rPr>
        <w:t>dz</w:t>
      </w:r>
      <w:r w:rsidRPr="00212859">
        <w:rPr>
          <w:rFonts w:ascii="Tahoma" w:eastAsia="Tahoma" w:hAnsi="Tahoma" w:cs="Tahoma"/>
          <w:spacing w:val="1"/>
        </w:rPr>
        <w:t>e</w:t>
      </w:r>
      <w:r w:rsidRPr="00212859">
        <w:rPr>
          <w:rFonts w:ascii="Tahoma" w:eastAsia="Tahoma" w:hAnsi="Tahoma" w:cs="Tahoma"/>
          <w:spacing w:val="-1"/>
        </w:rPr>
        <w:t>n</w:t>
      </w:r>
      <w:r w:rsidRPr="00212859">
        <w:rPr>
          <w:rFonts w:ascii="Tahoma" w:eastAsia="Tahoma" w:hAnsi="Tahoma" w:cs="Tahoma"/>
        </w:rPr>
        <w:t>ia</w:t>
      </w:r>
      <w:r w:rsidRPr="00212859">
        <w:rPr>
          <w:rFonts w:ascii="Tahoma" w:eastAsia="Tahoma" w:hAnsi="Tahoma" w:cs="Tahoma"/>
          <w:spacing w:val="-11"/>
        </w:rPr>
        <w:t xml:space="preserve"> </w:t>
      </w:r>
      <w:r w:rsidRPr="00212859">
        <w:rPr>
          <w:rFonts w:ascii="Tahoma" w:eastAsia="Tahoma" w:hAnsi="Tahoma" w:cs="Tahoma"/>
        </w:rPr>
        <w:t>z</w:t>
      </w:r>
      <w:r w:rsidRPr="00212859">
        <w:rPr>
          <w:rFonts w:ascii="Tahoma" w:eastAsia="Tahoma" w:hAnsi="Tahoma" w:cs="Tahoma"/>
          <w:spacing w:val="62"/>
        </w:rPr>
        <w:t xml:space="preserve"> </w:t>
      </w:r>
      <w:r w:rsidRPr="00212859">
        <w:rPr>
          <w:rFonts w:ascii="Tahoma" w:eastAsia="Tahoma" w:hAnsi="Tahoma" w:cs="Tahoma"/>
        </w:rPr>
        <w:t>dnia</w:t>
      </w:r>
      <w:r w:rsidRPr="00212859">
        <w:rPr>
          <w:rFonts w:ascii="Tahoma" w:eastAsia="Tahoma" w:hAnsi="Tahoma" w:cs="Tahoma"/>
          <w:spacing w:val="59"/>
        </w:rPr>
        <w:t xml:space="preserve"> </w:t>
      </w:r>
      <w:r w:rsidR="00E80896">
        <w:rPr>
          <w:rFonts w:ascii="Tahoma" w:eastAsia="Tahoma" w:hAnsi="Tahoma" w:cs="Tahoma"/>
        </w:rPr>
        <w:t>2 lipca 2015</w:t>
      </w:r>
      <w:r w:rsidRPr="00212859">
        <w:rPr>
          <w:rFonts w:ascii="Tahoma" w:eastAsia="Tahoma" w:hAnsi="Tahoma" w:cs="Tahoma"/>
          <w:spacing w:val="-24"/>
        </w:rPr>
        <w:t>r</w:t>
      </w:r>
      <w:r w:rsidRPr="00212859">
        <w:rPr>
          <w:rFonts w:ascii="Tahoma" w:eastAsia="Tahoma" w:hAnsi="Tahoma" w:cs="Tahoma"/>
        </w:rPr>
        <w:t>.</w:t>
      </w:r>
      <w:r w:rsidRPr="00212859">
        <w:rPr>
          <w:rFonts w:ascii="Tahoma" w:eastAsia="Tahoma" w:hAnsi="Tahoma" w:cs="Tahoma"/>
          <w:spacing w:val="55"/>
        </w:rPr>
        <w:t xml:space="preserve"> </w:t>
      </w:r>
      <w:r w:rsidRPr="00212859">
        <w:rPr>
          <w:rFonts w:ascii="Tahoma" w:eastAsia="Tahoma" w:hAnsi="Tahoma" w:cs="Tahoma"/>
        </w:rPr>
        <w:t>w</w:t>
      </w:r>
      <w:r w:rsidRPr="00212859">
        <w:rPr>
          <w:rFonts w:ascii="Tahoma" w:eastAsia="Tahoma" w:hAnsi="Tahoma" w:cs="Tahoma"/>
          <w:spacing w:val="62"/>
        </w:rPr>
        <w:t xml:space="preserve"> </w:t>
      </w:r>
      <w:r w:rsidRPr="00212859">
        <w:rPr>
          <w:rFonts w:ascii="Tahoma" w:eastAsia="Tahoma" w:hAnsi="Tahoma" w:cs="Tahoma"/>
        </w:rPr>
        <w:t>sp</w:t>
      </w:r>
      <w:r w:rsidRPr="00212859">
        <w:rPr>
          <w:rFonts w:ascii="Tahoma" w:eastAsia="Tahoma" w:hAnsi="Tahoma" w:cs="Tahoma"/>
          <w:spacing w:val="-4"/>
        </w:rPr>
        <w:t>r</w:t>
      </w:r>
      <w:r w:rsidRPr="00212859">
        <w:rPr>
          <w:rFonts w:ascii="Tahoma" w:eastAsia="Tahoma" w:hAnsi="Tahoma" w:cs="Tahoma"/>
          <w:spacing w:val="1"/>
        </w:rPr>
        <w:t>aw</w:t>
      </w:r>
      <w:r w:rsidRPr="00212859">
        <w:rPr>
          <w:rFonts w:ascii="Tahoma" w:eastAsia="Tahoma" w:hAnsi="Tahoma" w:cs="Tahoma"/>
        </w:rPr>
        <w:t>ie</w:t>
      </w:r>
      <w:r w:rsidRPr="00212859">
        <w:rPr>
          <w:rFonts w:ascii="Tahoma" w:eastAsia="Tahoma" w:hAnsi="Tahoma" w:cs="Tahoma"/>
          <w:spacing w:val="56"/>
        </w:rPr>
        <w:t xml:space="preserve"> </w:t>
      </w:r>
      <w:r w:rsidRPr="00212859">
        <w:rPr>
          <w:rFonts w:ascii="Tahoma" w:eastAsia="Tahoma" w:hAnsi="Tahoma" w:cs="Tahoma"/>
          <w:spacing w:val="-1"/>
        </w:rPr>
        <w:t>u</w:t>
      </w:r>
      <w:r w:rsidRPr="00212859">
        <w:rPr>
          <w:rFonts w:ascii="Tahoma" w:eastAsia="Tahoma" w:hAnsi="Tahoma" w:cs="Tahoma"/>
        </w:rPr>
        <w:t>dzi</w:t>
      </w:r>
      <w:r w:rsidRPr="00212859">
        <w:rPr>
          <w:rFonts w:ascii="Tahoma" w:eastAsia="Tahoma" w:hAnsi="Tahoma" w:cs="Tahoma"/>
          <w:spacing w:val="1"/>
        </w:rPr>
        <w:t>e</w:t>
      </w:r>
      <w:r w:rsidRPr="00212859">
        <w:rPr>
          <w:rFonts w:ascii="Tahoma" w:eastAsia="Tahoma" w:hAnsi="Tahoma" w:cs="Tahoma"/>
        </w:rPr>
        <w:t>l</w:t>
      </w:r>
      <w:r w:rsidRPr="00212859">
        <w:rPr>
          <w:rFonts w:ascii="Tahoma" w:eastAsia="Tahoma" w:hAnsi="Tahoma" w:cs="Tahoma"/>
          <w:spacing w:val="1"/>
        </w:rPr>
        <w:t>e</w:t>
      </w:r>
      <w:r w:rsidRPr="00212859">
        <w:rPr>
          <w:rFonts w:ascii="Tahoma" w:eastAsia="Tahoma" w:hAnsi="Tahoma" w:cs="Tahoma"/>
          <w:spacing w:val="-1"/>
        </w:rPr>
        <w:t>n</w:t>
      </w:r>
      <w:r w:rsidRPr="00212859">
        <w:rPr>
          <w:rFonts w:ascii="Tahoma" w:eastAsia="Tahoma" w:hAnsi="Tahoma" w:cs="Tahoma"/>
        </w:rPr>
        <w:t>ia</w:t>
      </w:r>
      <w:r w:rsidRPr="00212859">
        <w:rPr>
          <w:rFonts w:ascii="Tahoma" w:eastAsia="Tahoma" w:hAnsi="Tahoma" w:cs="Tahoma"/>
          <w:spacing w:val="55"/>
        </w:rPr>
        <w:t xml:space="preserve"> </w:t>
      </w:r>
      <w:r w:rsidRPr="00212859">
        <w:rPr>
          <w:rFonts w:ascii="Tahoma" w:eastAsia="Tahoma" w:hAnsi="Tahoma" w:cs="Tahoma"/>
          <w:spacing w:val="-2"/>
        </w:rPr>
        <w:t>p</w:t>
      </w:r>
      <w:r w:rsidRPr="00212859">
        <w:rPr>
          <w:rFonts w:ascii="Tahoma" w:eastAsia="Tahoma" w:hAnsi="Tahoma" w:cs="Tahoma"/>
        </w:rPr>
        <w:t>omocy</w:t>
      </w:r>
      <w:r w:rsidRPr="00212859">
        <w:rPr>
          <w:rFonts w:ascii="Tahoma" w:eastAsia="Tahoma" w:hAnsi="Tahoma" w:cs="Tahoma"/>
          <w:spacing w:val="55"/>
        </w:rPr>
        <w:t xml:space="preserve"> </w:t>
      </w:r>
      <w:r w:rsidRPr="00212859">
        <w:rPr>
          <w:rFonts w:ascii="Tahoma" w:eastAsia="Tahoma" w:hAnsi="Tahoma" w:cs="Tahoma"/>
        </w:rPr>
        <w:t>de</w:t>
      </w:r>
      <w:r w:rsidRPr="00212859">
        <w:rPr>
          <w:rFonts w:ascii="Tahoma" w:eastAsia="Tahoma" w:hAnsi="Tahoma" w:cs="Tahoma"/>
          <w:spacing w:val="61"/>
        </w:rPr>
        <w:t xml:space="preserve"> </w:t>
      </w:r>
      <w:r w:rsidRPr="00212859">
        <w:rPr>
          <w:rFonts w:ascii="Tahoma" w:eastAsia="Tahoma" w:hAnsi="Tahoma" w:cs="Tahoma"/>
        </w:rPr>
        <w:t>mi</w:t>
      </w:r>
      <w:r w:rsidRPr="00212859">
        <w:rPr>
          <w:rFonts w:ascii="Tahoma" w:eastAsia="Tahoma" w:hAnsi="Tahoma" w:cs="Tahoma"/>
          <w:spacing w:val="-1"/>
        </w:rPr>
        <w:t>n</w:t>
      </w:r>
      <w:r w:rsidRPr="00212859">
        <w:rPr>
          <w:rFonts w:ascii="Tahoma" w:eastAsia="Tahoma" w:hAnsi="Tahoma" w:cs="Tahoma"/>
        </w:rPr>
        <w:t>imis</w:t>
      </w:r>
      <w:r w:rsidRPr="00212859">
        <w:rPr>
          <w:rFonts w:ascii="Tahoma" w:eastAsia="Tahoma" w:hAnsi="Tahoma" w:cs="Tahoma"/>
          <w:spacing w:val="56"/>
        </w:rPr>
        <w:t xml:space="preserve"> </w:t>
      </w:r>
      <w:r w:rsidRPr="00212859">
        <w:rPr>
          <w:rFonts w:ascii="Tahoma" w:eastAsia="Tahoma" w:hAnsi="Tahoma" w:cs="Tahoma"/>
        </w:rPr>
        <w:t>o</w:t>
      </w:r>
      <w:r w:rsidRPr="00212859">
        <w:rPr>
          <w:rFonts w:ascii="Tahoma" w:eastAsia="Tahoma" w:hAnsi="Tahoma" w:cs="Tahoma"/>
          <w:spacing w:val="-2"/>
        </w:rPr>
        <w:t>r</w:t>
      </w:r>
      <w:r w:rsidRPr="00212859">
        <w:rPr>
          <w:rFonts w:ascii="Tahoma" w:eastAsia="Tahoma" w:hAnsi="Tahoma" w:cs="Tahoma"/>
          <w:spacing w:val="1"/>
        </w:rPr>
        <w:t>a</w:t>
      </w:r>
      <w:r w:rsidRPr="00212859">
        <w:rPr>
          <w:rFonts w:ascii="Tahoma" w:eastAsia="Tahoma" w:hAnsi="Tahoma" w:cs="Tahoma"/>
        </w:rPr>
        <w:t>z</w:t>
      </w:r>
      <w:r w:rsidRPr="00212859">
        <w:rPr>
          <w:rFonts w:ascii="Tahoma" w:eastAsia="Tahoma" w:hAnsi="Tahoma" w:cs="Tahoma"/>
          <w:spacing w:val="59"/>
        </w:rPr>
        <w:t xml:space="preserve"> </w:t>
      </w:r>
      <w:r w:rsidRPr="00212859">
        <w:rPr>
          <w:rFonts w:ascii="Tahoma" w:eastAsia="Tahoma" w:hAnsi="Tahoma" w:cs="Tahoma"/>
        </w:rPr>
        <w:t>po</w:t>
      </w:r>
      <w:r w:rsidRPr="00212859">
        <w:rPr>
          <w:rFonts w:ascii="Tahoma" w:eastAsia="Tahoma" w:hAnsi="Tahoma" w:cs="Tahoma"/>
          <w:spacing w:val="1"/>
        </w:rPr>
        <w:t>m</w:t>
      </w:r>
      <w:r w:rsidRPr="00212859">
        <w:rPr>
          <w:rFonts w:ascii="Tahoma" w:eastAsia="Tahoma" w:hAnsi="Tahoma" w:cs="Tahoma"/>
        </w:rPr>
        <w:t>o</w:t>
      </w:r>
      <w:r w:rsidRPr="00212859">
        <w:rPr>
          <w:rFonts w:ascii="Tahoma" w:eastAsia="Tahoma" w:hAnsi="Tahoma" w:cs="Tahoma"/>
          <w:spacing w:val="-1"/>
        </w:rPr>
        <w:t>c</w:t>
      </w:r>
      <w:r w:rsidRPr="00212859">
        <w:rPr>
          <w:rFonts w:ascii="Tahoma" w:eastAsia="Tahoma" w:hAnsi="Tahoma" w:cs="Tahoma"/>
        </w:rPr>
        <w:t>y</w:t>
      </w:r>
      <w:r w:rsidRPr="00212859">
        <w:rPr>
          <w:rFonts w:ascii="Tahoma" w:eastAsia="Tahoma" w:hAnsi="Tahoma" w:cs="Tahoma"/>
          <w:spacing w:val="55"/>
        </w:rPr>
        <w:t xml:space="preserve"> </w:t>
      </w:r>
      <w:r w:rsidRPr="00212859">
        <w:rPr>
          <w:rFonts w:ascii="Tahoma" w:eastAsia="Tahoma" w:hAnsi="Tahoma" w:cs="Tahoma"/>
          <w:spacing w:val="2"/>
        </w:rPr>
        <w:t>p</w:t>
      </w:r>
      <w:r w:rsidRPr="00212859">
        <w:rPr>
          <w:rFonts w:ascii="Tahoma" w:eastAsia="Tahoma" w:hAnsi="Tahoma" w:cs="Tahoma"/>
          <w:spacing w:val="-1"/>
        </w:rPr>
        <w:t>u</w:t>
      </w:r>
      <w:r w:rsidRPr="00212859">
        <w:rPr>
          <w:rFonts w:ascii="Tahoma" w:eastAsia="Tahoma" w:hAnsi="Tahoma" w:cs="Tahoma"/>
        </w:rPr>
        <w:t>blic</w:t>
      </w:r>
      <w:r w:rsidRPr="00212859">
        <w:rPr>
          <w:rFonts w:ascii="Tahoma" w:eastAsia="Tahoma" w:hAnsi="Tahoma" w:cs="Tahoma"/>
          <w:spacing w:val="2"/>
        </w:rPr>
        <w:t>z</w:t>
      </w:r>
      <w:r w:rsidRPr="00212859">
        <w:rPr>
          <w:rFonts w:ascii="Tahoma" w:eastAsia="Tahoma" w:hAnsi="Tahoma" w:cs="Tahoma"/>
          <w:spacing w:val="-1"/>
        </w:rPr>
        <w:t>n</w:t>
      </w:r>
      <w:r w:rsidRPr="00212859">
        <w:rPr>
          <w:rFonts w:ascii="Tahoma" w:eastAsia="Tahoma" w:hAnsi="Tahoma" w:cs="Tahoma"/>
          <w:spacing w:val="1"/>
        </w:rPr>
        <w:t>e</w:t>
      </w:r>
      <w:r w:rsidRPr="00212859">
        <w:rPr>
          <w:rFonts w:ascii="Tahoma" w:eastAsia="Tahoma" w:hAnsi="Tahoma" w:cs="Tahoma"/>
        </w:rPr>
        <w:t>j</w:t>
      </w:r>
      <w:r w:rsidR="00CF2E28">
        <w:rPr>
          <w:rFonts w:ascii="Tahoma" w:eastAsia="Tahoma" w:hAnsi="Tahoma" w:cs="Tahoma"/>
        </w:rPr>
        <w:t xml:space="preserve"> </w:t>
      </w:r>
      <w:r w:rsidRPr="00212859">
        <w:rPr>
          <w:rFonts w:ascii="Tahoma" w:eastAsia="Tahoma" w:hAnsi="Tahoma" w:cs="Tahoma"/>
        </w:rPr>
        <w:t>w</w:t>
      </w:r>
      <w:r w:rsidRPr="00212859">
        <w:rPr>
          <w:rFonts w:ascii="Tahoma" w:eastAsia="Tahoma" w:hAnsi="Tahoma" w:cs="Tahoma"/>
          <w:spacing w:val="9"/>
        </w:rPr>
        <w:t xml:space="preserve"> </w:t>
      </w:r>
      <w:r w:rsidRPr="00212859">
        <w:rPr>
          <w:rFonts w:ascii="Tahoma" w:eastAsia="Tahoma" w:hAnsi="Tahoma" w:cs="Tahoma"/>
          <w:spacing w:val="-2"/>
        </w:rPr>
        <w:t>r</w:t>
      </w:r>
      <w:r w:rsidRPr="00212859">
        <w:rPr>
          <w:rFonts w:ascii="Tahoma" w:eastAsia="Tahoma" w:hAnsi="Tahoma" w:cs="Tahoma"/>
          <w:spacing w:val="1"/>
        </w:rPr>
        <w:t>a</w:t>
      </w:r>
      <w:r w:rsidRPr="00212859">
        <w:rPr>
          <w:rFonts w:ascii="Tahoma" w:eastAsia="Tahoma" w:hAnsi="Tahoma" w:cs="Tahoma"/>
        </w:rPr>
        <w:t>m</w:t>
      </w:r>
      <w:r w:rsidRPr="00212859">
        <w:rPr>
          <w:rFonts w:ascii="Tahoma" w:eastAsia="Tahoma" w:hAnsi="Tahoma" w:cs="Tahoma"/>
          <w:spacing w:val="1"/>
        </w:rPr>
        <w:t>a</w:t>
      </w:r>
      <w:r w:rsidRPr="00212859">
        <w:rPr>
          <w:rFonts w:ascii="Tahoma" w:eastAsia="Tahoma" w:hAnsi="Tahoma" w:cs="Tahoma"/>
          <w:spacing w:val="-1"/>
        </w:rPr>
        <w:t>c</w:t>
      </w:r>
      <w:r w:rsidRPr="00212859">
        <w:rPr>
          <w:rFonts w:ascii="Tahoma" w:eastAsia="Tahoma" w:hAnsi="Tahoma" w:cs="Tahoma"/>
        </w:rPr>
        <w:t>h</w:t>
      </w:r>
      <w:r w:rsidRPr="00212859">
        <w:rPr>
          <w:rFonts w:ascii="Tahoma" w:eastAsia="Tahoma" w:hAnsi="Tahoma" w:cs="Tahoma"/>
          <w:spacing w:val="2"/>
        </w:rPr>
        <w:t xml:space="preserve"> </w:t>
      </w:r>
      <w:r w:rsidRPr="00212859">
        <w:rPr>
          <w:rFonts w:ascii="Tahoma" w:eastAsia="Tahoma" w:hAnsi="Tahoma" w:cs="Tahoma"/>
        </w:rPr>
        <w:t>prog</w:t>
      </w:r>
      <w:r w:rsidRPr="00212859">
        <w:rPr>
          <w:rFonts w:ascii="Tahoma" w:eastAsia="Tahoma" w:hAnsi="Tahoma" w:cs="Tahoma"/>
          <w:spacing w:val="-2"/>
        </w:rPr>
        <w:t>r</w:t>
      </w:r>
      <w:r w:rsidRPr="00212859">
        <w:rPr>
          <w:rFonts w:ascii="Tahoma" w:eastAsia="Tahoma" w:hAnsi="Tahoma" w:cs="Tahoma"/>
          <w:spacing w:val="1"/>
        </w:rPr>
        <w:t>a</w:t>
      </w:r>
      <w:r w:rsidRPr="00212859">
        <w:rPr>
          <w:rFonts w:ascii="Tahoma" w:eastAsia="Tahoma" w:hAnsi="Tahoma" w:cs="Tahoma"/>
        </w:rPr>
        <w:t>mów op</w:t>
      </w:r>
      <w:r w:rsidRPr="00212859">
        <w:rPr>
          <w:rFonts w:ascii="Tahoma" w:eastAsia="Tahoma" w:hAnsi="Tahoma" w:cs="Tahoma"/>
          <w:spacing w:val="1"/>
        </w:rPr>
        <w:t>e</w:t>
      </w:r>
      <w:r w:rsidRPr="00212859">
        <w:rPr>
          <w:rFonts w:ascii="Tahoma" w:eastAsia="Tahoma" w:hAnsi="Tahoma" w:cs="Tahoma"/>
          <w:spacing w:val="-5"/>
        </w:rPr>
        <w:t>r</w:t>
      </w:r>
      <w:r w:rsidRPr="00212859">
        <w:rPr>
          <w:rFonts w:ascii="Tahoma" w:eastAsia="Tahoma" w:hAnsi="Tahoma" w:cs="Tahoma"/>
          <w:spacing w:val="1"/>
        </w:rPr>
        <w:t>a</w:t>
      </w:r>
      <w:r w:rsidRPr="00212859">
        <w:rPr>
          <w:rFonts w:ascii="Tahoma" w:eastAsia="Tahoma" w:hAnsi="Tahoma" w:cs="Tahoma"/>
          <w:spacing w:val="-1"/>
        </w:rPr>
        <w:t>cy</w:t>
      </w:r>
      <w:r w:rsidRPr="00212859">
        <w:rPr>
          <w:rFonts w:ascii="Tahoma" w:eastAsia="Tahoma" w:hAnsi="Tahoma" w:cs="Tahoma"/>
          <w:spacing w:val="1"/>
        </w:rPr>
        <w:t>j</w:t>
      </w:r>
      <w:r w:rsidRPr="00212859">
        <w:rPr>
          <w:rFonts w:ascii="Tahoma" w:eastAsia="Tahoma" w:hAnsi="Tahoma" w:cs="Tahoma"/>
          <w:spacing w:val="-1"/>
        </w:rPr>
        <w:t>n</w:t>
      </w:r>
      <w:r w:rsidRPr="00212859">
        <w:rPr>
          <w:rFonts w:ascii="Tahoma" w:eastAsia="Tahoma" w:hAnsi="Tahoma" w:cs="Tahoma"/>
          <w:spacing w:val="-3"/>
        </w:rPr>
        <w:t>y</w:t>
      </w:r>
      <w:r w:rsidRPr="00212859">
        <w:rPr>
          <w:rFonts w:ascii="Tahoma" w:eastAsia="Tahoma" w:hAnsi="Tahoma" w:cs="Tahoma"/>
          <w:spacing w:val="2"/>
        </w:rPr>
        <w:t>c</w:t>
      </w:r>
      <w:r w:rsidRPr="00212859">
        <w:rPr>
          <w:rFonts w:ascii="Tahoma" w:eastAsia="Tahoma" w:hAnsi="Tahoma" w:cs="Tahoma"/>
        </w:rPr>
        <w:t>h</w:t>
      </w:r>
      <w:r w:rsidRPr="00212859">
        <w:rPr>
          <w:rFonts w:ascii="Tahoma" w:eastAsia="Tahoma" w:hAnsi="Tahoma" w:cs="Tahoma"/>
          <w:spacing w:val="-3"/>
        </w:rPr>
        <w:t xml:space="preserve"> </w:t>
      </w:r>
      <w:r w:rsidRPr="00212859">
        <w:rPr>
          <w:rFonts w:ascii="Tahoma" w:eastAsia="Tahoma" w:hAnsi="Tahoma" w:cs="Tahoma"/>
          <w:spacing w:val="-1"/>
        </w:rPr>
        <w:t>f</w:t>
      </w:r>
      <w:r w:rsidRPr="00212859">
        <w:rPr>
          <w:rFonts w:ascii="Tahoma" w:eastAsia="Tahoma" w:hAnsi="Tahoma" w:cs="Tahoma"/>
          <w:spacing w:val="2"/>
        </w:rPr>
        <w:t>i</w:t>
      </w:r>
      <w:r w:rsidRPr="00212859">
        <w:rPr>
          <w:rFonts w:ascii="Tahoma" w:eastAsia="Tahoma" w:hAnsi="Tahoma" w:cs="Tahoma"/>
          <w:spacing w:val="-1"/>
        </w:rPr>
        <w:t>n</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spacing w:val="2"/>
        </w:rPr>
        <w:t>s</w:t>
      </w:r>
      <w:r w:rsidRPr="00212859">
        <w:rPr>
          <w:rFonts w:ascii="Tahoma" w:eastAsia="Tahoma" w:hAnsi="Tahoma" w:cs="Tahoma"/>
        </w:rPr>
        <w:t>o</w:t>
      </w:r>
      <w:r w:rsidRPr="00212859">
        <w:rPr>
          <w:rFonts w:ascii="Tahoma" w:eastAsia="Tahoma" w:hAnsi="Tahoma" w:cs="Tahoma"/>
          <w:spacing w:val="-2"/>
        </w:rPr>
        <w:t>w</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spacing w:val="-3"/>
        </w:rPr>
        <w:t>y</w:t>
      </w:r>
      <w:r w:rsidRPr="00212859">
        <w:rPr>
          <w:rFonts w:ascii="Tahoma" w:eastAsia="Tahoma" w:hAnsi="Tahoma" w:cs="Tahoma"/>
          <w:spacing w:val="2"/>
        </w:rPr>
        <w:t>c</w:t>
      </w:r>
      <w:r w:rsidRPr="00212859">
        <w:rPr>
          <w:rFonts w:ascii="Tahoma" w:eastAsia="Tahoma" w:hAnsi="Tahoma" w:cs="Tahoma"/>
        </w:rPr>
        <w:t>h</w:t>
      </w:r>
      <w:r w:rsidRPr="00212859">
        <w:rPr>
          <w:rFonts w:ascii="Tahoma" w:eastAsia="Tahoma" w:hAnsi="Tahoma" w:cs="Tahoma"/>
          <w:spacing w:val="-4"/>
        </w:rPr>
        <w:t xml:space="preserve"> </w:t>
      </w:r>
      <w:r w:rsidRPr="00212859">
        <w:rPr>
          <w:rFonts w:ascii="Tahoma" w:eastAsia="Tahoma" w:hAnsi="Tahoma" w:cs="Tahoma"/>
        </w:rPr>
        <w:t>z</w:t>
      </w:r>
      <w:r w:rsidRPr="00212859">
        <w:rPr>
          <w:rFonts w:ascii="Tahoma" w:eastAsia="Tahoma" w:hAnsi="Tahoma" w:cs="Tahoma"/>
          <w:spacing w:val="11"/>
        </w:rPr>
        <w:t xml:space="preserve"> </w:t>
      </w:r>
      <w:r w:rsidRPr="00212859">
        <w:rPr>
          <w:rFonts w:ascii="Tahoma" w:eastAsia="Tahoma" w:hAnsi="Tahoma" w:cs="Tahoma"/>
          <w:spacing w:val="1"/>
        </w:rPr>
        <w:t>E</w:t>
      </w:r>
      <w:r w:rsidRPr="00212859">
        <w:rPr>
          <w:rFonts w:ascii="Tahoma" w:eastAsia="Tahoma" w:hAnsi="Tahoma" w:cs="Tahoma"/>
          <w:spacing w:val="-1"/>
        </w:rPr>
        <w:t>u</w:t>
      </w:r>
      <w:r w:rsidRPr="00212859">
        <w:rPr>
          <w:rFonts w:ascii="Tahoma" w:eastAsia="Tahoma" w:hAnsi="Tahoma" w:cs="Tahoma"/>
        </w:rPr>
        <w:t>rop</w:t>
      </w:r>
      <w:r w:rsidRPr="00212859">
        <w:rPr>
          <w:rFonts w:ascii="Tahoma" w:eastAsia="Tahoma" w:hAnsi="Tahoma" w:cs="Tahoma"/>
          <w:spacing w:val="1"/>
        </w:rPr>
        <w:t>e</w:t>
      </w:r>
      <w:r w:rsidRPr="00212859">
        <w:rPr>
          <w:rFonts w:ascii="Tahoma" w:eastAsia="Tahoma" w:hAnsi="Tahoma" w:cs="Tahoma"/>
          <w:spacing w:val="-1"/>
        </w:rPr>
        <w:t>j</w:t>
      </w:r>
      <w:r w:rsidRPr="00212859">
        <w:rPr>
          <w:rFonts w:ascii="Tahoma" w:eastAsia="Tahoma" w:hAnsi="Tahoma" w:cs="Tahoma"/>
        </w:rPr>
        <w:t>s</w:t>
      </w:r>
      <w:r w:rsidRPr="00212859">
        <w:rPr>
          <w:rFonts w:ascii="Tahoma" w:eastAsia="Tahoma" w:hAnsi="Tahoma" w:cs="Tahoma"/>
          <w:spacing w:val="-1"/>
        </w:rPr>
        <w:t>k</w:t>
      </w:r>
      <w:r w:rsidRPr="00212859">
        <w:rPr>
          <w:rFonts w:ascii="Tahoma" w:eastAsia="Tahoma" w:hAnsi="Tahoma" w:cs="Tahoma"/>
        </w:rPr>
        <w:t>i</w:t>
      </w:r>
      <w:r w:rsidRPr="00212859">
        <w:rPr>
          <w:rFonts w:ascii="Tahoma" w:eastAsia="Tahoma" w:hAnsi="Tahoma" w:cs="Tahoma"/>
          <w:spacing w:val="1"/>
        </w:rPr>
        <w:t>e</w:t>
      </w:r>
      <w:r w:rsidRPr="00212859">
        <w:rPr>
          <w:rFonts w:ascii="Tahoma" w:eastAsia="Tahoma" w:hAnsi="Tahoma" w:cs="Tahoma"/>
        </w:rPr>
        <w:t>go F</w:t>
      </w:r>
      <w:r w:rsidRPr="00212859">
        <w:rPr>
          <w:rFonts w:ascii="Tahoma" w:eastAsia="Tahoma" w:hAnsi="Tahoma" w:cs="Tahoma"/>
          <w:spacing w:val="1"/>
        </w:rPr>
        <w:t>u</w:t>
      </w:r>
      <w:r w:rsidRPr="00212859">
        <w:rPr>
          <w:rFonts w:ascii="Tahoma" w:eastAsia="Tahoma" w:hAnsi="Tahoma" w:cs="Tahoma"/>
          <w:spacing w:val="-1"/>
        </w:rPr>
        <w:t>n</w:t>
      </w:r>
      <w:r w:rsidRPr="00212859">
        <w:rPr>
          <w:rFonts w:ascii="Tahoma" w:eastAsia="Tahoma" w:hAnsi="Tahoma" w:cs="Tahoma"/>
        </w:rPr>
        <w:t>d</w:t>
      </w:r>
      <w:r w:rsidRPr="00212859">
        <w:rPr>
          <w:rFonts w:ascii="Tahoma" w:eastAsia="Tahoma" w:hAnsi="Tahoma" w:cs="Tahoma"/>
          <w:spacing w:val="2"/>
        </w:rPr>
        <w:t>u</w:t>
      </w:r>
      <w:r w:rsidRPr="00212859">
        <w:rPr>
          <w:rFonts w:ascii="Tahoma" w:eastAsia="Tahoma" w:hAnsi="Tahoma" w:cs="Tahoma"/>
        </w:rPr>
        <w:t>szu</w:t>
      </w:r>
      <w:r w:rsidRPr="00212859">
        <w:rPr>
          <w:rFonts w:ascii="Tahoma" w:eastAsia="Tahoma" w:hAnsi="Tahoma" w:cs="Tahoma"/>
          <w:spacing w:val="3"/>
        </w:rPr>
        <w:t xml:space="preserve"> </w:t>
      </w:r>
      <w:r w:rsidRPr="00212859">
        <w:rPr>
          <w:rFonts w:ascii="Tahoma" w:eastAsia="Tahoma" w:hAnsi="Tahoma" w:cs="Tahoma"/>
        </w:rPr>
        <w:t>S</w:t>
      </w:r>
      <w:r w:rsidRPr="00212859">
        <w:rPr>
          <w:rFonts w:ascii="Tahoma" w:eastAsia="Tahoma" w:hAnsi="Tahoma" w:cs="Tahoma"/>
          <w:spacing w:val="2"/>
        </w:rPr>
        <w:t>p</w:t>
      </w:r>
      <w:r w:rsidRPr="00212859">
        <w:rPr>
          <w:rFonts w:ascii="Tahoma" w:eastAsia="Tahoma" w:hAnsi="Tahoma" w:cs="Tahoma"/>
        </w:rPr>
        <w:t>oł</w:t>
      </w:r>
      <w:r w:rsidRPr="00212859">
        <w:rPr>
          <w:rFonts w:ascii="Tahoma" w:eastAsia="Tahoma" w:hAnsi="Tahoma" w:cs="Tahoma"/>
          <w:spacing w:val="1"/>
        </w:rPr>
        <w:t>e</w:t>
      </w:r>
      <w:r w:rsidRPr="00212859">
        <w:rPr>
          <w:rFonts w:ascii="Tahoma" w:eastAsia="Tahoma" w:hAnsi="Tahoma" w:cs="Tahoma"/>
          <w:spacing w:val="-1"/>
        </w:rPr>
        <w:t>c</w:t>
      </w:r>
      <w:r w:rsidRPr="00212859">
        <w:rPr>
          <w:rFonts w:ascii="Tahoma" w:eastAsia="Tahoma" w:hAnsi="Tahoma" w:cs="Tahoma"/>
        </w:rPr>
        <w:t>znego</w:t>
      </w:r>
      <w:r w:rsidRPr="00212859">
        <w:rPr>
          <w:rFonts w:ascii="Tahoma" w:eastAsia="Tahoma" w:hAnsi="Tahoma" w:cs="Tahoma"/>
          <w:spacing w:val="1"/>
        </w:rPr>
        <w:t xml:space="preserve"> </w:t>
      </w:r>
      <w:r w:rsidRPr="00212859">
        <w:rPr>
          <w:rFonts w:ascii="Tahoma" w:eastAsia="Tahoma" w:hAnsi="Tahoma" w:cs="Tahoma"/>
          <w:spacing w:val="-1"/>
        </w:rPr>
        <w:t>n</w:t>
      </w:r>
      <w:r w:rsidRPr="00212859">
        <w:rPr>
          <w:rFonts w:ascii="Tahoma" w:eastAsia="Tahoma" w:hAnsi="Tahoma" w:cs="Tahoma"/>
        </w:rPr>
        <w:t>a</w:t>
      </w:r>
      <w:r w:rsidRPr="00212859">
        <w:rPr>
          <w:rFonts w:ascii="Tahoma" w:eastAsia="Tahoma" w:hAnsi="Tahoma" w:cs="Tahoma"/>
          <w:spacing w:val="8"/>
        </w:rPr>
        <w:t xml:space="preserve"> </w:t>
      </w:r>
      <w:r w:rsidRPr="00212859">
        <w:rPr>
          <w:rFonts w:ascii="Tahoma" w:eastAsia="Tahoma" w:hAnsi="Tahoma" w:cs="Tahoma"/>
        </w:rPr>
        <w:t>l</w:t>
      </w:r>
      <w:r w:rsidRPr="00212859">
        <w:rPr>
          <w:rFonts w:ascii="Tahoma" w:eastAsia="Tahoma" w:hAnsi="Tahoma" w:cs="Tahoma"/>
          <w:spacing w:val="1"/>
        </w:rPr>
        <w:t>a</w:t>
      </w:r>
      <w:r w:rsidRPr="00212859">
        <w:rPr>
          <w:rFonts w:ascii="Tahoma" w:eastAsia="Tahoma" w:hAnsi="Tahoma" w:cs="Tahoma"/>
        </w:rPr>
        <w:t>ta</w:t>
      </w:r>
      <w:r w:rsidR="00212859">
        <w:rPr>
          <w:rFonts w:ascii="Tahoma" w:eastAsia="Tahoma" w:hAnsi="Tahoma" w:cs="Tahoma"/>
        </w:rPr>
        <w:t xml:space="preserve"> </w:t>
      </w:r>
      <w:r w:rsidRPr="00212859">
        <w:rPr>
          <w:rFonts w:ascii="Tahoma" w:eastAsia="Tahoma" w:hAnsi="Tahoma" w:cs="Tahoma"/>
          <w:spacing w:val="-1"/>
          <w:position w:val="-1"/>
        </w:rPr>
        <w:t>20</w:t>
      </w:r>
      <w:r w:rsidRPr="00212859">
        <w:rPr>
          <w:rFonts w:ascii="Tahoma" w:eastAsia="Tahoma" w:hAnsi="Tahoma" w:cs="Tahoma"/>
          <w:spacing w:val="1"/>
          <w:position w:val="-1"/>
        </w:rPr>
        <w:t>1</w:t>
      </w:r>
      <w:r w:rsidRPr="00212859">
        <w:rPr>
          <w:rFonts w:ascii="Tahoma" w:eastAsia="Tahoma" w:hAnsi="Tahoma" w:cs="Tahoma"/>
          <w:spacing w:val="-1"/>
          <w:position w:val="-1"/>
        </w:rPr>
        <w:t>4</w:t>
      </w:r>
      <w:r w:rsidRPr="00212859">
        <w:rPr>
          <w:rFonts w:ascii="Tahoma" w:eastAsia="Tahoma" w:hAnsi="Tahoma" w:cs="Tahoma"/>
          <w:spacing w:val="2"/>
          <w:position w:val="-1"/>
        </w:rPr>
        <w:t>-</w:t>
      </w:r>
      <w:r w:rsidRPr="00212859">
        <w:rPr>
          <w:rFonts w:ascii="Tahoma" w:eastAsia="Tahoma" w:hAnsi="Tahoma" w:cs="Tahoma"/>
          <w:spacing w:val="-1"/>
          <w:position w:val="-1"/>
        </w:rPr>
        <w:t>2</w:t>
      </w:r>
      <w:r w:rsidRPr="00212859">
        <w:rPr>
          <w:rFonts w:ascii="Tahoma" w:eastAsia="Tahoma" w:hAnsi="Tahoma" w:cs="Tahoma"/>
          <w:spacing w:val="1"/>
          <w:position w:val="-1"/>
        </w:rPr>
        <w:t>0</w:t>
      </w:r>
      <w:r w:rsidRPr="00212859">
        <w:rPr>
          <w:rFonts w:ascii="Tahoma" w:eastAsia="Tahoma" w:hAnsi="Tahoma" w:cs="Tahoma"/>
          <w:spacing w:val="-1"/>
          <w:position w:val="-1"/>
        </w:rPr>
        <w:t>2</w:t>
      </w:r>
      <w:r w:rsidRPr="00212859">
        <w:rPr>
          <w:rFonts w:ascii="Tahoma" w:eastAsia="Tahoma" w:hAnsi="Tahoma" w:cs="Tahoma"/>
          <w:position w:val="-1"/>
        </w:rPr>
        <w:t>0</w:t>
      </w:r>
      <w:r w:rsidRPr="00212859">
        <w:rPr>
          <w:rFonts w:ascii="Tahoma" w:eastAsia="Tahoma" w:hAnsi="Tahoma" w:cs="Tahoma"/>
          <w:spacing w:val="-10"/>
          <w:position w:val="-1"/>
        </w:rPr>
        <w:t xml:space="preserve"> </w:t>
      </w:r>
      <w:r w:rsidRPr="00212859">
        <w:rPr>
          <w:rFonts w:ascii="Tahoma" w:eastAsia="Tahoma" w:hAnsi="Tahoma" w:cs="Tahoma"/>
          <w:spacing w:val="3"/>
          <w:position w:val="-1"/>
        </w:rPr>
        <w:t>(</w:t>
      </w:r>
      <w:r w:rsidRPr="00212859">
        <w:rPr>
          <w:rFonts w:ascii="Tahoma" w:eastAsia="Tahoma" w:hAnsi="Tahoma" w:cs="Tahoma"/>
          <w:spacing w:val="-1"/>
          <w:position w:val="-1"/>
        </w:rPr>
        <w:t>D</w:t>
      </w:r>
      <w:r w:rsidRPr="00212859">
        <w:rPr>
          <w:rFonts w:ascii="Tahoma" w:eastAsia="Tahoma" w:hAnsi="Tahoma" w:cs="Tahoma"/>
          <w:position w:val="-1"/>
        </w:rPr>
        <w:t>z.</w:t>
      </w:r>
      <w:r w:rsidRPr="00212859">
        <w:rPr>
          <w:rFonts w:ascii="Tahoma" w:eastAsia="Tahoma" w:hAnsi="Tahoma" w:cs="Tahoma"/>
          <w:spacing w:val="-2"/>
          <w:position w:val="-1"/>
        </w:rPr>
        <w:t xml:space="preserve"> </w:t>
      </w:r>
      <w:r w:rsidRPr="00212859">
        <w:rPr>
          <w:rFonts w:ascii="Tahoma" w:eastAsia="Tahoma" w:hAnsi="Tahoma" w:cs="Tahoma"/>
          <w:spacing w:val="-3"/>
          <w:position w:val="-1"/>
        </w:rPr>
        <w:t>U</w:t>
      </w:r>
      <w:r w:rsidR="00B2598D">
        <w:rPr>
          <w:rFonts w:ascii="Tahoma" w:eastAsia="Tahoma" w:hAnsi="Tahoma" w:cs="Tahoma"/>
          <w:spacing w:val="-3"/>
          <w:position w:val="-1"/>
        </w:rPr>
        <w:t>.</w:t>
      </w:r>
      <w:r w:rsidR="00E80896">
        <w:rPr>
          <w:rFonts w:ascii="Tahoma" w:eastAsia="Tahoma" w:hAnsi="Tahoma" w:cs="Tahoma"/>
          <w:spacing w:val="-10"/>
          <w:position w:val="-1"/>
        </w:rPr>
        <w:t xml:space="preserve"> 2015 </w:t>
      </w:r>
      <w:r w:rsidR="00B2598D">
        <w:rPr>
          <w:rFonts w:ascii="Tahoma" w:eastAsia="Tahoma" w:hAnsi="Tahoma" w:cs="Tahoma"/>
          <w:spacing w:val="-10"/>
          <w:position w:val="-1"/>
        </w:rPr>
        <w:t>r., poz.</w:t>
      </w:r>
      <w:r w:rsidR="00E80896">
        <w:rPr>
          <w:rFonts w:ascii="Tahoma" w:eastAsia="Tahoma" w:hAnsi="Tahoma" w:cs="Tahoma"/>
          <w:spacing w:val="-10"/>
          <w:position w:val="-1"/>
        </w:rPr>
        <w:t>1073</w:t>
      </w:r>
      <w:r w:rsidRPr="00212859">
        <w:rPr>
          <w:rFonts w:ascii="Tahoma" w:eastAsia="Tahoma" w:hAnsi="Tahoma" w:cs="Tahoma"/>
          <w:position w:val="-1"/>
        </w:rPr>
        <w:t>)</w:t>
      </w:r>
      <w:r w:rsidRPr="00212859">
        <w:rPr>
          <w:rFonts w:ascii="Tahoma" w:eastAsia="Tahoma" w:hAnsi="Tahoma" w:cs="Tahoma"/>
          <w:spacing w:val="-3"/>
          <w:position w:val="-1"/>
        </w:rPr>
        <w:t xml:space="preserve"> </w:t>
      </w:r>
      <w:r w:rsidRPr="00212859">
        <w:rPr>
          <w:rFonts w:ascii="Tahoma" w:eastAsia="Tahoma" w:hAnsi="Tahoma" w:cs="Tahoma"/>
          <w:position w:val="-1"/>
        </w:rPr>
        <w:t>o</w:t>
      </w:r>
      <w:r w:rsidRPr="00212859">
        <w:rPr>
          <w:rFonts w:ascii="Tahoma" w:eastAsia="Tahoma" w:hAnsi="Tahoma" w:cs="Tahoma"/>
          <w:spacing w:val="-1"/>
          <w:position w:val="-1"/>
        </w:rPr>
        <w:t xml:space="preserve"> </w:t>
      </w:r>
      <w:r w:rsidRPr="00212859">
        <w:rPr>
          <w:rFonts w:ascii="Tahoma" w:eastAsia="Tahoma" w:hAnsi="Tahoma" w:cs="Tahoma"/>
          <w:spacing w:val="1"/>
          <w:position w:val="-1"/>
        </w:rPr>
        <w:t>n</w:t>
      </w:r>
      <w:r w:rsidRPr="00212859">
        <w:rPr>
          <w:rFonts w:ascii="Tahoma" w:eastAsia="Tahoma" w:hAnsi="Tahoma" w:cs="Tahoma"/>
          <w:spacing w:val="-1"/>
          <w:position w:val="-1"/>
        </w:rPr>
        <w:t>u</w:t>
      </w:r>
      <w:r w:rsidRPr="00212859">
        <w:rPr>
          <w:rFonts w:ascii="Tahoma" w:eastAsia="Tahoma" w:hAnsi="Tahoma" w:cs="Tahoma"/>
          <w:position w:val="-1"/>
        </w:rPr>
        <w:t>m</w:t>
      </w:r>
      <w:r w:rsidRPr="00212859">
        <w:rPr>
          <w:rFonts w:ascii="Tahoma" w:eastAsia="Tahoma" w:hAnsi="Tahoma" w:cs="Tahoma"/>
          <w:spacing w:val="1"/>
          <w:position w:val="-1"/>
        </w:rPr>
        <w:t>e</w:t>
      </w:r>
      <w:r w:rsidRPr="00212859">
        <w:rPr>
          <w:rFonts w:ascii="Tahoma" w:eastAsia="Tahoma" w:hAnsi="Tahoma" w:cs="Tahoma"/>
          <w:position w:val="-1"/>
        </w:rPr>
        <w:t>rze</w:t>
      </w:r>
      <w:r w:rsidRPr="00212859">
        <w:rPr>
          <w:rFonts w:ascii="Tahoma" w:eastAsia="Tahoma" w:hAnsi="Tahoma" w:cs="Tahoma"/>
          <w:spacing w:val="-8"/>
          <w:position w:val="-1"/>
        </w:rPr>
        <w:t xml:space="preserve"> </w:t>
      </w:r>
      <w:r w:rsidRPr="00212859">
        <w:rPr>
          <w:rFonts w:ascii="Tahoma" w:eastAsia="Tahoma" w:hAnsi="Tahoma" w:cs="Tahoma"/>
          <w:position w:val="-1"/>
        </w:rPr>
        <w:t>r</w:t>
      </w:r>
      <w:r w:rsidRPr="00212859">
        <w:rPr>
          <w:rFonts w:ascii="Tahoma" w:eastAsia="Tahoma" w:hAnsi="Tahoma" w:cs="Tahoma"/>
          <w:spacing w:val="1"/>
          <w:position w:val="-1"/>
        </w:rPr>
        <w:t>e</w:t>
      </w:r>
      <w:r w:rsidRPr="00212859">
        <w:rPr>
          <w:rFonts w:ascii="Tahoma" w:eastAsia="Tahoma" w:hAnsi="Tahoma" w:cs="Tahoma"/>
          <w:spacing w:val="-3"/>
          <w:position w:val="-1"/>
        </w:rPr>
        <w:t>f</w:t>
      </w:r>
      <w:r w:rsidRPr="00212859">
        <w:rPr>
          <w:rFonts w:ascii="Tahoma" w:eastAsia="Tahoma" w:hAnsi="Tahoma" w:cs="Tahoma"/>
          <w:spacing w:val="1"/>
          <w:position w:val="-1"/>
        </w:rPr>
        <w:t>e</w:t>
      </w:r>
      <w:r w:rsidRPr="00212859">
        <w:rPr>
          <w:rFonts w:ascii="Tahoma" w:eastAsia="Tahoma" w:hAnsi="Tahoma" w:cs="Tahoma"/>
          <w:position w:val="-1"/>
        </w:rPr>
        <w:t>r</w:t>
      </w:r>
      <w:r w:rsidRPr="00212859">
        <w:rPr>
          <w:rFonts w:ascii="Tahoma" w:eastAsia="Tahoma" w:hAnsi="Tahoma" w:cs="Tahoma"/>
          <w:spacing w:val="1"/>
          <w:position w:val="-1"/>
        </w:rPr>
        <w:t>e</w:t>
      </w:r>
      <w:r w:rsidRPr="00212859">
        <w:rPr>
          <w:rFonts w:ascii="Tahoma" w:eastAsia="Tahoma" w:hAnsi="Tahoma" w:cs="Tahoma"/>
          <w:spacing w:val="-1"/>
          <w:position w:val="-1"/>
        </w:rPr>
        <w:t>ncy</w:t>
      </w:r>
      <w:r w:rsidRPr="00212859">
        <w:rPr>
          <w:rFonts w:ascii="Tahoma" w:eastAsia="Tahoma" w:hAnsi="Tahoma" w:cs="Tahoma"/>
          <w:spacing w:val="1"/>
          <w:position w:val="-1"/>
        </w:rPr>
        <w:t>j</w:t>
      </w:r>
      <w:r w:rsidRPr="00212859">
        <w:rPr>
          <w:rFonts w:ascii="Tahoma" w:eastAsia="Tahoma" w:hAnsi="Tahoma" w:cs="Tahoma"/>
          <w:spacing w:val="-1"/>
          <w:position w:val="-1"/>
        </w:rPr>
        <w:t>n</w:t>
      </w:r>
      <w:r w:rsidRPr="00212859">
        <w:rPr>
          <w:rFonts w:ascii="Tahoma" w:eastAsia="Tahoma" w:hAnsi="Tahoma" w:cs="Tahoma"/>
          <w:spacing w:val="3"/>
          <w:position w:val="-1"/>
        </w:rPr>
        <w:t>y</w:t>
      </w:r>
      <w:r w:rsidRPr="00212859">
        <w:rPr>
          <w:rFonts w:ascii="Tahoma" w:eastAsia="Tahoma" w:hAnsi="Tahoma" w:cs="Tahoma"/>
          <w:position w:val="-1"/>
        </w:rPr>
        <w:t>m</w:t>
      </w:r>
      <w:r w:rsidRPr="00212859">
        <w:rPr>
          <w:rFonts w:ascii="Tahoma" w:eastAsia="Tahoma" w:hAnsi="Tahoma" w:cs="Tahoma"/>
          <w:spacing w:val="-13"/>
          <w:position w:val="-1"/>
        </w:rPr>
        <w:t xml:space="preserve"> </w:t>
      </w:r>
      <w:r w:rsidRPr="00212859">
        <w:rPr>
          <w:rFonts w:ascii="Tahoma" w:eastAsia="Tahoma" w:hAnsi="Tahoma" w:cs="Tahoma"/>
          <w:position w:val="-1"/>
        </w:rPr>
        <w:t>…</w:t>
      </w:r>
      <w:r w:rsidRPr="00212859">
        <w:rPr>
          <w:rFonts w:ascii="Tahoma" w:eastAsia="Tahoma" w:hAnsi="Tahoma" w:cs="Tahoma"/>
          <w:spacing w:val="3"/>
          <w:position w:val="-1"/>
        </w:rPr>
        <w:t>…</w:t>
      </w:r>
      <w:r w:rsidRPr="00212859">
        <w:rPr>
          <w:rFonts w:ascii="Tahoma" w:eastAsia="Tahoma" w:hAnsi="Tahoma" w:cs="Tahoma"/>
          <w:position w:val="-1"/>
        </w:rPr>
        <w:t>…</w:t>
      </w:r>
      <w:r w:rsidRPr="00212859">
        <w:rPr>
          <w:rFonts w:ascii="Tahoma" w:eastAsia="Tahoma" w:hAnsi="Tahoma" w:cs="Tahoma"/>
          <w:spacing w:val="1"/>
          <w:position w:val="-1"/>
        </w:rPr>
        <w:t>…</w:t>
      </w:r>
      <w:r w:rsidRPr="00212859">
        <w:rPr>
          <w:rFonts w:ascii="Tahoma" w:eastAsia="Tahoma" w:hAnsi="Tahoma" w:cs="Tahoma"/>
          <w:position w:val="-1"/>
        </w:rPr>
        <w:t>…</w:t>
      </w:r>
      <w:r w:rsidRPr="00212859">
        <w:rPr>
          <w:rFonts w:ascii="Tahoma" w:eastAsia="Tahoma" w:hAnsi="Tahoma" w:cs="Tahoma"/>
          <w:spacing w:val="1"/>
          <w:position w:val="-1"/>
        </w:rPr>
        <w:t>…</w:t>
      </w:r>
      <w:r w:rsidRPr="00212859">
        <w:rPr>
          <w:rFonts w:ascii="Tahoma" w:eastAsia="Tahoma" w:hAnsi="Tahoma" w:cs="Tahoma"/>
          <w:position w:val="-1"/>
        </w:rPr>
        <w:t>…</w:t>
      </w:r>
      <w:r w:rsidRPr="00212859">
        <w:rPr>
          <w:rFonts w:ascii="Tahoma" w:eastAsia="Tahoma" w:hAnsi="Tahoma" w:cs="Tahoma"/>
          <w:spacing w:val="1"/>
          <w:position w:val="-1"/>
        </w:rPr>
        <w:t>…</w:t>
      </w:r>
      <w:r w:rsidRPr="00212859">
        <w:rPr>
          <w:rFonts w:ascii="Tahoma" w:eastAsia="Tahoma" w:hAnsi="Tahoma" w:cs="Tahoma"/>
          <w:position w:val="-1"/>
        </w:rPr>
        <w:t>…</w:t>
      </w:r>
      <w:r w:rsidRPr="00212859">
        <w:rPr>
          <w:rFonts w:ascii="Tahoma" w:eastAsia="Tahoma" w:hAnsi="Tahoma" w:cs="Tahoma"/>
          <w:spacing w:val="1"/>
          <w:position w:val="-1"/>
        </w:rPr>
        <w:t>…</w:t>
      </w:r>
      <w:r w:rsidR="000649F1" w:rsidRPr="00212859">
        <w:rPr>
          <w:rFonts w:ascii="Tahoma" w:eastAsia="Tahoma" w:hAnsi="Tahoma" w:cs="Tahoma"/>
          <w:spacing w:val="3"/>
          <w:position w:val="-1"/>
        </w:rPr>
        <w:t>.</w:t>
      </w:r>
      <w:r w:rsidR="000649F1" w:rsidRPr="001C3C76">
        <w:rPr>
          <w:rStyle w:val="Odwoanieprzypisudolnego"/>
          <w:rFonts w:ascii="Tahoma" w:eastAsia="Tahoma" w:hAnsi="Tahoma" w:cs="Tahoma"/>
          <w:spacing w:val="3"/>
          <w:position w:val="-1"/>
        </w:rPr>
        <w:footnoteReference w:id="64"/>
      </w:r>
    </w:p>
    <w:p w14:paraId="6386B26C" w14:textId="77777777" w:rsidR="00754AC7" w:rsidRDefault="00754AC7" w:rsidP="003A7D54">
      <w:pPr>
        <w:spacing w:line="276" w:lineRule="auto"/>
        <w:ind w:left="426" w:right="14" w:hanging="426"/>
        <w:jc w:val="center"/>
        <w:rPr>
          <w:rFonts w:ascii="Tahoma" w:eastAsia="Tahoma" w:hAnsi="Tahoma" w:cs="Tahoma"/>
        </w:rPr>
      </w:pPr>
    </w:p>
    <w:p w14:paraId="72066DE7" w14:textId="4D1889B3" w:rsidR="00942F4E" w:rsidRPr="001C3C76" w:rsidRDefault="00280ADA" w:rsidP="003A7D54">
      <w:pPr>
        <w:spacing w:line="276" w:lineRule="auto"/>
        <w:ind w:left="426" w:right="14" w:hanging="426"/>
        <w:jc w:val="center"/>
        <w:rPr>
          <w:rFonts w:ascii="Tahoma" w:eastAsia="Tahoma" w:hAnsi="Tahoma" w:cs="Tahoma"/>
          <w:spacing w:val="2"/>
          <w:w w:val="99"/>
        </w:rPr>
      </w:pPr>
      <w:r w:rsidRPr="00BD725D">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5</w:t>
      </w:r>
      <w:r w:rsidR="000649F1"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65"/>
      </w:r>
    </w:p>
    <w:p w14:paraId="7BB31E77" w14:textId="34CB98E3" w:rsidR="00942F4E" w:rsidRPr="001C3C76" w:rsidRDefault="00280ADA" w:rsidP="00E43CDE">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rPr>
        <w:t>c</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2"/>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9"/>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15"/>
        </w:rPr>
        <w:t xml:space="preserve"> </w:t>
      </w:r>
      <w:r w:rsidRPr="001C3C76">
        <w:rPr>
          <w:rFonts w:ascii="Tahoma" w:eastAsia="Tahoma" w:hAnsi="Tahoma" w:cs="Tahoma"/>
        </w:rPr>
        <w:t>de</w:t>
      </w:r>
      <w:r w:rsidRPr="001C3C76">
        <w:rPr>
          <w:rFonts w:ascii="Tahoma" w:eastAsia="Tahoma" w:hAnsi="Tahoma" w:cs="Tahoma"/>
          <w:spacing w:val="18"/>
        </w:rPr>
        <w:t xml:space="preserve"> </w:t>
      </w:r>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imis</w:t>
      </w:r>
      <w:r w:rsidRPr="001C3C76">
        <w:rPr>
          <w:rFonts w:ascii="Tahoma" w:eastAsia="Tahoma" w:hAnsi="Tahoma" w:cs="Tahoma"/>
          <w:spacing w:val="14"/>
        </w:rPr>
        <w:t xml:space="preserve"> </w:t>
      </w:r>
      <w:r w:rsidRPr="001C3C76">
        <w:rPr>
          <w:rFonts w:ascii="Tahoma" w:eastAsia="Tahoma" w:hAnsi="Tahoma" w:cs="Tahoma"/>
        </w:rPr>
        <w:t>w</w:t>
      </w:r>
      <w:r w:rsidRPr="001C3C76">
        <w:rPr>
          <w:rFonts w:ascii="Tahoma" w:eastAsia="Tahoma" w:hAnsi="Tahoma" w:cs="Tahoma"/>
          <w:spacing w:val="19"/>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Pr="001C3C76">
        <w:rPr>
          <w:rFonts w:ascii="Tahoma" w:eastAsia="Tahoma" w:hAnsi="Tahoma" w:cs="Tahoma"/>
          <w:spacing w:val="1"/>
        </w:rPr>
        <w:t>w</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3"/>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14:paraId="21A4BCA2" w14:textId="36B67846" w:rsidR="00942F4E" w:rsidRPr="001C3C76" w:rsidRDefault="00280ADA" w:rsidP="00E43CDE">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rPr>
        <w:lastRenderedPageBreak/>
        <w:t>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 xml:space="preserve">, iż </w:t>
      </w:r>
      <w:r w:rsidRPr="001C3C76">
        <w:rPr>
          <w:rFonts w:ascii="Tahoma" w:eastAsia="Tahoma" w:hAnsi="Tahoma" w:cs="Tahoma"/>
          <w:spacing w:val="-1"/>
        </w:rPr>
        <w:t>n</w:t>
      </w:r>
      <w:r w:rsidRPr="001C3C76">
        <w:rPr>
          <w:rFonts w:ascii="Tahoma" w:eastAsia="Tahoma" w:hAnsi="Tahoma" w:cs="Tahoma"/>
        </w:rPr>
        <w:t>ie zos</w:t>
      </w:r>
      <w:r w:rsidRPr="001C3C76">
        <w:rPr>
          <w:rFonts w:ascii="Tahoma" w:eastAsia="Tahoma" w:hAnsi="Tahoma" w:cs="Tahoma"/>
          <w:spacing w:val="1"/>
        </w:rPr>
        <w:t>ta</w:t>
      </w:r>
      <w:r w:rsidRPr="001C3C76">
        <w:rPr>
          <w:rFonts w:ascii="Tahoma" w:eastAsia="Tahoma" w:hAnsi="Tahoma" w:cs="Tahoma"/>
        </w:rPr>
        <w:t>ły 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spacing w:val="3"/>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 xml:space="preserve">i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2"/>
        </w:rPr>
        <w:t>p</w:t>
      </w:r>
      <w:r w:rsidRPr="001C3C76">
        <w:rPr>
          <w:rFonts w:ascii="Tahoma" w:eastAsia="Tahoma" w:hAnsi="Tahoma" w:cs="Tahoma"/>
        </w:rPr>
        <w:t xml:space="preserve">omocy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rPr>
        <w:t>e</w:t>
      </w:r>
      <w:r w:rsidR="003A63FD">
        <w:rPr>
          <w:rFonts w:ascii="Tahoma" w:eastAsia="Tahoma" w:hAnsi="Tahoma" w:cs="Tahoma"/>
        </w:rPr>
        <w:br/>
      </w:r>
      <w:r w:rsidRPr="001C3C76">
        <w:rPr>
          <w:rFonts w:ascii="Tahoma" w:eastAsia="Tahoma" w:hAnsi="Tahoma" w:cs="Tahoma"/>
        </w:rPr>
        <w:t>w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 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ór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 xml:space="preserve">a w § </w:t>
      </w:r>
      <w:r w:rsidRPr="001C3C76">
        <w:rPr>
          <w:rFonts w:ascii="Tahoma" w:eastAsia="Tahoma" w:hAnsi="Tahoma" w:cs="Tahoma"/>
          <w:spacing w:val="1"/>
        </w:rPr>
        <w:t>2</w:t>
      </w:r>
      <w:r w:rsidR="00C471A2">
        <w:rPr>
          <w:rFonts w:ascii="Tahoma" w:eastAsia="Tahoma" w:hAnsi="Tahoma" w:cs="Tahoma"/>
          <w:spacing w:val="1"/>
        </w:rPr>
        <w:t>4</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 xml:space="preserve">st. 2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s</w:t>
      </w:r>
      <w:r w:rsidRPr="001C3C76">
        <w:rPr>
          <w:rFonts w:ascii="Tahoma" w:eastAsia="Tahoma" w:hAnsi="Tahoma" w:cs="Tahoma"/>
        </w:rPr>
        <w:t>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003A63FD">
        <w:rPr>
          <w:rFonts w:ascii="Tahoma" w:eastAsia="Tahoma" w:hAnsi="Tahoma" w:cs="Tahoma"/>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że</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8"/>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8"/>
        </w:rPr>
        <w:t>r</w:t>
      </w:r>
      <w:r w:rsidRPr="001C3C76">
        <w:rPr>
          <w:rFonts w:ascii="Tahoma" w:eastAsia="Tahoma" w:hAnsi="Tahoma" w:cs="Tahoma"/>
          <w:spacing w:val="1"/>
        </w:rPr>
        <w:t>a</w:t>
      </w:r>
      <w:r w:rsidRPr="001C3C76">
        <w:rPr>
          <w:rFonts w:ascii="Tahoma" w:eastAsia="Tahoma" w:hAnsi="Tahoma" w:cs="Tahoma"/>
        </w:rPr>
        <w:t>z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nk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spacing w:val="3"/>
        </w:rPr>
        <w:t>z</w:t>
      </w:r>
      <w:r w:rsidRPr="001C3C76">
        <w:rPr>
          <w:rFonts w:ascii="Tahoma" w:eastAsia="Tahoma" w:hAnsi="Tahoma" w:cs="Tahoma"/>
          <w:spacing w:val="1"/>
        </w:rPr>
        <w:t>ą</w:t>
      </w:r>
      <w:r w:rsidRPr="001C3C76">
        <w:rPr>
          <w:rFonts w:ascii="Tahoma" w:eastAsia="Tahoma" w:hAnsi="Tahoma" w:cs="Tahoma"/>
          <w:spacing w:val="-1"/>
        </w:rPr>
        <w:t>cych</w:t>
      </w:r>
      <w:r w:rsidRPr="001C3C76">
        <w:rPr>
          <w:rFonts w:ascii="Tahoma" w:eastAsia="Tahoma" w:hAnsi="Tahoma" w:cs="Tahoma"/>
        </w:rPr>
        <w:t>:</w:t>
      </w:r>
    </w:p>
    <w:p w14:paraId="7232C548" w14:textId="5E05D132" w:rsidR="00751D01" w:rsidRPr="00751D01" w:rsidRDefault="00280ADA" w:rsidP="00E43CDE">
      <w:pPr>
        <w:pStyle w:val="Akapitzlist"/>
        <w:numPr>
          <w:ilvl w:val="1"/>
          <w:numId w:val="25"/>
        </w:numPr>
        <w:tabs>
          <w:tab w:val="clear" w:pos="680"/>
        </w:tabs>
        <w:spacing w:line="276" w:lineRule="auto"/>
        <w:ind w:left="851" w:right="14" w:hanging="425"/>
        <w:jc w:val="both"/>
        <w:rPr>
          <w:rFonts w:ascii="Tahoma" w:eastAsia="Tahoma" w:hAnsi="Tahoma" w:cs="Tahoma"/>
        </w:rPr>
      </w:pPr>
      <w:r w:rsidRPr="00751D01">
        <w:rPr>
          <w:rFonts w:ascii="Tahoma" w:eastAsia="Tahoma" w:hAnsi="Tahoma" w:cs="Tahoma"/>
        </w:rPr>
        <w:t>w pr</w:t>
      </w:r>
      <w:r w:rsidRPr="00751D01">
        <w:rPr>
          <w:rFonts w:ascii="Tahoma" w:eastAsia="Tahoma" w:hAnsi="Tahoma" w:cs="Tahoma"/>
          <w:spacing w:val="1"/>
        </w:rPr>
        <w:t>z</w:t>
      </w:r>
      <w:r w:rsidRPr="00751D01">
        <w:rPr>
          <w:rFonts w:ascii="Tahoma" w:eastAsia="Tahoma" w:hAnsi="Tahoma" w:cs="Tahoma"/>
          <w:spacing w:val="-1"/>
        </w:rPr>
        <w:t>y</w:t>
      </w:r>
      <w:r w:rsidRPr="00751D01">
        <w:rPr>
          <w:rFonts w:ascii="Tahoma" w:eastAsia="Tahoma" w:hAnsi="Tahoma" w:cs="Tahoma"/>
        </w:rPr>
        <w:t>p</w:t>
      </w:r>
      <w:r w:rsidRPr="00751D01">
        <w:rPr>
          <w:rFonts w:ascii="Tahoma" w:eastAsia="Tahoma" w:hAnsi="Tahoma" w:cs="Tahoma"/>
          <w:spacing w:val="1"/>
        </w:rPr>
        <w:t>a</w:t>
      </w:r>
      <w:r w:rsidRPr="00751D01">
        <w:rPr>
          <w:rFonts w:ascii="Tahoma" w:eastAsia="Tahoma" w:hAnsi="Tahoma" w:cs="Tahoma"/>
        </w:rPr>
        <w:t>dku</w:t>
      </w:r>
      <w:r w:rsidRPr="00751D01">
        <w:rPr>
          <w:rFonts w:ascii="Tahoma" w:eastAsia="Tahoma" w:hAnsi="Tahoma" w:cs="Tahoma"/>
          <w:spacing w:val="-10"/>
        </w:rPr>
        <w:t xml:space="preserve"> </w:t>
      </w:r>
      <w:r w:rsidRPr="00751D01">
        <w:rPr>
          <w:rFonts w:ascii="Tahoma" w:eastAsia="Tahoma" w:hAnsi="Tahoma" w:cs="Tahoma"/>
          <w:spacing w:val="3"/>
        </w:rPr>
        <w:t>p</w:t>
      </w:r>
      <w:r w:rsidRPr="00751D01">
        <w:rPr>
          <w:rFonts w:ascii="Tahoma" w:eastAsia="Tahoma" w:hAnsi="Tahoma" w:cs="Tahoma"/>
        </w:rPr>
        <w:t>omo</w:t>
      </w:r>
      <w:r w:rsidRPr="00751D01">
        <w:rPr>
          <w:rFonts w:ascii="Tahoma" w:eastAsia="Tahoma" w:hAnsi="Tahoma" w:cs="Tahoma"/>
          <w:spacing w:val="2"/>
        </w:rPr>
        <w:t>c</w:t>
      </w:r>
      <w:r w:rsidRPr="00751D01">
        <w:rPr>
          <w:rFonts w:ascii="Tahoma" w:eastAsia="Tahoma" w:hAnsi="Tahoma" w:cs="Tahoma"/>
        </w:rPr>
        <w:t>y</w:t>
      </w:r>
      <w:r w:rsidRPr="00751D01">
        <w:rPr>
          <w:rFonts w:ascii="Tahoma" w:eastAsia="Tahoma" w:hAnsi="Tahoma" w:cs="Tahoma"/>
          <w:spacing w:val="-8"/>
        </w:rPr>
        <w:t xml:space="preserve"> </w:t>
      </w:r>
      <w:r w:rsidRPr="00751D01">
        <w:rPr>
          <w:rFonts w:ascii="Tahoma" w:eastAsia="Tahoma" w:hAnsi="Tahoma" w:cs="Tahoma"/>
          <w:spacing w:val="3"/>
        </w:rPr>
        <w:t>p</w:t>
      </w:r>
      <w:r w:rsidRPr="00751D01">
        <w:rPr>
          <w:rFonts w:ascii="Tahoma" w:eastAsia="Tahoma" w:hAnsi="Tahoma" w:cs="Tahoma"/>
          <w:spacing w:val="-1"/>
        </w:rPr>
        <w:t>u</w:t>
      </w:r>
      <w:r w:rsidRPr="00751D01">
        <w:rPr>
          <w:rFonts w:ascii="Tahoma" w:eastAsia="Tahoma" w:hAnsi="Tahoma" w:cs="Tahoma"/>
        </w:rPr>
        <w:t>bli</w:t>
      </w:r>
      <w:r w:rsidRPr="00751D01">
        <w:rPr>
          <w:rFonts w:ascii="Tahoma" w:eastAsia="Tahoma" w:hAnsi="Tahoma" w:cs="Tahoma"/>
          <w:spacing w:val="2"/>
        </w:rPr>
        <w:t>c</w:t>
      </w:r>
      <w:r w:rsidRPr="00751D01">
        <w:rPr>
          <w:rFonts w:ascii="Tahoma" w:eastAsia="Tahoma" w:hAnsi="Tahoma" w:cs="Tahoma"/>
        </w:rPr>
        <w:t>znej:</w:t>
      </w:r>
    </w:p>
    <w:p w14:paraId="45C72826" w14:textId="43597400" w:rsidR="00942F4E" w:rsidRPr="00751D01" w:rsidRDefault="00280ADA" w:rsidP="00E43CDE">
      <w:pPr>
        <w:pStyle w:val="Akapitzlist"/>
        <w:numPr>
          <w:ilvl w:val="2"/>
          <w:numId w:val="25"/>
        </w:numPr>
        <w:tabs>
          <w:tab w:val="clear" w:pos="680"/>
        </w:tabs>
        <w:spacing w:line="276" w:lineRule="auto"/>
        <w:ind w:left="1276" w:right="14" w:hanging="425"/>
        <w:jc w:val="both"/>
        <w:rPr>
          <w:rFonts w:ascii="Tahoma" w:eastAsia="Tahoma" w:hAnsi="Tahoma" w:cs="Tahoma"/>
        </w:rPr>
      </w:pPr>
      <w:r w:rsidRPr="00751D01">
        <w:rPr>
          <w:rFonts w:ascii="Tahoma" w:eastAsia="Tahoma" w:hAnsi="Tahoma" w:cs="Tahoma"/>
          <w:spacing w:val="1"/>
        </w:rPr>
        <w:t>w</w:t>
      </w:r>
      <w:r w:rsidRPr="00751D01">
        <w:rPr>
          <w:rFonts w:ascii="Tahoma" w:eastAsia="Tahoma" w:hAnsi="Tahoma" w:cs="Tahoma"/>
          <w:spacing w:val="-1"/>
        </w:rPr>
        <w:t>y</w:t>
      </w:r>
      <w:r w:rsidRPr="00751D01">
        <w:rPr>
          <w:rFonts w:ascii="Tahoma" w:eastAsia="Tahoma" w:hAnsi="Tahoma" w:cs="Tahoma"/>
        </w:rPr>
        <w:t>st</w:t>
      </w:r>
      <w:r w:rsidRPr="00751D01">
        <w:rPr>
          <w:rFonts w:ascii="Tahoma" w:eastAsia="Tahoma" w:hAnsi="Tahoma" w:cs="Tahoma"/>
          <w:spacing w:val="1"/>
        </w:rPr>
        <w:t>ą</w:t>
      </w:r>
      <w:r w:rsidRPr="00751D01">
        <w:rPr>
          <w:rFonts w:ascii="Tahoma" w:eastAsia="Tahoma" w:hAnsi="Tahoma" w:cs="Tahoma"/>
        </w:rPr>
        <w:t>pi</w:t>
      </w:r>
      <w:r w:rsidRPr="00751D01">
        <w:rPr>
          <w:rFonts w:ascii="Tahoma" w:eastAsia="Tahoma" w:hAnsi="Tahoma" w:cs="Tahoma"/>
          <w:spacing w:val="1"/>
        </w:rPr>
        <w:t>e</w:t>
      </w:r>
      <w:r w:rsidRPr="00751D01">
        <w:rPr>
          <w:rFonts w:ascii="Tahoma" w:eastAsia="Tahoma" w:hAnsi="Tahoma" w:cs="Tahoma"/>
          <w:spacing w:val="-1"/>
        </w:rPr>
        <w:t>n</w:t>
      </w:r>
      <w:r w:rsidRPr="00751D01">
        <w:rPr>
          <w:rFonts w:ascii="Tahoma" w:eastAsia="Tahoma" w:hAnsi="Tahoma" w:cs="Tahoma"/>
        </w:rPr>
        <w:t>ia</w:t>
      </w:r>
      <w:r w:rsidRPr="00751D01">
        <w:rPr>
          <w:rFonts w:ascii="Tahoma" w:eastAsia="Tahoma" w:hAnsi="Tahoma" w:cs="Tahoma"/>
          <w:spacing w:val="-9"/>
        </w:rPr>
        <w:t xml:space="preserve"> </w:t>
      </w:r>
      <w:r w:rsidRPr="00751D01">
        <w:rPr>
          <w:rFonts w:ascii="Tahoma" w:eastAsia="Tahoma" w:hAnsi="Tahoma" w:cs="Tahoma"/>
          <w:spacing w:val="1"/>
        </w:rPr>
        <w:t>e</w:t>
      </w:r>
      <w:r w:rsidRPr="00751D01">
        <w:rPr>
          <w:rFonts w:ascii="Tahoma" w:eastAsia="Tahoma" w:hAnsi="Tahoma" w:cs="Tahoma"/>
          <w:spacing w:val="-3"/>
        </w:rPr>
        <w:t>f</w:t>
      </w:r>
      <w:r w:rsidRPr="00751D01">
        <w:rPr>
          <w:rFonts w:ascii="Tahoma" w:eastAsia="Tahoma" w:hAnsi="Tahoma" w:cs="Tahoma"/>
          <w:spacing w:val="1"/>
        </w:rPr>
        <w:t>e</w:t>
      </w:r>
      <w:r w:rsidRPr="00751D01">
        <w:rPr>
          <w:rFonts w:ascii="Tahoma" w:eastAsia="Tahoma" w:hAnsi="Tahoma" w:cs="Tahoma"/>
          <w:spacing w:val="-1"/>
        </w:rPr>
        <w:t>k</w:t>
      </w:r>
      <w:r w:rsidRPr="00751D01">
        <w:rPr>
          <w:rFonts w:ascii="Tahoma" w:eastAsia="Tahoma" w:hAnsi="Tahoma" w:cs="Tahoma"/>
          <w:spacing w:val="3"/>
        </w:rPr>
        <w:t>t</w:t>
      </w:r>
      <w:r w:rsidRPr="00751D01">
        <w:rPr>
          <w:rFonts w:ascii="Tahoma" w:eastAsia="Tahoma" w:hAnsi="Tahoma" w:cs="Tahoma"/>
        </w:rPr>
        <w:t>u</w:t>
      </w:r>
      <w:r w:rsidRPr="00751D01">
        <w:rPr>
          <w:rFonts w:ascii="Tahoma" w:eastAsia="Tahoma" w:hAnsi="Tahoma" w:cs="Tahoma"/>
          <w:spacing w:val="-7"/>
        </w:rPr>
        <w:t xml:space="preserve"> </w:t>
      </w:r>
      <w:r w:rsidRPr="00751D01">
        <w:rPr>
          <w:rFonts w:ascii="Tahoma" w:eastAsia="Tahoma" w:hAnsi="Tahoma" w:cs="Tahoma"/>
        </w:rPr>
        <w:t>z</w:t>
      </w:r>
      <w:r w:rsidRPr="00751D01">
        <w:rPr>
          <w:rFonts w:ascii="Tahoma" w:eastAsia="Tahoma" w:hAnsi="Tahoma" w:cs="Tahoma"/>
          <w:spacing w:val="1"/>
        </w:rPr>
        <w:t>a</w:t>
      </w:r>
      <w:r w:rsidRPr="00751D01">
        <w:rPr>
          <w:rFonts w:ascii="Tahoma" w:eastAsia="Tahoma" w:hAnsi="Tahoma" w:cs="Tahoma"/>
          <w:spacing w:val="2"/>
        </w:rPr>
        <w:t>c</w:t>
      </w:r>
      <w:r w:rsidRPr="00751D01">
        <w:rPr>
          <w:rFonts w:ascii="Tahoma" w:eastAsia="Tahoma" w:hAnsi="Tahoma" w:cs="Tahoma"/>
          <w:spacing w:val="-1"/>
        </w:rPr>
        <w:t>h</w:t>
      </w:r>
      <w:r w:rsidRPr="00751D01">
        <w:rPr>
          <w:rFonts w:ascii="Tahoma" w:eastAsia="Tahoma" w:hAnsi="Tahoma" w:cs="Tahoma"/>
          <w:spacing w:val="1"/>
        </w:rPr>
        <w:t>ę</w:t>
      </w:r>
      <w:r w:rsidRPr="00751D01">
        <w:rPr>
          <w:rFonts w:ascii="Tahoma" w:eastAsia="Tahoma" w:hAnsi="Tahoma" w:cs="Tahoma"/>
          <w:spacing w:val="-2"/>
        </w:rPr>
        <w:t>t</w:t>
      </w:r>
      <w:r w:rsidRPr="00751D01">
        <w:rPr>
          <w:rFonts w:ascii="Tahoma" w:eastAsia="Tahoma" w:hAnsi="Tahoma" w:cs="Tahoma"/>
          <w:spacing w:val="-18"/>
        </w:rPr>
        <w:t>y</w:t>
      </w:r>
      <w:r w:rsidRPr="00751D01">
        <w:rPr>
          <w:rFonts w:ascii="Tahoma" w:eastAsia="Tahoma" w:hAnsi="Tahoma" w:cs="Tahoma"/>
        </w:rPr>
        <w:t>,</w:t>
      </w:r>
    </w:p>
    <w:p w14:paraId="045C09E8" w14:textId="78ACD3FC" w:rsidR="00942F4E" w:rsidRPr="00751D01" w:rsidRDefault="00280ADA" w:rsidP="00E43CDE">
      <w:pPr>
        <w:pStyle w:val="Akapitzlist"/>
        <w:numPr>
          <w:ilvl w:val="2"/>
          <w:numId w:val="25"/>
        </w:numPr>
        <w:tabs>
          <w:tab w:val="clear" w:pos="680"/>
        </w:tabs>
        <w:spacing w:line="276" w:lineRule="auto"/>
        <w:ind w:left="1276" w:right="14" w:hanging="425"/>
        <w:jc w:val="both"/>
        <w:rPr>
          <w:rFonts w:ascii="Tahoma" w:eastAsia="Tahoma" w:hAnsi="Tahoma" w:cs="Tahoma"/>
        </w:rPr>
      </w:pPr>
      <w:r w:rsidRPr="00751D01">
        <w:rPr>
          <w:rFonts w:ascii="Tahoma" w:eastAsia="Tahoma" w:hAnsi="Tahoma" w:cs="Tahoma"/>
          <w:position w:val="-1"/>
        </w:rPr>
        <w:t>dopusz</w:t>
      </w:r>
      <w:r w:rsidRPr="00751D01">
        <w:rPr>
          <w:rFonts w:ascii="Tahoma" w:eastAsia="Tahoma" w:hAnsi="Tahoma" w:cs="Tahoma"/>
          <w:spacing w:val="-1"/>
          <w:position w:val="-1"/>
        </w:rPr>
        <w:t>c</w:t>
      </w:r>
      <w:r w:rsidRPr="00751D01">
        <w:rPr>
          <w:rFonts w:ascii="Tahoma" w:eastAsia="Tahoma" w:hAnsi="Tahoma" w:cs="Tahoma"/>
          <w:position w:val="-1"/>
        </w:rPr>
        <w:t>z</w:t>
      </w:r>
      <w:r w:rsidRPr="00751D01">
        <w:rPr>
          <w:rFonts w:ascii="Tahoma" w:eastAsia="Tahoma" w:hAnsi="Tahoma" w:cs="Tahoma"/>
          <w:spacing w:val="1"/>
          <w:position w:val="-1"/>
        </w:rPr>
        <w:t>a</w:t>
      </w:r>
      <w:r w:rsidRPr="00751D01">
        <w:rPr>
          <w:rFonts w:ascii="Tahoma" w:eastAsia="Tahoma" w:hAnsi="Tahoma" w:cs="Tahoma"/>
          <w:position w:val="-1"/>
        </w:rPr>
        <w:t>l</w:t>
      </w:r>
      <w:r w:rsidRPr="00751D01">
        <w:rPr>
          <w:rFonts w:ascii="Tahoma" w:eastAsia="Tahoma" w:hAnsi="Tahoma" w:cs="Tahoma"/>
          <w:spacing w:val="-1"/>
          <w:position w:val="-1"/>
        </w:rPr>
        <w:t>n</w:t>
      </w:r>
      <w:r w:rsidRPr="00751D01">
        <w:rPr>
          <w:rFonts w:ascii="Tahoma" w:eastAsia="Tahoma" w:hAnsi="Tahoma" w:cs="Tahoma"/>
          <w:spacing w:val="3"/>
          <w:position w:val="-1"/>
        </w:rPr>
        <w:t>e</w:t>
      </w:r>
      <w:r w:rsidRPr="00751D01">
        <w:rPr>
          <w:rFonts w:ascii="Tahoma" w:eastAsia="Tahoma" w:hAnsi="Tahoma" w:cs="Tahoma"/>
          <w:position w:val="-1"/>
        </w:rPr>
        <w:t>j</w:t>
      </w:r>
      <w:r w:rsidRPr="00751D01">
        <w:rPr>
          <w:rFonts w:ascii="Tahoma" w:eastAsia="Tahoma" w:hAnsi="Tahoma" w:cs="Tahoma"/>
          <w:spacing w:val="51"/>
          <w:position w:val="-1"/>
        </w:rPr>
        <w:t xml:space="preserve"> </w:t>
      </w:r>
      <w:r w:rsidRPr="00751D01">
        <w:rPr>
          <w:rFonts w:ascii="Tahoma" w:eastAsia="Tahoma" w:hAnsi="Tahoma" w:cs="Tahoma"/>
          <w:position w:val="-1"/>
        </w:rPr>
        <w:t>i</w:t>
      </w:r>
      <w:r w:rsidRPr="00751D01">
        <w:rPr>
          <w:rFonts w:ascii="Tahoma" w:eastAsia="Tahoma" w:hAnsi="Tahoma" w:cs="Tahoma"/>
          <w:spacing w:val="-1"/>
          <w:position w:val="-1"/>
        </w:rPr>
        <w:t>n</w:t>
      </w:r>
      <w:r w:rsidRPr="00751D01">
        <w:rPr>
          <w:rFonts w:ascii="Tahoma" w:eastAsia="Tahoma" w:hAnsi="Tahoma" w:cs="Tahoma"/>
          <w:position w:val="-1"/>
        </w:rPr>
        <w:t>t</w:t>
      </w:r>
      <w:r w:rsidRPr="00751D01">
        <w:rPr>
          <w:rFonts w:ascii="Tahoma" w:eastAsia="Tahoma" w:hAnsi="Tahoma" w:cs="Tahoma"/>
          <w:spacing w:val="1"/>
          <w:position w:val="-1"/>
        </w:rPr>
        <w:t>en</w:t>
      </w:r>
      <w:r w:rsidRPr="00751D01">
        <w:rPr>
          <w:rFonts w:ascii="Tahoma" w:eastAsia="Tahoma" w:hAnsi="Tahoma" w:cs="Tahoma"/>
          <w:position w:val="-1"/>
        </w:rPr>
        <w:t>s</w:t>
      </w:r>
      <w:r w:rsidRPr="00751D01">
        <w:rPr>
          <w:rFonts w:ascii="Tahoma" w:eastAsia="Tahoma" w:hAnsi="Tahoma" w:cs="Tahoma"/>
          <w:spacing w:val="-1"/>
          <w:position w:val="-1"/>
        </w:rPr>
        <w:t>y</w:t>
      </w:r>
      <w:r w:rsidRPr="00751D01">
        <w:rPr>
          <w:rFonts w:ascii="Tahoma" w:eastAsia="Tahoma" w:hAnsi="Tahoma" w:cs="Tahoma"/>
          <w:spacing w:val="1"/>
          <w:position w:val="-1"/>
        </w:rPr>
        <w:t>wn</w:t>
      </w:r>
      <w:r w:rsidRPr="00751D01">
        <w:rPr>
          <w:rFonts w:ascii="Tahoma" w:eastAsia="Tahoma" w:hAnsi="Tahoma" w:cs="Tahoma"/>
          <w:position w:val="-1"/>
        </w:rPr>
        <w:t>o</w:t>
      </w:r>
      <w:r w:rsidRPr="00751D01">
        <w:rPr>
          <w:rFonts w:ascii="Tahoma" w:eastAsia="Tahoma" w:hAnsi="Tahoma" w:cs="Tahoma"/>
          <w:spacing w:val="2"/>
          <w:position w:val="-1"/>
        </w:rPr>
        <w:t>ś</w:t>
      </w:r>
      <w:r w:rsidRPr="00751D01">
        <w:rPr>
          <w:rFonts w:ascii="Tahoma" w:eastAsia="Tahoma" w:hAnsi="Tahoma" w:cs="Tahoma"/>
          <w:spacing w:val="-1"/>
          <w:position w:val="-1"/>
        </w:rPr>
        <w:t>c</w:t>
      </w:r>
      <w:r w:rsidRPr="00751D01">
        <w:rPr>
          <w:rFonts w:ascii="Tahoma" w:eastAsia="Tahoma" w:hAnsi="Tahoma" w:cs="Tahoma"/>
          <w:position w:val="-1"/>
        </w:rPr>
        <w:t>i</w:t>
      </w:r>
      <w:r w:rsidRPr="00751D01">
        <w:rPr>
          <w:rFonts w:ascii="Tahoma" w:eastAsia="Tahoma" w:hAnsi="Tahoma" w:cs="Tahoma"/>
          <w:spacing w:val="53"/>
          <w:position w:val="-1"/>
        </w:rPr>
        <w:t xml:space="preserve"> </w:t>
      </w:r>
      <w:r w:rsidRPr="00751D01">
        <w:rPr>
          <w:rFonts w:ascii="Tahoma" w:eastAsia="Tahoma" w:hAnsi="Tahoma" w:cs="Tahoma"/>
          <w:position w:val="-1"/>
        </w:rPr>
        <w:t>po</w:t>
      </w:r>
      <w:r w:rsidRPr="00751D01">
        <w:rPr>
          <w:rFonts w:ascii="Tahoma" w:eastAsia="Tahoma" w:hAnsi="Tahoma" w:cs="Tahoma"/>
          <w:spacing w:val="1"/>
          <w:position w:val="-1"/>
        </w:rPr>
        <w:t>m</w:t>
      </w:r>
      <w:r w:rsidRPr="00751D01">
        <w:rPr>
          <w:rFonts w:ascii="Tahoma" w:eastAsia="Tahoma" w:hAnsi="Tahoma" w:cs="Tahoma"/>
          <w:position w:val="-1"/>
        </w:rPr>
        <w:t>o</w:t>
      </w:r>
      <w:r w:rsidRPr="00751D01">
        <w:rPr>
          <w:rFonts w:ascii="Tahoma" w:eastAsia="Tahoma" w:hAnsi="Tahoma" w:cs="Tahoma"/>
          <w:spacing w:val="1"/>
          <w:position w:val="-1"/>
        </w:rPr>
        <w:t>c</w:t>
      </w:r>
      <w:r w:rsidRPr="00751D01">
        <w:rPr>
          <w:rFonts w:ascii="Tahoma" w:eastAsia="Tahoma" w:hAnsi="Tahoma" w:cs="Tahoma"/>
          <w:spacing w:val="-18"/>
          <w:position w:val="-1"/>
        </w:rPr>
        <w:t>y</w:t>
      </w:r>
      <w:r w:rsidRPr="00751D01">
        <w:rPr>
          <w:rFonts w:ascii="Tahoma" w:eastAsia="Tahoma" w:hAnsi="Tahoma" w:cs="Tahoma"/>
          <w:position w:val="-1"/>
        </w:rPr>
        <w:t>,</w:t>
      </w:r>
      <w:r w:rsidRPr="00751D01">
        <w:rPr>
          <w:rFonts w:ascii="Tahoma" w:eastAsia="Tahoma" w:hAnsi="Tahoma" w:cs="Tahoma"/>
          <w:spacing w:val="57"/>
          <w:position w:val="-1"/>
        </w:rPr>
        <w:t xml:space="preserve"> </w:t>
      </w:r>
      <w:r w:rsidRPr="00751D01">
        <w:rPr>
          <w:rFonts w:ascii="Tahoma" w:eastAsia="Tahoma" w:hAnsi="Tahoma" w:cs="Tahoma"/>
          <w:spacing w:val="-1"/>
          <w:position w:val="-1"/>
        </w:rPr>
        <w:t>j</w:t>
      </w:r>
      <w:r w:rsidRPr="00751D01">
        <w:rPr>
          <w:rFonts w:ascii="Tahoma" w:eastAsia="Tahoma" w:hAnsi="Tahoma" w:cs="Tahoma"/>
          <w:spacing w:val="1"/>
          <w:position w:val="-1"/>
        </w:rPr>
        <w:t>e</w:t>
      </w:r>
      <w:r w:rsidRPr="00751D01">
        <w:rPr>
          <w:rFonts w:ascii="Tahoma" w:eastAsia="Tahoma" w:hAnsi="Tahoma" w:cs="Tahoma"/>
          <w:position w:val="-1"/>
        </w:rPr>
        <w:t>śli</w:t>
      </w:r>
      <w:r w:rsidRPr="00751D01">
        <w:rPr>
          <w:rFonts w:ascii="Tahoma" w:eastAsia="Tahoma" w:hAnsi="Tahoma" w:cs="Tahoma"/>
          <w:spacing w:val="61"/>
          <w:position w:val="-1"/>
        </w:rPr>
        <w:t xml:space="preserve"> </w:t>
      </w:r>
      <w:r w:rsidRPr="00751D01">
        <w:rPr>
          <w:rFonts w:ascii="Tahoma" w:eastAsia="Tahoma" w:hAnsi="Tahoma" w:cs="Tahoma"/>
          <w:spacing w:val="2"/>
          <w:position w:val="-1"/>
        </w:rPr>
        <w:t>d</w:t>
      </w:r>
      <w:r w:rsidRPr="00751D01">
        <w:rPr>
          <w:rFonts w:ascii="Tahoma" w:eastAsia="Tahoma" w:hAnsi="Tahoma" w:cs="Tahoma"/>
          <w:position w:val="-1"/>
        </w:rPr>
        <w:t>ot</w:t>
      </w:r>
      <w:r w:rsidRPr="00751D01">
        <w:rPr>
          <w:rFonts w:ascii="Tahoma" w:eastAsia="Tahoma" w:hAnsi="Tahoma" w:cs="Tahoma"/>
          <w:spacing w:val="-3"/>
          <w:position w:val="-1"/>
        </w:rPr>
        <w:t>y</w:t>
      </w:r>
      <w:r w:rsidRPr="00751D01">
        <w:rPr>
          <w:rFonts w:ascii="Tahoma" w:eastAsia="Tahoma" w:hAnsi="Tahoma" w:cs="Tahoma"/>
          <w:spacing w:val="-1"/>
          <w:position w:val="-1"/>
        </w:rPr>
        <w:t>c</w:t>
      </w:r>
      <w:r w:rsidRPr="00751D01">
        <w:rPr>
          <w:rFonts w:ascii="Tahoma" w:eastAsia="Tahoma" w:hAnsi="Tahoma" w:cs="Tahoma"/>
          <w:spacing w:val="3"/>
          <w:position w:val="-1"/>
        </w:rPr>
        <w:t>z</w:t>
      </w:r>
      <w:r w:rsidRPr="00751D01">
        <w:rPr>
          <w:rFonts w:ascii="Tahoma" w:eastAsia="Tahoma" w:hAnsi="Tahoma" w:cs="Tahoma"/>
          <w:position w:val="-1"/>
        </w:rPr>
        <w:t>y</w:t>
      </w:r>
      <w:r w:rsidRPr="00751D01">
        <w:rPr>
          <w:rFonts w:ascii="Tahoma" w:eastAsia="Tahoma" w:hAnsi="Tahoma" w:cs="Tahoma"/>
          <w:spacing w:val="57"/>
          <w:position w:val="-1"/>
        </w:rPr>
        <w:t xml:space="preserve"> </w:t>
      </w:r>
      <w:r w:rsidRPr="00751D01">
        <w:rPr>
          <w:rFonts w:ascii="Tahoma" w:eastAsia="Tahoma" w:hAnsi="Tahoma" w:cs="Tahoma"/>
          <w:position w:val="-1"/>
        </w:rPr>
        <w:t>d</w:t>
      </w:r>
      <w:r w:rsidRPr="00751D01">
        <w:rPr>
          <w:rFonts w:ascii="Tahoma" w:eastAsia="Tahoma" w:hAnsi="Tahoma" w:cs="Tahoma"/>
          <w:spacing w:val="1"/>
          <w:position w:val="-1"/>
        </w:rPr>
        <w:t>a</w:t>
      </w:r>
      <w:r w:rsidRPr="00751D01">
        <w:rPr>
          <w:rFonts w:ascii="Tahoma" w:eastAsia="Tahoma" w:hAnsi="Tahoma" w:cs="Tahoma"/>
          <w:spacing w:val="-1"/>
          <w:position w:val="-1"/>
        </w:rPr>
        <w:t>n</w:t>
      </w:r>
      <w:r w:rsidRPr="00751D01">
        <w:rPr>
          <w:rFonts w:ascii="Tahoma" w:eastAsia="Tahoma" w:hAnsi="Tahoma" w:cs="Tahoma"/>
          <w:spacing w:val="1"/>
          <w:position w:val="-1"/>
        </w:rPr>
        <w:t>e</w:t>
      </w:r>
      <w:r w:rsidRPr="00751D01">
        <w:rPr>
          <w:rFonts w:ascii="Tahoma" w:eastAsia="Tahoma" w:hAnsi="Tahoma" w:cs="Tahoma"/>
          <w:position w:val="-1"/>
        </w:rPr>
        <w:t>go</w:t>
      </w:r>
      <w:r w:rsidRPr="00751D01">
        <w:rPr>
          <w:rFonts w:ascii="Tahoma" w:eastAsia="Tahoma" w:hAnsi="Tahoma" w:cs="Tahoma"/>
          <w:spacing w:val="58"/>
          <w:position w:val="-1"/>
        </w:rPr>
        <w:t xml:space="preserve"> </w:t>
      </w:r>
      <w:r w:rsidRPr="00751D01">
        <w:rPr>
          <w:rFonts w:ascii="Tahoma" w:eastAsia="Tahoma" w:hAnsi="Tahoma" w:cs="Tahoma"/>
          <w:position w:val="-1"/>
        </w:rPr>
        <w:t>rod</w:t>
      </w:r>
      <w:r w:rsidRPr="00751D01">
        <w:rPr>
          <w:rFonts w:ascii="Tahoma" w:eastAsia="Tahoma" w:hAnsi="Tahoma" w:cs="Tahoma"/>
          <w:spacing w:val="1"/>
          <w:position w:val="-1"/>
        </w:rPr>
        <w:t>za</w:t>
      </w:r>
      <w:r w:rsidRPr="00751D01">
        <w:rPr>
          <w:rFonts w:ascii="Tahoma" w:eastAsia="Tahoma" w:hAnsi="Tahoma" w:cs="Tahoma"/>
          <w:spacing w:val="-1"/>
          <w:position w:val="-1"/>
        </w:rPr>
        <w:t>j</w:t>
      </w:r>
      <w:r w:rsidRPr="00751D01">
        <w:rPr>
          <w:rFonts w:ascii="Tahoma" w:eastAsia="Tahoma" w:hAnsi="Tahoma" w:cs="Tahoma"/>
          <w:position w:val="-1"/>
        </w:rPr>
        <w:t>u</w:t>
      </w:r>
      <w:r w:rsidRPr="00751D01">
        <w:rPr>
          <w:rFonts w:ascii="Tahoma" w:eastAsia="Tahoma" w:hAnsi="Tahoma" w:cs="Tahoma"/>
          <w:spacing w:val="57"/>
          <w:position w:val="-1"/>
        </w:rPr>
        <w:t xml:space="preserve"> </w:t>
      </w:r>
      <w:r w:rsidRPr="00751D01">
        <w:rPr>
          <w:rFonts w:ascii="Tahoma" w:eastAsia="Tahoma" w:hAnsi="Tahoma" w:cs="Tahoma"/>
          <w:position w:val="-1"/>
        </w:rPr>
        <w:t>po</w:t>
      </w:r>
      <w:r w:rsidRPr="00751D01">
        <w:rPr>
          <w:rFonts w:ascii="Tahoma" w:eastAsia="Tahoma" w:hAnsi="Tahoma" w:cs="Tahoma"/>
          <w:spacing w:val="1"/>
          <w:position w:val="-1"/>
        </w:rPr>
        <w:t>m</w:t>
      </w:r>
      <w:r w:rsidRPr="00751D01">
        <w:rPr>
          <w:rFonts w:ascii="Tahoma" w:eastAsia="Tahoma" w:hAnsi="Tahoma" w:cs="Tahoma"/>
          <w:spacing w:val="2"/>
          <w:position w:val="-1"/>
        </w:rPr>
        <w:t>o</w:t>
      </w:r>
      <w:r w:rsidRPr="00751D01">
        <w:rPr>
          <w:rFonts w:ascii="Tahoma" w:eastAsia="Tahoma" w:hAnsi="Tahoma" w:cs="Tahoma"/>
          <w:spacing w:val="-1"/>
          <w:position w:val="-1"/>
        </w:rPr>
        <w:t>c</w:t>
      </w:r>
      <w:r w:rsidRPr="00751D01">
        <w:rPr>
          <w:rFonts w:ascii="Tahoma" w:eastAsia="Tahoma" w:hAnsi="Tahoma" w:cs="Tahoma"/>
          <w:position w:val="-1"/>
        </w:rPr>
        <w:t>y</w:t>
      </w:r>
      <w:r w:rsidRPr="00751D01">
        <w:rPr>
          <w:rFonts w:ascii="Tahoma" w:eastAsia="Tahoma" w:hAnsi="Tahoma" w:cs="Tahoma"/>
          <w:spacing w:val="60"/>
          <w:position w:val="-1"/>
        </w:rPr>
        <w:t xml:space="preserve"> </w:t>
      </w:r>
      <w:r w:rsidRPr="00751D01">
        <w:rPr>
          <w:rFonts w:ascii="Tahoma" w:eastAsia="Tahoma" w:hAnsi="Tahoma" w:cs="Tahoma"/>
          <w:spacing w:val="-1"/>
          <w:position w:val="-1"/>
        </w:rPr>
        <w:t>u</w:t>
      </w:r>
      <w:r w:rsidRPr="00751D01">
        <w:rPr>
          <w:rFonts w:ascii="Tahoma" w:eastAsia="Tahoma" w:hAnsi="Tahoma" w:cs="Tahoma"/>
          <w:position w:val="-1"/>
        </w:rPr>
        <w:t>dzi</w:t>
      </w:r>
      <w:r w:rsidRPr="00751D01">
        <w:rPr>
          <w:rFonts w:ascii="Tahoma" w:eastAsia="Tahoma" w:hAnsi="Tahoma" w:cs="Tahoma"/>
          <w:spacing w:val="1"/>
          <w:position w:val="-1"/>
        </w:rPr>
        <w:t>e</w:t>
      </w:r>
      <w:r w:rsidRPr="00751D01">
        <w:rPr>
          <w:rFonts w:ascii="Tahoma" w:eastAsia="Tahoma" w:hAnsi="Tahoma" w:cs="Tahoma"/>
          <w:position w:val="-1"/>
        </w:rPr>
        <w:t>l</w:t>
      </w:r>
      <w:r w:rsidRPr="00751D01">
        <w:rPr>
          <w:rFonts w:ascii="Tahoma" w:eastAsia="Tahoma" w:hAnsi="Tahoma" w:cs="Tahoma"/>
          <w:spacing w:val="1"/>
          <w:position w:val="-1"/>
        </w:rPr>
        <w:t>a</w:t>
      </w:r>
      <w:r w:rsidRPr="00751D01">
        <w:rPr>
          <w:rFonts w:ascii="Tahoma" w:eastAsia="Tahoma" w:hAnsi="Tahoma" w:cs="Tahoma"/>
          <w:spacing w:val="-1"/>
          <w:position w:val="-1"/>
        </w:rPr>
        <w:t>n</w:t>
      </w:r>
      <w:r w:rsidRPr="00751D01">
        <w:rPr>
          <w:rFonts w:ascii="Tahoma" w:eastAsia="Tahoma" w:hAnsi="Tahoma" w:cs="Tahoma"/>
          <w:spacing w:val="1"/>
          <w:position w:val="-1"/>
        </w:rPr>
        <w:t>e</w:t>
      </w:r>
      <w:r w:rsidRPr="00751D01">
        <w:rPr>
          <w:rFonts w:ascii="Tahoma" w:eastAsia="Tahoma" w:hAnsi="Tahoma" w:cs="Tahoma"/>
          <w:position w:val="-1"/>
        </w:rPr>
        <w:t>j</w:t>
      </w:r>
      <w:r w:rsidR="003A63FD" w:rsidRPr="00751D01">
        <w:rPr>
          <w:rFonts w:ascii="Tahoma" w:eastAsia="Tahoma" w:hAnsi="Tahoma" w:cs="Tahoma"/>
        </w:rPr>
        <w:br/>
      </w:r>
      <w:r w:rsidRPr="00751D01">
        <w:rPr>
          <w:rFonts w:ascii="Tahoma" w:eastAsia="Tahoma" w:hAnsi="Tahoma" w:cs="Tahoma"/>
        </w:rPr>
        <w:t xml:space="preserve">w </w:t>
      </w:r>
      <w:r w:rsidRPr="00751D01">
        <w:rPr>
          <w:rFonts w:ascii="Tahoma" w:eastAsia="Tahoma" w:hAnsi="Tahoma" w:cs="Tahoma"/>
          <w:spacing w:val="-2"/>
        </w:rPr>
        <w:t>r</w:t>
      </w:r>
      <w:r w:rsidRPr="00751D01">
        <w:rPr>
          <w:rFonts w:ascii="Tahoma" w:eastAsia="Tahoma" w:hAnsi="Tahoma" w:cs="Tahoma"/>
          <w:spacing w:val="1"/>
        </w:rPr>
        <w:t>a</w:t>
      </w:r>
      <w:r w:rsidRPr="00751D01">
        <w:rPr>
          <w:rFonts w:ascii="Tahoma" w:eastAsia="Tahoma" w:hAnsi="Tahoma" w:cs="Tahoma"/>
        </w:rPr>
        <w:t>m</w:t>
      </w:r>
      <w:r w:rsidRPr="00751D01">
        <w:rPr>
          <w:rFonts w:ascii="Tahoma" w:eastAsia="Tahoma" w:hAnsi="Tahoma" w:cs="Tahoma"/>
          <w:spacing w:val="1"/>
        </w:rPr>
        <w:t>a</w:t>
      </w:r>
      <w:r w:rsidRPr="00751D01">
        <w:rPr>
          <w:rFonts w:ascii="Tahoma" w:eastAsia="Tahoma" w:hAnsi="Tahoma" w:cs="Tahoma"/>
          <w:spacing w:val="-1"/>
        </w:rPr>
        <w:t>c</w:t>
      </w:r>
      <w:r w:rsidRPr="00751D01">
        <w:rPr>
          <w:rFonts w:ascii="Tahoma" w:eastAsia="Tahoma" w:hAnsi="Tahoma" w:cs="Tahoma"/>
        </w:rPr>
        <w:t>h</w:t>
      </w:r>
      <w:r w:rsidRPr="00751D01">
        <w:rPr>
          <w:rFonts w:ascii="Tahoma" w:eastAsia="Tahoma" w:hAnsi="Tahoma" w:cs="Tahoma"/>
          <w:spacing w:val="-8"/>
        </w:rPr>
        <w:t xml:space="preserve"> </w:t>
      </w:r>
      <w:r w:rsidRPr="00751D01">
        <w:rPr>
          <w:rFonts w:ascii="Tahoma" w:eastAsia="Tahoma" w:hAnsi="Tahoma" w:cs="Tahoma"/>
          <w:spacing w:val="-1"/>
        </w:rPr>
        <w:t>n</w:t>
      </w:r>
      <w:r w:rsidRPr="00751D01">
        <w:rPr>
          <w:rFonts w:ascii="Tahoma" w:eastAsia="Tahoma" w:hAnsi="Tahoma" w:cs="Tahoma"/>
        </w:rPr>
        <w:t>i</w:t>
      </w:r>
      <w:r w:rsidRPr="00751D01">
        <w:rPr>
          <w:rFonts w:ascii="Tahoma" w:eastAsia="Tahoma" w:hAnsi="Tahoma" w:cs="Tahoma"/>
          <w:spacing w:val="-1"/>
        </w:rPr>
        <w:t>n</w:t>
      </w:r>
      <w:r w:rsidRPr="00751D01">
        <w:rPr>
          <w:rFonts w:ascii="Tahoma" w:eastAsia="Tahoma" w:hAnsi="Tahoma" w:cs="Tahoma"/>
        </w:rPr>
        <w:t>i</w:t>
      </w:r>
      <w:r w:rsidRPr="00751D01">
        <w:rPr>
          <w:rFonts w:ascii="Tahoma" w:eastAsia="Tahoma" w:hAnsi="Tahoma" w:cs="Tahoma"/>
          <w:spacing w:val="1"/>
        </w:rPr>
        <w:t>ej</w:t>
      </w:r>
      <w:r w:rsidRPr="00751D01">
        <w:rPr>
          <w:rFonts w:ascii="Tahoma" w:eastAsia="Tahoma" w:hAnsi="Tahoma" w:cs="Tahoma"/>
        </w:rPr>
        <w:t>sz</w:t>
      </w:r>
      <w:r w:rsidRPr="00751D01">
        <w:rPr>
          <w:rFonts w:ascii="Tahoma" w:eastAsia="Tahoma" w:hAnsi="Tahoma" w:cs="Tahoma"/>
          <w:spacing w:val="1"/>
        </w:rPr>
        <w:t>e</w:t>
      </w:r>
      <w:r w:rsidRPr="00751D01">
        <w:rPr>
          <w:rFonts w:ascii="Tahoma" w:eastAsia="Tahoma" w:hAnsi="Tahoma" w:cs="Tahoma"/>
        </w:rPr>
        <w:t>j</w:t>
      </w:r>
      <w:r w:rsidRPr="00751D01">
        <w:rPr>
          <w:rFonts w:ascii="Tahoma" w:eastAsia="Tahoma" w:hAnsi="Tahoma" w:cs="Tahoma"/>
          <w:spacing w:val="-9"/>
        </w:rPr>
        <w:t xml:space="preserve"> </w:t>
      </w:r>
      <w:r w:rsidRPr="00751D01">
        <w:rPr>
          <w:rFonts w:ascii="Tahoma" w:eastAsia="Tahoma" w:hAnsi="Tahoma" w:cs="Tahoma"/>
          <w:spacing w:val="-1"/>
        </w:rPr>
        <w:t>u</w:t>
      </w:r>
      <w:r w:rsidRPr="00751D01">
        <w:rPr>
          <w:rFonts w:ascii="Tahoma" w:eastAsia="Tahoma" w:hAnsi="Tahoma" w:cs="Tahoma"/>
        </w:rPr>
        <w:t>mo</w:t>
      </w:r>
      <w:r w:rsidRPr="00751D01">
        <w:rPr>
          <w:rFonts w:ascii="Tahoma" w:eastAsia="Tahoma" w:hAnsi="Tahoma" w:cs="Tahoma"/>
          <w:spacing w:val="1"/>
        </w:rPr>
        <w:t>w</w:t>
      </w:r>
      <w:r w:rsidRPr="00751D01">
        <w:rPr>
          <w:rFonts w:ascii="Tahoma" w:eastAsia="Tahoma" w:hAnsi="Tahoma" w:cs="Tahoma"/>
          <w:spacing w:val="-15"/>
        </w:rPr>
        <w:t>y</w:t>
      </w:r>
      <w:r w:rsidR="00FC2DB2" w:rsidRPr="00751D01">
        <w:rPr>
          <w:rFonts w:ascii="Tahoma" w:eastAsia="Tahoma" w:hAnsi="Tahoma" w:cs="Tahoma"/>
        </w:rPr>
        <w:t>;</w:t>
      </w:r>
    </w:p>
    <w:p w14:paraId="0525349B" w14:textId="63EBF77F" w:rsidR="00751D01" w:rsidRDefault="00280ADA" w:rsidP="00E43CDE">
      <w:pPr>
        <w:pStyle w:val="Akapitzlist"/>
        <w:numPr>
          <w:ilvl w:val="1"/>
          <w:numId w:val="25"/>
        </w:numPr>
        <w:tabs>
          <w:tab w:val="clear" w:pos="680"/>
        </w:tabs>
        <w:spacing w:line="276" w:lineRule="auto"/>
        <w:ind w:left="851" w:right="14" w:hanging="425"/>
        <w:jc w:val="both"/>
        <w:rPr>
          <w:rFonts w:ascii="Tahoma" w:eastAsia="Tahoma" w:hAnsi="Tahoma" w:cs="Tahoma"/>
        </w:rPr>
      </w:pPr>
      <w:r w:rsidRPr="00751D01">
        <w:rPr>
          <w:rFonts w:ascii="Tahoma" w:eastAsia="Tahoma" w:hAnsi="Tahoma" w:cs="Tahoma"/>
        </w:rPr>
        <w:t>przypadku pomocy de minimis:</w:t>
      </w:r>
    </w:p>
    <w:p w14:paraId="3FA56FD4" w14:textId="5E8FF578" w:rsidR="00751D01" w:rsidRPr="00751D01" w:rsidRDefault="00280ADA" w:rsidP="00E43CDE">
      <w:pPr>
        <w:pStyle w:val="Akapitzlist"/>
        <w:numPr>
          <w:ilvl w:val="2"/>
          <w:numId w:val="25"/>
        </w:numPr>
        <w:tabs>
          <w:tab w:val="clear" w:pos="680"/>
        </w:tabs>
        <w:spacing w:line="276" w:lineRule="auto"/>
        <w:ind w:left="1276" w:right="14" w:hanging="425"/>
        <w:jc w:val="both"/>
        <w:rPr>
          <w:rFonts w:ascii="Tahoma" w:eastAsia="Tahoma" w:hAnsi="Tahoma" w:cs="Tahoma"/>
        </w:rPr>
      </w:pPr>
      <w:r w:rsidRPr="00751D01">
        <w:rPr>
          <w:rFonts w:ascii="Tahoma" w:eastAsia="Tahoma" w:hAnsi="Tahoma" w:cs="Tahoma"/>
        </w:rPr>
        <w:t>dopusz</w:t>
      </w:r>
      <w:r w:rsidRPr="00751D01">
        <w:rPr>
          <w:rFonts w:ascii="Tahoma" w:eastAsia="Tahoma" w:hAnsi="Tahoma" w:cs="Tahoma"/>
          <w:spacing w:val="-1"/>
        </w:rPr>
        <w:t>c</w:t>
      </w:r>
      <w:r w:rsidRPr="00751D01">
        <w:rPr>
          <w:rFonts w:ascii="Tahoma" w:eastAsia="Tahoma" w:hAnsi="Tahoma" w:cs="Tahoma"/>
        </w:rPr>
        <w:t>z</w:t>
      </w:r>
      <w:r w:rsidRPr="00751D01">
        <w:rPr>
          <w:rFonts w:ascii="Tahoma" w:eastAsia="Tahoma" w:hAnsi="Tahoma" w:cs="Tahoma"/>
          <w:spacing w:val="1"/>
        </w:rPr>
        <w:t>a</w:t>
      </w:r>
      <w:r w:rsidRPr="00751D01">
        <w:rPr>
          <w:rFonts w:ascii="Tahoma" w:eastAsia="Tahoma" w:hAnsi="Tahoma" w:cs="Tahoma"/>
        </w:rPr>
        <w:t>l</w:t>
      </w:r>
      <w:r w:rsidRPr="00751D01">
        <w:rPr>
          <w:rFonts w:ascii="Tahoma" w:eastAsia="Tahoma" w:hAnsi="Tahoma" w:cs="Tahoma"/>
          <w:spacing w:val="-1"/>
        </w:rPr>
        <w:t>n</w:t>
      </w:r>
      <w:r w:rsidRPr="00751D01">
        <w:rPr>
          <w:rFonts w:ascii="Tahoma" w:eastAsia="Tahoma" w:hAnsi="Tahoma" w:cs="Tahoma"/>
          <w:spacing w:val="1"/>
        </w:rPr>
        <w:t>e</w:t>
      </w:r>
      <w:r w:rsidRPr="00751D01">
        <w:rPr>
          <w:rFonts w:ascii="Tahoma" w:eastAsia="Tahoma" w:hAnsi="Tahoma" w:cs="Tahoma"/>
          <w:spacing w:val="2"/>
        </w:rPr>
        <w:t>g</w:t>
      </w:r>
      <w:r w:rsidRPr="00751D01">
        <w:rPr>
          <w:rFonts w:ascii="Tahoma" w:eastAsia="Tahoma" w:hAnsi="Tahoma" w:cs="Tahoma"/>
        </w:rPr>
        <w:t>o puł</w:t>
      </w:r>
      <w:r w:rsidRPr="00751D01">
        <w:rPr>
          <w:rFonts w:ascii="Tahoma" w:eastAsia="Tahoma" w:hAnsi="Tahoma" w:cs="Tahoma"/>
          <w:spacing w:val="1"/>
        </w:rPr>
        <w:t>a</w:t>
      </w:r>
      <w:r w:rsidRPr="00751D01">
        <w:rPr>
          <w:rFonts w:ascii="Tahoma" w:eastAsia="Tahoma" w:hAnsi="Tahoma" w:cs="Tahoma"/>
        </w:rPr>
        <w:t>pu po</w:t>
      </w:r>
      <w:r w:rsidRPr="00751D01">
        <w:rPr>
          <w:rFonts w:ascii="Tahoma" w:eastAsia="Tahoma" w:hAnsi="Tahoma" w:cs="Tahoma"/>
          <w:spacing w:val="1"/>
        </w:rPr>
        <w:t>m</w:t>
      </w:r>
      <w:r w:rsidRPr="00751D01">
        <w:rPr>
          <w:rFonts w:ascii="Tahoma" w:eastAsia="Tahoma" w:hAnsi="Tahoma" w:cs="Tahoma"/>
        </w:rPr>
        <w:t>o</w:t>
      </w:r>
      <w:r w:rsidRPr="00751D01">
        <w:rPr>
          <w:rFonts w:ascii="Tahoma" w:eastAsia="Tahoma" w:hAnsi="Tahoma" w:cs="Tahoma"/>
          <w:spacing w:val="-1"/>
        </w:rPr>
        <w:t>c</w:t>
      </w:r>
      <w:r w:rsidRPr="00751D01">
        <w:rPr>
          <w:rFonts w:ascii="Tahoma" w:eastAsia="Tahoma" w:hAnsi="Tahoma" w:cs="Tahoma"/>
        </w:rPr>
        <w:t>y de mi</w:t>
      </w:r>
      <w:r w:rsidRPr="00751D01">
        <w:rPr>
          <w:rFonts w:ascii="Tahoma" w:eastAsia="Tahoma" w:hAnsi="Tahoma" w:cs="Tahoma"/>
          <w:spacing w:val="3"/>
        </w:rPr>
        <w:t>n</w:t>
      </w:r>
      <w:r w:rsidRPr="00751D01">
        <w:rPr>
          <w:rFonts w:ascii="Tahoma" w:eastAsia="Tahoma" w:hAnsi="Tahoma" w:cs="Tahoma"/>
        </w:rPr>
        <w:t>imis o</w:t>
      </w:r>
      <w:r w:rsidRPr="00751D01">
        <w:rPr>
          <w:rFonts w:ascii="Tahoma" w:eastAsia="Tahoma" w:hAnsi="Tahoma" w:cs="Tahoma"/>
          <w:spacing w:val="-1"/>
        </w:rPr>
        <w:t>k</w:t>
      </w:r>
      <w:r w:rsidRPr="00751D01">
        <w:rPr>
          <w:rFonts w:ascii="Tahoma" w:eastAsia="Tahoma" w:hAnsi="Tahoma" w:cs="Tahoma"/>
        </w:rPr>
        <w:t>r</w:t>
      </w:r>
      <w:r w:rsidRPr="00751D01">
        <w:rPr>
          <w:rFonts w:ascii="Tahoma" w:eastAsia="Tahoma" w:hAnsi="Tahoma" w:cs="Tahoma"/>
          <w:spacing w:val="1"/>
        </w:rPr>
        <w:t>e</w:t>
      </w:r>
      <w:r w:rsidRPr="00751D01">
        <w:rPr>
          <w:rFonts w:ascii="Tahoma" w:eastAsia="Tahoma" w:hAnsi="Tahoma" w:cs="Tahoma"/>
        </w:rPr>
        <w:t>ślo</w:t>
      </w:r>
      <w:r w:rsidRPr="00751D01">
        <w:rPr>
          <w:rFonts w:ascii="Tahoma" w:eastAsia="Tahoma" w:hAnsi="Tahoma" w:cs="Tahoma"/>
          <w:spacing w:val="-1"/>
        </w:rPr>
        <w:t>n</w:t>
      </w:r>
      <w:r w:rsidRPr="00751D01">
        <w:rPr>
          <w:rFonts w:ascii="Tahoma" w:eastAsia="Tahoma" w:hAnsi="Tahoma" w:cs="Tahoma"/>
          <w:spacing w:val="1"/>
        </w:rPr>
        <w:t>e</w:t>
      </w:r>
      <w:r w:rsidRPr="00751D01">
        <w:rPr>
          <w:rFonts w:ascii="Tahoma" w:eastAsia="Tahoma" w:hAnsi="Tahoma" w:cs="Tahoma"/>
        </w:rPr>
        <w:t>go w roz</w:t>
      </w:r>
      <w:r w:rsidRPr="00751D01">
        <w:rPr>
          <w:rFonts w:ascii="Tahoma" w:eastAsia="Tahoma" w:hAnsi="Tahoma" w:cs="Tahoma"/>
          <w:spacing w:val="1"/>
        </w:rPr>
        <w:t>p</w:t>
      </w:r>
      <w:r w:rsidRPr="00751D01">
        <w:rPr>
          <w:rFonts w:ascii="Tahoma" w:eastAsia="Tahoma" w:hAnsi="Tahoma" w:cs="Tahoma"/>
          <w:spacing w:val="2"/>
        </w:rPr>
        <w:t>o</w:t>
      </w:r>
      <w:r w:rsidRPr="00751D01">
        <w:rPr>
          <w:rFonts w:ascii="Tahoma" w:eastAsia="Tahoma" w:hAnsi="Tahoma" w:cs="Tahoma"/>
        </w:rPr>
        <w:t>rz</w:t>
      </w:r>
      <w:r w:rsidRPr="00751D01">
        <w:rPr>
          <w:rFonts w:ascii="Tahoma" w:eastAsia="Tahoma" w:hAnsi="Tahoma" w:cs="Tahoma"/>
          <w:spacing w:val="1"/>
        </w:rPr>
        <w:t>ą</w:t>
      </w:r>
      <w:r w:rsidRPr="00751D01">
        <w:rPr>
          <w:rFonts w:ascii="Tahoma" w:eastAsia="Tahoma" w:hAnsi="Tahoma" w:cs="Tahoma"/>
        </w:rPr>
        <w:t>dz</w:t>
      </w:r>
      <w:r w:rsidRPr="00751D01">
        <w:rPr>
          <w:rFonts w:ascii="Tahoma" w:eastAsia="Tahoma" w:hAnsi="Tahoma" w:cs="Tahoma"/>
          <w:spacing w:val="1"/>
        </w:rPr>
        <w:t>e</w:t>
      </w:r>
      <w:r w:rsidRPr="00751D01">
        <w:rPr>
          <w:rFonts w:ascii="Tahoma" w:eastAsia="Tahoma" w:hAnsi="Tahoma" w:cs="Tahoma"/>
          <w:spacing w:val="-1"/>
        </w:rPr>
        <w:t>n</w:t>
      </w:r>
      <w:r w:rsidRPr="00751D01">
        <w:rPr>
          <w:rFonts w:ascii="Tahoma" w:eastAsia="Tahoma" w:hAnsi="Tahoma" w:cs="Tahoma"/>
        </w:rPr>
        <w:t>i</w:t>
      </w:r>
      <w:r w:rsidRPr="00751D01">
        <w:rPr>
          <w:rFonts w:ascii="Tahoma" w:eastAsia="Tahoma" w:hAnsi="Tahoma" w:cs="Tahoma"/>
          <w:spacing w:val="-1"/>
        </w:rPr>
        <w:t>u</w:t>
      </w:r>
      <w:r w:rsidRPr="00751D01">
        <w:rPr>
          <w:rFonts w:ascii="Tahoma" w:eastAsia="Tahoma" w:hAnsi="Tahoma" w:cs="Tahoma"/>
        </w:rPr>
        <w:t>, o</w:t>
      </w:r>
      <w:r w:rsidRPr="00751D01">
        <w:rPr>
          <w:rFonts w:ascii="Tahoma" w:eastAsia="Tahoma" w:hAnsi="Tahoma" w:cs="Tahoma"/>
          <w:spacing w:val="-1"/>
        </w:rPr>
        <w:t xml:space="preserve"> k</w:t>
      </w:r>
      <w:r w:rsidRPr="00751D01">
        <w:rPr>
          <w:rFonts w:ascii="Tahoma" w:eastAsia="Tahoma" w:hAnsi="Tahoma" w:cs="Tahoma"/>
        </w:rPr>
        <w:t>tór</w:t>
      </w:r>
      <w:r w:rsidRPr="00751D01">
        <w:rPr>
          <w:rFonts w:ascii="Tahoma" w:eastAsia="Tahoma" w:hAnsi="Tahoma" w:cs="Tahoma"/>
          <w:spacing w:val="-1"/>
        </w:rPr>
        <w:t>y</w:t>
      </w:r>
      <w:r w:rsidRPr="00751D01">
        <w:rPr>
          <w:rFonts w:ascii="Tahoma" w:eastAsia="Tahoma" w:hAnsi="Tahoma" w:cs="Tahoma"/>
        </w:rPr>
        <w:t>m</w:t>
      </w:r>
      <w:r w:rsidRPr="00751D01">
        <w:rPr>
          <w:rFonts w:ascii="Tahoma" w:eastAsia="Tahoma" w:hAnsi="Tahoma" w:cs="Tahoma"/>
          <w:spacing w:val="-3"/>
        </w:rPr>
        <w:t xml:space="preserve"> </w:t>
      </w:r>
      <w:r w:rsidRPr="00751D01">
        <w:rPr>
          <w:rFonts w:ascii="Tahoma" w:eastAsia="Tahoma" w:hAnsi="Tahoma" w:cs="Tahoma"/>
          <w:spacing w:val="1"/>
        </w:rPr>
        <w:t>m</w:t>
      </w:r>
      <w:r w:rsidRPr="00751D01">
        <w:rPr>
          <w:rFonts w:ascii="Tahoma" w:eastAsia="Tahoma" w:hAnsi="Tahoma" w:cs="Tahoma"/>
        </w:rPr>
        <w:t>o</w:t>
      </w:r>
      <w:r w:rsidRPr="00751D01">
        <w:rPr>
          <w:rFonts w:ascii="Tahoma" w:eastAsia="Tahoma" w:hAnsi="Tahoma" w:cs="Tahoma"/>
          <w:spacing w:val="-2"/>
        </w:rPr>
        <w:t>w</w:t>
      </w:r>
      <w:r w:rsidRPr="00751D01">
        <w:rPr>
          <w:rFonts w:ascii="Tahoma" w:eastAsia="Tahoma" w:hAnsi="Tahoma" w:cs="Tahoma"/>
        </w:rPr>
        <w:t>a</w:t>
      </w:r>
      <w:r w:rsidRPr="00751D01">
        <w:rPr>
          <w:rFonts w:ascii="Tahoma" w:eastAsia="Tahoma" w:hAnsi="Tahoma" w:cs="Tahoma"/>
          <w:spacing w:val="-4"/>
        </w:rPr>
        <w:t xml:space="preserve"> </w:t>
      </w:r>
      <w:r w:rsidRPr="00751D01">
        <w:rPr>
          <w:rFonts w:ascii="Tahoma" w:eastAsia="Tahoma" w:hAnsi="Tahoma" w:cs="Tahoma"/>
        </w:rPr>
        <w:t xml:space="preserve">w § </w:t>
      </w:r>
      <w:r w:rsidR="00C471A2" w:rsidRPr="00751D01">
        <w:rPr>
          <w:rFonts w:ascii="Tahoma" w:eastAsia="Tahoma" w:hAnsi="Tahoma" w:cs="Tahoma"/>
          <w:spacing w:val="-1"/>
        </w:rPr>
        <w:t>24</w:t>
      </w:r>
      <w:r w:rsidR="00C471A2" w:rsidRPr="00751D01">
        <w:rPr>
          <w:rFonts w:ascii="Tahoma" w:eastAsia="Tahoma" w:hAnsi="Tahoma" w:cs="Tahoma"/>
          <w:spacing w:val="2"/>
        </w:rPr>
        <w:t xml:space="preserve"> </w:t>
      </w:r>
      <w:r w:rsidRPr="00751D01">
        <w:rPr>
          <w:rFonts w:ascii="Tahoma" w:eastAsia="Tahoma" w:hAnsi="Tahoma" w:cs="Tahoma"/>
          <w:spacing w:val="-1"/>
        </w:rPr>
        <w:t>u</w:t>
      </w:r>
      <w:r w:rsidRPr="00751D01">
        <w:rPr>
          <w:rFonts w:ascii="Tahoma" w:eastAsia="Tahoma" w:hAnsi="Tahoma" w:cs="Tahoma"/>
        </w:rPr>
        <w:t>st.</w:t>
      </w:r>
      <w:r w:rsidRPr="00751D01">
        <w:rPr>
          <w:rFonts w:ascii="Tahoma" w:eastAsia="Tahoma" w:hAnsi="Tahoma" w:cs="Tahoma"/>
          <w:spacing w:val="-1"/>
        </w:rPr>
        <w:t xml:space="preserve"> </w:t>
      </w:r>
      <w:r w:rsidRPr="00751D01">
        <w:rPr>
          <w:rFonts w:ascii="Tahoma" w:eastAsia="Tahoma" w:hAnsi="Tahoma" w:cs="Tahoma"/>
        </w:rPr>
        <w:t>2</w:t>
      </w:r>
      <w:r w:rsidRPr="00751D01">
        <w:rPr>
          <w:rFonts w:ascii="Tahoma" w:eastAsia="Tahoma" w:hAnsi="Tahoma" w:cs="Tahoma"/>
          <w:spacing w:val="-2"/>
        </w:rPr>
        <w:t xml:space="preserve"> </w:t>
      </w:r>
      <w:r w:rsidRPr="00751D01">
        <w:rPr>
          <w:rFonts w:ascii="Tahoma" w:eastAsia="Tahoma" w:hAnsi="Tahoma" w:cs="Tahoma"/>
          <w:spacing w:val="-1"/>
        </w:rPr>
        <w:t>n</w:t>
      </w:r>
      <w:r w:rsidRPr="00751D01">
        <w:rPr>
          <w:rFonts w:ascii="Tahoma" w:eastAsia="Tahoma" w:hAnsi="Tahoma" w:cs="Tahoma"/>
          <w:spacing w:val="2"/>
        </w:rPr>
        <w:t>i</w:t>
      </w:r>
      <w:r w:rsidRPr="00751D01">
        <w:rPr>
          <w:rFonts w:ascii="Tahoma" w:eastAsia="Tahoma" w:hAnsi="Tahoma" w:cs="Tahoma"/>
          <w:spacing w:val="-1"/>
        </w:rPr>
        <w:t>n</w:t>
      </w:r>
      <w:r w:rsidRPr="00751D01">
        <w:rPr>
          <w:rFonts w:ascii="Tahoma" w:eastAsia="Tahoma" w:hAnsi="Tahoma" w:cs="Tahoma"/>
        </w:rPr>
        <w:t>i</w:t>
      </w:r>
      <w:r w:rsidRPr="00751D01">
        <w:rPr>
          <w:rFonts w:ascii="Tahoma" w:eastAsia="Tahoma" w:hAnsi="Tahoma" w:cs="Tahoma"/>
          <w:spacing w:val="1"/>
        </w:rPr>
        <w:t>e</w:t>
      </w:r>
      <w:r w:rsidRPr="00751D01">
        <w:rPr>
          <w:rFonts w:ascii="Tahoma" w:eastAsia="Tahoma" w:hAnsi="Tahoma" w:cs="Tahoma"/>
          <w:spacing w:val="-1"/>
        </w:rPr>
        <w:t>j</w:t>
      </w:r>
      <w:r w:rsidRPr="00751D01">
        <w:rPr>
          <w:rFonts w:ascii="Tahoma" w:eastAsia="Tahoma" w:hAnsi="Tahoma" w:cs="Tahoma"/>
        </w:rPr>
        <w:t>sz</w:t>
      </w:r>
      <w:r w:rsidRPr="00751D01">
        <w:rPr>
          <w:rFonts w:ascii="Tahoma" w:eastAsia="Tahoma" w:hAnsi="Tahoma" w:cs="Tahoma"/>
          <w:spacing w:val="1"/>
        </w:rPr>
        <w:t>e</w:t>
      </w:r>
      <w:r w:rsidRPr="00751D01">
        <w:rPr>
          <w:rFonts w:ascii="Tahoma" w:eastAsia="Tahoma" w:hAnsi="Tahoma" w:cs="Tahoma"/>
        </w:rPr>
        <w:t>j</w:t>
      </w:r>
      <w:r w:rsidRPr="00751D01">
        <w:rPr>
          <w:rFonts w:ascii="Tahoma" w:eastAsia="Tahoma" w:hAnsi="Tahoma" w:cs="Tahoma"/>
          <w:spacing w:val="-7"/>
        </w:rPr>
        <w:t xml:space="preserve"> </w:t>
      </w:r>
      <w:r w:rsidRPr="00751D01">
        <w:rPr>
          <w:rFonts w:ascii="Tahoma" w:eastAsia="Tahoma" w:hAnsi="Tahoma" w:cs="Tahoma"/>
          <w:spacing w:val="-1"/>
        </w:rPr>
        <w:t>u</w:t>
      </w:r>
      <w:r w:rsidRPr="00751D01">
        <w:rPr>
          <w:rFonts w:ascii="Tahoma" w:eastAsia="Tahoma" w:hAnsi="Tahoma" w:cs="Tahoma"/>
        </w:rPr>
        <w:t>mo</w:t>
      </w:r>
      <w:r w:rsidRPr="00751D01">
        <w:rPr>
          <w:rFonts w:ascii="Tahoma" w:eastAsia="Tahoma" w:hAnsi="Tahoma" w:cs="Tahoma"/>
          <w:spacing w:val="1"/>
        </w:rPr>
        <w:t>w</w:t>
      </w:r>
      <w:r w:rsidRPr="00751D01">
        <w:rPr>
          <w:rFonts w:ascii="Tahoma" w:eastAsia="Tahoma" w:hAnsi="Tahoma" w:cs="Tahoma"/>
          <w:spacing w:val="-18"/>
        </w:rPr>
        <w:t>y</w:t>
      </w:r>
      <w:r w:rsidR="00FC2DB2" w:rsidRPr="00751D01">
        <w:rPr>
          <w:rFonts w:ascii="Tahoma" w:eastAsia="Tahoma" w:hAnsi="Tahoma" w:cs="Tahoma"/>
        </w:rPr>
        <w:t>;</w:t>
      </w:r>
    </w:p>
    <w:p w14:paraId="1B90CB77" w14:textId="53ED10AF" w:rsidR="00942F4E" w:rsidRPr="001C3C76" w:rsidRDefault="00280ADA" w:rsidP="003A7D54">
      <w:pPr>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 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rPr>
        <w:t>do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9"/>
        </w:rPr>
        <w:t xml:space="preserve"> </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2"/>
        </w:rPr>
        <w:t>p</w:t>
      </w:r>
      <w:r w:rsidRPr="001C3C76">
        <w:rPr>
          <w:rFonts w:ascii="Tahoma" w:eastAsia="Tahoma" w:hAnsi="Tahoma" w:cs="Tahoma"/>
        </w:rPr>
        <w:t>omo</w:t>
      </w:r>
      <w:r w:rsidRPr="001C3C76">
        <w:rPr>
          <w:rFonts w:ascii="Tahoma" w:eastAsia="Tahoma" w:hAnsi="Tahoma" w:cs="Tahoma"/>
          <w:spacing w:val="2"/>
        </w:rPr>
        <w:t>c</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 xml:space="preserve">mi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od</w:t>
      </w:r>
      <w:r w:rsidRPr="001C3C76">
        <w:rPr>
          <w:rFonts w:ascii="Tahoma" w:eastAsia="Tahoma" w:hAnsi="Tahoma" w:cs="Tahoma"/>
          <w:spacing w:val="7"/>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w §</w:t>
      </w:r>
      <w:r w:rsidRPr="001C3C76">
        <w:rPr>
          <w:rFonts w:ascii="Tahoma" w:eastAsia="Tahoma" w:hAnsi="Tahoma" w:cs="Tahoma"/>
          <w:spacing w:val="1"/>
        </w:rPr>
        <w:t xml:space="preserve"> </w:t>
      </w:r>
      <w:r w:rsidRPr="001C3C76">
        <w:rPr>
          <w:rFonts w:ascii="Tahoma" w:eastAsia="Tahoma" w:hAnsi="Tahoma" w:cs="Tahoma"/>
          <w:spacing w:val="-1"/>
        </w:rPr>
        <w:t>1</w:t>
      </w:r>
      <w:r w:rsidR="00C471A2">
        <w:rPr>
          <w:rFonts w:ascii="Tahoma" w:eastAsia="Tahoma" w:hAnsi="Tahoma" w:cs="Tahoma"/>
          <w:spacing w:val="-1"/>
        </w:rPr>
        <w:t>6</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14:paraId="79E830F0" w14:textId="77777777" w:rsidR="00BD725D" w:rsidRDefault="00BD725D" w:rsidP="003A7D54">
      <w:pPr>
        <w:spacing w:line="276" w:lineRule="auto"/>
        <w:ind w:right="14"/>
        <w:jc w:val="center"/>
        <w:rPr>
          <w:rFonts w:ascii="Tahoma" w:eastAsia="Tahoma" w:hAnsi="Tahoma" w:cs="Tahoma"/>
        </w:rPr>
      </w:pPr>
    </w:p>
    <w:p w14:paraId="003F56ED" w14:textId="48A5EDE7" w:rsidR="00942F4E" w:rsidRPr="001C3C76" w:rsidRDefault="00280ADA" w:rsidP="003A7D54">
      <w:pPr>
        <w:spacing w:line="276" w:lineRule="auto"/>
        <w:ind w:left="426" w:right="14" w:hanging="426"/>
        <w:jc w:val="center"/>
        <w:rPr>
          <w:rFonts w:ascii="Tahoma" w:eastAsia="Tahoma" w:hAnsi="Tahoma" w:cs="Tahoma"/>
          <w:spacing w:val="2"/>
          <w:w w:val="99"/>
        </w:rPr>
      </w:pPr>
      <w:r w:rsidRPr="00BD725D">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6</w:t>
      </w:r>
      <w:r w:rsidR="00E67406"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66"/>
      </w:r>
    </w:p>
    <w:p w14:paraId="18F66F48" w14:textId="659145CB" w:rsidR="00942F4E" w:rsidRPr="001C3C76" w:rsidRDefault="00280ADA" w:rsidP="00E43CDE">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ot</w:t>
      </w:r>
      <w:r w:rsidRPr="001C3C76">
        <w:rPr>
          <w:rFonts w:ascii="Tahoma" w:eastAsia="Tahoma" w:hAnsi="Tahoma" w:cs="Tahoma"/>
          <w:spacing w:val="47"/>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5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0"/>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00487AFC" w:rsidRPr="001C3C76">
        <w:rPr>
          <w:rFonts w:ascii="Tahoma" w:eastAsia="Tahoma" w:hAnsi="Tahoma" w:cs="Tahoma"/>
        </w:rPr>
        <w:t>o</w:t>
      </w:r>
      <w:r w:rsidR="00C24D7D"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ie o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 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z</w:t>
      </w:r>
      <w:r w:rsidRPr="001C3C76">
        <w:rPr>
          <w:rFonts w:ascii="Tahoma" w:eastAsia="Tahoma" w:hAnsi="Tahoma" w:cs="Tahoma"/>
          <w:spacing w:val="1"/>
        </w:rPr>
        <w:t>a</w:t>
      </w:r>
      <w:r w:rsidRPr="001C3C76">
        <w:rPr>
          <w:rFonts w:ascii="Tahoma" w:eastAsia="Tahoma" w:hAnsi="Tahoma" w:cs="Tahoma"/>
        </w:rPr>
        <w:t xml:space="preserve">pisów </w:t>
      </w:r>
      <w:r w:rsidRPr="001C3C76">
        <w:rPr>
          <w:rFonts w:ascii="Tahoma" w:eastAsia="Tahoma" w:hAnsi="Tahoma" w:cs="Tahoma"/>
          <w:spacing w:val="-1"/>
        </w:rPr>
        <w:t>uj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w §</w:t>
      </w:r>
      <w:r w:rsidRPr="001C3C76">
        <w:rPr>
          <w:rFonts w:ascii="Tahoma" w:eastAsia="Tahoma" w:hAnsi="Tahoma" w:cs="Tahoma"/>
          <w:spacing w:val="-2"/>
        </w:rPr>
        <w:t xml:space="preserve"> </w:t>
      </w:r>
      <w:r w:rsidRPr="001C3C76">
        <w:rPr>
          <w:rFonts w:ascii="Tahoma" w:eastAsia="Tahoma" w:hAnsi="Tahoma" w:cs="Tahoma"/>
          <w:spacing w:val="-1"/>
        </w:rPr>
        <w:t>2</w:t>
      </w:r>
      <w:r w:rsidR="00C471A2">
        <w:rPr>
          <w:rFonts w:ascii="Tahoma" w:eastAsia="Tahoma" w:hAnsi="Tahoma" w:cs="Tahoma"/>
          <w:spacing w:val="-1"/>
        </w:rPr>
        <w:t>4</w:t>
      </w:r>
      <w:r w:rsidRPr="001C3C76">
        <w:rPr>
          <w:rFonts w:ascii="Tahoma" w:eastAsia="Tahoma" w:hAnsi="Tahoma" w:cs="Tahoma"/>
        </w:rPr>
        <w:t xml:space="preserve"> i § </w:t>
      </w:r>
      <w:r w:rsidRPr="001C3C76">
        <w:rPr>
          <w:rFonts w:ascii="Tahoma" w:eastAsia="Tahoma" w:hAnsi="Tahoma" w:cs="Tahoma"/>
          <w:spacing w:val="-1"/>
        </w:rPr>
        <w:t>2</w:t>
      </w:r>
      <w:r w:rsidR="00C471A2">
        <w:rPr>
          <w:rFonts w:ascii="Tahoma" w:eastAsia="Tahoma" w:hAnsi="Tahoma" w:cs="Tahoma"/>
          <w:spacing w:val="-1"/>
        </w:rPr>
        <w:t>5</w:t>
      </w:r>
      <w:r w:rsidRPr="001C3C76">
        <w:rPr>
          <w:rFonts w:ascii="Tahoma" w:eastAsia="Tahoma" w:hAnsi="Tahoma" w:cs="Tahoma"/>
        </w:rPr>
        <w:t>.</w:t>
      </w:r>
    </w:p>
    <w:p w14:paraId="4117E4F0" w14:textId="77777777" w:rsidR="00942F4E" w:rsidRPr="00620BFE" w:rsidRDefault="00280ADA" w:rsidP="00E43CDE">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 xml:space="preserve">ot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y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 do</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spacing w:val="-6"/>
        </w:rPr>
        <w:t>w</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ada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4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40"/>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w</w:t>
      </w:r>
      <w:r w:rsidRPr="001C3C76">
        <w:rPr>
          <w:rFonts w:ascii="Tahoma" w:eastAsia="Tahoma" w:hAnsi="Tahoma" w:cs="Tahoma"/>
        </w:rPr>
        <w:t>spól</w:t>
      </w:r>
      <w:r w:rsidRPr="001C3C76">
        <w:rPr>
          <w:rFonts w:ascii="Tahoma" w:eastAsia="Tahoma" w:hAnsi="Tahoma" w:cs="Tahoma"/>
          <w:spacing w:val="1"/>
        </w:rPr>
        <w:t>n</w:t>
      </w:r>
      <w:r w:rsidRPr="001C3C76">
        <w:rPr>
          <w:rFonts w:ascii="Tahoma" w:eastAsia="Tahoma" w:hAnsi="Tahoma" w:cs="Tahoma"/>
        </w:rPr>
        <w:t>oto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37"/>
        </w:rPr>
        <w:t xml:space="preserve"> </w:t>
      </w:r>
      <w:r w:rsidRPr="001C3C76">
        <w:rPr>
          <w:rFonts w:ascii="Tahoma" w:eastAsia="Tahoma" w:hAnsi="Tahoma" w:cs="Tahoma"/>
        </w:rPr>
        <w:t>i</w:t>
      </w:r>
      <w:r w:rsidRPr="001C3C76">
        <w:rPr>
          <w:rFonts w:ascii="Tahoma" w:eastAsia="Tahoma" w:hAnsi="Tahoma" w:cs="Tahoma"/>
          <w:spacing w:val="47"/>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41"/>
        </w:rPr>
        <w:t xml:space="preserve"> </w:t>
      </w:r>
      <w:r w:rsidRPr="001C3C76">
        <w:rPr>
          <w:rFonts w:ascii="Tahoma" w:eastAsia="Tahoma" w:hAnsi="Tahoma" w:cs="Tahoma"/>
          <w:spacing w:val="2"/>
        </w:rPr>
        <w:t>p</w:t>
      </w:r>
      <w:r w:rsidRPr="001C3C76">
        <w:rPr>
          <w:rFonts w:ascii="Tahoma" w:eastAsia="Tahoma" w:hAnsi="Tahoma" w:cs="Tahoma"/>
        </w:rPr>
        <w:t>omocy</w:t>
      </w:r>
      <w:r w:rsidRPr="001C3C76">
        <w:rPr>
          <w:rFonts w:ascii="Tahoma" w:eastAsia="Tahoma" w:hAnsi="Tahoma" w:cs="Tahoma"/>
          <w:spacing w:val="43"/>
        </w:rPr>
        <w:t xml:space="preserve"> </w:t>
      </w:r>
      <w:r w:rsidRPr="00754AC7">
        <w:rPr>
          <w:rFonts w:ascii="Tahoma" w:eastAsia="Tahoma" w:hAnsi="Tahoma" w:cs="Tahoma"/>
        </w:rPr>
        <w:t>publiczne</w:t>
      </w:r>
      <w:r w:rsidR="00620BFE" w:rsidRPr="00754AC7">
        <w:rPr>
          <w:rFonts w:ascii="Tahoma" w:eastAsia="Tahoma" w:hAnsi="Tahoma" w:cs="Tahoma"/>
        </w:rPr>
        <w:t>j</w:t>
      </w:r>
      <w:r w:rsidR="00487AFC" w:rsidRPr="00620BFE">
        <w:rPr>
          <w:rFonts w:ascii="Tahoma" w:eastAsia="Tahoma" w:hAnsi="Tahoma" w:cs="Tahoma"/>
          <w:w w:val="99"/>
        </w:rPr>
        <w:t xml:space="preserve"> </w:t>
      </w:r>
      <w:r w:rsidRPr="00620BFE">
        <w:rPr>
          <w:rFonts w:ascii="Tahoma" w:eastAsia="Tahoma" w:hAnsi="Tahoma" w:cs="Tahoma"/>
        </w:rPr>
        <w:t>i po</w:t>
      </w:r>
      <w:r w:rsidRPr="00620BFE">
        <w:rPr>
          <w:rFonts w:ascii="Tahoma" w:eastAsia="Tahoma" w:hAnsi="Tahoma" w:cs="Tahoma"/>
          <w:spacing w:val="1"/>
        </w:rPr>
        <w:t>m</w:t>
      </w:r>
      <w:r w:rsidRPr="00620BFE">
        <w:rPr>
          <w:rFonts w:ascii="Tahoma" w:eastAsia="Tahoma" w:hAnsi="Tahoma" w:cs="Tahoma"/>
        </w:rPr>
        <w:t>o</w:t>
      </w:r>
      <w:r w:rsidRPr="00620BFE">
        <w:rPr>
          <w:rFonts w:ascii="Tahoma" w:eastAsia="Tahoma" w:hAnsi="Tahoma" w:cs="Tahoma"/>
          <w:spacing w:val="1"/>
        </w:rPr>
        <w:t>c</w:t>
      </w:r>
      <w:r w:rsidRPr="00620BFE">
        <w:rPr>
          <w:rFonts w:ascii="Tahoma" w:eastAsia="Tahoma" w:hAnsi="Tahoma" w:cs="Tahoma"/>
        </w:rPr>
        <w:t>y</w:t>
      </w:r>
      <w:r w:rsidRPr="00620BFE">
        <w:rPr>
          <w:rFonts w:ascii="Tahoma" w:eastAsia="Tahoma" w:hAnsi="Tahoma" w:cs="Tahoma"/>
          <w:spacing w:val="-8"/>
        </w:rPr>
        <w:t xml:space="preserve"> </w:t>
      </w:r>
      <w:r w:rsidRPr="00620BFE">
        <w:rPr>
          <w:rFonts w:ascii="Tahoma" w:eastAsia="Tahoma" w:hAnsi="Tahoma" w:cs="Tahoma"/>
        </w:rPr>
        <w:t>de</w:t>
      </w:r>
      <w:r w:rsidRPr="00620BFE">
        <w:rPr>
          <w:rFonts w:ascii="Tahoma" w:eastAsia="Tahoma" w:hAnsi="Tahoma" w:cs="Tahoma"/>
          <w:spacing w:val="-1"/>
        </w:rPr>
        <w:t xml:space="preserve"> </w:t>
      </w:r>
      <w:r w:rsidRPr="00620BFE">
        <w:rPr>
          <w:rFonts w:ascii="Tahoma" w:eastAsia="Tahoma" w:hAnsi="Tahoma" w:cs="Tahoma"/>
          <w:spacing w:val="1"/>
        </w:rPr>
        <w:t>m</w:t>
      </w:r>
      <w:r w:rsidRPr="00620BFE">
        <w:rPr>
          <w:rFonts w:ascii="Tahoma" w:eastAsia="Tahoma" w:hAnsi="Tahoma" w:cs="Tahoma"/>
        </w:rPr>
        <w:t>i</w:t>
      </w:r>
      <w:r w:rsidRPr="00620BFE">
        <w:rPr>
          <w:rFonts w:ascii="Tahoma" w:eastAsia="Tahoma" w:hAnsi="Tahoma" w:cs="Tahoma"/>
          <w:spacing w:val="-1"/>
        </w:rPr>
        <w:t>n</w:t>
      </w:r>
      <w:r w:rsidRPr="00620BFE">
        <w:rPr>
          <w:rFonts w:ascii="Tahoma" w:eastAsia="Tahoma" w:hAnsi="Tahoma" w:cs="Tahoma"/>
        </w:rPr>
        <w:t>imi</w:t>
      </w:r>
      <w:r w:rsidRPr="00620BFE">
        <w:rPr>
          <w:rFonts w:ascii="Tahoma" w:eastAsia="Tahoma" w:hAnsi="Tahoma" w:cs="Tahoma"/>
          <w:spacing w:val="2"/>
        </w:rPr>
        <w:t>s</w:t>
      </w:r>
      <w:r w:rsidRPr="00620BFE">
        <w:rPr>
          <w:rFonts w:ascii="Tahoma" w:eastAsia="Tahoma" w:hAnsi="Tahoma" w:cs="Tahoma"/>
        </w:rPr>
        <w:t>,</w:t>
      </w:r>
      <w:r w:rsidRPr="00620BFE">
        <w:rPr>
          <w:rFonts w:ascii="Tahoma" w:eastAsia="Tahoma" w:hAnsi="Tahoma" w:cs="Tahoma"/>
          <w:spacing w:val="-7"/>
        </w:rPr>
        <w:t xml:space="preserve"> </w:t>
      </w:r>
      <w:r w:rsidRPr="00620BFE">
        <w:rPr>
          <w:rFonts w:ascii="Tahoma" w:eastAsia="Tahoma" w:hAnsi="Tahoma" w:cs="Tahoma"/>
        </w:rPr>
        <w:t>w</w:t>
      </w:r>
      <w:r w:rsidRPr="00620BFE">
        <w:rPr>
          <w:rFonts w:ascii="Tahoma" w:eastAsia="Tahoma" w:hAnsi="Tahoma" w:cs="Tahoma"/>
          <w:spacing w:val="-1"/>
        </w:rPr>
        <w:t xml:space="preserve"> </w:t>
      </w:r>
      <w:r w:rsidRPr="00620BFE">
        <w:rPr>
          <w:rFonts w:ascii="Tahoma" w:eastAsia="Tahoma" w:hAnsi="Tahoma" w:cs="Tahoma"/>
        </w:rPr>
        <w:t>sz</w:t>
      </w:r>
      <w:r w:rsidRPr="00620BFE">
        <w:rPr>
          <w:rFonts w:ascii="Tahoma" w:eastAsia="Tahoma" w:hAnsi="Tahoma" w:cs="Tahoma"/>
          <w:spacing w:val="2"/>
        </w:rPr>
        <w:t>c</w:t>
      </w:r>
      <w:r w:rsidRPr="00620BFE">
        <w:rPr>
          <w:rFonts w:ascii="Tahoma" w:eastAsia="Tahoma" w:hAnsi="Tahoma" w:cs="Tahoma"/>
        </w:rPr>
        <w:t>z</w:t>
      </w:r>
      <w:r w:rsidRPr="00620BFE">
        <w:rPr>
          <w:rFonts w:ascii="Tahoma" w:eastAsia="Tahoma" w:hAnsi="Tahoma" w:cs="Tahoma"/>
          <w:spacing w:val="1"/>
        </w:rPr>
        <w:t>e</w:t>
      </w:r>
      <w:r w:rsidRPr="00620BFE">
        <w:rPr>
          <w:rFonts w:ascii="Tahoma" w:eastAsia="Tahoma" w:hAnsi="Tahoma" w:cs="Tahoma"/>
        </w:rPr>
        <w:t>gól</w:t>
      </w:r>
      <w:r w:rsidRPr="00620BFE">
        <w:rPr>
          <w:rFonts w:ascii="Tahoma" w:eastAsia="Tahoma" w:hAnsi="Tahoma" w:cs="Tahoma"/>
          <w:spacing w:val="-1"/>
        </w:rPr>
        <w:t>n</w:t>
      </w:r>
      <w:r w:rsidRPr="00620BFE">
        <w:rPr>
          <w:rFonts w:ascii="Tahoma" w:eastAsia="Tahoma" w:hAnsi="Tahoma" w:cs="Tahoma"/>
        </w:rPr>
        <w:t>oś</w:t>
      </w:r>
      <w:r w:rsidRPr="00620BFE">
        <w:rPr>
          <w:rFonts w:ascii="Tahoma" w:eastAsia="Tahoma" w:hAnsi="Tahoma" w:cs="Tahoma"/>
          <w:spacing w:val="-1"/>
        </w:rPr>
        <w:t>c</w:t>
      </w:r>
      <w:r w:rsidRPr="00620BFE">
        <w:rPr>
          <w:rFonts w:ascii="Tahoma" w:eastAsia="Tahoma" w:hAnsi="Tahoma" w:cs="Tahoma"/>
          <w:spacing w:val="2"/>
        </w:rPr>
        <w:t>i</w:t>
      </w:r>
      <w:r w:rsidRPr="00620BFE">
        <w:rPr>
          <w:rFonts w:ascii="Tahoma" w:eastAsia="Tahoma" w:hAnsi="Tahoma" w:cs="Tahoma"/>
        </w:rPr>
        <w:t>:</w:t>
      </w:r>
    </w:p>
    <w:p w14:paraId="5B304E37" w14:textId="0E7FAA79" w:rsidR="00942F4E" w:rsidRPr="00BB73B1" w:rsidRDefault="00280ADA" w:rsidP="00E43CDE">
      <w:pPr>
        <w:pStyle w:val="Akapitzlist"/>
        <w:numPr>
          <w:ilvl w:val="1"/>
          <w:numId w:val="55"/>
        </w:numPr>
        <w:tabs>
          <w:tab w:val="clear" w:pos="680"/>
        </w:tabs>
        <w:spacing w:line="276" w:lineRule="auto"/>
        <w:ind w:left="851" w:right="14" w:hanging="425"/>
        <w:jc w:val="both"/>
        <w:rPr>
          <w:rFonts w:ascii="Tahoma" w:eastAsia="Tahoma" w:hAnsi="Tahoma" w:cs="Tahoma"/>
        </w:rPr>
      </w:pPr>
      <w:r w:rsidRPr="00212859">
        <w:rPr>
          <w:rFonts w:ascii="Tahoma" w:eastAsia="Tahoma" w:hAnsi="Tahoma" w:cs="Tahoma"/>
        </w:rPr>
        <w:t>sporz</w:t>
      </w:r>
      <w:r w:rsidRPr="00212859">
        <w:rPr>
          <w:rFonts w:ascii="Tahoma" w:eastAsia="Tahoma" w:hAnsi="Tahoma" w:cs="Tahoma"/>
          <w:spacing w:val="1"/>
        </w:rPr>
        <w:t>ą</w:t>
      </w:r>
      <w:r w:rsidRPr="00212859">
        <w:rPr>
          <w:rFonts w:ascii="Tahoma" w:eastAsia="Tahoma" w:hAnsi="Tahoma" w:cs="Tahoma"/>
        </w:rPr>
        <w:t>dz</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rPr>
        <w:t>ia i pr</w:t>
      </w:r>
      <w:r w:rsidRPr="00212859">
        <w:rPr>
          <w:rFonts w:ascii="Tahoma" w:eastAsia="Tahoma" w:hAnsi="Tahoma" w:cs="Tahoma"/>
          <w:spacing w:val="1"/>
        </w:rPr>
        <w:t>ze</w:t>
      </w:r>
      <w:r w:rsidRPr="00212859">
        <w:rPr>
          <w:rFonts w:ascii="Tahoma" w:eastAsia="Tahoma" w:hAnsi="Tahoma" w:cs="Tahoma"/>
        </w:rPr>
        <w:t>ds</w:t>
      </w:r>
      <w:r w:rsidRPr="00212859">
        <w:rPr>
          <w:rFonts w:ascii="Tahoma" w:eastAsia="Tahoma" w:hAnsi="Tahoma" w:cs="Tahoma"/>
          <w:spacing w:val="1"/>
        </w:rPr>
        <w:t>ta</w:t>
      </w:r>
      <w:r w:rsidRPr="00212859">
        <w:rPr>
          <w:rFonts w:ascii="Tahoma" w:eastAsia="Tahoma" w:hAnsi="Tahoma" w:cs="Tahoma"/>
          <w:spacing w:val="-1"/>
        </w:rPr>
        <w:t>w</w:t>
      </w:r>
      <w:r w:rsidRPr="00212859">
        <w:rPr>
          <w:rFonts w:ascii="Tahoma" w:eastAsia="Tahoma" w:hAnsi="Tahoma" w:cs="Tahoma"/>
        </w:rPr>
        <w:t>i</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rPr>
        <w:t>ia Pr</w:t>
      </w:r>
      <w:r w:rsidRPr="00212859">
        <w:rPr>
          <w:rFonts w:ascii="Tahoma" w:eastAsia="Tahoma" w:hAnsi="Tahoma" w:cs="Tahoma"/>
          <w:spacing w:val="1"/>
        </w:rPr>
        <w:t>e</w:t>
      </w:r>
      <w:r w:rsidRPr="00212859">
        <w:rPr>
          <w:rFonts w:ascii="Tahoma" w:eastAsia="Tahoma" w:hAnsi="Tahoma" w:cs="Tahoma"/>
        </w:rPr>
        <w:t>z</w:t>
      </w:r>
      <w:r w:rsidRPr="00212859">
        <w:rPr>
          <w:rFonts w:ascii="Tahoma" w:eastAsia="Tahoma" w:hAnsi="Tahoma" w:cs="Tahoma"/>
          <w:spacing w:val="1"/>
        </w:rPr>
        <w:t>e</w:t>
      </w:r>
      <w:r w:rsidRPr="00212859">
        <w:rPr>
          <w:rFonts w:ascii="Tahoma" w:eastAsia="Tahoma" w:hAnsi="Tahoma" w:cs="Tahoma"/>
          <w:spacing w:val="4"/>
        </w:rPr>
        <w:t>s</w:t>
      </w:r>
      <w:r w:rsidRPr="00212859">
        <w:rPr>
          <w:rFonts w:ascii="Tahoma" w:eastAsia="Tahoma" w:hAnsi="Tahoma" w:cs="Tahoma"/>
        </w:rPr>
        <w:t>o</w:t>
      </w:r>
      <w:r w:rsidRPr="00212859">
        <w:rPr>
          <w:rFonts w:ascii="Tahoma" w:eastAsia="Tahoma" w:hAnsi="Tahoma" w:cs="Tahoma"/>
          <w:spacing w:val="1"/>
        </w:rPr>
        <w:t>w</w:t>
      </w:r>
      <w:r w:rsidRPr="00212859">
        <w:rPr>
          <w:rFonts w:ascii="Tahoma" w:eastAsia="Tahoma" w:hAnsi="Tahoma" w:cs="Tahoma"/>
        </w:rPr>
        <w:t xml:space="preserve">i </w:t>
      </w:r>
      <w:r w:rsidRPr="00212859">
        <w:rPr>
          <w:rFonts w:ascii="Tahoma" w:eastAsia="Tahoma" w:hAnsi="Tahoma" w:cs="Tahoma"/>
          <w:spacing w:val="-1"/>
        </w:rPr>
        <w:t>U</w:t>
      </w:r>
      <w:r w:rsidRPr="00212859">
        <w:rPr>
          <w:rFonts w:ascii="Tahoma" w:eastAsia="Tahoma" w:hAnsi="Tahoma" w:cs="Tahoma"/>
        </w:rPr>
        <w:t>rz</w:t>
      </w:r>
      <w:r w:rsidRPr="00212859">
        <w:rPr>
          <w:rFonts w:ascii="Tahoma" w:eastAsia="Tahoma" w:hAnsi="Tahoma" w:cs="Tahoma"/>
          <w:spacing w:val="1"/>
        </w:rPr>
        <w:t>ę</w:t>
      </w:r>
      <w:r w:rsidRPr="00212859">
        <w:rPr>
          <w:rFonts w:ascii="Tahoma" w:eastAsia="Tahoma" w:hAnsi="Tahoma" w:cs="Tahoma"/>
        </w:rPr>
        <w:t>du</w:t>
      </w:r>
      <w:r w:rsidRPr="00212859">
        <w:rPr>
          <w:rFonts w:ascii="Tahoma" w:eastAsia="Tahoma" w:hAnsi="Tahoma" w:cs="Tahoma"/>
          <w:spacing w:val="53"/>
        </w:rPr>
        <w:t xml:space="preserve"> </w:t>
      </w:r>
      <w:r w:rsidRPr="00212859">
        <w:rPr>
          <w:rFonts w:ascii="Tahoma" w:eastAsia="Tahoma" w:hAnsi="Tahoma" w:cs="Tahoma"/>
        </w:rPr>
        <w:t>Oc</w:t>
      </w:r>
      <w:r w:rsidRPr="00212859">
        <w:rPr>
          <w:rFonts w:ascii="Tahoma" w:eastAsia="Tahoma" w:hAnsi="Tahoma" w:cs="Tahoma"/>
          <w:spacing w:val="-1"/>
        </w:rPr>
        <w:t>h</w:t>
      </w:r>
      <w:r w:rsidRPr="00212859">
        <w:rPr>
          <w:rFonts w:ascii="Tahoma" w:eastAsia="Tahoma" w:hAnsi="Tahoma" w:cs="Tahoma"/>
        </w:rPr>
        <w:t>r</w:t>
      </w:r>
      <w:r w:rsidRPr="00212859">
        <w:rPr>
          <w:rFonts w:ascii="Tahoma" w:eastAsia="Tahoma" w:hAnsi="Tahoma" w:cs="Tahoma"/>
          <w:spacing w:val="2"/>
        </w:rPr>
        <w:t>o</w:t>
      </w:r>
      <w:r w:rsidRPr="00212859">
        <w:rPr>
          <w:rFonts w:ascii="Tahoma" w:eastAsia="Tahoma" w:hAnsi="Tahoma" w:cs="Tahoma"/>
          <w:spacing w:val="-3"/>
        </w:rPr>
        <w:t>n</w:t>
      </w:r>
      <w:r w:rsidRPr="00212859">
        <w:rPr>
          <w:rFonts w:ascii="Tahoma" w:eastAsia="Tahoma" w:hAnsi="Tahoma" w:cs="Tahoma"/>
        </w:rPr>
        <w:t>y</w:t>
      </w:r>
      <w:r w:rsidRPr="00212859">
        <w:rPr>
          <w:rFonts w:ascii="Tahoma" w:eastAsia="Tahoma" w:hAnsi="Tahoma" w:cs="Tahoma"/>
          <w:spacing w:val="52"/>
        </w:rPr>
        <w:t xml:space="preserve"> </w:t>
      </w:r>
      <w:r w:rsidRPr="00212859">
        <w:rPr>
          <w:rFonts w:ascii="Tahoma" w:eastAsia="Tahoma" w:hAnsi="Tahoma" w:cs="Tahoma"/>
          <w:spacing w:val="-4"/>
        </w:rPr>
        <w:t>K</w:t>
      </w:r>
      <w:r w:rsidRPr="00212859">
        <w:rPr>
          <w:rFonts w:ascii="Tahoma" w:eastAsia="Tahoma" w:hAnsi="Tahoma" w:cs="Tahoma"/>
        </w:rPr>
        <w:t>o</w:t>
      </w:r>
      <w:r w:rsidRPr="00212859">
        <w:rPr>
          <w:rFonts w:ascii="Tahoma" w:eastAsia="Tahoma" w:hAnsi="Tahoma" w:cs="Tahoma"/>
          <w:spacing w:val="-1"/>
        </w:rPr>
        <w:t>n</w:t>
      </w:r>
      <w:r w:rsidRPr="00212859">
        <w:rPr>
          <w:rFonts w:ascii="Tahoma" w:eastAsia="Tahoma" w:hAnsi="Tahoma" w:cs="Tahoma"/>
          <w:spacing w:val="1"/>
        </w:rPr>
        <w:t>k</w:t>
      </w:r>
      <w:r w:rsidRPr="00212859">
        <w:rPr>
          <w:rFonts w:ascii="Tahoma" w:eastAsia="Tahoma" w:hAnsi="Tahoma" w:cs="Tahoma"/>
          <w:spacing w:val="-1"/>
        </w:rPr>
        <w:t>u</w:t>
      </w:r>
      <w:r w:rsidRPr="00212859">
        <w:rPr>
          <w:rFonts w:ascii="Tahoma" w:eastAsia="Tahoma" w:hAnsi="Tahoma" w:cs="Tahoma"/>
        </w:rPr>
        <w:t>r</w:t>
      </w:r>
      <w:r w:rsidRPr="00212859">
        <w:rPr>
          <w:rFonts w:ascii="Tahoma" w:eastAsia="Tahoma" w:hAnsi="Tahoma" w:cs="Tahoma"/>
          <w:spacing w:val="1"/>
        </w:rPr>
        <w:t>e</w:t>
      </w:r>
      <w:r w:rsidRPr="00212859">
        <w:rPr>
          <w:rFonts w:ascii="Tahoma" w:eastAsia="Tahoma" w:hAnsi="Tahoma" w:cs="Tahoma"/>
          <w:spacing w:val="-1"/>
        </w:rPr>
        <w:t>n</w:t>
      </w:r>
      <w:r w:rsidRPr="00212859">
        <w:rPr>
          <w:rFonts w:ascii="Tahoma" w:eastAsia="Tahoma" w:hAnsi="Tahoma" w:cs="Tahoma"/>
          <w:spacing w:val="2"/>
        </w:rPr>
        <w:t>c</w:t>
      </w:r>
      <w:r w:rsidRPr="00212859">
        <w:rPr>
          <w:rFonts w:ascii="Tahoma" w:eastAsia="Tahoma" w:hAnsi="Tahoma" w:cs="Tahoma"/>
          <w:spacing w:val="-1"/>
        </w:rPr>
        <w:t>j</w:t>
      </w:r>
      <w:r w:rsidRPr="00212859">
        <w:rPr>
          <w:rFonts w:ascii="Tahoma" w:eastAsia="Tahoma" w:hAnsi="Tahoma" w:cs="Tahoma"/>
        </w:rPr>
        <w:t>i</w:t>
      </w:r>
      <w:r w:rsidRPr="00212859">
        <w:rPr>
          <w:rFonts w:ascii="Tahoma" w:eastAsia="Tahoma" w:hAnsi="Tahoma" w:cs="Tahoma"/>
          <w:spacing w:val="53"/>
        </w:rPr>
        <w:t xml:space="preserve"> </w:t>
      </w:r>
      <w:r w:rsidRPr="00212859">
        <w:rPr>
          <w:rFonts w:ascii="Tahoma" w:eastAsia="Tahoma" w:hAnsi="Tahoma" w:cs="Tahoma"/>
        </w:rPr>
        <w:t xml:space="preserve">i </w:t>
      </w:r>
      <w:r w:rsidRPr="00212859">
        <w:rPr>
          <w:rFonts w:ascii="Tahoma" w:eastAsia="Tahoma" w:hAnsi="Tahoma" w:cs="Tahoma"/>
          <w:spacing w:val="-4"/>
        </w:rPr>
        <w:t>K</w:t>
      </w:r>
      <w:r w:rsidRPr="00212859">
        <w:rPr>
          <w:rFonts w:ascii="Tahoma" w:eastAsia="Tahoma" w:hAnsi="Tahoma" w:cs="Tahoma"/>
        </w:rPr>
        <w:t>o</w:t>
      </w:r>
      <w:r w:rsidRPr="00212859">
        <w:rPr>
          <w:rFonts w:ascii="Tahoma" w:eastAsia="Tahoma" w:hAnsi="Tahoma" w:cs="Tahoma"/>
          <w:spacing w:val="-1"/>
        </w:rPr>
        <w:t>n</w:t>
      </w:r>
      <w:r w:rsidRPr="00212859">
        <w:rPr>
          <w:rFonts w:ascii="Tahoma" w:eastAsia="Tahoma" w:hAnsi="Tahoma" w:cs="Tahoma"/>
        </w:rPr>
        <w:t>s</w:t>
      </w:r>
      <w:r w:rsidRPr="00212859">
        <w:rPr>
          <w:rFonts w:ascii="Tahoma" w:eastAsia="Tahoma" w:hAnsi="Tahoma" w:cs="Tahoma"/>
          <w:spacing w:val="-1"/>
        </w:rPr>
        <w:t>u</w:t>
      </w:r>
      <w:r w:rsidRPr="00212859">
        <w:rPr>
          <w:rFonts w:ascii="Tahoma" w:eastAsia="Tahoma" w:hAnsi="Tahoma" w:cs="Tahoma"/>
        </w:rPr>
        <w:t>m</w:t>
      </w:r>
      <w:r w:rsidRPr="00212859">
        <w:rPr>
          <w:rFonts w:ascii="Tahoma" w:eastAsia="Tahoma" w:hAnsi="Tahoma" w:cs="Tahoma"/>
          <w:spacing w:val="1"/>
        </w:rPr>
        <w:t>e</w:t>
      </w:r>
      <w:r w:rsidRPr="00212859">
        <w:rPr>
          <w:rFonts w:ascii="Tahoma" w:eastAsia="Tahoma" w:hAnsi="Tahoma" w:cs="Tahoma"/>
          <w:spacing w:val="-1"/>
        </w:rPr>
        <w:t>n</w:t>
      </w:r>
      <w:r w:rsidRPr="00212859">
        <w:rPr>
          <w:rFonts w:ascii="Tahoma" w:eastAsia="Tahoma" w:hAnsi="Tahoma" w:cs="Tahoma"/>
          <w:spacing w:val="3"/>
        </w:rPr>
        <w:t>t</w:t>
      </w:r>
      <w:r w:rsidRPr="00212859">
        <w:rPr>
          <w:rFonts w:ascii="Tahoma" w:eastAsia="Tahoma" w:hAnsi="Tahoma" w:cs="Tahoma"/>
        </w:rPr>
        <w:t>ów sp</w:t>
      </w:r>
      <w:r w:rsidRPr="00212859">
        <w:rPr>
          <w:rFonts w:ascii="Tahoma" w:eastAsia="Tahoma" w:hAnsi="Tahoma" w:cs="Tahoma"/>
          <w:spacing w:val="-2"/>
        </w:rPr>
        <w:t>r</w:t>
      </w:r>
      <w:r w:rsidRPr="00212859">
        <w:rPr>
          <w:rFonts w:ascii="Tahoma" w:eastAsia="Tahoma" w:hAnsi="Tahoma" w:cs="Tahoma"/>
          <w:spacing w:val="1"/>
        </w:rPr>
        <w:t>aw</w:t>
      </w:r>
      <w:r w:rsidRPr="00212859">
        <w:rPr>
          <w:rFonts w:ascii="Tahoma" w:eastAsia="Tahoma" w:hAnsi="Tahoma" w:cs="Tahoma"/>
        </w:rPr>
        <w:t>ozd</w:t>
      </w:r>
      <w:r w:rsidRPr="00212859">
        <w:rPr>
          <w:rFonts w:ascii="Tahoma" w:eastAsia="Tahoma" w:hAnsi="Tahoma" w:cs="Tahoma"/>
          <w:spacing w:val="1"/>
        </w:rPr>
        <w:t>a</w:t>
      </w:r>
      <w:r w:rsidRPr="00212859">
        <w:rPr>
          <w:rFonts w:ascii="Tahoma" w:eastAsia="Tahoma" w:hAnsi="Tahoma" w:cs="Tahoma"/>
        </w:rPr>
        <w:t>ń</w:t>
      </w:r>
      <w:r w:rsidRPr="00212859">
        <w:rPr>
          <w:rFonts w:ascii="Tahoma" w:eastAsia="Tahoma" w:hAnsi="Tahoma" w:cs="Tahoma"/>
          <w:spacing w:val="1"/>
        </w:rPr>
        <w:t xml:space="preserve"> </w:t>
      </w:r>
      <w:r w:rsidRPr="00212859">
        <w:rPr>
          <w:rFonts w:ascii="Tahoma" w:eastAsia="Tahoma" w:hAnsi="Tahoma" w:cs="Tahoma"/>
        </w:rPr>
        <w:t>o</w:t>
      </w:r>
      <w:r w:rsidRPr="00212859">
        <w:rPr>
          <w:rFonts w:ascii="Tahoma" w:eastAsia="Tahoma" w:hAnsi="Tahoma" w:cs="Tahoma"/>
          <w:spacing w:val="11"/>
        </w:rPr>
        <w:t xml:space="preserve"> </w:t>
      </w:r>
      <w:r w:rsidRPr="00212859">
        <w:rPr>
          <w:rFonts w:ascii="Tahoma" w:eastAsia="Tahoma" w:hAnsi="Tahoma" w:cs="Tahoma"/>
          <w:spacing w:val="-1"/>
        </w:rPr>
        <w:t>u</w:t>
      </w:r>
      <w:r w:rsidRPr="00212859">
        <w:rPr>
          <w:rFonts w:ascii="Tahoma" w:eastAsia="Tahoma" w:hAnsi="Tahoma" w:cs="Tahoma"/>
        </w:rPr>
        <w:t>dzi</w:t>
      </w:r>
      <w:r w:rsidRPr="00212859">
        <w:rPr>
          <w:rFonts w:ascii="Tahoma" w:eastAsia="Tahoma" w:hAnsi="Tahoma" w:cs="Tahoma"/>
          <w:spacing w:val="1"/>
        </w:rPr>
        <w:t>e</w:t>
      </w:r>
      <w:r w:rsidRPr="00212859">
        <w:rPr>
          <w:rFonts w:ascii="Tahoma" w:eastAsia="Tahoma" w:hAnsi="Tahoma" w:cs="Tahoma"/>
        </w:rPr>
        <w:t>lo</w:t>
      </w:r>
      <w:r w:rsidRPr="00212859">
        <w:rPr>
          <w:rFonts w:ascii="Tahoma" w:eastAsia="Tahoma" w:hAnsi="Tahoma" w:cs="Tahoma"/>
          <w:spacing w:val="-1"/>
        </w:rPr>
        <w:t>n</w:t>
      </w:r>
      <w:r w:rsidRPr="00212859">
        <w:rPr>
          <w:rFonts w:ascii="Tahoma" w:eastAsia="Tahoma" w:hAnsi="Tahoma" w:cs="Tahoma"/>
          <w:spacing w:val="1"/>
        </w:rPr>
        <w:t>e</w:t>
      </w:r>
      <w:r w:rsidRPr="00212859">
        <w:rPr>
          <w:rFonts w:ascii="Tahoma" w:eastAsia="Tahoma" w:hAnsi="Tahoma" w:cs="Tahoma"/>
        </w:rPr>
        <w:t>j</w:t>
      </w:r>
      <w:r w:rsidRPr="00212859">
        <w:rPr>
          <w:rFonts w:ascii="Tahoma" w:eastAsia="Tahoma" w:hAnsi="Tahoma" w:cs="Tahoma"/>
          <w:spacing w:val="2"/>
        </w:rPr>
        <w:t xml:space="preserve"> </w:t>
      </w:r>
      <w:r w:rsidRPr="00212859">
        <w:rPr>
          <w:rFonts w:ascii="Tahoma" w:eastAsia="Tahoma" w:hAnsi="Tahoma" w:cs="Tahoma"/>
        </w:rPr>
        <w:t>po</w:t>
      </w:r>
      <w:r w:rsidRPr="00212859">
        <w:rPr>
          <w:rFonts w:ascii="Tahoma" w:eastAsia="Tahoma" w:hAnsi="Tahoma" w:cs="Tahoma"/>
          <w:spacing w:val="1"/>
        </w:rPr>
        <w:t>m</w:t>
      </w:r>
      <w:r w:rsidRPr="00212859">
        <w:rPr>
          <w:rFonts w:ascii="Tahoma" w:eastAsia="Tahoma" w:hAnsi="Tahoma" w:cs="Tahoma"/>
        </w:rPr>
        <w:t>o</w:t>
      </w:r>
      <w:r w:rsidRPr="00212859">
        <w:rPr>
          <w:rFonts w:ascii="Tahoma" w:eastAsia="Tahoma" w:hAnsi="Tahoma" w:cs="Tahoma"/>
          <w:spacing w:val="-1"/>
        </w:rPr>
        <w:t>c</w:t>
      </w:r>
      <w:r w:rsidRPr="00212859">
        <w:rPr>
          <w:rFonts w:ascii="Tahoma" w:eastAsia="Tahoma" w:hAnsi="Tahoma" w:cs="Tahoma"/>
        </w:rPr>
        <w:t>y</w:t>
      </w:r>
      <w:r w:rsidRPr="00212859">
        <w:rPr>
          <w:rFonts w:ascii="Tahoma" w:eastAsia="Tahoma" w:hAnsi="Tahoma" w:cs="Tahoma"/>
          <w:spacing w:val="4"/>
        </w:rPr>
        <w:t xml:space="preserve"> </w:t>
      </w:r>
      <w:r w:rsidRPr="00212859">
        <w:rPr>
          <w:rFonts w:ascii="Tahoma" w:eastAsia="Tahoma" w:hAnsi="Tahoma" w:cs="Tahoma"/>
          <w:spacing w:val="2"/>
        </w:rPr>
        <w:t>p</w:t>
      </w:r>
      <w:r w:rsidRPr="00212859">
        <w:rPr>
          <w:rFonts w:ascii="Tahoma" w:eastAsia="Tahoma" w:hAnsi="Tahoma" w:cs="Tahoma"/>
          <w:spacing w:val="-1"/>
        </w:rPr>
        <w:t>u</w:t>
      </w:r>
      <w:r w:rsidRPr="00212859">
        <w:rPr>
          <w:rFonts w:ascii="Tahoma" w:eastAsia="Tahoma" w:hAnsi="Tahoma" w:cs="Tahoma"/>
        </w:rPr>
        <w:t>blic</w:t>
      </w:r>
      <w:r w:rsidRPr="00212859">
        <w:rPr>
          <w:rFonts w:ascii="Tahoma" w:eastAsia="Tahoma" w:hAnsi="Tahoma" w:cs="Tahoma"/>
          <w:spacing w:val="2"/>
        </w:rPr>
        <w:t>z</w:t>
      </w:r>
      <w:r w:rsidRPr="00212859">
        <w:rPr>
          <w:rFonts w:ascii="Tahoma" w:eastAsia="Tahoma" w:hAnsi="Tahoma" w:cs="Tahoma"/>
          <w:spacing w:val="-1"/>
        </w:rPr>
        <w:t>n</w:t>
      </w:r>
      <w:r w:rsidRPr="00212859">
        <w:rPr>
          <w:rFonts w:ascii="Tahoma" w:eastAsia="Tahoma" w:hAnsi="Tahoma" w:cs="Tahoma"/>
          <w:spacing w:val="1"/>
        </w:rPr>
        <w:t>e</w:t>
      </w:r>
      <w:r w:rsidRPr="00212859">
        <w:rPr>
          <w:rFonts w:ascii="Tahoma" w:eastAsia="Tahoma" w:hAnsi="Tahoma" w:cs="Tahoma"/>
          <w:spacing w:val="-1"/>
        </w:rPr>
        <w:t>j</w:t>
      </w:r>
      <w:r w:rsidRPr="00212859">
        <w:rPr>
          <w:rFonts w:ascii="Tahoma" w:eastAsia="Tahoma" w:hAnsi="Tahoma" w:cs="Tahoma"/>
        </w:rPr>
        <w:t>,</w:t>
      </w:r>
      <w:r w:rsidRPr="00212859">
        <w:rPr>
          <w:rFonts w:ascii="Tahoma" w:eastAsia="Tahoma" w:hAnsi="Tahoma" w:cs="Tahoma"/>
          <w:spacing w:val="3"/>
        </w:rPr>
        <w:t xml:space="preserve"> </w:t>
      </w:r>
      <w:r w:rsidRPr="00212859">
        <w:rPr>
          <w:rFonts w:ascii="Tahoma" w:eastAsia="Tahoma" w:hAnsi="Tahoma" w:cs="Tahoma"/>
        </w:rPr>
        <w:t>zgod</w:t>
      </w:r>
      <w:r w:rsidRPr="00212859">
        <w:rPr>
          <w:rFonts w:ascii="Tahoma" w:eastAsia="Tahoma" w:hAnsi="Tahoma" w:cs="Tahoma"/>
          <w:spacing w:val="2"/>
        </w:rPr>
        <w:t>n</w:t>
      </w:r>
      <w:r w:rsidRPr="00212859">
        <w:rPr>
          <w:rFonts w:ascii="Tahoma" w:eastAsia="Tahoma" w:hAnsi="Tahoma" w:cs="Tahoma"/>
        </w:rPr>
        <w:t>ie</w:t>
      </w:r>
      <w:r w:rsidRPr="00212859">
        <w:rPr>
          <w:rFonts w:ascii="Tahoma" w:eastAsia="Tahoma" w:hAnsi="Tahoma" w:cs="Tahoma"/>
          <w:spacing w:val="5"/>
        </w:rPr>
        <w:t xml:space="preserve"> </w:t>
      </w:r>
      <w:r w:rsidRPr="00212859">
        <w:rPr>
          <w:rFonts w:ascii="Tahoma" w:eastAsia="Tahoma" w:hAnsi="Tahoma" w:cs="Tahoma"/>
        </w:rPr>
        <w:t>z</w:t>
      </w:r>
      <w:r w:rsidRPr="00212859">
        <w:rPr>
          <w:rFonts w:ascii="Tahoma" w:eastAsia="Tahoma" w:hAnsi="Tahoma" w:cs="Tahoma"/>
          <w:spacing w:val="17"/>
        </w:rPr>
        <w:t xml:space="preserve"> </w:t>
      </w:r>
      <w:r w:rsidRPr="00212859">
        <w:rPr>
          <w:rFonts w:ascii="Tahoma" w:eastAsia="Tahoma" w:hAnsi="Tahoma" w:cs="Tahoma"/>
          <w:spacing w:val="1"/>
        </w:rPr>
        <w:t>a</w:t>
      </w:r>
      <w:r w:rsidRPr="00212859">
        <w:rPr>
          <w:rFonts w:ascii="Tahoma" w:eastAsia="Tahoma" w:hAnsi="Tahoma" w:cs="Tahoma"/>
        </w:rPr>
        <w:t>r</w:t>
      </w:r>
      <w:r w:rsidRPr="00212859">
        <w:rPr>
          <w:rFonts w:ascii="Tahoma" w:eastAsia="Tahoma" w:hAnsi="Tahoma" w:cs="Tahoma"/>
          <w:spacing w:val="1"/>
        </w:rPr>
        <w:t>t</w:t>
      </w:r>
      <w:r w:rsidRPr="00212859">
        <w:rPr>
          <w:rFonts w:ascii="Tahoma" w:eastAsia="Tahoma" w:hAnsi="Tahoma" w:cs="Tahoma"/>
        </w:rPr>
        <w:t>.</w:t>
      </w:r>
      <w:r w:rsidRPr="00212859">
        <w:rPr>
          <w:rFonts w:ascii="Tahoma" w:eastAsia="Tahoma" w:hAnsi="Tahoma" w:cs="Tahoma"/>
          <w:spacing w:val="9"/>
        </w:rPr>
        <w:t xml:space="preserve"> </w:t>
      </w:r>
      <w:r w:rsidRPr="00212859">
        <w:rPr>
          <w:rFonts w:ascii="Tahoma" w:eastAsia="Tahoma" w:hAnsi="Tahoma" w:cs="Tahoma"/>
          <w:spacing w:val="-1"/>
        </w:rPr>
        <w:t>3</w:t>
      </w:r>
      <w:r w:rsidRPr="00212859">
        <w:rPr>
          <w:rFonts w:ascii="Tahoma" w:eastAsia="Tahoma" w:hAnsi="Tahoma" w:cs="Tahoma"/>
        </w:rPr>
        <w:t>2</w:t>
      </w:r>
      <w:r w:rsidRPr="00212859">
        <w:rPr>
          <w:rFonts w:ascii="Tahoma" w:eastAsia="Tahoma" w:hAnsi="Tahoma" w:cs="Tahoma"/>
          <w:spacing w:val="9"/>
        </w:rPr>
        <w:t xml:space="preserve"> </w:t>
      </w:r>
      <w:r w:rsidRPr="00212859">
        <w:rPr>
          <w:rFonts w:ascii="Tahoma" w:eastAsia="Tahoma" w:hAnsi="Tahoma" w:cs="Tahoma"/>
          <w:spacing w:val="-1"/>
        </w:rPr>
        <w:t>u</w:t>
      </w:r>
      <w:r w:rsidRPr="00212859">
        <w:rPr>
          <w:rFonts w:ascii="Tahoma" w:eastAsia="Tahoma" w:hAnsi="Tahoma" w:cs="Tahoma"/>
        </w:rPr>
        <w:t>st.</w:t>
      </w:r>
      <w:r w:rsidRPr="00212859">
        <w:rPr>
          <w:rFonts w:ascii="Tahoma" w:eastAsia="Tahoma" w:hAnsi="Tahoma" w:cs="Tahoma"/>
          <w:spacing w:val="9"/>
        </w:rPr>
        <w:t xml:space="preserve"> </w:t>
      </w:r>
      <w:r w:rsidRPr="00212859">
        <w:rPr>
          <w:rFonts w:ascii="Tahoma" w:eastAsia="Tahoma" w:hAnsi="Tahoma" w:cs="Tahoma"/>
        </w:rPr>
        <w:t>1</w:t>
      </w:r>
      <w:r w:rsidRPr="00212859">
        <w:rPr>
          <w:rFonts w:ascii="Tahoma" w:eastAsia="Tahoma" w:hAnsi="Tahoma" w:cs="Tahoma"/>
          <w:spacing w:val="10"/>
        </w:rPr>
        <w:t xml:space="preserve"> </w:t>
      </w:r>
      <w:r w:rsidRPr="00212859">
        <w:rPr>
          <w:rFonts w:ascii="Tahoma" w:eastAsia="Tahoma" w:hAnsi="Tahoma" w:cs="Tahoma"/>
          <w:spacing w:val="-1"/>
        </w:rPr>
        <w:t>u</w:t>
      </w:r>
      <w:r w:rsidRPr="00212859">
        <w:rPr>
          <w:rFonts w:ascii="Tahoma" w:eastAsia="Tahoma" w:hAnsi="Tahoma" w:cs="Tahoma"/>
        </w:rPr>
        <w:t>st</w:t>
      </w:r>
      <w:r w:rsidRPr="00212859">
        <w:rPr>
          <w:rFonts w:ascii="Tahoma" w:eastAsia="Tahoma" w:hAnsi="Tahoma" w:cs="Tahoma"/>
          <w:spacing w:val="1"/>
        </w:rPr>
        <w:t>aw</w:t>
      </w:r>
      <w:r w:rsidRPr="00212859">
        <w:rPr>
          <w:rFonts w:ascii="Tahoma" w:eastAsia="Tahoma" w:hAnsi="Tahoma" w:cs="Tahoma"/>
        </w:rPr>
        <w:t>y</w:t>
      </w:r>
      <w:r w:rsidRPr="00212859">
        <w:rPr>
          <w:rFonts w:ascii="Tahoma" w:eastAsia="Tahoma" w:hAnsi="Tahoma" w:cs="Tahoma"/>
          <w:spacing w:val="5"/>
        </w:rPr>
        <w:t xml:space="preserve"> </w:t>
      </w:r>
      <w:r w:rsidRPr="00212859">
        <w:rPr>
          <w:rFonts w:ascii="Tahoma" w:eastAsia="Tahoma" w:hAnsi="Tahoma" w:cs="Tahoma"/>
        </w:rPr>
        <w:t>z</w:t>
      </w:r>
      <w:r w:rsidRPr="00212859">
        <w:rPr>
          <w:rFonts w:ascii="Tahoma" w:eastAsia="Tahoma" w:hAnsi="Tahoma" w:cs="Tahoma"/>
          <w:spacing w:val="11"/>
        </w:rPr>
        <w:t xml:space="preserve"> </w:t>
      </w:r>
      <w:r w:rsidRPr="00212859">
        <w:rPr>
          <w:rFonts w:ascii="Tahoma" w:eastAsia="Tahoma" w:hAnsi="Tahoma" w:cs="Tahoma"/>
        </w:rPr>
        <w:t>dnia</w:t>
      </w:r>
      <w:r w:rsidRPr="00212859">
        <w:rPr>
          <w:rFonts w:ascii="Tahoma" w:eastAsia="Tahoma" w:hAnsi="Tahoma" w:cs="Tahoma"/>
          <w:spacing w:val="9"/>
        </w:rPr>
        <w:t xml:space="preserve"> </w:t>
      </w:r>
      <w:r w:rsidRPr="00212859">
        <w:rPr>
          <w:rFonts w:ascii="Tahoma" w:eastAsia="Tahoma" w:hAnsi="Tahoma" w:cs="Tahoma"/>
          <w:spacing w:val="-1"/>
        </w:rPr>
        <w:t>3</w:t>
      </w:r>
      <w:r w:rsidRPr="00212859">
        <w:rPr>
          <w:rFonts w:ascii="Tahoma" w:eastAsia="Tahoma" w:hAnsi="Tahoma" w:cs="Tahoma"/>
        </w:rPr>
        <w:t>0</w:t>
      </w:r>
      <w:r w:rsidRPr="00212859">
        <w:rPr>
          <w:rFonts w:ascii="Tahoma" w:eastAsia="Tahoma" w:hAnsi="Tahoma" w:cs="Tahoma"/>
          <w:spacing w:val="9"/>
        </w:rPr>
        <w:t xml:space="preserve"> </w:t>
      </w:r>
      <w:r w:rsidR="00E925E8">
        <w:rPr>
          <w:rFonts w:ascii="Tahoma" w:eastAsia="Tahoma" w:hAnsi="Tahoma" w:cs="Tahoma"/>
          <w:spacing w:val="-1"/>
        </w:rPr>
        <w:t>kwietnia</w:t>
      </w:r>
      <w:r w:rsidR="00E925E8" w:rsidRPr="00212859">
        <w:rPr>
          <w:rFonts w:ascii="Tahoma" w:eastAsia="Tahoma" w:hAnsi="Tahoma" w:cs="Tahoma"/>
        </w:rPr>
        <w:t xml:space="preserve"> </w:t>
      </w:r>
      <w:r w:rsidRPr="00212859">
        <w:rPr>
          <w:rFonts w:ascii="Tahoma" w:eastAsia="Tahoma" w:hAnsi="Tahoma" w:cs="Tahoma"/>
          <w:spacing w:val="-1"/>
          <w:position w:val="-1"/>
        </w:rPr>
        <w:t>20</w:t>
      </w:r>
      <w:r w:rsidRPr="00212859">
        <w:rPr>
          <w:rFonts w:ascii="Tahoma" w:eastAsia="Tahoma" w:hAnsi="Tahoma" w:cs="Tahoma"/>
          <w:spacing w:val="1"/>
          <w:position w:val="-1"/>
        </w:rPr>
        <w:t>0</w:t>
      </w:r>
      <w:r w:rsidRPr="00212859">
        <w:rPr>
          <w:rFonts w:ascii="Tahoma" w:eastAsia="Tahoma" w:hAnsi="Tahoma" w:cs="Tahoma"/>
          <w:position w:val="-1"/>
        </w:rPr>
        <w:t>4</w:t>
      </w:r>
      <w:r w:rsidRPr="00212859">
        <w:rPr>
          <w:rFonts w:ascii="Tahoma" w:eastAsia="Tahoma" w:hAnsi="Tahoma" w:cs="Tahoma"/>
          <w:spacing w:val="47"/>
          <w:position w:val="-1"/>
        </w:rPr>
        <w:t xml:space="preserve"> </w:t>
      </w:r>
      <w:r w:rsidRPr="00212859">
        <w:rPr>
          <w:rFonts w:ascii="Tahoma" w:eastAsia="Tahoma" w:hAnsi="Tahoma" w:cs="Tahoma"/>
          <w:spacing w:val="-26"/>
          <w:position w:val="-1"/>
        </w:rPr>
        <w:t>r</w:t>
      </w:r>
      <w:r w:rsidRPr="00212859">
        <w:rPr>
          <w:rFonts w:ascii="Tahoma" w:eastAsia="Tahoma" w:hAnsi="Tahoma" w:cs="Tahoma"/>
          <w:position w:val="-1"/>
        </w:rPr>
        <w:t>.</w:t>
      </w:r>
      <w:r w:rsidRPr="00212859">
        <w:rPr>
          <w:rFonts w:ascii="Tahoma" w:eastAsia="Tahoma" w:hAnsi="Tahoma" w:cs="Tahoma"/>
          <w:spacing w:val="51"/>
          <w:position w:val="-1"/>
        </w:rPr>
        <w:t xml:space="preserve"> </w:t>
      </w:r>
      <w:r w:rsidRPr="00212859">
        <w:rPr>
          <w:rFonts w:ascii="Tahoma" w:eastAsia="Tahoma" w:hAnsi="Tahoma" w:cs="Tahoma"/>
          <w:position w:val="-1"/>
        </w:rPr>
        <w:t>o</w:t>
      </w:r>
      <w:r w:rsidRPr="00212859">
        <w:rPr>
          <w:rFonts w:ascii="Tahoma" w:eastAsia="Tahoma" w:hAnsi="Tahoma" w:cs="Tahoma"/>
          <w:spacing w:val="51"/>
          <w:position w:val="-1"/>
        </w:rPr>
        <w:t xml:space="preserve"> </w:t>
      </w:r>
      <w:r w:rsidRPr="00212859">
        <w:rPr>
          <w:rFonts w:ascii="Tahoma" w:eastAsia="Tahoma" w:hAnsi="Tahoma" w:cs="Tahoma"/>
          <w:position w:val="-1"/>
        </w:rPr>
        <w:t>pos</w:t>
      </w:r>
      <w:r w:rsidRPr="00212859">
        <w:rPr>
          <w:rFonts w:ascii="Tahoma" w:eastAsia="Tahoma" w:hAnsi="Tahoma" w:cs="Tahoma"/>
          <w:spacing w:val="1"/>
          <w:position w:val="-1"/>
        </w:rPr>
        <w:t>tę</w:t>
      </w:r>
      <w:r w:rsidRPr="00212859">
        <w:rPr>
          <w:rFonts w:ascii="Tahoma" w:eastAsia="Tahoma" w:hAnsi="Tahoma" w:cs="Tahoma"/>
          <w:position w:val="-1"/>
        </w:rPr>
        <w:t>po</w:t>
      </w:r>
      <w:r w:rsidRPr="00212859">
        <w:rPr>
          <w:rFonts w:ascii="Tahoma" w:eastAsia="Tahoma" w:hAnsi="Tahoma" w:cs="Tahoma"/>
          <w:spacing w:val="-1"/>
          <w:position w:val="-1"/>
        </w:rPr>
        <w:t>w</w:t>
      </w:r>
      <w:r w:rsidRPr="00212859">
        <w:rPr>
          <w:rFonts w:ascii="Tahoma" w:eastAsia="Tahoma" w:hAnsi="Tahoma" w:cs="Tahoma"/>
          <w:spacing w:val="1"/>
          <w:position w:val="-1"/>
        </w:rPr>
        <w:t>a</w:t>
      </w:r>
      <w:r w:rsidRPr="00212859">
        <w:rPr>
          <w:rFonts w:ascii="Tahoma" w:eastAsia="Tahoma" w:hAnsi="Tahoma" w:cs="Tahoma"/>
          <w:spacing w:val="-1"/>
          <w:position w:val="-1"/>
        </w:rPr>
        <w:t>n</w:t>
      </w:r>
      <w:r w:rsidRPr="00212859">
        <w:rPr>
          <w:rFonts w:ascii="Tahoma" w:eastAsia="Tahoma" w:hAnsi="Tahoma" w:cs="Tahoma"/>
          <w:spacing w:val="2"/>
          <w:position w:val="-1"/>
        </w:rPr>
        <w:t>i</w:t>
      </w:r>
      <w:r w:rsidRPr="00212859">
        <w:rPr>
          <w:rFonts w:ascii="Tahoma" w:eastAsia="Tahoma" w:hAnsi="Tahoma" w:cs="Tahoma"/>
          <w:position w:val="-1"/>
        </w:rPr>
        <w:t>u</w:t>
      </w:r>
      <w:r w:rsidRPr="00212859">
        <w:rPr>
          <w:rFonts w:ascii="Tahoma" w:eastAsia="Tahoma" w:hAnsi="Tahoma" w:cs="Tahoma"/>
          <w:spacing w:val="40"/>
          <w:position w:val="-1"/>
        </w:rPr>
        <w:t xml:space="preserve"> </w:t>
      </w:r>
      <w:r w:rsidRPr="00212859">
        <w:rPr>
          <w:rFonts w:ascii="Tahoma" w:eastAsia="Tahoma" w:hAnsi="Tahoma" w:cs="Tahoma"/>
          <w:position w:val="-1"/>
        </w:rPr>
        <w:t>w</w:t>
      </w:r>
      <w:r w:rsidRPr="00212859">
        <w:rPr>
          <w:rFonts w:ascii="Tahoma" w:eastAsia="Tahoma" w:hAnsi="Tahoma" w:cs="Tahoma"/>
          <w:spacing w:val="52"/>
          <w:position w:val="-1"/>
        </w:rPr>
        <w:t xml:space="preserve"> </w:t>
      </w:r>
      <w:r w:rsidRPr="00212859">
        <w:rPr>
          <w:rFonts w:ascii="Tahoma" w:eastAsia="Tahoma" w:hAnsi="Tahoma" w:cs="Tahoma"/>
          <w:position w:val="-1"/>
        </w:rPr>
        <w:t>sp</w:t>
      </w:r>
      <w:r w:rsidRPr="00212859">
        <w:rPr>
          <w:rFonts w:ascii="Tahoma" w:eastAsia="Tahoma" w:hAnsi="Tahoma" w:cs="Tahoma"/>
          <w:spacing w:val="-2"/>
          <w:position w:val="-1"/>
        </w:rPr>
        <w:t>r</w:t>
      </w:r>
      <w:r w:rsidRPr="00212859">
        <w:rPr>
          <w:rFonts w:ascii="Tahoma" w:eastAsia="Tahoma" w:hAnsi="Tahoma" w:cs="Tahoma"/>
          <w:spacing w:val="1"/>
          <w:position w:val="-1"/>
        </w:rPr>
        <w:t>a</w:t>
      </w:r>
      <w:r w:rsidRPr="00212859">
        <w:rPr>
          <w:rFonts w:ascii="Tahoma" w:eastAsia="Tahoma" w:hAnsi="Tahoma" w:cs="Tahoma"/>
          <w:spacing w:val="-1"/>
          <w:position w:val="-1"/>
        </w:rPr>
        <w:t>w</w:t>
      </w:r>
      <w:r w:rsidRPr="00212859">
        <w:rPr>
          <w:rFonts w:ascii="Tahoma" w:eastAsia="Tahoma" w:hAnsi="Tahoma" w:cs="Tahoma"/>
          <w:spacing w:val="1"/>
          <w:position w:val="-1"/>
        </w:rPr>
        <w:t>a</w:t>
      </w:r>
      <w:r w:rsidRPr="00212859">
        <w:rPr>
          <w:rFonts w:ascii="Tahoma" w:eastAsia="Tahoma" w:hAnsi="Tahoma" w:cs="Tahoma"/>
          <w:spacing w:val="-1"/>
          <w:position w:val="-1"/>
        </w:rPr>
        <w:t>c</w:t>
      </w:r>
      <w:r w:rsidRPr="00212859">
        <w:rPr>
          <w:rFonts w:ascii="Tahoma" w:eastAsia="Tahoma" w:hAnsi="Tahoma" w:cs="Tahoma"/>
          <w:position w:val="-1"/>
        </w:rPr>
        <w:t>h</w:t>
      </w:r>
      <w:r w:rsidRPr="00212859">
        <w:rPr>
          <w:rFonts w:ascii="Tahoma" w:eastAsia="Tahoma" w:hAnsi="Tahoma" w:cs="Tahoma"/>
          <w:spacing w:val="43"/>
          <w:position w:val="-1"/>
        </w:rPr>
        <w:t xml:space="preserve"> </w:t>
      </w:r>
      <w:r w:rsidRPr="00212859">
        <w:rPr>
          <w:rFonts w:ascii="Tahoma" w:eastAsia="Tahoma" w:hAnsi="Tahoma" w:cs="Tahoma"/>
          <w:position w:val="-1"/>
        </w:rPr>
        <w:t>do</w:t>
      </w:r>
      <w:r w:rsidRPr="00212859">
        <w:rPr>
          <w:rFonts w:ascii="Tahoma" w:eastAsia="Tahoma" w:hAnsi="Tahoma" w:cs="Tahoma"/>
          <w:spacing w:val="-2"/>
          <w:position w:val="-1"/>
        </w:rPr>
        <w:t>t</w:t>
      </w:r>
      <w:r w:rsidRPr="00212859">
        <w:rPr>
          <w:rFonts w:ascii="Tahoma" w:eastAsia="Tahoma" w:hAnsi="Tahoma" w:cs="Tahoma"/>
          <w:spacing w:val="1"/>
          <w:position w:val="-1"/>
        </w:rPr>
        <w:t>y</w:t>
      </w:r>
      <w:r w:rsidRPr="00212859">
        <w:rPr>
          <w:rFonts w:ascii="Tahoma" w:eastAsia="Tahoma" w:hAnsi="Tahoma" w:cs="Tahoma"/>
          <w:spacing w:val="-1"/>
          <w:position w:val="-1"/>
        </w:rPr>
        <w:t>c</w:t>
      </w:r>
      <w:r w:rsidRPr="00212859">
        <w:rPr>
          <w:rFonts w:ascii="Tahoma" w:eastAsia="Tahoma" w:hAnsi="Tahoma" w:cs="Tahoma"/>
          <w:position w:val="-1"/>
        </w:rPr>
        <w:t>z</w:t>
      </w:r>
      <w:r w:rsidRPr="00212859">
        <w:rPr>
          <w:rFonts w:ascii="Tahoma" w:eastAsia="Tahoma" w:hAnsi="Tahoma" w:cs="Tahoma"/>
          <w:spacing w:val="1"/>
          <w:position w:val="-1"/>
        </w:rPr>
        <w:t>ą</w:t>
      </w:r>
      <w:r w:rsidRPr="00212859">
        <w:rPr>
          <w:rFonts w:ascii="Tahoma" w:eastAsia="Tahoma" w:hAnsi="Tahoma" w:cs="Tahoma"/>
          <w:spacing w:val="2"/>
          <w:position w:val="-1"/>
        </w:rPr>
        <w:t>c</w:t>
      </w:r>
      <w:r w:rsidRPr="00212859">
        <w:rPr>
          <w:rFonts w:ascii="Tahoma" w:eastAsia="Tahoma" w:hAnsi="Tahoma" w:cs="Tahoma"/>
          <w:spacing w:val="-3"/>
          <w:position w:val="-1"/>
        </w:rPr>
        <w:t>y</w:t>
      </w:r>
      <w:r w:rsidRPr="00212859">
        <w:rPr>
          <w:rFonts w:ascii="Tahoma" w:eastAsia="Tahoma" w:hAnsi="Tahoma" w:cs="Tahoma"/>
          <w:spacing w:val="2"/>
          <w:position w:val="-1"/>
        </w:rPr>
        <w:t>c</w:t>
      </w:r>
      <w:r w:rsidRPr="00212859">
        <w:rPr>
          <w:rFonts w:ascii="Tahoma" w:eastAsia="Tahoma" w:hAnsi="Tahoma" w:cs="Tahoma"/>
          <w:position w:val="-1"/>
        </w:rPr>
        <w:t>h</w:t>
      </w:r>
      <w:r w:rsidRPr="00212859">
        <w:rPr>
          <w:rFonts w:ascii="Tahoma" w:eastAsia="Tahoma" w:hAnsi="Tahoma" w:cs="Tahoma"/>
          <w:spacing w:val="41"/>
          <w:position w:val="-1"/>
        </w:rPr>
        <w:t xml:space="preserve"> </w:t>
      </w:r>
      <w:r w:rsidRPr="00212859">
        <w:rPr>
          <w:rFonts w:ascii="Tahoma" w:eastAsia="Tahoma" w:hAnsi="Tahoma" w:cs="Tahoma"/>
          <w:position w:val="-1"/>
        </w:rPr>
        <w:t>po</w:t>
      </w:r>
      <w:r w:rsidRPr="00212859">
        <w:rPr>
          <w:rFonts w:ascii="Tahoma" w:eastAsia="Tahoma" w:hAnsi="Tahoma" w:cs="Tahoma"/>
          <w:spacing w:val="1"/>
          <w:position w:val="-1"/>
        </w:rPr>
        <w:t>m</w:t>
      </w:r>
      <w:r w:rsidRPr="00212859">
        <w:rPr>
          <w:rFonts w:ascii="Tahoma" w:eastAsia="Tahoma" w:hAnsi="Tahoma" w:cs="Tahoma"/>
          <w:position w:val="-1"/>
        </w:rPr>
        <w:t>o</w:t>
      </w:r>
      <w:r w:rsidRPr="00212859">
        <w:rPr>
          <w:rFonts w:ascii="Tahoma" w:eastAsia="Tahoma" w:hAnsi="Tahoma" w:cs="Tahoma"/>
          <w:spacing w:val="1"/>
          <w:position w:val="-1"/>
        </w:rPr>
        <w:t>c</w:t>
      </w:r>
      <w:r w:rsidRPr="00212859">
        <w:rPr>
          <w:rFonts w:ascii="Tahoma" w:eastAsia="Tahoma" w:hAnsi="Tahoma" w:cs="Tahoma"/>
          <w:position w:val="-1"/>
        </w:rPr>
        <w:t>y</w:t>
      </w:r>
      <w:r w:rsidRPr="00212859">
        <w:rPr>
          <w:rFonts w:ascii="Tahoma" w:eastAsia="Tahoma" w:hAnsi="Tahoma" w:cs="Tahoma"/>
          <w:spacing w:val="45"/>
          <w:position w:val="-1"/>
        </w:rPr>
        <w:t xml:space="preserve"> </w:t>
      </w:r>
      <w:r w:rsidRPr="00212859">
        <w:rPr>
          <w:rFonts w:ascii="Tahoma" w:eastAsia="Tahoma" w:hAnsi="Tahoma" w:cs="Tahoma"/>
          <w:position w:val="-1"/>
        </w:rPr>
        <w:t>publi</w:t>
      </w:r>
      <w:r w:rsidRPr="00212859">
        <w:rPr>
          <w:rFonts w:ascii="Tahoma" w:eastAsia="Tahoma" w:hAnsi="Tahoma" w:cs="Tahoma"/>
          <w:spacing w:val="-1"/>
          <w:position w:val="-1"/>
        </w:rPr>
        <w:t>c</w:t>
      </w:r>
      <w:r w:rsidRPr="00212859">
        <w:rPr>
          <w:rFonts w:ascii="Tahoma" w:eastAsia="Tahoma" w:hAnsi="Tahoma" w:cs="Tahoma"/>
          <w:spacing w:val="3"/>
          <w:position w:val="-1"/>
        </w:rPr>
        <w:t>z</w:t>
      </w:r>
      <w:r w:rsidRPr="00212859">
        <w:rPr>
          <w:rFonts w:ascii="Tahoma" w:eastAsia="Tahoma" w:hAnsi="Tahoma" w:cs="Tahoma"/>
          <w:spacing w:val="-1"/>
          <w:position w:val="-1"/>
        </w:rPr>
        <w:t>n</w:t>
      </w:r>
      <w:r w:rsidRPr="00212859">
        <w:rPr>
          <w:rFonts w:ascii="Tahoma" w:eastAsia="Tahoma" w:hAnsi="Tahoma" w:cs="Tahoma"/>
          <w:spacing w:val="1"/>
          <w:position w:val="-1"/>
        </w:rPr>
        <w:t>e</w:t>
      </w:r>
      <w:r w:rsidRPr="00212859">
        <w:rPr>
          <w:rFonts w:ascii="Tahoma" w:eastAsia="Tahoma" w:hAnsi="Tahoma" w:cs="Tahoma"/>
          <w:position w:val="-1"/>
        </w:rPr>
        <w:t>j</w:t>
      </w:r>
      <w:r w:rsidR="00FC2DB2" w:rsidRPr="00212859">
        <w:rPr>
          <w:rFonts w:ascii="Tahoma" w:eastAsia="Tahoma" w:hAnsi="Tahoma" w:cs="Tahoma"/>
          <w:w w:val="99"/>
          <w:position w:val="-1"/>
        </w:rPr>
        <w:t>;</w:t>
      </w:r>
    </w:p>
    <w:p w14:paraId="67357B4E" w14:textId="14AA92E2" w:rsidR="00942F4E" w:rsidRPr="00BB73B1" w:rsidRDefault="00280ADA" w:rsidP="00E43CDE">
      <w:pPr>
        <w:pStyle w:val="Akapitzlist"/>
        <w:numPr>
          <w:ilvl w:val="1"/>
          <w:numId w:val="55"/>
        </w:numPr>
        <w:tabs>
          <w:tab w:val="clear" w:pos="680"/>
        </w:tabs>
        <w:spacing w:line="276" w:lineRule="auto"/>
        <w:ind w:left="851" w:right="14" w:hanging="425"/>
        <w:jc w:val="both"/>
        <w:rPr>
          <w:rFonts w:ascii="Tahoma" w:eastAsia="Tahoma" w:hAnsi="Tahoma" w:cs="Tahoma"/>
        </w:rPr>
      </w:pPr>
      <w:r w:rsidRPr="00BB73B1">
        <w:rPr>
          <w:rFonts w:ascii="Tahoma" w:eastAsia="Tahoma" w:hAnsi="Tahoma" w:cs="Tahoma"/>
          <w:spacing w:val="1"/>
        </w:rPr>
        <w:t>w</w:t>
      </w:r>
      <w:r w:rsidRPr="00BB73B1">
        <w:rPr>
          <w:rFonts w:ascii="Tahoma" w:eastAsia="Tahoma" w:hAnsi="Tahoma" w:cs="Tahoma"/>
          <w:spacing w:val="-1"/>
        </w:rPr>
        <w:t>y</w:t>
      </w:r>
      <w:r w:rsidRPr="00BB73B1">
        <w:rPr>
          <w:rFonts w:ascii="Tahoma" w:eastAsia="Tahoma" w:hAnsi="Tahoma" w:cs="Tahoma"/>
        </w:rPr>
        <w:t>d</w:t>
      </w:r>
      <w:r w:rsidRPr="00BB73B1">
        <w:rPr>
          <w:rFonts w:ascii="Tahoma" w:eastAsia="Tahoma" w:hAnsi="Tahoma" w:cs="Tahoma"/>
          <w:spacing w:val="1"/>
        </w:rPr>
        <w:t>a</w:t>
      </w:r>
      <w:r w:rsidRPr="00BB73B1">
        <w:rPr>
          <w:rFonts w:ascii="Tahoma" w:eastAsia="Tahoma" w:hAnsi="Tahoma" w:cs="Tahoma"/>
          <w:spacing w:val="-1"/>
        </w:rPr>
        <w:t>w</w:t>
      </w:r>
      <w:r w:rsidRPr="00BB73B1">
        <w:rPr>
          <w:rFonts w:ascii="Tahoma" w:eastAsia="Tahoma" w:hAnsi="Tahoma" w:cs="Tahoma"/>
          <w:spacing w:val="1"/>
        </w:rPr>
        <w:t>a</w:t>
      </w:r>
      <w:r w:rsidRPr="00BB73B1">
        <w:rPr>
          <w:rFonts w:ascii="Tahoma" w:eastAsia="Tahoma" w:hAnsi="Tahoma" w:cs="Tahoma"/>
          <w:spacing w:val="-1"/>
        </w:rPr>
        <w:t>n</w:t>
      </w:r>
      <w:r w:rsidRPr="00BB73B1">
        <w:rPr>
          <w:rFonts w:ascii="Tahoma" w:eastAsia="Tahoma" w:hAnsi="Tahoma" w:cs="Tahoma"/>
        </w:rPr>
        <w:t>ia</w:t>
      </w:r>
      <w:r w:rsidRPr="00BB73B1">
        <w:rPr>
          <w:rFonts w:ascii="Tahoma" w:eastAsia="Tahoma" w:hAnsi="Tahoma" w:cs="Tahoma"/>
          <w:spacing w:val="-8"/>
        </w:rPr>
        <w:t xml:space="preserve"> </w:t>
      </w:r>
      <w:r w:rsidRPr="00BB73B1">
        <w:rPr>
          <w:rFonts w:ascii="Tahoma" w:eastAsia="Tahoma" w:hAnsi="Tahoma" w:cs="Tahoma"/>
        </w:rPr>
        <w:t>B</w:t>
      </w:r>
      <w:r w:rsidRPr="00BB73B1">
        <w:rPr>
          <w:rFonts w:ascii="Tahoma" w:eastAsia="Tahoma" w:hAnsi="Tahoma" w:cs="Tahoma"/>
          <w:spacing w:val="1"/>
        </w:rPr>
        <w:t>e</w:t>
      </w:r>
      <w:r w:rsidRPr="00BB73B1">
        <w:rPr>
          <w:rFonts w:ascii="Tahoma" w:eastAsia="Tahoma" w:hAnsi="Tahoma" w:cs="Tahoma"/>
          <w:spacing w:val="-1"/>
        </w:rPr>
        <w:t>n</w:t>
      </w:r>
      <w:r w:rsidRPr="00BB73B1">
        <w:rPr>
          <w:rFonts w:ascii="Tahoma" w:eastAsia="Tahoma" w:hAnsi="Tahoma" w:cs="Tahoma"/>
          <w:spacing w:val="1"/>
        </w:rPr>
        <w:t>e</w:t>
      </w:r>
      <w:r w:rsidRPr="00BB73B1">
        <w:rPr>
          <w:rFonts w:ascii="Tahoma" w:eastAsia="Tahoma" w:hAnsi="Tahoma" w:cs="Tahoma"/>
          <w:spacing w:val="-1"/>
        </w:rPr>
        <w:t>f</w:t>
      </w:r>
      <w:r w:rsidRPr="00BB73B1">
        <w:rPr>
          <w:rFonts w:ascii="Tahoma" w:eastAsia="Tahoma" w:hAnsi="Tahoma" w:cs="Tahoma"/>
        </w:rPr>
        <w:t>i</w:t>
      </w:r>
      <w:r w:rsidRPr="00BB73B1">
        <w:rPr>
          <w:rFonts w:ascii="Tahoma" w:eastAsia="Tahoma" w:hAnsi="Tahoma" w:cs="Tahoma"/>
          <w:spacing w:val="2"/>
        </w:rPr>
        <w:t>c</w:t>
      </w:r>
      <w:r w:rsidRPr="00BB73B1">
        <w:rPr>
          <w:rFonts w:ascii="Tahoma" w:eastAsia="Tahoma" w:hAnsi="Tahoma" w:cs="Tahoma"/>
        </w:rPr>
        <w:t>j</w:t>
      </w:r>
      <w:r w:rsidRPr="00BB73B1">
        <w:rPr>
          <w:rFonts w:ascii="Tahoma" w:eastAsia="Tahoma" w:hAnsi="Tahoma" w:cs="Tahoma"/>
          <w:spacing w:val="1"/>
        </w:rPr>
        <w:t>e</w:t>
      </w:r>
      <w:r w:rsidRPr="00BB73B1">
        <w:rPr>
          <w:rFonts w:ascii="Tahoma" w:eastAsia="Tahoma" w:hAnsi="Tahoma" w:cs="Tahoma"/>
          <w:spacing w:val="-1"/>
        </w:rPr>
        <w:t>n</w:t>
      </w:r>
      <w:r w:rsidRPr="00BB73B1">
        <w:rPr>
          <w:rFonts w:ascii="Tahoma" w:eastAsia="Tahoma" w:hAnsi="Tahoma" w:cs="Tahoma"/>
        </w:rPr>
        <w:t>tom</w:t>
      </w:r>
      <w:r w:rsidRPr="00BB73B1">
        <w:rPr>
          <w:rFonts w:ascii="Tahoma" w:eastAsia="Tahoma" w:hAnsi="Tahoma" w:cs="Tahoma"/>
          <w:spacing w:val="-10"/>
        </w:rPr>
        <w:t xml:space="preserve"> </w:t>
      </w:r>
      <w:r w:rsidRPr="00BB73B1">
        <w:rPr>
          <w:rFonts w:ascii="Tahoma" w:eastAsia="Tahoma" w:hAnsi="Tahoma" w:cs="Tahoma"/>
        </w:rPr>
        <w:t>po</w:t>
      </w:r>
      <w:r w:rsidRPr="00BB73B1">
        <w:rPr>
          <w:rFonts w:ascii="Tahoma" w:eastAsia="Tahoma" w:hAnsi="Tahoma" w:cs="Tahoma"/>
          <w:spacing w:val="1"/>
        </w:rPr>
        <w:t>m</w:t>
      </w:r>
      <w:r w:rsidRPr="00BB73B1">
        <w:rPr>
          <w:rFonts w:ascii="Tahoma" w:eastAsia="Tahoma" w:hAnsi="Tahoma" w:cs="Tahoma"/>
        </w:rPr>
        <w:t>o</w:t>
      </w:r>
      <w:r w:rsidRPr="00BB73B1">
        <w:rPr>
          <w:rFonts w:ascii="Tahoma" w:eastAsia="Tahoma" w:hAnsi="Tahoma" w:cs="Tahoma"/>
          <w:spacing w:val="1"/>
        </w:rPr>
        <w:t>c</w:t>
      </w:r>
      <w:r w:rsidRPr="00BB73B1">
        <w:rPr>
          <w:rFonts w:ascii="Tahoma" w:eastAsia="Tahoma" w:hAnsi="Tahoma" w:cs="Tahoma"/>
        </w:rPr>
        <w:t>y</w:t>
      </w:r>
      <w:r w:rsidRPr="00BB73B1">
        <w:rPr>
          <w:rFonts w:ascii="Tahoma" w:eastAsia="Tahoma" w:hAnsi="Tahoma" w:cs="Tahoma"/>
          <w:spacing w:val="-8"/>
        </w:rPr>
        <w:t xml:space="preserve"> </w:t>
      </w:r>
      <w:r w:rsidRPr="00BB73B1">
        <w:rPr>
          <w:rFonts w:ascii="Tahoma" w:eastAsia="Tahoma" w:hAnsi="Tahoma" w:cs="Tahoma"/>
        </w:rPr>
        <w:t>z</w:t>
      </w:r>
      <w:r w:rsidRPr="00BB73B1">
        <w:rPr>
          <w:rFonts w:ascii="Tahoma" w:eastAsia="Tahoma" w:hAnsi="Tahoma" w:cs="Tahoma"/>
          <w:spacing w:val="1"/>
        </w:rPr>
        <w:t>a</w:t>
      </w:r>
      <w:r w:rsidRPr="00BB73B1">
        <w:rPr>
          <w:rFonts w:ascii="Tahoma" w:eastAsia="Tahoma" w:hAnsi="Tahoma" w:cs="Tahoma"/>
        </w:rPr>
        <w:t>ś</w:t>
      </w:r>
      <w:r w:rsidRPr="00BB73B1">
        <w:rPr>
          <w:rFonts w:ascii="Tahoma" w:eastAsia="Tahoma" w:hAnsi="Tahoma" w:cs="Tahoma"/>
          <w:spacing w:val="1"/>
        </w:rPr>
        <w:t>w</w:t>
      </w:r>
      <w:r w:rsidRPr="00BB73B1">
        <w:rPr>
          <w:rFonts w:ascii="Tahoma" w:eastAsia="Tahoma" w:hAnsi="Tahoma" w:cs="Tahoma"/>
        </w:rPr>
        <w:t>i</w:t>
      </w:r>
      <w:r w:rsidRPr="00BB73B1">
        <w:rPr>
          <w:rFonts w:ascii="Tahoma" w:eastAsia="Tahoma" w:hAnsi="Tahoma" w:cs="Tahoma"/>
          <w:spacing w:val="1"/>
        </w:rPr>
        <w:t>a</w:t>
      </w:r>
      <w:r w:rsidRPr="00BB73B1">
        <w:rPr>
          <w:rFonts w:ascii="Tahoma" w:eastAsia="Tahoma" w:hAnsi="Tahoma" w:cs="Tahoma"/>
        </w:rPr>
        <w:t>dcz</w:t>
      </w:r>
      <w:r w:rsidRPr="00BB73B1">
        <w:rPr>
          <w:rFonts w:ascii="Tahoma" w:eastAsia="Tahoma" w:hAnsi="Tahoma" w:cs="Tahoma"/>
          <w:spacing w:val="1"/>
        </w:rPr>
        <w:t>e</w:t>
      </w:r>
      <w:r w:rsidRPr="00BB73B1">
        <w:rPr>
          <w:rFonts w:ascii="Tahoma" w:eastAsia="Tahoma" w:hAnsi="Tahoma" w:cs="Tahoma"/>
        </w:rPr>
        <w:t>ń</w:t>
      </w:r>
      <w:r w:rsidRPr="00BB73B1">
        <w:rPr>
          <w:rFonts w:ascii="Tahoma" w:eastAsia="Tahoma" w:hAnsi="Tahoma" w:cs="Tahoma"/>
          <w:spacing w:val="-12"/>
        </w:rPr>
        <w:t xml:space="preserve"> </w:t>
      </w:r>
      <w:r w:rsidRPr="00BB73B1">
        <w:rPr>
          <w:rFonts w:ascii="Tahoma" w:eastAsia="Tahoma" w:hAnsi="Tahoma" w:cs="Tahoma"/>
        </w:rPr>
        <w:t>o</w:t>
      </w:r>
      <w:r w:rsidRPr="00BB73B1">
        <w:rPr>
          <w:rFonts w:ascii="Tahoma" w:eastAsia="Tahoma" w:hAnsi="Tahoma" w:cs="Tahoma"/>
          <w:spacing w:val="-1"/>
        </w:rPr>
        <w:t xml:space="preserve"> </w:t>
      </w:r>
      <w:r w:rsidRPr="00BB73B1">
        <w:rPr>
          <w:rFonts w:ascii="Tahoma" w:eastAsia="Tahoma" w:hAnsi="Tahoma" w:cs="Tahoma"/>
        </w:rPr>
        <w:t>p</w:t>
      </w:r>
      <w:r w:rsidRPr="00BB73B1">
        <w:rPr>
          <w:rFonts w:ascii="Tahoma" w:eastAsia="Tahoma" w:hAnsi="Tahoma" w:cs="Tahoma"/>
          <w:spacing w:val="2"/>
        </w:rPr>
        <w:t>o</w:t>
      </w:r>
      <w:r w:rsidRPr="00BB73B1">
        <w:rPr>
          <w:rFonts w:ascii="Tahoma" w:eastAsia="Tahoma" w:hAnsi="Tahoma" w:cs="Tahoma"/>
        </w:rPr>
        <w:t>mo</w:t>
      </w:r>
      <w:r w:rsidRPr="00BB73B1">
        <w:rPr>
          <w:rFonts w:ascii="Tahoma" w:eastAsia="Tahoma" w:hAnsi="Tahoma" w:cs="Tahoma"/>
          <w:spacing w:val="-1"/>
        </w:rPr>
        <w:t>c</w:t>
      </w:r>
      <w:r w:rsidRPr="00BB73B1">
        <w:rPr>
          <w:rFonts w:ascii="Tahoma" w:eastAsia="Tahoma" w:hAnsi="Tahoma" w:cs="Tahoma"/>
        </w:rPr>
        <w:t>y</w:t>
      </w:r>
      <w:r w:rsidRPr="00BB73B1">
        <w:rPr>
          <w:rFonts w:ascii="Tahoma" w:eastAsia="Tahoma" w:hAnsi="Tahoma" w:cs="Tahoma"/>
          <w:spacing w:val="-8"/>
        </w:rPr>
        <w:t xml:space="preserve"> </w:t>
      </w:r>
      <w:r w:rsidRPr="00BB73B1">
        <w:rPr>
          <w:rFonts w:ascii="Tahoma" w:eastAsia="Tahoma" w:hAnsi="Tahoma" w:cs="Tahoma"/>
        </w:rPr>
        <w:t>de</w:t>
      </w:r>
      <w:r w:rsidRPr="00BB73B1">
        <w:rPr>
          <w:rFonts w:ascii="Tahoma" w:eastAsia="Tahoma" w:hAnsi="Tahoma" w:cs="Tahoma"/>
          <w:spacing w:val="-1"/>
        </w:rPr>
        <w:t xml:space="preserve"> </w:t>
      </w:r>
      <w:r w:rsidRPr="00BB73B1">
        <w:rPr>
          <w:rFonts w:ascii="Tahoma" w:eastAsia="Tahoma" w:hAnsi="Tahoma" w:cs="Tahoma"/>
          <w:spacing w:val="1"/>
        </w:rPr>
        <w:t>m</w:t>
      </w:r>
      <w:r w:rsidRPr="00BB73B1">
        <w:rPr>
          <w:rFonts w:ascii="Tahoma" w:eastAsia="Tahoma" w:hAnsi="Tahoma" w:cs="Tahoma"/>
          <w:spacing w:val="2"/>
        </w:rPr>
        <w:t>i</w:t>
      </w:r>
      <w:r w:rsidRPr="00BB73B1">
        <w:rPr>
          <w:rFonts w:ascii="Tahoma" w:eastAsia="Tahoma" w:hAnsi="Tahoma" w:cs="Tahoma"/>
          <w:spacing w:val="-1"/>
        </w:rPr>
        <w:t>n</w:t>
      </w:r>
      <w:r w:rsidRPr="00BB73B1">
        <w:rPr>
          <w:rFonts w:ascii="Tahoma" w:eastAsia="Tahoma" w:hAnsi="Tahoma" w:cs="Tahoma"/>
        </w:rPr>
        <w:t>imis.</w:t>
      </w:r>
    </w:p>
    <w:p w14:paraId="09C84BB0" w14:textId="31785E83" w:rsidR="00942F4E" w:rsidRPr="001C3C76" w:rsidRDefault="00280ADA" w:rsidP="00E43CDE">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6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59"/>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59"/>
        </w:rPr>
        <w:t xml:space="preserve"> </w:t>
      </w:r>
      <w:r w:rsidRPr="001C3C76">
        <w:rPr>
          <w:rFonts w:ascii="Tahoma" w:eastAsia="Tahoma" w:hAnsi="Tahoma" w:cs="Tahoma"/>
        </w:rPr>
        <w:t>zos</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0"/>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 xml:space="preserve">, </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omoc</w:t>
      </w:r>
      <w:r w:rsidRPr="001C3C76">
        <w:rPr>
          <w:rFonts w:ascii="Tahoma" w:eastAsia="Tahoma" w:hAnsi="Tahoma" w:cs="Tahoma"/>
          <w:spacing w:val="-13"/>
        </w:rPr>
        <w:t>y</w:t>
      </w:r>
      <w:r w:rsidRPr="001C3C76">
        <w:rPr>
          <w:rFonts w:ascii="Tahoma" w:eastAsia="Tahoma" w:hAnsi="Tahoma" w:cs="Tahoma"/>
        </w:rPr>
        <w:t>, t</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2"/>
        </w:rPr>
        <w:t>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te</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 za</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i</w:t>
      </w:r>
      <w:r w:rsidRPr="001C3C76">
        <w:rPr>
          <w:rFonts w:ascii="Tahoma" w:eastAsia="Tahoma" w:hAnsi="Tahoma" w:cs="Tahoma"/>
          <w:spacing w:val="1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1"/>
        </w:rPr>
        <w:t>na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 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rPr>
        <w:t>dnia</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00754AC7">
        <w:rPr>
          <w:rFonts w:ascii="Tahoma" w:eastAsia="Tahoma" w:hAnsi="Tahoma" w:cs="Tahoma"/>
          <w:spacing w:val="1"/>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C24D7D" w:rsidRPr="001C3C76">
        <w:rPr>
          <w:rFonts w:ascii="Tahoma" w:eastAsia="Tahoma" w:hAnsi="Tahoma" w:cs="Tahoma"/>
        </w:rPr>
        <w:t xml:space="preserve"> </w:t>
      </w:r>
      <w:r w:rsidRPr="001C3C76">
        <w:rPr>
          <w:rFonts w:ascii="Tahoma" w:eastAsia="Tahoma" w:hAnsi="Tahoma" w:cs="Tahoma"/>
        </w:rPr>
        <w:t>w §</w:t>
      </w:r>
      <w:r w:rsidRPr="001C3C76">
        <w:rPr>
          <w:rFonts w:ascii="Tahoma" w:eastAsia="Tahoma" w:hAnsi="Tahoma" w:cs="Tahoma"/>
          <w:spacing w:val="-1"/>
        </w:rPr>
        <w:t xml:space="preserve"> 1</w:t>
      </w:r>
      <w:r w:rsidR="00C471A2">
        <w:rPr>
          <w:rFonts w:ascii="Tahoma" w:eastAsia="Tahoma" w:hAnsi="Tahoma" w:cs="Tahoma"/>
          <w:spacing w:val="-1"/>
        </w:rPr>
        <w:t>6</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 xml:space="preserve">4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5A18E6C0" w14:textId="77777777" w:rsidR="007713A7" w:rsidRDefault="007713A7" w:rsidP="003A7D54">
      <w:pPr>
        <w:spacing w:line="276" w:lineRule="auto"/>
        <w:ind w:left="426" w:right="14" w:hanging="426"/>
        <w:jc w:val="center"/>
        <w:rPr>
          <w:rFonts w:ascii="Tahoma" w:eastAsia="Tahoma" w:hAnsi="Tahoma" w:cs="Tahoma"/>
          <w:b/>
        </w:rPr>
      </w:pPr>
    </w:p>
    <w:p w14:paraId="45C2D533" w14:textId="12B486BC" w:rsidR="00942F4E" w:rsidRPr="001C3C76" w:rsidRDefault="00280ADA" w:rsidP="003A7D54">
      <w:pPr>
        <w:spacing w:line="276" w:lineRule="auto"/>
        <w:ind w:left="426" w:right="14" w:hanging="426"/>
        <w:jc w:val="center"/>
        <w:rPr>
          <w:rFonts w:ascii="Tahoma" w:eastAsia="Tahoma" w:hAnsi="Tahoma" w:cs="Tahoma"/>
        </w:rPr>
      </w:pPr>
      <w:r w:rsidRPr="001C3C76">
        <w:rPr>
          <w:rFonts w:ascii="Tahoma" w:eastAsia="Tahoma" w:hAnsi="Tahoma" w:cs="Tahoma"/>
          <w:b/>
        </w:rPr>
        <w:t>Konk</w:t>
      </w:r>
      <w:r w:rsidRPr="001C3C76">
        <w:rPr>
          <w:rFonts w:ascii="Tahoma" w:eastAsia="Tahoma" w:hAnsi="Tahoma" w:cs="Tahoma"/>
          <w:b/>
          <w:spacing w:val="2"/>
        </w:rPr>
        <w:t>u</w:t>
      </w:r>
      <w:r w:rsidRPr="001C3C76">
        <w:rPr>
          <w:rFonts w:ascii="Tahoma" w:eastAsia="Tahoma" w:hAnsi="Tahoma" w:cs="Tahoma"/>
          <w:b/>
        </w:rPr>
        <w:t>r</w:t>
      </w:r>
      <w:r w:rsidRPr="001C3C76">
        <w:rPr>
          <w:rFonts w:ascii="Tahoma" w:eastAsia="Tahoma" w:hAnsi="Tahoma" w:cs="Tahoma"/>
          <w:b/>
          <w:spacing w:val="-1"/>
        </w:rPr>
        <w:t>e</w:t>
      </w:r>
      <w:r w:rsidRPr="001C3C76">
        <w:rPr>
          <w:rFonts w:ascii="Tahoma" w:eastAsia="Tahoma" w:hAnsi="Tahoma" w:cs="Tahoma"/>
          <w:b/>
        </w:rPr>
        <w:t>nc</w:t>
      </w:r>
      <w:r w:rsidRPr="001C3C76">
        <w:rPr>
          <w:rFonts w:ascii="Tahoma" w:eastAsia="Tahoma" w:hAnsi="Tahoma" w:cs="Tahoma"/>
          <w:b/>
          <w:spacing w:val="3"/>
        </w:rPr>
        <w:t>y</w:t>
      </w:r>
      <w:r w:rsidRPr="001C3C76">
        <w:rPr>
          <w:rFonts w:ascii="Tahoma" w:eastAsia="Tahoma" w:hAnsi="Tahoma" w:cs="Tahoma"/>
          <w:b/>
        </w:rPr>
        <w:t>j</w:t>
      </w:r>
      <w:r w:rsidRPr="001C3C76">
        <w:rPr>
          <w:rFonts w:ascii="Tahoma" w:eastAsia="Tahoma" w:hAnsi="Tahoma" w:cs="Tahoma"/>
          <w:b/>
          <w:spacing w:val="-1"/>
        </w:rPr>
        <w:t>n</w:t>
      </w:r>
      <w:r w:rsidRPr="001C3C76">
        <w:rPr>
          <w:rFonts w:ascii="Tahoma" w:eastAsia="Tahoma" w:hAnsi="Tahoma" w:cs="Tahoma"/>
          <w:b/>
        </w:rPr>
        <w:t>ość</w:t>
      </w:r>
      <w:r w:rsidRPr="001C3C76">
        <w:rPr>
          <w:rFonts w:ascii="Tahoma" w:eastAsia="Tahoma" w:hAnsi="Tahoma" w:cs="Tahoma"/>
          <w:b/>
          <w:spacing w:val="-15"/>
        </w:rPr>
        <w:t xml:space="preserve"> </w:t>
      </w:r>
      <w:r w:rsidR="00212859" w:rsidRPr="00212859">
        <w:rPr>
          <w:rFonts w:ascii="Tahoma" w:eastAsia="Tahoma" w:hAnsi="Tahoma" w:cs="Tahoma"/>
          <w:b/>
        </w:rPr>
        <w:t>wydatków</w:t>
      </w:r>
    </w:p>
    <w:p w14:paraId="5E79E390" w14:textId="05E9ED0B" w:rsidR="00942F4E" w:rsidRPr="001C3C76" w:rsidRDefault="00280ADA" w:rsidP="003A7D54">
      <w:pPr>
        <w:spacing w:line="276" w:lineRule="auto"/>
        <w:ind w:left="426" w:right="14" w:hanging="426"/>
        <w:jc w:val="center"/>
        <w:rPr>
          <w:rFonts w:ascii="Tahoma" w:eastAsia="Tahoma" w:hAnsi="Tahoma" w:cs="Tahoma"/>
          <w:spacing w:val="2"/>
          <w:w w:val="99"/>
        </w:rPr>
      </w:pPr>
      <w:r w:rsidRPr="00BD725D">
        <w:rPr>
          <w:rFonts w:ascii="Tahoma" w:eastAsia="Tahoma" w:hAnsi="Tahoma" w:cs="Tahoma"/>
          <w:spacing w:val="-2"/>
        </w:rPr>
        <w:t>§ 2</w:t>
      </w:r>
      <w:r w:rsidR="003D5997" w:rsidRPr="00BD725D">
        <w:rPr>
          <w:rFonts w:ascii="Tahoma" w:eastAsia="Tahoma" w:hAnsi="Tahoma" w:cs="Tahoma"/>
          <w:spacing w:val="-2"/>
        </w:rPr>
        <w:t>7</w:t>
      </w:r>
      <w:r w:rsidR="000649F1" w:rsidRPr="001C3C76">
        <w:rPr>
          <w:rFonts w:ascii="Tahoma" w:eastAsia="Tahoma" w:hAnsi="Tahoma" w:cs="Tahoma"/>
          <w:spacing w:val="2"/>
          <w:w w:val="99"/>
        </w:rPr>
        <w:t>.</w:t>
      </w:r>
    </w:p>
    <w:p w14:paraId="6D20B586" w14:textId="77777777" w:rsidR="00127732" w:rsidRDefault="00D46553" w:rsidP="00E43CDE">
      <w:pPr>
        <w:pStyle w:val="Akapitzlist"/>
        <w:numPr>
          <w:ilvl w:val="0"/>
          <w:numId w:val="8"/>
        </w:numPr>
        <w:spacing w:line="276" w:lineRule="auto"/>
        <w:ind w:left="426" w:right="14" w:hanging="426"/>
        <w:jc w:val="both"/>
        <w:rPr>
          <w:rFonts w:ascii="Tahoma" w:eastAsia="Tahoma" w:hAnsi="Tahoma" w:cs="Tahoma"/>
        </w:rPr>
      </w:pPr>
      <w:r w:rsidRPr="00D60F4D">
        <w:rPr>
          <w:rFonts w:ascii="Tahoma" w:eastAsia="Tahoma" w:hAnsi="Tahoma" w:cs="Tahoma"/>
        </w:rPr>
        <w:t>Przy udzielaniu zamówienia w ramach Projektu Beneficjent stosuje ustawę PZP</w:t>
      </w:r>
      <w:r w:rsidR="00BE7CDA">
        <w:rPr>
          <w:rFonts w:ascii="Tahoma" w:eastAsia="Tahoma" w:hAnsi="Tahoma" w:cs="Tahoma"/>
        </w:rPr>
        <w:t>, zasadę konkurencyjności lub rozeznanie rynku</w:t>
      </w:r>
      <w:r w:rsidRPr="00D60F4D">
        <w:rPr>
          <w:rFonts w:ascii="Tahoma" w:eastAsia="Tahoma" w:hAnsi="Tahoma" w:cs="Tahoma"/>
        </w:rPr>
        <w:t xml:space="preserve"> </w:t>
      </w:r>
      <w:r w:rsidR="00BE7CDA">
        <w:rPr>
          <w:rFonts w:ascii="Tahoma" w:eastAsia="Tahoma" w:hAnsi="Tahoma" w:cs="Tahoma"/>
        </w:rPr>
        <w:t>na warunkach określonych w</w:t>
      </w:r>
      <w:r w:rsidRPr="00D60F4D">
        <w:rPr>
          <w:rFonts w:ascii="Tahoma" w:eastAsia="Tahoma" w:hAnsi="Tahoma" w:cs="Tahoma"/>
        </w:rPr>
        <w:t xml:space="preserve"> </w:t>
      </w:r>
      <w:r w:rsidRPr="00C35D54">
        <w:rPr>
          <w:rFonts w:ascii="Tahoma" w:eastAsia="Tahoma" w:hAnsi="Tahoma" w:cs="Tahoma"/>
          <w:i/>
        </w:rPr>
        <w:t>Wytycznych w zakresie kwalifikowalności wydatków w ramach Europejskiego Funduszu Rozwoju Regionalnego, Europejskiego Funduszu Społecznego oraz Funduszu spójności na lata 2014-2020</w:t>
      </w:r>
      <w:r w:rsidR="00F90784" w:rsidRPr="00FD583F">
        <w:rPr>
          <w:rFonts w:ascii="Tahoma" w:eastAsia="Tahoma" w:hAnsi="Tahoma" w:cs="Tahoma"/>
        </w:rPr>
        <w:t>.</w:t>
      </w:r>
    </w:p>
    <w:p w14:paraId="19F67D8F" w14:textId="1461C338" w:rsidR="00D46553" w:rsidRPr="00BE521A" w:rsidRDefault="00D27EDB" w:rsidP="00D27EDB">
      <w:pPr>
        <w:pStyle w:val="Akapitzlist"/>
        <w:numPr>
          <w:ilvl w:val="0"/>
          <w:numId w:val="8"/>
        </w:numPr>
        <w:spacing w:line="276" w:lineRule="auto"/>
        <w:ind w:left="426" w:right="14" w:hanging="426"/>
        <w:jc w:val="both"/>
        <w:rPr>
          <w:rFonts w:ascii="Tahoma" w:eastAsia="Tahoma" w:hAnsi="Tahoma" w:cs="Tahoma"/>
        </w:rPr>
      </w:pPr>
      <w:r>
        <w:rPr>
          <w:rFonts w:ascii="Tahoma" w:eastAsia="Tahoma" w:hAnsi="Tahoma" w:cs="Tahoma"/>
        </w:rPr>
        <w:t xml:space="preserve">W przypadku, gdy udzielenie zamówienia w ramach projektu następuje zgodnie z zasadą konkurencyjności, </w:t>
      </w:r>
      <w:r w:rsidR="00127732" w:rsidRPr="00127732">
        <w:rPr>
          <w:rFonts w:ascii="Tahoma" w:eastAsia="Tahoma" w:hAnsi="Tahoma" w:cs="Tahoma"/>
        </w:rPr>
        <w:t>Beneficjent zobowiązany jest do upublicznienia zapytania ofertowego poprzez jego umieszczeni</w:t>
      </w:r>
      <w:r>
        <w:rPr>
          <w:rFonts w:ascii="Tahoma" w:eastAsia="Tahoma" w:hAnsi="Tahoma" w:cs="Tahoma"/>
        </w:rPr>
        <w:t>e</w:t>
      </w:r>
      <w:r w:rsidR="00127732" w:rsidRPr="00127732">
        <w:rPr>
          <w:rFonts w:ascii="Tahoma" w:eastAsia="Tahoma" w:hAnsi="Tahoma" w:cs="Tahoma"/>
        </w:rPr>
        <w:t xml:space="preserve"> w bazie konkurencyjności,  a w przypadku zawieszenia działalności bazy potwierdzonego odpowiednim komunikatem ministra właściwego do spraw rozwoju regionalnego – na umieszczeniu tego zapytania na stronie internetowej www.</w:t>
      </w:r>
      <w:r w:rsidR="00856D4F">
        <w:rPr>
          <w:rFonts w:ascii="Tahoma" w:eastAsia="Tahoma" w:hAnsi="Tahoma" w:cs="Tahoma"/>
        </w:rPr>
        <w:t>rpo-swietokrzyskie.pl.</w:t>
      </w:r>
    </w:p>
    <w:p w14:paraId="203B93CB" w14:textId="3B47BB39" w:rsidR="00601931" w:rsidRPr="00601931" w:rsidRDefault="00601931" w:rsidP="00E43CDE">
      <w:pPr>
        <w:pStyle w:val="Akapitzlist"/>
        <w:numPr>
          <w:ilvl w:val="0"/>
          <w:numId w:val="8"/>
        </w:numPr>
        <w:spacing w:line="276" w:lineRule="auto"/>
        <w:ind w:left="426" w:right="14" w:hanging="426"/>
        <w:jc w:val="both"/>
        <w:rPr>
          <w:rFonts w:ascii="Tahoma" w:eastAsia="Tahoma" w:hAnsi="Tahoma" w:cs="Tahoma"/>
        </w:rPr>
      </w:pPr>
      <w:r w:rsidRPr="00601931">
        <w:rPr>
          <w:rFonts w:ascii="Tahoma" w:eastAsia="Tahoma" w:hAnsi="Tahoma" w:cs="Tahoma"/>
        </w:rPr>
        <w:t xml:space="preserve">Beneficjent jest zobowiązany </w:t>
      </w:r>
      <w:r w:rsidR="00BE7CDA">
        <w:rPr>
          <w:rFonts w:ascii="Tahoma" w:eastAsia="Tahoma" w:hAnsi="Tahoma" w:cs="Tahoma"/>
        </w:rPr>
        <w:t>uwzględniać aspekty</w:t>
      </w:r>
      <w:r w:rsidRPr="00601931">
        <w:rPr>
          <w:rFonts w:ascii="Tahoma" w:eastAsia="Tahoma" w:hAnsi="Tahoma" w:cs="Tahoma"/>
        </w:rPr>
        <w:t xml:space="preserve"> społeczne przy udzielaniu następujących rodzajów zamówień:</w:t>
      </w:r>
    </w:p>
    <w:p w14:paraId="28A1991B" w14:textId="77777777" w:rsidR="00ED64E5" w:rsidRDefault="00601931" w:rsidP="003A7D54">
      <w:pPr>
        <w:pStyle w:val="Akapitzlist"/>
        <w:spacing w:line="276" w:lineRule="auto"/>
        <w:ind w:left="426" w:right="14"/>
        <w:jc w:val="both"/>
        <w:rPr>
          <w:rFonts w:ascii="Tahoma" w:eastAsia="Tahoma" w:hAnsi="Tahoma" w:cs="Tahoma"/>
        </w:rPr>
      </w:pPr>
      <w:r w:rsidRPr="00601931">
        <w:rPr>
          <w:rFonts w:ascii="Tahoma" w:eastAsia="Tahoma" w:hAnsi="Tahoma" w:cs="Tahoma"/>
        </w:rPr>
        <w:t>- usługi cateringowe.</w:t>
      </w:r>
    </w:p>
    <w:p w14:paraId="593EFE4F" w14:textId="5F8119E9" w:rsidR="00D46553" w:rsidRPr="009A63B9" w:rsidRDefault="00601931" w:rsidP="009C0571">
      <w:pPr>
        <w:pStyle w:val="Akapitzlist"/>
        <w:spacing w:line="276" w:lineRule="auto"/>
        <w:ind w:left="426" w:right="14"/>
        <w:jc w:val="both"/>
        <w:rPr>
          <w:rFonts w:eastAsia="Tahoma"/>
        </w:rPr>
      </w:pPr>
      <w:r w:rsidRPr="00601931">
        <w:rPr>
          <w:rFonts w:ascii="Tahoma" w:eastAsia="Tahoma" w:hAnsi="Tahoma" w:cs="Tahoma"/>
        </w:rPr>
        <w:t xml:space="preserve">Jednocześnie IZ rekomenduje </w:t>
      </w:r>
      <w:r w:rsidR="00BE7CDA">
        <w:rPr>
          <w:rFonts w:ascii="Tahoma" w:eastAsia="Tahoma" w:hAnsi="Tahoma" w:cs="Tahoma"/>
        </w:rPr>
        <w:t>uwzględnianie aspektów</w:t>
      </w:r>
      <w:r w:rsidR="00BE7CDA" w:rsidRPr="00601931">
        <w:rPr>
          <w:rFonts w:ascii="Tahoma" w:eastAsia="Tahoma" w:hAnsi="Tahoma" w:cs="Tahoma"/>
        </w:rPr>
        <w:t xml:space="preserve"> </w:t>
      </w:r>
      <w:r w:rsidRPr="00601931">
        <w:rPr>
          <w:rFonts w:ascii="Tahoma" w:eastAsia="Tahoma" w:hAnsi="Tahoma" w:cs="Tahoma"/>
        </w:rPr>
        <w:t xml:space="preserve">społecznych w przypadku realizacji zamówień publicznych w zakresie innym niż wskazany powyżej. W indywidualnych przypadkach </w:t>
      </w:r>
      <w:r w:rsidRPr="00601931">
        <w:rPr>
          <w:rFonts w:ascii="Tahoma" w:eastAsia="Tahoma" w:hAnsi="Tahoma" w:cs="Tahoma"/>
        </w:rPr>
        <w:lastRenderedPageBreak/>
        <w:t xml:space="preserve">możliwe jest przed wszczęciem postępowania o udzielenie zamówienia publicznego uzyskanie zgody IZ, w oparciu o przedłożone uzasadnienie, na odstąpienie od obowiązku </w:t>
      </w:r>
      <w:r w:rsidR="00BE7CDA">
        <w:rPr>
          <w:rFonts w:ascii="Tahoma" w:eastAsia="Tahoma" w:hAnsi="Tahoma" w:cs="Tahoma"/>
        </w:rPr>
        <w:t>uwzględniania</w:t>
      </w:r>
      <w:r w:rsidR="00BE7CDA" w:rsidRPr="00601931">
        <w:rPr>
          <w:rFonts w:ascii="Tahoma" w:eastAsia="Tahoma" w:hAnsi="Tahoma" w:cs="Tahoma"/>
        </w:rPr>
        <w:t xml:space="preserve"> </w:t>
      </w:r>
      <w:r w:rsidRPr="00601931">
        <w:rPr>
          <w:rFonts w:ascii="Tahoma" w:eastAsia="Tahoma" w:hAnsi="Tahoma" w:cs="Tahoma"/>
        </w:rPr>
        <w:t>aspektów społecznych w danym zamówieniu publicznym.</w:t>
      </w:r>
      <w:r w:rsidR="0096544A">
        <w:rPr>
          <w:rStyle w:val="Odwoanieprzypisudolnego"/>
          <w:rFonts w:ascii="Tahoma" w:eastAsia="Tahoma" w:hAnsi="Tahoma" w:cs="Tahoma"/>
        </w:rPr>
        <w:footnoteReference w:id="67"/>
      </w:r>
    </w:p>
    <w:p w14:paraId="55E5D161" w14:textId="1206B057" w:rsidR="0047551D" w:rsidRDefault="002B56A5" w:rsidP="00C644AD">
      <w:pPr>
        <w:pStyle w:val="Akapitzlist"/>
        <w:numPr>
          <w:ilvl w:val="0"/>
          <w:numId w:val="8"/>
        </w:numPr>
        <w:spacing w:line="276" w:lineRule="auto"/>
        <w:ind w:left="426" w:right="14" w:hanging="426"/>
        <w:jc w:val="both"/>
        <w:rPr>
          <w:rFonts w:ascii="Tahoma" w:eastAsia="Tahoma" w:hAnsi="Tahoma" w:cs="Tahoma"/>
        </w:rPr>
      </w:pPr>
      <w:r w:rsidRPr="00C35D54">
        <w:rPr>
          <w:rFonts w:ascii="Tahoma" w:eastAsia="Tahoma" w:hAnsi="Tahoma" w:cs="Tahoma"/>
        </w:rPr>
        <w:t xml:space="preserve">Beneficjent zobowiązuje się do zlecania zadań na zasadach określonych w ustawie z dnia </w:t>
      </w:r>
      <w:r w:rsidRPr="00C35D54">
        <w:rPr>
          <w:rFonts w:ascii="Tahoma" w:eastAsia="Tahoma" w:hAnsi="Tahoma" w:cs="Tahoma"/>
        </w:rPr>
        <w:br/>
        <w:t>24 kwietnia 2003 r. o działalności pożytku publicznego i o wolontariacie</w:t>
      </w:r>
      <w:r w:rsidR="00E925E8">
        <w:rPr>
          <w:rFonts w:ascii="Tahoma" w:eastAsia="Tahoma" w:hAnsi="Tahoma" w:cs="Tahoma"/>
        </w:rPr>
        <w:t xml:space="preserve"> (Dz. U. 201</w:t>
      </w:r>
      <w:r w:rsidR="00797424">
        <w:rPr>
          <w:rFonts w:ascii="Tahoma" w:eastAsia="Tahoma" w:hAnsi="Tahoma" w:cs="Tahoma"/>
        </w:rPr>
        <w:t>9</w:t>
      </w:r>
      <w:r w:rsidR="00E925E8">
        <w:rPr>
          <w:rFonts w:ascii="Tahoma" w:eastAsia="Tahoma" w:hAnsi="Tahoma" w:cs="Tahoma"/>
        </w:rPr>
        <w:t xml:space="preserve"> poz. </w:t>
      </w:r>
      <w:r w:rsidR="00797424">
        <w:rPr>
          <w:rFonts w:ascii="Tahoma" w:eastAsia="Tahoma" w:hAnsi="Tahoma" w:cs="Tahoma"/>
        </w:rPr>
        <w:t>688</w:t>
      </w:r>
      <w:r w:rsidR="00B2598D">
        <w:rPr>
          <w:rFonts w:ascii="Tahoma" w:eastAsia="Tahoma" w:hAnsi="Tahoma" w:cs="Tahoma"/>
        </w:rPr>
        <w:t xml:space="preserve"> t.j.</w:t>
      </w:r>
      <w:r w:rsidR="00E925E8">
        <w:rPr>
          <w:rFonts w:ascii="Tahoma" w:eastAsia="Tahoma" w:hAnsi="Tahoma" w:cs="Tahoma"/>
        </w:rPr>
        <w:t>)</w:t>
      </w:r>
      <w:r w:rsidRPr="00C35D54">
        <w:rPr>
          <w:rFonts w:ascii="Tahoma" w:eastAsia="Tahoma" w:hAnsi="Tahoma" w:cs="Tahoma"/>
        </w:rPr>
        <w:t xml:space="preserve">, dokonywania zamówień z wykorzystaniem </w:t>
      </w:r>
      <w:r w:rsidR="00F448C6">
        <w:rPr>
          <w:rFonts w:ascii="Tahoma" w:eastAsia="Tahoma" w:hAnsi="Tahoma" w:cs="Tahoma"/>
        </w:rPr>
        <w:t>aspektów</w:t>
      </w:r>
      <w:r w:rsidRPr="00C35D54">
        <w:rPr>
          <w:rFonts w:ascii="Tahoma" w:eastAsia="Tahoma" w:hAnsi="Tahoma" w:cs="Tahoma"/>
        </w:rPr>
        <w:t xml:space="preserve"> społecznych zgodnie </w:t>
      </w:r>
      <w:r w:rsidR="00E66A5B">
        <w:rPr>
          <w:rFonts w:ascii="Tahoma" w:eastAsia="Tahoma" w:hAnsi="Tahoma" w:cs="Tahoma"/>
        </w:rPr>
        <w:br/>
      </w:r>
      <w:r w:rsidRPr="00C35D54">
        <w:rPr>
          <w:rFonts w:ascii="Tahoma" w:eastAsia="Tahoma" w:hAnsi="Tahoma" w:cs="Tahoma"/>
        </w:rPr>
        <w:t>z ustawą z dnia 29 stycznia 2004 r. - Prawo zamówień publicznych, dokonywani</w:t>
      </w:r>
      <w:r w:rsidR="001F5E4D">
        <w:rPr>
          <w:rFonts w:ascii="Tahoma" w:eastAsia="Tahoma" w:hAnsi="Tahoma" w:cs="Tahoma"/>
        </w:rPr>
        <w:t>e</w:t>
      </w:r>
      <w:r w:rsidRPr="00C35D54">
        <w:rPr>
          <w:rFonts w:ascii="Tahoma" w:eastAsia="Tahoma" w:hAnsi="Tahoma" w:cs="Tahoma"/>
        </w:rPr>
        <w:t xml:space="preserve"> zamówień</w:t>
      </w:r>
      <w:r w:rsidR="001F5E4D" w:rsidRPr="001F5E4D">
        <w:rPr>
          <w:rFonts w:ascii="Tahoma" w:eastAsia="Tahoma" w:hAnsi="Tahoma" w:cs="Tahoma"/>
        </w:rPr>
        <w:t xml:space="preserve"> </w:t>
      </w:r>
      <w:r w:rsidR="00B2598D">
        <w:rPr>
          <w:rFonts w:ascii="Tahoma" w:eastAsia="Tahoma" w:hAnsi="Tahoma" w:cs="Tahoma"/>
        </w:rPr>
        <w:br/>
      </w:r>
      <w:r w:rsidR="001F5E4D">
        <w:rPr>
          <w:rFonts w:ascii="Tahoma" w:eastAsia="Tahoma" w:hAnsi="Tahoma" w:cs="Tahoma"/>
        </w:rPr>
        <w:t>w pierwszej kolejności</w:t>
      </w:r>
      <w:r w:rsidRPr="00C35D54">
        <w:rPr>
          <w:rFonts w:ascii="Tahoma" w:eastAsia="Tahoma" w:hAnsi="Tahoma" w:cs="Tahoma"/>
        </w:rPr>
        <w:t xml:space="preserve"> u PES w przypadku zakupów nieobjętych ustawą z dnia 29 stycznia 2004 r. - Prawo zamówień publicznych i zasadą konkurencyjności, o której mowa w </w:t>
      </w:r>
      <w:r w:rsidRPr="00C35D54">
        <w:rPr>
          <w:rFonts w:ascii="Tahoma" w:eastAsia="Tahoma" w:hAnsi="Tahoma" w:cs="Tahoma"/>
          <w:i/>
        </w:rPr>
        <w:t>Wytycznych w zakresie kwalifikowalności wydatków w ramach Europejskiego Funduszu Rozwoju Regionalnego, Europejskiego Funduszu Społecznego oraz Funduszu Spójności na lata 2014-2020</w:t>
      </w:r>
      <w:r>
        <w:rPr>
          <w:rFonts w:ascii="Tahoma" w:eastAsia="Tahoma" w:hAnsi="Tahoma" w:cs="Tahoma"/>
          <w:i/>
        </w:rPr>
        <w:t>.</w:t>
      </w:r>
      <w:r w:rsidR="00C644AD">
        <w:rPr>
          <w:rFonts w:ascii="Tahoma" w:eastAsia="Tahoma" w:hAnsi="Tahoma" w:cs="Tahoma"/>
          <w:i/>
        </w:rPr>
        <w:t xml:space="preserve"> </w:t>
      </w:r>
      <w:r w:rsidR="003139C9" w:rsidRPr="00C644AD">
        <w:rPr>
          <w:rFonts w:ascii="Tahoma" w:eastAsia="Tahoma" w:hAnsi="Tahoma" w:cs="Tahoma"/>
        </w:rPr>
        <w:t>Możliwe jest odstępstwo od obowiązku dokonywania zamówień u PES w przypadku zakupów nieobjętych ustawą Prawo zamówień publicznych i zasadą konkurencyjności w sytuacji gdy po przeprowadzeniu przez Beneficjenta postępowania o udzielenie zamówienia publicznego PES nie wpłynęła żadna oferta od PES lub w przypadku gdy zamówienie może być zrealizowane, ze względów obiektywnych wyłącznie przez jednego wykonawcę</w:t>
      </w:r>
      <w:r w:rsidR="00774821" w:rsidRPr="00C644AD">
        <w:rPr>
          <w:rFonts w:ascii="Tahoma" w:eastAsia="Tahoma" w:hAnsi="Tahoma" w:cs="Tahoma"/>
        </w:rPr>
        <w:t xml:space="preserve"> niebędącego PES</w:t>
      </w:r>
      <w:r w:rsidR="003139C9" w:rsidRPr="00C644AD">
        <w:rPr>
          <w:rFonts w:ascii="Tahoma" w:eastAsia="Tahoma" w:hAnsi="Tahoma" w:cs="Tahoma"/>
        </w:rPr>
        <w:t xml:space="preserve">. W pozostałych przypadkach, gdy po przeprowadzeniu przez Beneficjenta postępowania o udzielenie zamówienia publicznego PES niemożliwe będzie, ze względów obiektywnych dokonywanie zamówienia u PES, IZ, w oparciu o przedłożone przez Beneficjenta pisemne uzasadnienie, może wyrazić zgodę na odstąpienie od obowiązku </w:t>
      </w:r>
      <w:r w:rsidR="00774821" w:rsidRPr="00C644AD">
        <w:rPr>
          <w:rFonts w:ascii="Tahoma" w:eastAsia="Tahoma" w:hAnsi="Tahoma" w:cs="Tahoma"/>
        </w:rPr>
        <w:t xml:space="preserve">procedury dokonywania zakupów u PES </w:t>
      </w:r>
      <w:r w:rsidR="003139C9" w:rsidRPr="00C644AD">
        <w:rPr>
          <w:rFonts w:ascii="Tahoma" w:eastAsia="Tahoma" w:hAnsi="Tahoma" w:cs="Tahoma"/>
        </w:rPr>
        <w:t>w danym zamówieniu</w:t>
      </w:r>
      <w:r w:rsidR="009F5DAB" w:rsidRPr="00C644AD">
        <w:rPr>
          <w:rFonts w:ascii="Tahoma" w:eastAsia="Tahoma" w:hAnsi="Tahoma" w:cs="Tahoma"/>
        </w:rPr>
        <w:t xml:space="preserve"> </w:t>
      </w:r>
      <w:r w:rsidR="003139C9" w:rsidRPr="00C644AD">
        <w:rPr>
          <w:rFonts w:ascii="Tahoma" w:eastAsia="Tahoma" w:hAnsi="Tahoma" w:cs="Tahoma"/>
        </w:rPr>
        <w:t>publicznym</w:t>
      </w:r>
      <w:r w:rsidR="0047551D" w:rsidRPr="00C644AD">
        <w:rPr>
          <w:rFonts w:ascii="Tahoma" w:eastAsia="Tahoma" w:hAnsi="Tahoma" w:cs="Tahoma"/>
        </w:rPr>
        <w:t>.</w:t>
      </w:r>
      <w:r w:rsidR="00AC057E">
        <w:rPr>
          <w:rStyle w:val="Odwoanieprzypisudolnego"/>
          <w:rFonts w:ascii="Tahoma" w:eastAsia="Tahoma" w:hAnsi="Tahoma" w:cs="Tahoma"/>
        </w:rPr>
        <w:footnoteReference w:id="68"/>
      </w:r>
    </w:p>
    <w:p w14:paraId="39F8244D" w14:textId="6E27792A" w:rsidR="000B4539" w:rsidRPr="000B4539" w:rsidRDefault="000B4539" w:rsidP="000B4539">
      <w:pPr>
        <w:pStyle w:val="Akapitzlist"/>
        <w:numPr>
          <w:ilvl w:val="0"/>
          <w:numId w:val="8"/>
        </w:numPr>
        <w:spacing w:line="276" w:lineRule="auto"/>
        <w:ind w:right="12"/>
        <w:jc w:val="both"/>
        <w:rPr>
          <w:rFonts w:ascii="Tahoma" w:eastAsia="Tahoma" w:hAnsi="Tahoma" w:cs="Tahoma"/>
        </w:rPr>
      </w:pPr>
      <w:r w:rsidRPr="000B4539">
        <w:rPr>
          <w:rFonts w:ascii="Tahoma" w:eastAsia="Tahoma" w:hAnsi="Tahoma" w:cs="Tahoma"/>
        </w:rPr>
        <w:t>W przypadku stwierdzenia naruszenia przez Beneficjenta zasad określonych w niniejszym paragrafie IZ może uznać taki wydatek za niekwalifikowalny w Projekcie i zastosować korekty/pomniejszenia finansowe zgodnie z zapisami Rozporządzenia Ministra Rozwoju z dnia 29 stycznia 2016 r. w sprawie warunków obniżania wartości korekt finansowych oraz wydatków poniesionych nieprawidłowo związanych z udzielaniem zamówień.</w:t>
      </w:r>
    </w:p>
    <w:p w14:paraId="60AF10C3" w14:textId="09D2A8A3" w:rsidR="00942F4E" w:rsidRPr="00D60F4D" w:rsidRDefault="00D46553" w:rsidP="000B4539">
      <w:pPr>
        <w:pStyle w:val="Akapitzlist"/>
        <w:numPr>
          <w:ilvl w:val="0"/>
          <w:numId w:val="8"/>
        </w:numPr>
        <w:spacing w:line="276" w:lineRule="auto"/>
        <w:ind w:left="426" w:right="14" w:hanging="426"/>
        <w:jc w:val="both"/>
        <w:rPr>
          <w:rFonts w:ascii="Tahoma" w:eastAsia="Tahoma" w:hAnsi="Tahoma" w:cs="Tahoma"/>
        </w:rPr>
      </w:pPr>
      <w:r w:rsidRPr="00D60F4D">
        <w:rPr>
          <w:rFonts w:ascii="Tahoma" w:eastAsia="Tahoma" w:hAnsi="Tahoma" w:cs="Tahoma"/>
        </w:rPr>
        <w:t>W przypadku projektów partnerskich ust. 1-</w:t>
      </w:r>
      <w:r w:rsidR="009A63B9">
        <w:rPr>
          <w:rFonts w:ascii="Tahoma" w:eastAsia="Tahoma" w:hAnsi="Tahoma" w:cs="Tahoma"/>
        </w:rPr>
        <w:t>5</w:t>
      </w:r>
      <w:r w:rsidRPr="00D60F4D">
        <w:rPr>
          <w:rFonts w:ascii="Tahoma" w:eastAsia="Tahoma" w:hAnsi="Tahoma" w:cs="Tahoma"/>
        </w:rPr>
        <w:t xml:space="preserve"> mają zastosowanie również do Partnerów.</w:t>
      </w:r>
      <w:r w:rsidR="008E3C45" w:rsidRPr="00D60F4D">
        <w:rPr>
          <w:rStyle w:val="Odwoanieprzypisudolnego"/>
          <w:rFonts w:ascii="Tahoma" w:eastAsia="Tahoma" w:hAnsi="Tahoma" w:cs="Tahoma"/>
        </w:rPr>
        <w:footnoteReference w:id="69"/>
      </w:r>
    </w:p>
    <w:p w14:paraId="670B73EE" w14:textId="2A1D42BA" w:rsidR="0077246C" w:rsidRDefault="0077246C">
      <w:pPr>
        <w:rPr>
          <w:rFonts w:ascii="Tahoma" w:eastAsia="Tahoma" w:hAnsi="Tahoma" w:cs="Tahoma"/>
          <w:b/>
          <w:spacing w:val="-1"/>
        </w:rPr>
      </w:pPr>
    </w:p>
    <w:p w14:paraId="5272C6F5" w14:textId="70C23F83" w:rsidR="00942F4E" w:rsidRPr="001C3C76" w:rsidRDefault="00280ADA" w:rsidP="003A7D54">
      <w:pPr>
        <w:spacing w:line="276" w:lineRule="auto"/>
        <w:ind w:left="426" w:right="14" w:hanging="426"/>
        <w:jc w:val="center"/>
        <w:rPr>
          <w:rFonts w:ascii="Tahoma" w:eastAsia="Tahoma" w:hAnsi="Tahoma" w:cs="Tahoma"/>
        </w:rPr>
      </w:pPr>
      <w:r w:rsidRPr="001C3C76">
        <w:rPr>
          <w:rFonts w:ascii="Tahoma" w:eastAsia="Tahoma" w:hAnsi="Tahoma" w:cs="Tahoma"/>
          <w:b/>
          <w:spacing w:val="-1"/>
        </w:rPr>
        <w:t>Re</w:t>
      </w:r>
      <w:r w:rsidRPr="001C3C76">
        <w:rPr>
          <w:rFonts w:ascii="Tahoma" w:eastAsia="Tahoma" w:hAnsi="Tahoma" w:cs="Tahoma"/>
          <w:b/>
          <w:spacing w:val="2"/>
        </w:rPr>
        <w:t>g</w:t>
      </w:r>
      <w:r w:rsidRPr="001C3C76">
        <w:rPr>
          <w:rFonts w:ascii="Tahoma" w:eastAsia="Tahoma" w:hAnsi="Tahoma" w:cs="Tahoma"/>
          <w:b/>
        </w:rPr>
        <w:t>uła</w:t>
      </w:r>
      <w:r w:rsidRPr="001C3C76">
        <w:rPr>
          <w:rFonts w:ascii="Tahoma" w:eastAsia="Tahoma" w:hAnsi="Tahoma" w:cs="Tahoma"/>
          <w:b/>
          <w:spacing w:val="-7"/>
        </w:rPr>
        <w:t xml:space="preserve"> </w:t>
      </w:r>
      <w:r w:rsidRPr="00E66A19">
        <w:rPr>
          <w:rFonts w:ascii="Tahoma" w:eastAsia="Tahoma" w:hAnsi="Tahoma" w:cs="Tahoma"/>
          <w:b/>
        </w:rPr>
        <w:t>proporcjonalności</w:t>
      </w:r>
    </w:p>
    <w:p w14:paraId="18478344" w14:textId="7A377338" w:rsidR="00942F4E" w:rsidRPr="001C3C76" w:rsidRDefault="00280ADA" w:rsidP="003A7D54">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1C3C76">
        <w:rPr>
          <w:rFonts w:ascii="Tahoma" w:eastAsia="Tahoma" w:hAnsi="Tahoma" w:cs="Tahoma"/>
          <w:spacing w:val="-2"/>
        </w:rPr>
        <w:t>2</w:t>
      </w:r>
      <w:r w:rsidR="003D5997">
        <w:rPr>
          <w:rFonts w:ascii="Tahoma" w:eastAsia="Tahoma" w:hAnsi="Tahoma" w:cs="Tahoma"/>
          <w:spacing w:val="-2"/>
        </w:rPr>
        <w:t>8</w:t>
      </w:r>
      <w:r w:rsidRPr="001C3C76">
        <w:rPr>
          <w:rFonts w:ascii="Tahoma" w:eastAsia="Tahoma" w:hAnsi="Tahoma" w:cs="Tahoma"/>
          <w:w w:val="99"/>
        </w:rPr>
        <w:t>.</w:t>
      </w:r>
    </w:p>
    <w:p w14:paraId="0A838E84" w14:textId="11C4E9B0"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13"/>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gułę</w:t>
      </w:r>
      <w:r w:rsidRPr="001C3C76">
        <w:rPr>
          <w:rFonts w:ascii="Tahoma" w:eastAsia="Tahoma" w:hAnsi="Tahoma" w:cs="Tahoma"/>
          <w:spacing w:val="10"/>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4"/>
        </w:rPr>
        <w:t>i</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00463725">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t</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2"/>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w:t>
      </w:r>
    </w:p>
    <w:p w14:paraId="20FAF64D" w14:textId="77777777" w:rsidR="0072745A" w:rsidRDefault="00601931" w:rsidP="00E43CDE">
      <w:pPr>
        <w:pStyle w:val="Akapitzlist"/>
        <w:numPr>
          <w:ilvl w:val="1"/>
          <w:numId w:val="26"/>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w pr</w:t>
      </w:r>
      <w:r w:rsidRPr="0072745A">
        <w:rPr>
          <w:rFonts w:ascii="Tahoma" w:eastAsia="Tahoma" w:hAnsi="Tahoma" w:cs="Tahoma"/>
          <w:spacing w:val="1"/>
        </w:rPr>
        <w:t>z</w:t>
      </w:r>
      <w:r w:rsidRPr="0072745A">
        <w:rPr>
          <w:rFonts w:ascii="Tahoma" w:eastAsia="Tahoma" w:hAnsi="Tahoma" w:cs="Tahoma"/>
          <w:spacing w:val="-1"/>
        </w:rPr>
        <w:t>y</w:t>
      </w:r>
      <w:r w:rsidRPr="0072745A">
        <w:rPr>
          <w:rFonts w:ascii="Tahoma" w:eastAsia="Tahoma" w:hAnsi="Tahoma" w:cs="Tahoma"/>
        </w:rPr>
        <w:t>p</w:t>
      </w:r>
      <w:r w:rsidRPr="0072745A">
        <w:rPr>
          <w:rFonts w:ascii="Tahoma" w:eastAsia="Tahoma" w:hAnsi="Tahoma" w:cs="Tahoma"/>
          <w:spacing w:val="1"/>
        </w:rPr>
        <w:t>a</w:t>
      </w:r>
      <w:r w:rsidRPr="0072745A">
        <w:rPr>
          <w:rFonts w:ascii="Tahoma" w:eastAsia="Tahoma" w:hAnsi="Tahoma" w:cs="Tahoma"/>
        </w:rPr>
        <w:t>d</w:t>
      </w:r>
      <w:r w:rsidRPr="0072745A">
        <w:rPr>
          <w:rFonts w:ascii="Tahoma" w:eastAsia="Tahoma" w:hAnsi="Tahoma" w:cs="Tahoma"/>
          <w:spacing w:val="2"/>
        </w:rPr>
        <w:t>k</w:t>
      </w:r>
      <w:r w:rsidRPr="0072745A">
        <w:rPr>
          <w:rFonts w:ascii="Tahoma" w:eastAsia="Tahoma" w:hAnsi="Tahoma" w:cs="Tahoma"/>
        </w:rPr>
        <w:t>u</w:t>
      </w:r>
      <w:r w:rsidRPr="0072745A">
        <w:rPr>
          <w:rFonts w:ascii="Tahoma" w:eastAsia="Tahoma" w:hAnsi="Tahoma" w:cs="Tahoma"/>
          <w:spacing w:val="59"/>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sp</w:t>
      </w:r>
      <w:r w:rsidRPr="0072745A">
        <w:rPr>
          <w:rFonts w:ascii="Tahoma" w:eastAsia="Tahoma" w:hAnsi="Tahoma" w:cs="Tahoma"/>
          <w:spacing w:val="1"/>
        </w:rPr>
        <w:t>e</w:t>
      </w:r>
      <w:r w:rsidRPr="0072745A">
        <w:rPr>
          <w:rFonts w:ascii="Tahoma" w:eastAsia="Tahoma" w:hAnsi="Tahoma" w:cs="Tahoma"/>
        </w:rPr>
        <w:t>ł</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en</w:t>
      </w:r>
      <w:r w:rsidRPr="0072745A">
        <w:rPr>
          <w:rFonts w:ascii="Tahoma" w:eastAsia="Tahoma" w:hAnsi="Tahoma" w:cs="Tahoma"/>
          <w:spacing w:val="2"/>
        </w:rPr>
        <w:t>i</w:t>
      </w:r>
      <w:r w:rsidRPr="0072745A">
        <w:rPr>
          <w:rFonts w:ascii="Tahoma" w:eastAsia="Tahoma" w:hAnsi="Tahoma" w:cs="Tahoma"/>
        </w:rPr>
        <w:t>a</w:t>
      </w:r>
      <w:r w:rsidRPr="0072745A">
        <w:rPr>
          <w:rFonts w:ascii="Tahoma" w:eastAsia="Tahoma" w:hAnsi="Tahoma" w:cs="Tahoma"/>
          <w:spacing w:val="56"/>
        </w:rPr>
        <w:t xml:space="preserve"> </w:t>
      </w:r>
      <w:r w:rsidRPr="0072745A">
        <w:rPr>
          <w:rFonts w:ascii="Tahoma" w:eastAsia="Tahoma" w:hAnsi="Tahoma" w:cs="Tahoma"/>
          <w:spacing w:val="-1"/>
        </w:rPr>
        <w:t>k</w:t>
      </w:r>
      <w:r w:rsidRPr="0072745A">
        <w:rPr>
          <w:rFonts w:ascii="Tahoma" w:eastAsia="Tahoma" w:hAnsi="Tahoma" w:cs="Tahoma"/>
        </w:rPr>
        <w:t>ryt</w:t>
      </w:r>
      <w:r w:rsidRPr="0072745A">
        <w:rPr>
          <w:rFonts w:ascii="Tahoma" w:eastAsia="Tahoma" w:hAnsi="Tahoma" w:cs="Tahoma"/>
          <w:spacing w:val="1"/>
        </w:rPr>
        <w:t>e</w:t>
      </w:r>
      <w:r w:rsidRPr="0072745A">
        <w:rPr>
          <w:rFonts w:ascii="Tahoma" w:eastAsia="Tahoma" w:hAnsi="Tahoma" w:cs="Tahoma"/>
        </w:rPr>
        <w:t>r</w:t>
      </w:r>
      <w:r w:rsidRPr="0072745A">
        <w:rPr>
          <w:rFonts w:ascii="Tahoma" w:eastAsia="Tahoma" w:hAnsi="Tahoma" w:cs="Tahoma"/>
          <w:spacing w:val="2"/>
        </w:rPr>
        <w:t>i</w:t>
      </w:r>
      <w:r w:rsidRPr="0072745A">
        <w:rPr>
          <w:rFonts w:ascii="Tahoma" w:eastAsia="Tahoma" w:hAnsi="Tahoma" w:cs="Tahoma"/>
          <w:spacing w:val="-1"/>
        </w:rPr>
        <w:t>u</w:t>
      </w:r>
      <w:r w:rsidRPr="0072745A">
        <w:rPr>
          <w:rFonts w:ascii="Tahoma" w:eastAsia="Tahoma" w:hAnsi="Tahoma" w:cs="Tahoma"/>
        </w:rPr>
        <w:t>m</w:t>
      </w:r>
      <w:r w:rsidRPr="0072745A">
        <w:rPr>
          <w:rFonts w:ascii="Tahoma" w:eastAsia="Tahoma" w:hAnsi="Tahoma" w:cs="Tahoma"/>
          <w:spacing w:val="59"/>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rd</w:t>
      </w:r>
      <w:r w:rsidRPr="0072745A">
        <w:rPr>
          <w:rFonts w:ascii="Tahoma" w:eastAsia="Tahoma" w:hAnsi="Tahoma" w:cs="Tahoma"/>
          <w:spacing w:val="1"/>
        </w:rPr>
        <w:t>z</w:t>
      </w:r>
      <w:r w:rsidRPr="0072745A">
        <w:rPr>
          <w:rFonts w:ascii="Tahoma" w:eastAsia="Tahoma" w:hAnsi="Tahoma" w:cs="Tahoma"/>
        </w:rPr>
        <w:t>o</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rPr>
        <w:t>go</w:t>
      </w:r>
      <w:r w:rsidRPr="0072745A">
        <w:rPr>
          <w:rFonts w:ascii="Tahoma" w:eastAsia="Tahoma" w:hAnsi="Tahoma" w:cs="Tahoma"/>
          <w:spacing w:val="5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 xml:space="preserve">z </w:t>
      </w:r>
      <w:r w:rsidRPr="0072745A">
        <w:rPr>
          <w:rFonts w:ascii="Tahoma" w:eastAsia="Tahoma" w:hAnsi="Tahoma" w:cs="Tahoma"/>
          <w:spacing w:val="-4"/>
        </w:rPr>
        <w:t>K</w:t>
      </w:r>
      <w:r w:rsidRPr="0072745A">
        <w:rPr>
          <w:rFonts w:ascii="Tahoma" w:eastAsia="Tahoma" w:hAnsi="Tahoma" w:cs="Tahoma"/>
        </w:rPr>
        <w:t>omi</w:t>
      </w:r>
      <w:r w:rsidRPr="0072745A">
        <w:rPr>
          <w:rFonts w:ascii="Tahoma" w:eastAsia="Tahoma" w:hAnsi="Tahoma" w:cs="Tahoma"/>
          <w:spacing w:val="8"/>
        </w:rPr>
        <w:t>t</w:t>
      </w:r>
      <w:r w:rsidRPr="0072745A">
        <w:rPr>
          <w:rFonts w:ascii="Tahoma" w:eastAsia="Tahoma" w:hAnsi="Tahoma" w:cs="Tahoma"/>
          <w:spacing w:val="1"/>
        </w:rPr>
        <w:t>e</w:t>
      </w:r>
      <w:r w:rsidRPr="0072745A">
        <w:rPr>
          <w:rFonts w:ascii="Tahoma" w:eastAsia="Tahoma" w:hAnsi="Tahoma" w:cs="Tahoma"/>
        </w:rPr>
        <w:t>t</w:t>
      </w:r>
      <w:r w:rsidRPr="0072745A">
        <w:rPr>
          <w:rFonts w:ascii="Tahoma" w:eastAsia="Tahoma" w:hAnsi="Tahoma" w:cs="Tahoma"/>
          <w:spacing w:val="60"/>
        </w:rPr>
        <w:t xml:space="preserve"> </w:t>
      </w:r>
      <w:r w:rsidRPr="0072745A">
        <w:rPr>
          <w:rFonts w:ascii="Tahoma" w:eastAsia="Tahoma" w:hAnsi="Tahoma" w:cs="Tahoma"/>
        </w:rPr>
        <w:t>M</w:t>
      </w:r>
      <w:r w:rsidRPr="0072745A">
        <w:rPr>
          <w:rFonts w:ascii="Tahoma" w:eastAsia="Tahoma" w:hAnsi="Tahoma" w:cs="Tahoma"/>
          <w:spacing w:val="2"/>
        </w:rPr>
        <w:t>o</w:t>
      </w:r>
      <w:r w:rsidRPr="0072745A">
        <w:rPr>
          <w:rFonts w:ascii="Tahoma" w:eastAsia="Tahoma" w:hAnsi="Tahoma" w:cs="Tahoma"/>
          <w:spacing w:val="-1"/>
        </w:rPr>
        <w:t>n</w:t>
      </w:r>
      <w:r w:rsidRPr="0072745A">
        <w:rPr>
          <w:rFonts w:ascii="Tahoma" w:eastAsia="Tahoma" w:hAnsi="Tahoma" w:cs="Tahoma"/>
        </w:rPr>
        <w:t>ito</w:t>
      </w:r>
      <w:r w:rsidRPr="0072745A">
        <w:rPr>
          <w:rFonts w:ascii="Tahoma" w:eastAsia="Tahoma" w:hAnsi="Tahoma" w:cs="Tahoma"/>
          <w:spacing w:val="2"/>
        </w:rPr>
        <w:t>r</w:t>
      </w:r>
      <w:r w:rsidRPr="0072745A">
        <w:rPr>
          <w:rFonts w:ascii="Tahoma" w:eastAsia="Tahoma" w:hAnsi="Tahoma" w:cs="Tahoma"/>
          <w:spacing w:val="-1"/>
        </w:rPr>
        <w:t>uj</w:t>
      </w:r>
      <w:r w:rsidRPr="0072745A">
        <w:rPr>
          <w:rFonts w:ascii="Tahoma" w:eastAsia="Tahoma" w:hAnsi="Tahoma" w:cs="Tahoma"/>
          <w:spacing w:val="1"/>
        </w:rPr>
        <w:t>ą</w:t>
      </w:r>
      <w:r w:rsidRPr="0072745A">
        <w:rPr>
          <w:rFonts w:ascii="Tahoma" w:eastAsia="Tahoma" w:hAnsi="Tahoma" w:cs="Tahoma"/>
          <w:spacing w:val="2"/>
        </w:rPr>
        <w:t>c</w:t>
      </w:r>
      <w:r w:rsidRPr="0072745A">
        <w:rPr>
          <w:rFonts w:ascii="Tahoma" w:eastAsia="Tahoma" w:hAnsi="Tahoma" w:cs="Tahoma"/>
        </w:rPr>
        <w:t>y</w:t>
      </w:r>
      <w:r w:rsidRPr="0072745A">
        <w:rPr>
          <w:rFonts w:ascii="Tahoma" w:eastAsia="Tahoma" w:hAnsi="Tahoma" w:cs="Tahoma"/>
          <w:spacing w:val="55"/>
        </w:rPr>
        <w:t xml:space="preserve"> </w:t>
      </w:r>
      <w:r w:rsidRPr="0072745A">
        <w:rPr>
          <w:rFonts w:ascii="Tahoma" w:eastAsia="Tahoma" w:hAnsi="Tahoma" w:cs="Tahoma"/>
          <w:spacing w:val="1"/>
        </w:rPr>
        <w:t>R</w:t>
      </w:r>
      <w:r w:rsidRPr="0072745A">
        <w:rPr>
          <w:rFonts w:ascii="Tahoma" w:eastAsia="Tahoma" w:hAnsi="Tahoma" w:cs="Tahoma"/>
        </w:rPr>
        <w:t>PO dla d</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rPr>
        <w:t xml:space="preserve">go </w:t>
      </w:r>
      <w:r w:rsidRPr="0072745A">
        <w:rPr>
          <w:rFonts w:ascii="Tahoma" w:eastAsia="Tahoma" w:hAnsi="Tahoma" w:cs="Tahoma"/>
          <w:spacing w:val="1"/>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 xml:space="preserve">tu IZ może </w:t>
      </w:r>
      <w:r w:rsidRPr="0072745A">
        <w:rPr>
          <w:rFonts w:ascii="Tahoma" w:eastAsia="Tahoma" w:hAnsi="Tahoma" w:cs="Tahoma"/>
          <w:spacing w:val="-1"/>
        </w:rPr>
        <w:t>u</w:t>
      </w:r>
      <w:r w:rsidRPr="0072745A">
        <w:rPr>
          <w:rFonts w:ascii="Tahoma" w:eastAsia="Tahoma" w:hAnsi="Tahoma" w:cs="Tahoma"/>
        </w:rPr>
        <w:t>znać</w:t>
      </w:r>
      <w:r w:rsidRPr="0072745A">
        <w:rPr>
          <w:rFonts w:ascii="Tahoma" w:eastAsia="Tahoma" w:hAnsi="Tahoma" w:cs="Tahoma"/>
          <w:spacing w:val="5"/>
        </w:rPr>
        <w:t xml:space="preserve"> </w:t>
      </w:r>
      <w:r w:rsidRPr="0072745A">
        <w:rPr>
          <w:rFonts w:ascii="Tahoma" w:eastAsia="Tahoma" w:hAnsi="Tahoma" w:cs="Tahoma"/>
          <w:spacing w:val="1"/>
        </w:rPr>
        <w:t>w</w:t>
      </w:r>
      <w:r w:rsidRPr="0072745A">
        <w:rPr>
          <w:rFonts w:ascii="Tahoma" w:eastAsia="Tahoma" w:hAnsi="Tahoma" w:cs="Tahoma"/>
        </w:rPr>
        <w:t>s</w:t>
      </w:r>
      <w:r w:rsidRPr="0072745A">
        <w:rPr>
          <w:rFonts w:ascii="Tahoma" w:eastAsia="Tahoma" w:hAnsi="Tahoma" w:cs="Tahoma"/>
          <w:spacing w:val="3"/>
        </w:rPr>
        <w:t>z</w:t>
      </w:r>
      <w:r w:rsidRPr="0072745A">
        <w:rPr>
          <w:rFonts w:ascii="Tahoma" w:eastAsia="Tahoma" w:hAnsi="Tahoma" w:cs="Tahoma"/>
          <w:spacing w:val="-1"/>
        </w:rPr>
        <w:t>y</w:t>
      </w:r>
      <w:r w:rsidRPr="0072745A">
        <w:rPr>
          <w:rFonts w:ascii="Tahoma" w:eastAsia="Tahoma" w:hAnsi="Tahoma" w:cs="Tahoma"/>
        </w:rPr>
        <w:t>st</w:t>
      </w:r>
      <w:r w:rsidRPr="0072745A">
        <w:rPr>
          <w:rFonts w:ascii="Tahoma" w:eastAsia="Tahoma" w:hAnsi="Tahoma" w:cs="Tahoma"/>
          <w:spacing w:val="-1"/>
        </w:rPr>
        <w:t>k</w:t>
      </w:r>
      <w:r w:rsidRPr="0072745A">
        <w:rPr>
          <w:rFonts w:ascii="Tahoma" w:eastAsia="Tahoma" w:hAnsi="Tahoma" w:cs="Tahoma"/>
        </w:rPr>
        <w:t>ie</w:t>
      </w:r>
      <w:r w:rsidRPr="0072745A">
        <w:rPr>
          <w:rFonts w:ascii="Tahoma" w:eastAsia="Tahoma" w:hAnsi="Tahoma" w:cs="Tahoma"/>
          <w:spacing w:val="3"/>
        </w:rPr>
        <w:t xml:space="preserve"> </w:t>
      </w:r>
      <w:r w:rsidRPr="0072745A">
        <w:rPr>
          <w:rFonts w:ascii="Tahoma" w:eastAsia="Tahoma" w:hAnsi="Tahoma" w:cs="Tahoma"/>
        </w:rPr>
        <w:t>l</w:t>
      </w:r>
      <w:r w:rsidRPr="0072745A">
        <w:rPr>
          <w:rFonts w:ascii="Tahoma" w:eastAsia="Tahoma" w:hAnsi="Tahoma" w:cs="Tahoma"/>
          <w:spacing w:val="-1"/>
        </w:rPr>
        <w:t>u</w:t>
      </w:r>
      <w:r w:rsidRPr="0072745A">
        <w:rPr>
          <w:rFonts w:ascii="Tahoma" w:eastAsia="Tahoma" w:hAnsi="Tahoma" w:cs="Tahoma"/>
        </w:rPr>
        <w:t>b o</w:t>
      </w:r>
      <w:r w:rsidRPr="0072745A">
        <w:rPr>
          <w:rFonts w:ascii="Tahoma" w:eastAsia="Tahoma" w:hAnsi="Tahoma" w:cs="Tahoma"/>
          <w:spacing w:val="2"/>
        </w:rPr>
        <w:t>d</w:t>
      </w:r>
      <w:r w:rsidRPr="0072745A">
        <w:rPr>
          <w:rFonts w:ascii="Tahoma" w:eastAsia="Tahoma" w:hAnsi="Tahoma" w:cs="Tahoma"/>
        </w:rPr>
        <w:t>po</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 xml:space="preserve">dnią </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ę</w:t>
      </w:r>
      <w:r w:rsidRPr="0072745A">
        <w:rPr>
          <w:rFonts w:ascii="Tahoma" w:eastAsia="Tahoma" w:hAnsi="Tahoma" w:cs="Tahoma"/>
        </w:rPr>
        <w:t>ść</w:t>
      </w:r>
      <w:r w:rsidRPr="0072745A">
        <w:rPr>
          <w:rFonts w:ascii="Tahoma" w:eastAsia="Tahoma" w:hAnsi="Tahoma" w:cs="Tahoma"/>
          <w:spacing w:val="5"/>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spacing w:val="2"/>
        </w:rPr>
        <w:t>ó</w:t>
      </w:r>
      <w:r w:rsidRPr="0072745A">
        <w:rPr>
          <w:rFonts w:ascii="Tahoma" w:eastAsia="Tahoma" w:hAnsi="Tahoma" w:cs="Tahoma"/>
        </w:rPr>
        <w:t>w d</w:t>
      </w:r>
      <w:r w:rsidRPr="0072745A">
        <w:rPr>
          <w:rFonts w:ascii="Tahoma" w:eastAsia="Tahoma" w:hAnsi="Tahoma" w:cs="Tahoma"/>
          <w:spacing w:val="6"/>
        </w:rPr>
        <w:t>o</w:t>
      </w:r>
      <w:r w:rsidRPr="0072745A">
        <w:rPr>
          <w:rFonts w:ascii="Tahoma" w:eastAsia="Tahoma" w:hAnsi="Tahoma" w:cs="Tahoma"/>
          <w:spacing w:val="-2"/>
        </w:rPr>
        <w:t>t</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spacing w:val="-1"/>
        </w:rPr>
        <w:t>hc</w:t>
      </w:r>
      <w:r w:rsidRPr="0072745A">
        <w:rPr>
          <w:rFonts w:ascii="Tahoma" w:eastAsia="Tahoma" w:hAnsi="Tahoma" w:cs="Tahoma"/>
        </w:rPr>
        <w:t>z</w:t>
      </w:r>
      <w:r w:rsidRPr="0072745A">
        <w:rPr>
          <w:rFonts w:ascii="Tahoma" w:eastAsia="Tahoma" w:hAnsi="Tahoma" w:cs="Tahoma"/>
          <w:spacing w:val="4"/>
        </w:rPr>
        <w:t>a</w:t>
      </w:r>
      <w:r w:rsidRPr="0072745A">
        <w:rPr>
          <w:rFonts w:ascii="Tahoma" w:eastAsia="Tahoma" w:hAnsi="Tahoma" w:cs="Tahoma"/>
        </w:rPr>
        <w:t>s rozliczo</w:t>
      </w:r>
      <w:r w:rsidRPr="0072745A">
        <w:rPr>
          <w:rFonts w:ascii="Tahoma" w:eastAsia="Tahoma" w:hAnsi="Tahoma" w:cs="Tahoma"/>
          <w:spacing w:val="-1"/>
        </w:rPr>
        <w:t>n</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rPr>
        <w:t>h</w:t>
      </w:r>
      <w:r w:rsidRPr="0072745A">
        <w:rPr>
          <w:rFonts w:ascii="Tahoma" w:eastAsia="Tahoma" w:hAnsi="Tahoma" w:cs="Tahoma"/>
          <w:spacing w:val="-12"/>
        </w:rPr>
        <w:t xml:space="preserve"> </w:t>
      </w:r>
      <w:r w:rsidRPr="0072745A">
        <w:rPr>
          <w:rFonts w:ascii="Tahoma" w:eastAsia="Tahoma" w:hAnsi="Tahoma" w:cs="Tahoma"/>
        </w:rPr>
        <w:t xml:space="preserve">w </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rPr>
        <w:t>m</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h</w:t>
      </w:r>
      <w:r w:rsidRPr="0072745A">
        <w:rPr>
          <w:rFonts w:ascii="Tahoma" w:eastAsia="Tahoma" w:hAnsi="Tahoma" w:cs="Tahoma"/>
          <w:spacing w:val="-8"/>
        </w:rPr>
        <w:t xml:space="preserve"> </w:t>
      </w:r>
      <w:r w:rsidRPr="0072745A">
        <w:rPr>
          <w:rFonts w:ascii="Tahoma" w:eastAsia="Tahoma" w:hAnsi="Tahoma" w:cs="Tahoma"/>
          <w:spacing w:val="2"/>
        </w:rPr>
        <w:t>p</w:t>
      </w:r>
      <w:r w:rsidRPr="0072745A">
        <w:rPr>
          <w:rFonts w:ascii="Tahoma" w:eastAsia="Tahoma" w:hAnsi="Tahoma" w:cs="Tahoma"/>
        </w:rPr>
        <w:t>ro</w:t>
      </w:r>
      <w:r w:rsidRPr="0072745A">
        <w:rPr>
          <w:rFonts w:ascii="Tahoma" w:eastAsia="Tahoma" w:hAnsi="Tahoma" w:cs="Tahoma"/>
          <w:spacing w:val="1"/>
        </w:rPr>
        <w:t>je</w:t>
      </w:r>
      <w:r w:rsidRPr="0072745A">
        <w:rPr>
          <w:rFonts w:ascii="Tahoma" w:eastAsia="Tahoma" w:hAnsi="Tahoma" w:cs="Tahoma"/>
          <w:spacing w:val="-1"/>
        </w:rPr>
        <w:t>k</w:t>
      </w:r>
      <w:r w:rsidRPr="0072745A">
        <w:rPr>
          <w:rFonts w:ascii="Tahoma" w:eastAsia="Tahoma" w:hAnsi="Tahoma" w:cs="Tahoma"/>
        </w:rPr>
        <w:t>tu</w:t>
      </w:r>
      <w:r w:rsidRPr="0072745A">
        <w:rPr>
          <w:rFonts w:ascii="Tahoma" w:eastAsia="Tahoma" w:hAnsi="Tahoma" w:cs="Tahoma"/>
          <w:spacing w:val="-8"/>
        </w:rPr>
        <w:t xml:space="preserve"> </w:t>
      </w:r>
      <w:r w:rsidRPr="0072745A">
        <w:rPr>
          <w:rFonts w:ascii="Tahoma" w:eastAsia="Tahoma" w:hAnsi="Tahoma" w:cs="Tahoma"/>
        </w:rPr>
        <w:t>za</w:t>
      </w:r>
      <w:r w:rsidRPr="0072745A">
        <w:rPr>
          <w:rFonts w:ascii="Tahoma" w:eastAsia="Tahoma" w:hAnsi="Tahoma" w:cs="Tahoma"/>
          <w:spacing w:val="-1"/>
        </w:rPr>
        <w:t xml:space="preserve"> n</w:t>
      </w:r>
      <w:r w:rsidRPr="0072745A">
        <w:rPr>
          <w:rFonts w:ascii="Tahoma" w:eastAsia="Tahoma" w:hAnsi="Tahoma" w:cs="Tahoma"/>
        </w:rPr>
        <w:t>i</w:t>
      </w:r>
      <w:r w:rsidRPr="0072745A">
        <w:rPr>
          <w:rFonts w:ascii="Tahoma" w:eastAsia="Tahoma" w:hAnsi="Tahoma" w:cs="Tahoma"/>
          <w:spacing w:val="1"/>
        </w:rPr>
        <w:t>ek</w:t>
      </w:r>
      <w:r w:rsidRPr="0072745A">
        <w:rPr>
          <w:rFonts w:ascii="Tahoma" w:eastAsia="Tahoma" w:hAnsi="Tahoma" w:cs="Tahoma"/>
          <w:spacing w:val="-1"/>
        </w:rPr>
        <w:t>w</w:t>
      </w:r>
      <w:r w:rsidRPr="0072745A">
        <w:rPr>
          <w:rFonts w:ascii="Tahoma" w:eastAsia="Tahoma" w:hAnsi="Tahoma" w:cs="Tahoma"/>
          <w:spacing w:val="1"/>
        </w:rPr>
        <w:t>a</w:t>
      </w:r>
      <w:r w:rsidRPr="0072745A">
        <w:rPr>
          <w:rFonts w:ascii="Tahoma" w:eastAsia="Tahoma" w:hAnsi="Tahoma" w:cs="Tahoma"/>
        </w:rPr>
        <w:t>li</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3"/>
        </w:rPr>
        <w:t>k</w:t>
      </w:r>
      <w:r w:rsidRPr="0072745A">
        <w:rPr>
          <w:rFonts w:ascii="Tahoma" w:eastAsia="Tahoma" w:hAnsi="Tahoma" w:cs="Tahoma"/>
        </w:rPr>
        <w:t>o</w:t>
      </w:r>
      <w:r w:rsidRPr="0072745A">
        <w:rPr>
          <w:rFonts w:ascii="Tahoma" w:eastAsia="Tahoma" w:hAnsi="Tahoma" w:cs="Tahoma"/>
          <w:spacing w:val="-2"/>
        </w:rPr>
        <w:t>w</w:t>
      </w:r>
      <w:r w:rsidRPr="0072745A">
        <w:rPr>
          <w:rFonts w:ascii="Tahoma" w:eastAsia="Tahoma" w:hAnsi="Tahoma" w:cs="Tahoma"/>
          <w:spacing w:val="1"/>
        </w:rPr>
        <w:t>a</w:t>
      </w:r>
      <w:r w:rsidRPr="0072745A">
        <w:rPr>
          <w:rFonts w:ascii="Tahoma" w:eastAsia="Tahoma" w:hAnsi="Tahoma" w:cs="Tahoma"/>
          <w:spacing w:val="2"/>
        </w:rPr>
        <w:t>l</w:t>
      </w:r>
      <w:r w:rsidRPr="0072745A">
        <w:rPr>
          <w:rFonts w:ascii="Tahoma" w:eastAsia="Tahoma" w:hAnsi="Tahoma" w:cs="Tahoma"/>
          <w:spacing w:val="-1"/>
        </w:rPr>
        <w:t>n</w:t>
      </w:r>
      <w:r w:rsidRPr="0072745A">
        <w:rPr>
          <w:rFonts w:ascii="Tahoma" w:eastAsia="Tahoma" w:hAnsi="Tahoma" w:cs="Tahoma"/>
          <w:spacing w:val="1"/>
        </w:rPr>
        <w:t>e</w:t>
      </w:r>
      <w:r w:rsidR="00FC2DB2" w:rsidRPr="0072745A">
        <w:rPr>
          <w:rFonts w:ascii="Tahoma" w:eastAsia="Tahoma" w:hAnsi="Tahoma" w:cs="Tahoma"/>
        </w:rPr>
        <w:t>;</w:t>
      </w:r>
    </w:p>
    <w:p w14:paraId="1949F1C9" w14:textId="56C7B021" w:rsidR="00601931" w:rsidRPr="0072745A" w:rsidRDefault="00601931" w:rsidP="00E43CDE">
      <w:pPr>
        <w:pStyle w:val="Akapitzlist"/>
        <w:numPr>
          <w:ilvl w:val="1"/>
          <w:numId w:val="26"/>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 xml:space="preserve">w przypadku nieosiągnięcia celu projektu, wyrażonego wskaźnikami produktu lub rezultatu bezpośredniego, a także niedotrzymania trwałości projektu, IZ może uznać, w odpowiednim zakresie, za niekwalifikowane wydatki dotychczas rozliczone i wykazane we wnioskach </w:t>
      </w:r>
      <w:r w:rsidR="009F5DAB" w:rsidRPr="0072745A">
        <w:rPr>
          <w:rFonts w:ascii="Tahoma" w:eastAsia="Tahoma" w:hAnsi="Tahoma" w:cs="Tahoma"/>
        </w:rPr>
        <w:br/>
      </w:r>
      <w:r w:rsidRPr="0072745A">
        <w:rPr>
          <w:rFonts w:ascii="Tahoma" w:eastAsia="Tahoma" w:hAnsi="Tahoma" w:cs="Tahoma"/>
        </w:rPr>
        <w:t>o płatność.</w:t>
      </w:r>
    </w:p>
    <w:p w14:paraId="44CD67E3" w14:textId="77777777"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3"/>
        </w:rPr>
        <w:t>p</w:t>
      </w:r>
      <w:r w:rsidRPr="001C3C76">
        <w:rPr>
          <w:rFonts w:ascii="Tahoma" w:eastAsia="Tahoma" w:hAnsi="Tahoma" w:cs="Tahoma"/>
        </w:rPr>
        <w:t>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ma</w:t>
      </w:r>
      <w:r w:rsidRPr="001C3C76">
        <w:rPr>
          <w:rFonts w:ascii="Tahoma" w:eastAsia="Tahoma" w:hAnsi="Tahoma" w:cs="Tahoma"/>
          <w:spacing w:val="13"/>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pod</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rPr>
        <w:t>że</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w:t>
      </w:r>
      <w:r w:rsidRPr="001C3C76">
        <w:rPr>
          <w:rFonts w:ascii="Tahoma" w:eastAsia="Tahoma" w:hAnsi="Tahoma" w:cs="Tahoma"/>
          <w:spacing w:val="2"/>
        </w:rPr>
        <w:t>i</w:t>
      </w:r>
      <w:r w:rsidRPr="001C3C76">
        <w:rPr>
          <w:rFonts w:ascii="Tahoma" w:eastAsia="Tahoma" w:hAnsi="Tahoma" w:cs="Tahoma"/>
          <w:spacing w:val="8"/>
        </w:rPr>
        <w:t>ą</w:t>
      </w:r>
      <w:r w:rsidRPr="001C3C76">
        <w:rPr>
          <w:rFonts w:ascii="Tahoma" w:eastAsia="Tahoma" w:hAnsi="Tahoma" w:cs="Tahoma"/>
        </w:rPr>
        <w:t>gnięcie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 m</w:t>
      </w:r>
      <w:r w:rsidRPr="001C3C76">
        <w:rPr>
          <w:rFonts w:ascii="Tahoma" w:eastAsia="Tahoma" w:hAnsi="Tahoma" w:cs="Tahoma"/>
          <w:spacing w:val="1"/>
        </w:rPr>
        <w:t>e</w:t>
      </w:r>
      <w:r w:rsidRPr="001C3C76">
        <w:rPr>
          <w:rFonts w:ascii="Tahoma" w:eastAsia="Tahoma" w:hAnsi="Tahoma" w:cs="Tahoma"/>
        </w:rPr>
        <w:t>rytory</w:t>
      </w:r>
      <w:r w:rsidRPr="001C3C76">
        <w:rPr>
          <w:rFonts w:ascii="Tahoma" w:eastAsia="Tahoma" w:hAnsi="Tahoma" w:cs="Tahoma"/>
          <w:spacing w:val="-2"/>
        </w:rPr>
        <w:t>c</w:t>
      </w:r>
      <w:r w:rsidRPr="001C3C76">
        <w:rPr>
          <w:rFonts w:ascii="Tahoma" w:eastAsia="Tahoma" w:hAnsi="Tahoma" w:cs="Tahoma"/>
          <w:spacing w:val="3"/>
        </w:rPr>
        <w:t>z</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n</w:t>
      </w:r>
      <w:r w:rsidRPr="001C3C76">
        <w:rPr>
          <w:rFonts w:ascii="Tahoma" w:eastAsia="Tahoma" w:hAnsi="Tahoma" w:cs="Tahoma"/>
          <w:spacing w:val="6"/>
        </w:rPr>
        <w:t xml:space="preserve"> </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13"/>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odcz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stop</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18"/>
        </w:rPr>
        <w:t xml:space="preserve"> </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rytory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8"/>
        </w:rPr>
        <w:t xml:space="preserve"> </w:t>
      </w:r>
      <w:r w:rsidRPr="001C3C76">
        <w:rPr>
          <w:rFonts w:ascii="Tahoma" w:eastAsia="Tahoma" w:hAnsi="Tahoma" w:cs="Tahoma"/>
        </w:rPr>
        <w:t>IZ</w:t>
      </w:r>
      <w:r w:rsidRPr="001C3C76">
        <w:rPr>
          <w:rFonts w:ascii="Tahoma" w:eastAsia="Tahoma" w:hAnsi="Tahoma" w:cs="Tahoma"/>
          <w:spacing w:val="23"/>
        </w:rPr>
        <w:t xml:space="preserve"> </w:t>
      </w:r>
      <w:r w:rsidRPr="001C3C76">
        <w:rPr>
          <w:rFonts w:ascii="Tahoma" w:eastAsia="Tahoma" w:hAnsi="Tahoma" w:cs="Tahoma"/>
        </w:rPr>
        <w:t>bi</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22"/>
        </w:rPr>
        <w:t xml:space="preserve"> </w:t>
      </w:r>
      <w:r w:rsidRPr="001C3C76">
        <w:rPr>
          <w:rFonts w:ascii="Tahoma" w:eastAsia="Tahoma" w:hAnsi="Tahoma" w:cs="Tahoma"/>
        </w:rPr>
        <w:t>pod</w:t>
      </w:r>
      <w:r w:rsidRPr="001C3C76">
        <w:rPr>
          <w:rFonts w:ascii="Tahoma" w:eastAsia="Tahoma" w:hAnsi="Tahoma" w:cs="Tahoma"/>
          <w:spacing w:val="23"/>
        </w:rPr>
        <w:t xml:space="preserve"> </w:t>
      </w:r>
      <w:r w:rsidRPr="001C3C76">
        <w:rPr>
          <w:rFonts w:ascii="Tahoma" w:eastAsia="Tahoma" w:hAnsi="Tahoma" w:cs="Tahoma"/>
          <w:spacing w:val="-1"/>
        </w:rPr>
        <w:t>uw</w:t>
      </w:r>
      <w:r w:rsidRPr="001C3C76">
        <w:rPr>
          <w:rFonts w:ascii="Tahoma" w:eastAsia="Tahoma" w:hAnsi="Tahoma" w:cs="Tahoma"/>
          <w:spacing w:val="1"/>
        </w:rPr>
        <w:t>a</w:t>
      </w:r>
      <w:r w:rsidRPr="001C3C76">
        <w:rPr>
          <w:rFonts w:ascii="Tahoma" w:eastAsia="Tahoma" w:hAnsi="Tahoma" w:cs="Tahoma"/>
        </w:rPr>
        <w:t>gę</w:t>
      </w:r>
      <w:r w:rsidRPr="001C3C76">
        <w:rPr>
          <w:rFonts w:ascii="Tahoma" w:eastAsia="Tahoma" w:hAnsi="Tahoma" w:cs="Tahoma"/>
          <w:spacing w:val="21"/>
        </w:rPr>
        <w:t xml:space="preserve"> </w:t>
      </w:r>
      <w:r w:rsidRPr="001C3C76">
        <w:rPr>
          <w:rFonts w:ascii="Tahoma" w:eastAsia="Tahoma" w:hAnsi="Tahoma" w:cs="Tahoma"/>
          <w:spacing w:val="-2"/>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stopi</w:t>
      </w:r>
      <w:r w:rsidRPr="001C3C76">
        <w:rPr>
          <w:rFonts w:ascii="Tahoma" w:eastAsia="Tahoma" w:hAnsi="Tahoma" w:cs="Tahoma"/>
          <w:spacing w:val="3"/>
        </w:rPr>
        <w:t>e</w:t>
      </w:r>
      <w:r w:rsidRPr="001C3C76">
        <w:rPr>
          <w:rFonts w:ascii="Tahoma" w:eastAsia="Tahoma" w:hAnsi="Tahoma" w:cs="Tahoma"/>
        </w:rPr>
        <w:t>ń</w:t>
      </w:r>
      <w:r w:rsidRPr="001C3C76">
        <w:rPr>
          <w:rFonts w:ascii="Tahoma" w:eastAsia="Tahoma" w:hAnsi="Tahoma" w:cs="Tahoma"/>
          <w:spacing w:val="19"/>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n</w:t>
      </w:r>
      <w:r w:rsidRPr="001C3C76">
        <w:rPr>
          <w:rFonts w:ascii="Tahoma" w:eastAsia="Tahoma" w:hAnsi="Tahoma" w:cs="Tahoma"/>
        </w:rPr>
        <w:t>y 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3"/>
        </w:rPr>
        <w:t>e</w:t>
      </w:r>
      <w:r w:rsidRPr="001C3C76">
        <w:rPr>
          <w:rFonts w:ascii="Tahoma" w:eastAsia="Tahoma" w:hAnsi="Tahoma" w:cs="Tahoma"/>
        </w:rPr>
        <w:t>żyt</w:t>
      </w:r>
      <w:r w:rsidRPr="001C3C76">
        <w:rPr>
          <w:rFonts w:ascii="Tahoma" w:eastAsia="Tahoma" w:hAnsi="Tahoma" w:cs="Tahoma"/>
          <w:spacing w:val="1"/>
        </w:rPr>
        <w:t>e</w:t>
      </w:r>
      <w:r w:rsidRPr="001C3C76">
        <w:rPr>
          <w:rFonts w:ascii="Tahoma" w:eastAsia="Tahoma" w:hAnsi="Tahoma" w:cs="Tahoma"/>
        </w:rPr>
        <w:t>j 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 xml:space="preserve">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gnię</w:t>
      </w:r>
      <w:r w:rsidRPr="001C3C76">
        <w:rPr>
          <w:rFonts w:ascii="Tahoma" w:eastAsia="Tahoma" w:hAnsi="Tahoma" w:cs="Tahoma"/>
          <w:spacing w:val="2"/>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 z</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spacing w:val="3"/>
        </w:rPr>
        <w:t>ę</w:t>
      </w:r>
      <w:r w:rsidRPr="001C3C76">
        <w:rPr>
          <w:rFonts w:ascii="Tahoma" w:eastAsia="Tahoma" w:hAnsi="Tahoma" w:cs="Tahoma"/>
        </w:rPr>
        <w:t>trz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to</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opóźnienia ze</w:t>
      </w:r>
      <w:r w:rsidRPr="001C3C76">
        <w:rPr>
          <w:rFonts w:ascii="Tahoma" w:eastAsia="Tahoma" w:hAnsi="Tahoma" w:cs="Tahoma"/>
          <w:spacing w:val="8"/>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miotu b</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go stro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 xml:space="preserve">rciu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 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6B5CC5">
        <w:rPr>
          <w:rFonts w:ascii="Tahoma" w:eastAsia="Tahoma" w:hAnsi="Tahoma" w:cs="Tahoma"/>
          <w:spacing w:val="1"/>
        </w:rPr>
        <w:t>do</w:t>
      </w:r>
      <w:r w:rsidRPr="006B5CC5">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17174E54" w14:textId="77777777"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IZ może</w:t>
      </w:r>
      <w:r w:rsidRPr="001C3C76">
        <w:rPr>
          <w:rFonts w:ascii="Tahoma" w:eastAsia="Tahoma" w:hAnsi="Tahoma" w:cs="Tahoma"/>
          <w:spacing w:val="5"/>
        </w:rPr>
        <w:t xml:space="preserve"> </w:t>
      </w:r>
      <w:r w:rsidRPr="001C3C76">
        <w:rPr>
          <w:rFonts w:ascii="Tahoma" w:eastAsia="Tahoma" w:hAnsi="Tahoma" w:cs="Tahoma"/>
        </w:rPr>
        <w:t>ods</w:t>
      </w:r>
      <w:r w:rsidRPr="001C3C76">
        <w:rPr>
          <w:rFonts w:ascii="Tahoma" w:eastAsia="Tahoma" w:hAnsi="Tahoma" w:cs="Tahoma"/>
          <w:spacing w:val="2"/>
        </w:rPr>
        <w:t>t</w:t>
      </w:r>
      <w:r w:rsidRPr="001C3C76">
        <w:rPr>
          <w:rFonts w:ascii="Tahoma" w:eastAsia="Tahoma" w:hAnsi="Tahoma" w:cs="Tahoma"/>
          <w:spacing w:val="1"/>
        </w:rPr>
        <w:t>ą</w:t>
      </w:r>
      <w:r w:rsidRPr="001C3C76">
        <w:rPr>
          <w:rFonts w:ascii="Tahoma" w:eastAsia="Tahoma" w:hAnsi="Tahoma" w:cs="Tahoma"/>
        </w:rPr>
        <w:t xml:space="preserve">pić </w:t>
      </w:r>
      <w:r w:rsidRPr="001C3C76">
        <w:rPr>
          <w:rFonts w:ascii="Tahoma" w:eastAsia="Tahoma" w:hAnsi="Tahoma" w:cs="Tahoma"/>
          <w:spacing w:val="2"/>
        </w:rPr>
        <w:t>o</w:t>
      </w:r>
      <w:r w:rsidRPr="001C3C76">
        <w:rPr>
          <w:rFonts w:ascii="Tahoma" w:eastAsia="Tahoma" w:hAnsi="Tahoma" w:cs="Tahoma"/>
        </w:rPr>
        <w:t>d</w:t>
      </w:r>
      <w:r w:rsidRPr="001C3C76">
        <w:rPr>
          <w:rFonts w:ascii="Tahoma" w:eastAsia="Tahoma" w:hAnsi="Tahoma" w:cs="Tahoma"/>
          <w:spacing w:val="5"/>
        </w:rPr>
        <w:t xml:space="preserve"> </w:t>
      </w:r>
      <w:r w:rsidRPr="001C3C76">
        <w:rPr>
          <w:rFonts w:ascii="Tahoma" w:eastAsia="Tahoma" w:hAnsi="Tahoma" w:cs="Tahoma"/>
        </w:rPr>
        <w:t>rozli</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
        </w:rPr>
        <w:t xml:space="preserve"> </w:t>
      </w:r>
      <w:r w:rsidRPr="001C3C76">
        <w:rPr>
          <w:rFonts w:ascii="Tahoma" w:eastAsia="Tahoma" w:hAnsi="Tahoma" w:cs="Tahoma"/>
        </w:rPr>
        <w:t>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gułą</w:t>
      </w:r>
      <w:r w:rsidRPr="001C3C76">
        <w:rPr>
          <w:rFonts w:ascii="Tahoma" w:eastAsia="Tahoma" w:hAnsi="Tahoma" w:cs="Tahoma"/>
          <w:spacing w:val="2"/>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8"/>
        </w:rPr>
        <w:t xml:space="preserve"> </w:t>
      </w:r>
      <w:r w:rsidRPr="001C3C76">
        <w:rPr>
          <w:rFonts w:ascii="Tahoma" w:eastAsia="Tahoma" w:hAnsi="Tahoma" w:cs="Tahoma"/>
        </w:rPr>
        <w:t>ob</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y</w:t>
      </w:r>
      <w:r w:rsidRPr="001C3C76">
        <w:rPr>
          <w:rFonts w:ascii="Tahoma" w:eastAsia="Tahoma" w:hAnsi="Tahoma" w:cs="Tahoma"/>
        </w:rPr>
        <w:t>ć</w:t>
      </w:r>
      <w:r w:rsidRPr="001C3C76">
        <w:rPr>
          <w:rFonts w:ascii="Tahoma" w:eastAsia="Tahoma" w:hAnsi="Tahoma" w:cs="Tahoma"/>
          <w:spacing w:val="-1"/>
        </w:rPr>
        <w:t xml:space="preserve"> </w:t>
      </w:r>
      <w:r w:rsidRPr="001C3C76">
        <w:rPr>
          <w:rFonts w:ascii="Tahoma" w:eastAsia="Tahoma" w:hAnsi="Tahoma" w:cs="Tahoma"/>
          <w:spacing w:val="1"/>
        </w:rPr>
        <w:t>wy</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rPr>
        <w:t>ość 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podlegających</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 xml:space="preserve">gule,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śli</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to</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dnia</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w:t>
      </w:r>
      <w:r w:rsidRPr="001C3C76">
        <w:rPr>
          <w:rFonts w:ascii="Tahoma" w:eastAsia="Tahoma" w:hAnsi="Tahoma" w:cs="Tahoma"/>
        </w:rPr>
        <w:t xml:space="preserve">y </w:t>
      </w:r>
      <w:r w:rsidRPr="001C3C76">
        <w:rPr>
          <w:rFonts w:ascii="Tahoma" w:eastAsia="Tahoma" w:hAnsi="Tahoma" w:cs="Tahoma"/>
          <w:spacing w:val="-1"/>
        </w:rPr>
        <w:lastRenderedPageBreak/>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 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wy</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że</w:t>
      </w:r>
      <w:r w:rsidRPr="001C3C76">
        <w:rPr>
          <w:rFonts w:ascii="Tahoma" w:eastAsia="Tahoma" w:hAnsi="Tahoma" w:cs="Tahoma"/>
          <w:spacing w:val="7"/>
        </w:rPr>
        <w:t xml:space="preserve"> </w:t>
      </w:r>
      <w:r w:rsidRPr="001C3C76">
        <w:rPr>
          <w:rFonts w:ascii="Tahoma" w:eastAsia="Tahoma" w:hAnsi="Tahoma" w:cs="Tahoma"/>
        </w:rPr>
        <w:t>s</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rPr>
        <w:t>rz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0"/>
        </w:rPr>
        <w:t xml:space="preserve"> </w:t>
      </w:r>
      <w:r w:rsidRPr="001C3C76">
        <w:rPr>
          <w:rFonts w:ascii="Tahoma" w:eastAsia="Tahoma" w:hAnsi="Tahoma" w:cs="Tahoma"/>
          <w:spacing w:val="-3"/>
        </w:rPr>
        <w:t>o</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rPr>
        <w:t>gnięcia</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74249E57" w14:textId="77777777"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guła</w:t>
      </w:r>
      <w:r w:rsidRPr="001C3C76">
        <w:rPr>
          <w:rFonts w:ascii="Tahoma" w:eastAsia="Tahoma" w:hAnsi="Tahoma" w:cs="Tahoma"/>
          <w:spacing w:val="-5"/>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m</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siły</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ż</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67AC8671" w14:textId="77777777" w:rsidR="006B5CC5"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ów</w:t>
      </w:r>
      <w:r w:rsidRPr="001C3C76">
        <w:rPr>
          <w:rFonts w:ascii="Tahoma" w:eastAsia="Tahoma" w:hAnsi="Tahoma" w:cs="Tahoma"/>
          <w:spacing w:val="6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rski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5"/>
        </w:rPr>
        <w:t xml:space="preserve"> </w:t>
      </w:r>
      <w:r w:rsidRPr="001C3C76">
        <w:rPr>
          <w:rFonts w:ascii="Tahoma" w:eastAsia="Tahoma" w:hAnsi="Tahoma" w:cs="Tahoma"/>
          <w:spacing w:val="2"/>
        </w:rPr>
        <w:t>s</w:t>
      </w:r>
      <w:r w:rsidRPr="001C3C76">
        <w:rPr>
          <w:rFonts w:ascii="Tahoma" w:eastAsia="Tahoma" w:hAnsi="Tahoma" w:cs="Tahoma"/>
        </w:rPr>
        <w:t xml:space="preserve">posób </w:t>
      </w:r>
      <w:r w:rsidRPr="001C3C76">
        <w:rPr>
          <w:rFonts w:ascii="Tahoma" w:eastAsia="Tahoma" w:hAnsi="Tahoma" w:cs="Tahoma"/>
          <w:spacing w:val="1"/>
        </w:rPr>
        <w:t>e</w:t>
      </w:r>
      <w:r w:rsidRPr="001C3C76">
        <w:rPr>
          <w:rFonts w:ascii="Tahoma" w:eastAsia="Tahoma" w:hAnsi="Tahoma" w:cs="Tahoma"/>
        </w:rPr>
        <w:t>gz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Pr>
          <w:rFonts w:ascii="Tahoma" w:eastAsia="Tahoma" w:hAnsi="Tahoma" w:cs="Tahoma"/>
          <w:spacing w:val="56"/>
        </w:rPr>
        <w:t xml:space="preserve"> </w:t>
      </w:r>
      <w:r>
        <w:rPr>
          <w:rFonts w:ascii="Tahoma" w:eastAsia="Tahoma" w:hAnsi="Tahoma" w:cs="Tahoma"/>
        </w:rPr>
        <w:t xml:space="preserve">od </w:t>
      </w:r>
      <w:r w:rsidRPr="001C3C76">
        <w:rPr>
          <w:rFonts w:ascii="Tahoma" w:eastAsia="Tahoma" w:hAnsi="Tahoma" w:cs="Tahoma"/>
          <w:spacing w:val="-3"/>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rów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spacing w:val="2"/>
        </w:rPr>
        <w:t>s</w:t>
      </w:r>
      <w:r w:rsidRPr="001C3C76">
        <w:rPr>
          <w:rFonts w:ascii="Tahoma" w:eastAsia="Tahoma" w:hAnsi="Tahoma" w:cs="Tahoma"/>
          <w:spacing w:val="-1"/>
        </w:rPr>
        <w:t>ku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3"/>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14"/>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z</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3"/>
        </w:rPr>
        <w:t>w</w:t>
      </w:r>
      <w:r w:rsidRPr="001C3C76">
        <w:rPr>
          <w:rFonts w:ascii="Tahoma" w:eastAsia="Tahoma" w:hAnsi="Tahoma" w:cs="Tahoma"/>
        </w:rPr>
        <w:t>odu</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spacing w:val="2"/>
        </w:rPr>
        <w:t>g</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rPr>
        <w:t>ia 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3"/>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rska.</w:t>
      </w:r>
      <w:r>
        <w:rPr>
          <w:rStyle w:val="Odwoanieprzypisudolnego"/>
          <w:rFonts w:ascii="Tahoma" w:eastAsia="Tahoma" w:hAnsi="Tahoma" w:cs="Tahoma"/>
        </w:rPr>
        <w:footnoteReference w:id="70"/>
      </w:r>
    </w:p>
    <w:p w14:paraId="6B2997B5" w14:textId="60AE8952" w:rsidR="00601931" w:rsidRPr="006B5CC5"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6B5CC5">
        <w:rPr>
          <w:rFonts w:ascii="Tahoma" w:eastAsia="Tahoma" w:hAnsi="Tahoma" w:cs="Tahoma"/>
        </w:rPr>
        <w:t>Wydatki niekwalifikowalne wynikające z zastosowania reguły proporcjonalności ob</w:t>
      </w:r>
      <w:r w:rsidRPr="006B5CC5">
        <w:rPr>
          <w:rFonts w:ascii="Tahoma" w:eastAsia="Tahoma" w:hAnsi="Tahoma" w:cs="Tahoma"/>
          <w:spacing w:val="1"/>
        </w:rPr>
        <w:t>e</w:t>
      </w:r>
      <w:r w:rsidRPr="006B5CC5">
        <w:rPr>
          <w:rFonts w:ascii="Tahoma" w:eastAsia="Tahoma" w:hAnsi="Tahoma" w:cs="Tahoma"/>
          <w:spacing w:val="-1"/>
        </w:rPr>
        <w:t>j</w:t>
      </w:r>
      <w:r w:rsidRPr="006B5CC5">
        <w:rPr>
          <w:rFonts w:ascii="Tahoma" w:eastAsia="Tahoma" w:hAnsi="Tahoma" w:cs="Tahoma"/>
          <w:spacing w:val="3"/>
        </w:rPr>
        <w:t>m</w:t>
      </w:r>
      <w:r w:rsidRPr="006B5CC5">
        <w:rPr>
          <w:rFonts w:ascii="Tahoma" w:eastAsia="Tahoma" w:hAnsi="Tahoma" w:cs="Tahoma"/>
          <w:spacing w:val="-1"/>
        </w:rPr>
        <w:t>uj</w:t>
      </w:r>
      <w:r w:rsidRPr="006B5CC5">
        <w:rPr>
          <w:rFonts w:ascii="Tahoma" w:eastAsia="Tahoma" w:hAnsi="Tahoma" w:cs="Tahoma"/>
          <w:spacing w:val="1"/>
        </w:rPr>
        <w:t>ą</w:t>
      </w:r>
      <w:r w:rsidRPr="006B5CC5">
        <w:rPr>
          <w:rFonts w:ascii="Tahoma" w:eastAsia="Tahoma" w:hAnsi="Tahoma" w:cs="Tahoma"/>
        </w:rPr>
        <w:t xml:space="preserve"> </w:t>
      </w:r>
      <w:r w:rsidRPr="006B5CC5">
        <w:rPr>
          <w:rFonts w:ascii="Tahoma" w:eastAsia="Tahoma" w:hAnsi="Tahoma" w:cs="Tahoma"/>
          <w:spacing w:val="1"/>
        </w:rPr>
        <w:t>w</w:t>
      </w:r>
      <w:r w:rsidRPr="006B5CC5">
        <w:rPr>
          <w:rFonts w:ascii="Tahoma" w:eastAsia="Tahoma" w:hAnsi="Tahoma" w:cs="Tahoma"/>
          <w:spacing w:val="-1"/>
        </w:rPr>
        <w:t>y</w:t>
      </w:r>
      <w:r w:rsidRPr="006B5CC5">
        <w:rPr>
          <w:rFonts w:ascii="Tahoma" w:eastAsia="Tahoma" w:hAnsi="Tahoma" w:cs="Tahoma"/>
        </w:rPr>
        <w:t>d</w:t>
      </w:r>
      <w:r w:rsidRPr="006B5CC5">
        <w:rPr>
          <w:rFonts w:ascii="Tahoma" w:eastAsia="Tahoma" w:hAnsi="Tahoma" w:cs="Tahoma"/>
          <w:spacing w:val="1"/>
        </w:rPr>
        <w:t>a</w:t>
      </w:r>
      <w:r w:rsidRPr="006B5CC5">
        <w:rPr>
          <w:rFonts w:ascii="Tahoma" w:eastAsia="Tahoma" w:hAnsi="Tahoma" w:cs="Tahoma"/>
        </w:rPr>
        <w:t>t</w:t>
      </w:r>
      <w:r w:rsidRPr="006B5CC5">
        <w:rPr>
          <w:rFonts w:ascii="Tahoma" w:eastAsia="Tahoma" w:hAnsi="Tahoma" w:cs="Tahoma"/>
          <w:spacing w:val="-1"/>
        </w:rPr>
        <w:t>k</w:t>
      </w:r>
      <w:r w:rsidRPr="006B5CC5">
        <w:rPr>
          <w:rFonts w:ascii="Tahoma" w:eastAsia="Tahoma" w:hAnsi="Tahoma" w:cs="Tahoma"/>
        </w:rPr>
        <w:t>i z</w:t>
      </w:r>
      <w:r w:rsidRPr="006B5CC5">
        <w:rPr>
          <w:rFonts w:ascii="Tahoma" w:eastAsia="Tahoma" w:hAnsi="Tahoma" w:cs="Tahoma"/>
          <w:spacing w:val="2"/>
        </w:rPr>
        <w:t>w</w:t>
      </w:r>
      <w:r w:rsidRPr="006B5CC5">
        <w:rPr>
          <w:rFonts w:ascii="Tahoma" w:eastAsia="Tahoma" w:hAnsi="Tahoma" w:cs="Tahoma"/>
        </w:rPr>
        <w:t>i</w:t>
      </w:r>
      <w:r w:rsidRPr="006B5CC5">
        <w:rPr>
          <w:rFonts w:ascii="Tahoma" w:eastAsia="Tahoma" w:hAnsi="Tahoma" w:cs="Tahoma"/>
          <w:spacing w:val="1"/>
        </w:rPr>
        <w:t>ą</w:t>
      </w:r>
      <w:r w:rsidRPr="006B5CC5">
        <w:rPr>
          <w:rFonts w:ascii="Tahoma" w:eastAsia="Tahoma" w:hAnsi="Tahoma" w:cs="Tahoma"/>
        </w:rPr>
        <w:t>z</w:t>
      </w:r>
      <w:r w:rsidRPr="006B5CC5">
        <w:rPr>
          <w:rFonts w:ascii="Tahoma" w:eastAsia="Tahoma" w:hAnsi="Tahoma" w:cs="Tahoma"/>
          <w:spacing w:val="1"/>
        </w:rPr>
        <w:t>a</w:t>
      </w:r>
      <w:r w:rsidRPr="006B5CC5">
        <w:rPr>
          <w:rFonts w:ascii="Tahoma" w:eastAsia="Tahoma" w:hAnsi="Tahoma" w:cs="Tahoma"/>
          <w:spacing w:val="-1"/>
        </w:rPr>
        <w:t>n</w:t>
      </w:r>
      <w:r w:rsidRPr="006B5CC5">
        <w:rPr>
          <w:rFonts w:ascii="Tahoma" w:eastAsia="Tahoma" w:hAnsi="Tahoma" w:cs="Tahoma"/>
        </w:rPr>
        <w:t>e z tym z</w:t>
      </w:r>
      <w:r w:rsidRPr="006B5CC5">
        <w:rPr>
          <w:rFonts w:ascii="Tahoma" w:eastAsia="Tahoma" w:hAnsi="Tahoma" w:cs="Tahoma"/>
          <w:spacing w:val="1"/>
        </w:rPr>
        <w:t>a</w:t>
      </w:r>
      <w:r w:rsidRPr="006B5CC5">
        <w:rPr>
          <w:rFonts w:ascii="Tahoma" w:eastAsia="Tahoma" w:hAnsi="Tahoma" w:cs="Tahoma"/>
        </w:rPr>
        <w:t>d</w:t>
      </w:r>
      <w:r w:rsidRPr="006B5CC5">
        <w:rPr>
          <w:rFonts w:ascii="Tahoma" w:eastAsia="Tahoma" w:hAnsi="Tahoma" w:cs="Tahoma"/>
          <w:spacing w:val="3"/>
        </w:rPr>
        <w:t>a</w:t>
      </w:r>
      <w:r w:rsidRPr="006B5CC5">
        <w:rPr>
          <w:rFonts w:ascii="Tahoma" w:eastAsia="Tahoma" w:hAnsi="Tahoma" w:cs="Tahoma"/>
          <w:spacing w:val="-1"/>
        </w:rPr>
        <w:t>n</w:t>
      </w:r>
      <w:r w:rsidRPr="006B5CC5">
        <w:rPr>
          <w:rFonts w:ascii="Tahoma" w:eastAsia="Tahoma" w:hAnsi="Tahoma" w:cs="Tahoma"/>
        </w:rPr>
        <w:t>i</w:t>
      </w:r>
      <w:r w:rsidRPr="006B5CC5">
        <w:rPr>
          <w:rFonts w:ascii="Tahoma" w:eastAsia="Tahoma" w:hAnsi="Tahoma" w:cs="Tahoma"/>
          <w:spacing w:val="1"/>
        </w:rPr>
        <w:t>e</w:t>
      </w:r>
      <w:r w:rsidRPr="006B5CC5">
        <w:rPr>
          <w:rFonts w:ascii="Tahoma" w:eastAsia="Tahoma" w:hAnsi="Tahoma" w:cs="Tahoma"/>
        </w:rPr>
        <w:t>m</w:t>
      </w:r>
      <w:r w:rsidRPr="006B5CC5">
        <w:rPr>
          <w:rFonts w:ascii="Tahoma" w:eastAsia="Tahoma" w:hAnsi="Tahoma" w:cs="Tahoma"/>
          <w:spacing w:val="61"/>
        </w:rPr>
        <w:t xml:space="preserve"> </w:t>
      </w:r>
      <w:r w:rsidRPr="006B5CC5">
        <w:rPr>
          <w:rFonts w:ascii="Tahoma" w:eastAsia="Tahoma" w:hAnsi="Tahoma" w:cs="Tahoma"/>
        </w:rPr>
        <w:t>m</w:t>
      </w:r>
      <w:r w:rsidRPr="006B5CC5">
        <w:rPr>
          <w:rFonts w:ascii="Tahoma" w:eastAsia="Tahoma" w:hAnsi="Tahoma" w:cs="Tahoma"/>
          <w:spacing w:val="1"/>
        </w:rPr>
        <w:t>e</w:t>
      </w:r>
      <w:r w:rsidRPr="006B5CC5">
        <w:rPr>
          <w:rFonts w:ascii="Tahoma" w:eastAsia="Tahoma" w:hAnsi="Tahoma" w:cs="Tahoma"/>
        </w:rPr>
        <w:t>ryto</w:t>
      </w:r>
      <w:r w:rsidRPr="006B5CC5">
        <w:rPr>
          <w:rFonts w:ascii="Tahoma" w:eastAsia="Tahoma" w:hAnsi="Tahoma" w:cs="Tahoma"/>
          <w:spacing w:val="2"/>
        </w:rPr>
        <w:t>r</w:t>
      </w:r>
      <w:r w:rsidRPr="006B5CC5">
        <w:rPr>
          <w:rFonts w:ascii="Tahoma" w:eastAsia="Tahoma" w:hAnsi="Tahoma" w:cs="Tahoma"/>
          <w:spacing w:val="-1"/>
        </w:rPr>
        <w:t>yc</w:t>
      </w:r>
      <w:r w:rsidRPr="006B5CC5">
        <w:rPr>
          <w:rFonts w:ascii="Tahoma" w:eastAsia="Tahoma" w:hAnsi="Tahoma" w:cs="Tahoma"/>
          <w:spacing w:val="3"/>
        </w:rPr>
        <w:t>z</w:t>
      </w:r>
      <w:r w:rsidRPr="006B5CC5">
        <w:rPr>
          <w:rFonts w:ascii="Tahoma" w:eastAsia="Tahoma" w:hAnsi="Tahoma" w:cs="Tahoma"/>
          <w:spacing w:val="-1"/>
        </w:rPr>
        <w:t>ny</w:t>
      </w:r>
      <w:r w:rsidRPr="006B5CC5">
        <w:rPr>
          <w:rFonts w:ascii="Tahoma" w:eastAsia="Tahoma" w:hAnsi="Tahoma" w:cs="Tahoma"/>
        </w:rPr>
        <w:t>m</w:t>
      </w:r>
      <w:r w:rsidRPr="006B5CC5">
        <w:rPr>
          <w:rFonts w:ascii="Tahoma" w:eastAsia="Tahoma" w:hAnsi="Tahoma" w:cs="Tahoma"/>
          <w:spacing w:val="61"/>
        </w:rPr>
        <w:t xml:space="preserve"> </w:t>
      </w:r>
      <w:r w:rsidRPr="006B5CC5">
        <w:rPr>
          <w:rFonts w:ascii="Tahoma" w:eastAsia="Tahoma" w:hAnsi="Tahoma" w:cs="Tahoma"/>
        </w:rPr>
        <w:t>(</w:t>
      </w:r>
      <w:r w:rsidRPr="006B5CC5">
        <w:rPr>
          <w:rFonts w:ascii="Tahoma" w:eastAsia="Tahoma" w:hAnsi="Tahoma" w:cs="Tahoma"/>
          <w:spacing w:val="1"/>
        </w:rPr>
        <w:t>za</w:t>
      </w:r>
      <w:r w:rsidRPr="006B5CC5">
        <w:rPr>
          <w:rFonts w:ascii="Tahoma" w:eastAsia="Tahoma" w:hAnsi="Tahoma" w:cs="Tahoma"/>
          <w:spacing w:val="2"/>
        </w:rPr>
        <w:t>d</w:t>
      </w:r>
      <w:r w:rsidRPr="006B5CC5">
        <w:rPr>
          <w:rFonts w:ascii="Tahoma" w:eastAsia="Tahoma" w:hAnsi="Tahoma" w:cs="Tahoma"/>
          <w:spacing w:val="1"/>
        </w:rPr>
        <w:t>a</w:t>
      </w:r>
      <w:r w:rsidRPr="006B5CC5">
        <w:rPr>
          <w:rFonts w:ascii="Tahoma" w:eastAsia="Tahoma" w:hAnsi="Tahoma" w:cs="Tahoma"/>
          <w:spacing w:val="-1"/>
        </w:rPr>
        <w:t>n</w:t>
      </w:r>
      <w:r w:rsidRPr="006B5CC5">
        <w:rPr>
          <w:rFonts w:ascii="Tahoma" w:eastAsia="Tahoma" w:hAnsi="Tahoma" w:cs="Tahoma"/>
        </w:rPr>
        <w:t>i</w:t>
      </w:r>
      <w:r w:rsidRPr="006B5CC5">
        <w:rPr>
          <w:rFonts w:ascii="Tahoma" w:eastAsia="Tahoma" w:hAnsi="Tahoma" w:cs="Tahoma"/>
          <w:spacing w:val="1"/>
        </w:rPr>
        <w:t>a</w:t>
      </w:r>
      <w:r w:rsidRPr="006B5CC5">
        <w:rPr>
          <w:rFonts w:ascii="Tahoma" w:eastAsia="Tahoma" w:hAnsi="Tahoma" w:cs="Tahoma"/>
        </w:rPr>
        <w:t>mi</w:t>
      </w:r>
      <w:r w:rsidRPr="006B5CC5">
        <w:rPr>
          <w:rFonts w:ascii="Tahoma" w:eastAsia="Tahoma" w:hAnsi="Tahoma" w:cs="Tahoma"/>
          <w:spacing w:val="60"/>
        </w:rPr>
        <w:t xml:space="preserve"> </w:t>
      </w:r>
      <w:r w:rsidRPr="006B5CC5">
        <w:rPr>
          <w:rFonts w:ascii="Tahoma" w:eastAsia="Tahoma" w:hAnsi="Tahoma" w:cs="Tahoma"/>
        </w:rPr>
        <w:t>m</w:t>
      </w:r>
      <w:r w:rsidRPr="006B5CC5">
        <w:rPr>
          <w:rFonts w:ascii="Tahoma" w:eastAsia="Tahoma" w:hAnsi="Tahoma" w:cs="Tahoma"/>
          <w:spacing w:val="1"/>
        </w:rPr>
        <w:t>e</w:t>
      </w:r>
      <w:r w:rsidRPr="006B5CC5">
        <w:rPr>
          <w:rFonts w:ascii="Tahoma" w:eastAsia="Tahoma" w:hAnsi="Tahoma" w:cs="Tahoma"/>
        </w:rPr>
        <w:t>rytor</w:t>
      </w:r>
      <w:r w:rsidRPr="006B5CC5">
        <w:rPr>
          <w:rFonts w:ascii="Tahoma" w:eastAsia="Tahoma" w:hAnsi="Tahoma" w:cs="Tahoma"/>
          <w:spacing w:val="1"/>
        </w:rPr>
        <w:t>y</w:t>
      </w:r>
      <w:r w:rsidRPr="006B5CC5">
        <w:rPr>
          <w:rFonts w:ascii="Tahoma" w:eastAsia="Tahoma" w:hAnsi="Tahoma" w:cs="Tahoma"/>
          <w:spacing w:val="-1"/>
        </w:rPr>
        <w:t>c</w:t>
      </w:r>
      <w:r w:rsidRPr="006B5CC5">
        <w:rPr>
          <w:rFonts w:ascii="Tahoma" w:eastAsia="Tahoma" w:hAnsi="Tahoma" w:cs="Tahoma"/>
        </w:rPr>
        <w:t>z</w:t>
      </w:r>
      <w:r w:rsidRPr="006B5CC5">
        <w:rPr>
          <w:rFonts w:ascii="Tahoma" w:eastAsia="Tahoma" w:hAnsi="Tahoma" w:cs="Tahoma"/>
          <w:spacing w:val="2"/>
        </w:rPr>
        <w:t>n</w:t>
      </w:r>
      <w:r w:rsidRPr="006B5CC5">
        <w:rPr>
          <w:rFonts w:ascii="Tahoma" w:eastAsia="Tahoma" w:hAnsi="Tahoma" w:cs="Tahoma"/>
          <w:spacing w:val="-1"/>
        </w:rPr>
        <w:t>y</w:t>
      </w:r>
      <w:r w:rsidRPr="006B5CC5">
        <w:rPr>
          <w:rFonts w:ascii="Tahoma" w:eastAsia="Tahoma" w:hAnsi="Tahoma" w:cs="Tahoma"/>
        </w:rPr>
        <w:t xml:space="preserve">mi), </w:t>
      </w:r>
      <w:r w:rsidRPr="006B5CC5">
        <w:rPr>
          <w:rFonts w:ascii="Tahoma" w:eastAsia="Tahoma" w:hAnsi="Tahoma" w:cs="Tahoma"/>
          <w:spacing w:val="-1"/>
        </w:rPr>
        <w:t>k</w:t>
      </w:r>
      <w:r w:rsidRPr="006B5CC5">
        <w:rPr>
          <w:rFonts w:ascii="Tahoma" w:eastAsia="Tahoma" w:hAnsi="Tahoma" w:cs="Tahoma"/>
        </w:rPr>
        <w:t>tór</w:t>
      </w:r>
      <w:r w:rsidRPr="006B5CC5">
        <w:rPr>
          <w:rFonts w:ascii="Tahoma" w:eastAsia="Tahoma" w:hAnsi="Tahoma" w:cs="Tahoma"/>
          <w:spacing w:val="1"/>
        </w:rPr>
        <w:t>e</w:t>
      </w:r>
      <w:r w:rsidRPr="006B5CC5">
        <w:rPr>
          <w:rFonts w:ascii="Tahoma" w:eastAsia="Tahoma" w:hAnsi="Tahoma" w:cs="Tahoma"/>
        </w:rPr>
        <w:t>go z</w:t>
      </w:r>
      <w:r w:rsidRPr="006B5CC5">
        <w:rPr>
          <w:rFonts w:ascii="Tahoma" w:eastAsia="Tahoma" w:hAnsi="Tahoma" w:cs="Tahoma"/>
          <w:spacing w:val="1"/>
        </w:rPr>
        <w:t>a</w:t>
      </w:r>
      <w:r w:rsidRPr="006B5CC5">
        <w:rPr>
          <w:rFonts w:ascii="Tahoma" w:eastAsia="Tahoma" w:hAnsi="Tahoma" w:cs="Tahoma"/>
        </w:rPr>
        <w:t>łoż</w:t>
      </w:r>
      <w:r w:rsidRPr="006B5CC5">
        <w:rPr>
          <w:rFonts w:ascii="Tahoma" w:eastAsia="Tahoma" w:hAnsi="Tahoma" w:cs="Tahoma"/>
          <w:spacing w:val="3"/>
        </w:rPr>
        <w:t>e</w:t>
      </w:r>
      <w:r w:rsidRPr="006B5CC5">
        <w:rPr>
          <w:rFonts w:ascii="Tahoma" w:eastAsia="Tahoma" w:hAnsi="Tahoma" w:cs="Tahoma"/>
          <w:spacing w:val="-1"/>
        </w:rPr>
        <w:t>n</w:t>
      </w:r>
      <w:r w:rsidRPr="006B5CC5">
        <w:rPr>
          <w:rFonts w:ascii="Tahoma" w:eastAsia="Tahoma" w:hAnsi="Tahoma" w:cs="Tahoma"/>
        </w:rPr>
        <w:t xml:space="preserve">ia </w:t>
      </w:r>
      <w:r w:rsidRPr="006B5CC5">
        <w:rPr>
          <w:rFonts w:ascii="Tahoma" w:eastAsia="Tahoma" w:hAnsi="Tahoma" w:cs="Tahoma"/>
          <w:spacing w:val="-1"/>
        </w:rPr>
        <w:t>n</w:t>
      </w:r>
      <w:r w:rsidRPr="006B5CC5">
        <w:rPr>
          <w:rFonts w:ascii="Tahoma" w:eastAsia="Tahoma" w:hAnsi="Tahoma" w:cs="Tahoma"/>
          <w:spacing w:val="2"/>
        </w:rPr>
        <w:t>i</w:t>
      </w:r>
      <w:r w:rsidRPr="006B5CC5">
        <w:rPr>
          <w:rFonts w:ascii="Tahoma" w:eastAsia="Tahoma" w:hAnsi="Tahoma" w:cs="Tahoma"/>
        </w:rPr>
        <w:t>e</w:t>
      </w:r>
      <w:r w:rsidRPr="006B5CC5">
        <w:rPr>
          <w:rFonts w:ascii="Tahoma" w:eastAsia="Tahoma" w:hAnsi="Tahoma" w:cs="Tahoma"/>
          <w:spacing w:val="11"/>
        </w:rPr>
        <w:t xml:space="preserve"> </w:t>
      </w:r>
      <w:r w:rsidRPr="006B5CC5">
        <w:rPr>
          <w:rFonts w:ascii="Tahoma" w:eastAsia="Tahoma" w:hAnsi="Tahoma" w:cs="Tahoma"/>
        </w:rPr>
        <w:t>zos</w:t>
      </w:r>
      <w:r w:rsidRPr="006B5CC5">
        <w:rPr>
          <w:rFonts w:ascii="Tahoma" w:eastAsia="Tahoma" w:hAnsi="Tahoma" w:cs="Tahoma"/>
          <w:spacing w:val="1"/>
        </w:rPr>
        <w:t>ta</w:t>
      </w:r>
      <w:r w:rsidRPr="006B5CC5">
        <w:rPr>
          <w:rFonts w:ascii="Tahoma" w:eastAsia="Tahoma" w:hAnsi="Tahoma" w:cs="Tahoma"/>
          <w:spacing w:val="7"/>
        </w:rPr>
        <w:t>ł</w:t>
      </w:r>
      <w:r w:rsidRPr="006B5CC5">
        <w:rPr>
          <w:rFonts w:ascii="Tahoma" w:eastAsia="Tahoma" w:hAnsi="Tahoma" w:cs="Tahoma"/>
        </w:rPr>
        <w:t>y osi</w:t>
      </w:r>
      <w:r w:rsidRPr="006B5CC5">
        <w:rPr>
          <w:rFonts w:ascii="Tahoma" w:eastAsia="Tahoma" w:hAnsi="Tahoma" w:cs="Tahoma"/>
          <w:spacing w:val="1"/>
        </w:rPr>
        <w:t>ą</w:t>
      </w:r>
      <w:r w:rsidRPr="006B5CC5">
        <w:rPr>
          <w:rFonts w:ascii="Tahoma" w:eastAsia="Tahoma" w:hAnsi="Tahoma" w:cs="Tahoma"/>
        </w:rPr>
        <w:t>gnię</w:t>
      </w:r>
      <w:r w:rsidRPr="006B5CC5">
        <w:rPr>
          <w:rFonts w:ascii="Tahoma" w:eastAsia="Tahoma" w:hAnsi="Tahoma" w:cs="Tahoma"/>
          <w:spacing w:val="1"/>
        </w:rPr>
        <w:t>te oraz koszty pośrednie</w:t>
      </w:r>
      <w:r w:rsidRPr="006B5CC5">
        <w:rPr>
          <w:rFonts w:ascii="Tahoma" w:eastAsia="Tahoma" w:hAnsi="Tahoma" w:cs="Tahoma"/>
        </w:rPr>
        <w:t xml:space="preserve">. </w:t>
      </w:r>
    </w:p>
    <w:p w14:paraId="35ADE71A" w14:textId="38FC9B67"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K</w:t>
      </w:r>
      <w:r w:rsidRPr="001C3C76">
        <w:rPr>
          <w:rFonts w:ascii="Tahoma" w:eastAsia="Tahoma" w:hAnsi="Tahoma" w:cs="Tahoma"/>
          <w:spacing w:val="1"/>
        </w:rPr>
        <w:t>w</w:t>
      </w:r>
      <w:r w:rsidRPr="001C3C76">
        <w:rPr>
          <w:rFonts w:ascii="Tahoma" w:eastAsia="Tahoma" w:hAnsi="Tahoma" w:cs="Tahoma"/>
        </w:rPr>
        <w:t>ota</w:t>
      </w:r>
      <w:r w:rsidRPr="001C3C76">
        <w:rPr>
          <w:rFonts w:ascii="Tahoma" w:eastAsia="Tahoma" w:hAnsi="Tahoma" w:cs="Tahoma"/>
          <w:spacing w:val="1"/>
        </w:rPr>
        <w:t xml:space="preserve"> 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1"/>
        </w:rPr>
        <w:t xml:space="preserve"> 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wa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spacing w:val="1"/>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spacing w:val="-1"/>
        </w:rPr>
        <w:t>u</w:t>
      </w:r>
      <w:r w:rsidRPr="001C3C76">
        <w:rPr>
          <w:rFonts w:ascii="Tahoma" w:eastAsia="Tahoma" w:hAnsi="Tahoma" w:cs="Tahoma"/>
        </w:rPr>
        <w:t>ły</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porc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br/>
      </w:r>
      <w:r w:rsidRPr="001C3C76">
        <w:rPr>
          <w:rFonts w:ascii="Tahoma" w:eastAsia="Tahoma" w:hAnsi="Tahoma" w:cs="Tahoma"/>
          <w:spacing w:val="-1"/>
        </w:rPr>
        <w:t>n</w:t>
      </w:r>
      <w:r w:rsidRPr="001C3C76">
        <w:rPr>
          <w:rFonts w:ascii="Tahoma" w:eastAsia="Tahoma" w:hAnsi="Tahoma" w:cs="Tahoma"/>
        </w:rPr>
        <w:t>ie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IZ</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rPr>
        <w:t>zywa</w:t>
      </w:r>
      <w:r w:rsidRPr="001C3C76">
        <w:rPr>
          <w:rFonts w:ascii="Tahoma" w:eastAsia="Tahoma" w:hAnsi="Tahoma" w:cs="Tahoma"/>
          <w:spacing w:val="1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1"/>
        </w:rPr>
        <w:t>e</w:t>
      </w:r>
      <w:r w:rsidRPr="001C3C76">
        <w:rPr>
          <w:rFonts w:ascii="Tahoma" w:eastAsia="Tahoma" w:hAnsi="Tahoma" w:cs="Tahoma"/>
        </w:rPr>
        <w:t>z 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8"/>
        </w:rPr>
        <w:t xml:space="preserve"> </w:t>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spacing w:val="1"/>
        </w:rPr>
        <w:t>1</w:t>
      </w:r>
      <w:r w:rsidRPr="001C3C76">
        <w:rPr>
          <w:rFonts w:ascii="Tahoma" w:eastAsia="Tahoma" w:hAnsi="Tahoma" w:cs="Tahoma"/>
        </w:rPr>
        <w:t>4</w:t>
      </w:r>
      <w:r w:rsidRPr="001C3C76">
        <w:rPr>
          <w:rFonts w:ascii="Tahoma" w:eastAsia="Tahoma" w:hAnsi="Tahoma" w:cs="Tahoma"/>
          <w:spacing w:val="42"/>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43"/>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3"/>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2"/>
        </w:rPr>
        <w:t xml:space="preserve"> </w:t>
      </w:r>
      <w:r w:rsidRPr="001C3C76">
        <w:rPr>
          <w:rFonts w:ascii="Tahoma" w:eastAsia="Tahoma" w:hAnsi="Tahoma" w:cs="Tahoma"/>
        </w:rPr>
        <w:t>od</w:t>
      </w:r>
      <w:r w:rsidRPr="001C3C76">
        <w:rPr>
          <w:rFonts w:ascii="Tahoma" w:eastAsia="Tahoma" w:hAnsi="Tahoma" w:cs="Tahoma"/>
          <w:spacing w:val="45"/>
        </w:rPr>
        <w:t xml:space="preserve"> </w:t>
      </w:r>
      <w:r w:rsidRPr="001C3C76">
        <w:rPr>
          <w:rFonts w:ascii="Tahoma" w:eastAsia="Tahoma" w:hAnsi="Tahoma" w:cs="Tahoma"/>
        </w:rPr>
        <w:t>dnia</w:t>
      </w:r>
      <w:r w:rsidRPr="001C3C76">
        <w:rPr>
          <w:rFonts w:ascii="Tahoma" w:eastAsia="Tahoma" w:hAnsi="Tahoma" w:cs="Tahoma"/>
          <w:spacing w:val="45"/>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7"/>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0"/>
        </w:rPr>
        <w:t xml:space="preserve"> </w:t>
      </w:r>
      <w:r w:rsidRPr="001C3C76">
        <w:rPr>
          <w:rFonts w:ascii="Tahoma" w:eastAsia="Tahoma" w:hAnsi="Tahoma" w:cs="Tahoma"/>
        </w:rPr>
        <w:t>do</w:t>
      </w:r>
      <w:r w:rsidRPr="001C3C76">
        <w:rPr>
          <w:rFonts w:ascii="Tahoma" w:eastAsia="Tahoma" w:hAnsi="Tahoma" w:cs="Tahoma"/>
          <w:spacing w:val="4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38"/>
        </w:rPr>
        <w:t xml:space="preserve"> </w:t>
      </w:r>
      <w:r w:rsidRPr="001C3C76">
        <w:rPr>
          <w:rFonts w:ascii="Tahoma" w:eastAsia="Tahoma" w:hAnsi="Tahoma" w:cs="Tahoma"/>
          <w:spacing w:val="2"/>
        </w:rPr>
        <w:t>ś</w:t>
      </w:r>
      <w:r w:rsidRPr="001C3C76">
        <w:rPr>
          <w:rFonts w:ascii="Tahoma" w:eastAsia="Tahoma" w:hAnsi="Tahoma" w:cs="Tahoma"/>
        </w:rPr>
        <w:t>rod</w:t>
      </w:r>
      <w:r w:rsidRPr="001C3C76">
        <w:rPr>
          <w:rFonts w:ascii="Tahoma" w:eastAsia="Tahoma" w:hAnsi="Tahoma" w:cs="Tahoma"/>
          <w:spacing w:val="2"/>
        </w:rPr>
        <w:t>k</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rPr>
        <w:t>.</w:t>
      </w:r>
      <w:r>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br</w:t>
      </w:r>
      <w:r w:rsidRPr="001C3C76">
        <w:rPr>
          <w:rFonts w:ascii="Tahoma" w:eastAsia="Tahoma" w:hAnsi="Tahoma" w:cs="Tahoma"/>
          <w:spacing w:val="1"/>
        </w:rPr>
        <w:t>ak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wy</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6"/>
        </w:rPr>
        <w:t xml:space="preserve"> </w:t>
      </w:r>
      <w:r w:rsidR="00275F78">
        <w:rPr>
          <w:rFonts w:ascii="Tahoma" w:eastAsia="Tahoma" w:hAnsi="Tahoma" w:cs="Tahoma"/>
          <w:spacing w:val="6"/>
        </w:rPr>
        <w:br/>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 liczo</w:t>
      </w:r>
      <w:r w:rsidRPr="001C3C76">
        <w:rPr>
          <w:rFonts w:ascii="Tahoma" w:eastAsia="Tahoma" w:hAnsi="Tahoma" w:cs="Tahoma"/>
          <w:spacing w:val="2"/>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4"/>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zg</w:t>
      </w:r>
      <w:r w:rsidRPr="001C3C76">
        <w:rPr>
          <w:rFonts w:ascii="Tahoma" w:eastAsia="Tahoma" w:hAnsi="Tahoma" w:cs="Tahoma"/>
          <w:spacing w:val="2"/>
        </w:rPr>
        <w:t>o</w:t>
      </w:r>
      <w:r w:rsidRPr="001C3C76">
        <w:rPr>
          <w:rFonts w:ascii="Tahoma" w:eastAsia="Tahoma" w:hAnsi="Tahoma" w:cs="Tahoma"/>
        </w:rPr>
        <w:t>dnie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2"/>
        </w:rPr>
        <w:t>1</w:t>
      </w:r>
      <w:r w:rsidR="00A64456">
        <w:rPr>
          <w:rFonts w:ascii="Tahoma" w:eastAsia="Tahoma" w:hAnsi="Tahoma" w:cs="Tahoma"/>
          <w:spacing w:val="2"/>
        </w:rPr>
        <w:t>6</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w:t>
      </w:r>
    </w:p>
    <w:p w14:paraId="61A9AD11" w14:textId="77777777" w:rsidR="00E66A5B" w:rsidRDefault="00E66A5B" w:rsidP="003A7D54">
      <w:pPr>
        <w:spacing w:line="276" w:lineRule="auto"/>
        <w:ind w:left="426" w:right="14" w:hanging="426"/>
        <w:jc w:val="center"/>
        <w:rPr>
          <w:rFonts w:ascii="Tahoma" w:eastAsia="Tahoma" w:hAnsi="Tahoma" w:cs="Tahoma"/>
          <w:b/>
          <w:spacing w:val="1"/>
        </w:rPr>
      </w:pPr>
    </w:p>
    <w:p w14:paraId="7C5CB516" w14:textId="77777777" w:rsidR="00942F4E" w:rsidRPr="001C3C76" w:rsidRDefault="00280ADA" w:rsidP="003A7D54">
      <w:pPr>
        <w:spacing w:line="276" w:lineRule="auto"/>
        <w:ind w:left="426" w:right="14" w:hanging="426"/>
        <w:jc w:val="center"/>
        <w:rPr>
          <w:rFonts w:ascii="Tahoma" w:eastAsia="Tahoma" w:hAnsi="Tahoma" w:cs="Tahoma"/>
        </w:rPr>
      </w:pPr>
      <w:r w:rsidRPr="001C3C76">
        <w:rPr>
          <w:rFonts w:ascii="Tahoma" w:eastAsia="Tahoma" w:hAnsi="Tahoma" w:cs="Tahoma"/>
          <w:b/>
          <w:spacing w:val="1"/>
        </w:rPr>
        <w:t>Z</w:t>
      </w:r>
      <w:r w:rsidRPr="001C3C76">
        <w:rPr>
          <w:rFonts w:ascii="Tahoma" w:eastAsia="Tahoma" w:hAnsi="Tahoma" w:cs="Tahoma"/>
          <w:b/>
        </w:rPr>
        <w:t>asady</w:t>
      </w:r>
      <w:r w:rsidRPr="001C3C76">
        <w:rPr>
          <w:rFonts w:ascii="Tahoma" w:eastAsia="Tahoma" w:hAnsi="Tahoma" w:cs="Tahoma"/>
          <w:b/>
          <w:spacing w:val="49"/>
        </w:rPr>
        <w:t xml:space="preserve"> </w:t>
      </w:r>
      <w:r w:rsidRPr="001C3C76">
        <w:rPr>
          <w:rFonts w:ascii="Tahoma" w:eastAsia="Tahoma" w:hAnsi="Tahoma" w:cs="Tahoma"/>
          <w:b/>
        </w:rPr>
        <w:t>k</w:t>
      </w:r>
      <w:r w:rsidRPr="001C3C76">
        <w:rPr>
          <w:rFonts w:ascii="Tahoma" w:eastAsia="Tahoma" w:hAnsi="Tahoma" w:cs="Tahoma"/>
          <w:b/>
          <w:spacing w:val="2"/>
        </w:rPr>
        <w:t>o</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rPr>
        <w:t>y</w:t>
      </w:r>
      <w:r w:rsidRPr="001C3C76">
        <w:rPr>
          <w:rFonts w:ascii="Tahoma" w:eastAsia="Tahoma" w:hAnsi="Tahoma" w:cs="Tahoma"/>
          <w:b/>
          <w:spacing w:val="1"/>
        </w:rPr>
        <w:t>s</w:t>
      </w:r>
      <w:r w:rsidRPr="001C3C76">
        <w:rPr>
          <w:rFonts w:ascii="Tahoma" w:eastAsia="Tahoma" w:hAnsi="Tahoma" w:cs="Tahoma"/>
          <w:b/>
          <w:spacing w:val="-1"/>
        </w:rPr>
        <w:t>t</w:t>
      </w:r>
      <w:r w:rsidRPr="001C3C76">
        <w:rPr>
          <w:rFonts w:ascii="Tahoma" w:eastAsia="Tahoma" w:hAnsi="Tahoma" w:cs="Tahoma"/>
          <w:b/>
        </w:rPr>
        <w:t>ania</w:t>
      </w:r>
      <w:r w:rsidR="00D638D6" w:rsidRPr="001C3C76">
        <w:rPr>
          <w:rFonts w:ascii="Tahoma" w:eastAsia="Tahoma" w:hAnsi="Tahoma" w:cs="Tahoma"/>
          <w:b/>
          <w:spacing w:val="-10"/>
        </w:rPr>
        <w:t xml:space="preserve"> </w:t>
      </w:r>
      <w:r w:rsidRPr="001C3C76">
        <w:rPr>
          <w:rFonts w:ascii="Tahoma" w:eastAsia="Tahoma" w:hAnsi="Tahoma" w:cs="Tahoma"/>
          <w:b/>
        </w:rPr>
        <w:t>z</w:t>
      </w:r>
      <w:r w:rsidR="00D638D6" w:rsidRPr="001C3C76">
        <w:rPr>
          <w:rFonts w:ascii="Tahoma" w:eastAsia="Tahoma" w:hAnsi="Tahoma" w:cs="Tahoma"/>
          <w:b/>
        </w:rPr>
        <w:t xml:space="preserve"> centralnego</w:t>
      </w:r>
      <w:r w:rsidR="00D638D6" w:rsidRPr="001C3C76">
        <w:rPr>
          <w:rFonts w:ascii="Tahoma" w:eastAsia="Tahoma" w:hAnsi="Tahoma" w:cs="Tahoma"/>
          <w:b/>
          <w:spacing w:val="56"/>
        </w:rPr>
        <w:t xml:space="preserve"> </w:t>
      </w:r>
      <w:r w:rsidR="006E1261" w:rsidRPr="001C3C76">
        <w:rPr>
          <w:rFonts w:ascii="Tahoma" w:eastAsia="Tahoma" w:hAnsi="Tahoma" w:cs="Tahoma"/>
          <w:b/>
          <w:spacing w:val="3"/>
        </w:rPr>
        <w:t>systemu teleinformatycznego</w:t>
      </w:r>
    </w:p>
    <w:p w14:paraId="0B9C0C73" w14:textId="4EE7E5C9" w:rsidR="00942F4E" w:rsidRPr="001C3C76" w:rsidRDefault="00280ADA" w:rsidP="003A7D54">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1C3C76">
        <w:rPr>
          <w:rFonts w:ascii="Tahoma" w:eastAsia="Tahoma" w:hAnsi="Tahoma" w:cs="Tahoma"/>
          <w:spacing w:val="-2"/>
        </w:rPr>
        <w:t>2</w:t>
      </w:r>
      <w:r w:rsidR="003D5997">
        <w:rPr>
          <w:rFonts w:ascii="Tahoma" w:eastAsia="Tahoma" w:hAnsi="Tahoma" w:cs="Tahoma"/>
          <w:spacing w:val="-2"/>
        </w:rPr>
        <w:t>9</w:t>
      </w:r>
      <w:r w:rsidRPr="001C3C76">
        <w:rPr>
          <w:rFonts w:ascii="Tahoma" w:eastAsia="Tahoma" w:hAnsi="Tahoma" w:cs="Tahoma"/>
          <w:w w:val="99"/>
        </w:rPr>
        <w:t>.</w:t>
      </w:r>
    </w:p>
    <w:p w14:paraId="7C964A33" w14:textId="77777777" w:rsidR="00942F4E" w:rsidRPr="001C3C76" w:rsidRDefault="00280ADA" w:rsidP="00E43CDE">
      <w:pPr>
        <w:pStyle w:val="Akapitzlist"/>
        <w:numPr>
          <w:ilvl w:val="0"/>
          <w:numId w:val="28"/>
        </w:numPr>
        <w:tabs>
          <w:tab w:val="clear" w:pos="360"/>
          <w:tab w:val="num" w:pos="851"/>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y do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ó</w:t>
      </w:r>
      <w:r w:rsidRPr="001C3C76">
        <w:rPr>
          <w:rFonts w:ascii="Tahoma" w:eastAsia="Tahoma" w:hAnsi="Tahoma" w:cs="Tahoma"/>
          <w:spacing w:val="-6"/>
        </w:rPr>
        <w:t>w</w:t>
      </w:r>
      <w:r w:rsidRPr="001C3C76">
        <w:rPr>
          <w:rFonts w:ascii="Tahoma" w:eastAsia="Tahoma" w:hAnsi="Tahoma" w:cs="Tahoma"/>
        </w:rPr>
        <w:t>, 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i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ń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00CA7347" w:rsidRPr="001C3C76">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p>
    <w:p w14:paraId="2CA99019" w14:textId="3C41044A" w:rsidR="00942F4E" w:rsidRPr="001C3C76" w:rsidRDefault="00BC3411" w:rsidP="00E43CDE">
      <w:pPr>
        <w:pStyle w:val="Akapitzlist"/>
        <w:numPr>
          <w:ilvl w:val="0"/>
          <w:numId w:val="40"/>
        </w:numPr>
        <w:spacing w:line="276" w:lineRule="auto"/>
        <w:ind w:left="851" w:right="14" w:hanging="426"/>
        <w:jc w:val="both"/>
        <w:rPr>
          <w:rFonts w:ascii="Tahoma" w:eastAsia="Tahoma" w:hAnsi="Tahoma" w:cs="Tahoma"/>
        </w:rPr>
      </w:pPr>
      <w:r w:rsidRPr="001C3C76">
        <w:rPr>
          <w:rFonts w:ascii="Tahoma" w:eastAsia="Tahoma" w:hAnsi="Tahoma" w:cs="Tahoma"/>
          <w:spacing w:val="1"/>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2"/>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9"/>
        </w:rPr>
        <w:t xml:space="preserve"> </w:t>
      </w:r>
      <w:r w:rsidR="00280ADA" w:rsidRPr="001C3C76">
        <w:rPr>
          <w:rFonts w:ascii="Tahoma" w:eastAsia="Tahoma" w:hAnsi="Tahoma" w:cs="Tahoma"/>
        </w:rPr>
        <w:t>zob</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 do</w:t>
      </w:r>
      <w:r w:rsidR="00280ADA" w:rsidRPr="001C3C76">
        <w:rPr>
          <w:rFonts w:ascii="Tahoma" w:eastAsia="Tahoma" w:hAnsi="Tahoma" w:cs="Tahoma"/>
          <w:spacing w:val="10"/>
        </w:rPr>
        <w:t xml:space="preserve"> </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4"/>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ios</w:t>
      </w:r>
      <w:r w:rsidR="00280ADA" w:rsidRPr="001C3C76">
        <w:rPr>
          <w:rFonts w:ascii="Tahoma" w:eastAsia="Tahoma" w:hAnsi="Tahoma" w:cs="Tahoma"/>
          <w:spacing w:val="1"/>
        </w:rPr>
        <w:t>k</w:t>
      </w:r>
      <w:r w:rsidR="00280ADA" w:rsidRPr="001C3C76">
        <w:rPr>
          <w:rFonts w:ascii="Tahoma" w:eastAsia="Tahoma" w:hAnsi="Tahoma" w:cs="Tahoma"/>
        </w:rPr>
        <w:t>ów</w:t>
      </w:r>
      <w:r w:rsidR="00280ADA" w:rsidRPr="001C3C76">
        <w:rPr>
          <w:rFonts w:ascii="Tahoma" w:eastAsia="Tahoma" w:hAnsi="Tahoma" w:cs="Tahoma"/>
          <w:spacing w:val="4"/>
        </w:rPr>
        <w:t xml:space="preserve"> </w:t>
      </w:r>
      <w:r w:rsidR="00280ADA" w:rsidRPr="001C3C76">
        <w:rPr>
          <w:rFonts w:ascii="Tahoma" w:eastAsia="Tahoma" w:hAnsi="Tahoma" w:cs="Tahoma"/>
        </w:rPr>
        <w:t>o</w:t>
      </w:r>
      <w:r w:rsidR="00280ADA" w:rsidRPr="001C3C76">
        <w:rPr>
          <w:rFonts w:ascii="Tahoma" w:eastAsia="Tahoma" w:hAnsi="Tahoma" w:cs="Tahoma"/>
          <w:spacing w:val="10"/>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4"/>
        </w:rPr>
        <w:t xml:space="preserve"> </w:t>
      </w:r>
      <w:r w:rsidR="00280ADA" w:rsidRPr="001C3C76">
        <w:rPr>
          <w:rFonts w:ascii="Tahoma" w:eastAsia="Tahoma" w:hAnsi="Tahoma" w:cs="Tahoma"/>
        </w:rPr>
        <w:t>z</w:t>
      </w:r>
      <w:r w:rsidR="00280ADA" w:rsidRPr="001C3C76">
        <w:rPr>
          <w:rFonts w:ascii="Tahoma" w:eastAsia="Tahoma" w:hAnsi="Tahoma" w:cs="Tahoma"/>
          <w:spacing w:val="11"/>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e</w:t>
      </w:r>
      <w:r w:rsidR="00280ADA" w:rsidRPr="001C3C76">
        <w:rPr>
          <w:rFonts w:ascii="Tahoma" w:eastAsia="Tahoma" w:hAnsi="Tahoma" w:cs="Tahoma"/>
        </w:rPr>
        <w:t>ł</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2"/>
        </w:rPr>
        <w:t>o</w:t>
      </w:r>
      <w:r w:rsidR="00280ADA" w:rsidRPr="001C3C76">
        <w:rPr>
          <w:rFonts w:ascii="Tahoma" w:eastAsia="Tahoma" w:hAnsi="Tahoma" w:cs="Tahoma"/>
          <w:spacing w:val="-1"/>
        </w:rPr>
        <w:t>n</w:t>
      </w:r>
      <w:r w:rsidR="00280ADA" w:rsidRPr="001C3C76">
        <w:rPr>
          <w:rFonts w:ascii="Tahoma" w:eastAsia="Tahoma" w:hAnsi="Tahoma" w:cs="Tahoma"/>
        </w:rPr>
        <w:t>ą</w:t>
      </w:r>
      <w:r w:rsidR="00280ADA" w:rsidRPr="001C3C76">
        <w:rPr>
          <w:rFonts w:ascii="Tahoma" w:eastAsia="Tahoma" w:hAnsi="Tahoma" w:cs="Tahoma"/>
          <w:spacing w:val="2"/>
        </w:rPr>
        <w:t xml:space="preserve"> </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ę</w:t>
      </w:r>
      <w:r w:rsidR="00280ADA" w:rsidRPr="001C3C76">
        <w:rPr>
          <w:rFonts w:ascii="Tahoma" w:eastAsia="Tahoma" w:hAnsi="Tahoma" w:cs="Tahoma"/>
        </w:rPr>
        <w:t>ś</w:t>
      </w:r>
      <w:r w:rsidR="00280ADA" w:rsidRPr="001C3C76">
        <w:rPr>
          <w:rFonts w:ascii="Tahoma" w:eastAsia="Tahoma" w:hAnsi="Tahoma" w:cs="Tahoma"/>
          <w:spacing w:val="-1"/>
        </w:rPr>
        <w:t>c</w:t>
      </w:r>
      <w:r w:rsidR="00280ADA" w:rsidRPr="001C3C76">
        <w:rPr>
          <w:rFonts w:ascii="Tahoma" w:eastAsia="Tahoma" w:hAnsi="Tahoma" w:cs="Tahoma"/>
        </w:rPr>
        <w:t>ią sp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oz</w:t>
      </w:r>
      <w:r w:rsidR="00280ADA" w:rsidRPr="001C3C76">
        <w:rPr>
          <w:rFonts w:ascii="Tahoma" w:eastAsia="Tahoma" w:hAnsi="Tahoma" w:cs="Tahoma"/>
          <w:spacing w:val="-2"/>
        </w:rPr>
        <w:t>d</w:t>
      </w:r>
      <w:r w:rsidR="00280ADA" w:rsidRPr="001C3C76">
        <w:rPr>
          <w:rFonts w:ascii="Tahoma" w:eastAsia="Tahoma" w:hAnsi="Tahoma" w:cs="Tahoma"/>
          <w:spacing w:val="1"/>
        </w:rPr>
        <w:t>aw</w:t>
      </w:r>
      <w:r w:rsidR="00280ADA" w:rsidRPr="001C3C76">
        <w:rPr>
          <w:rFonts w:ascii="Tahoma" w:eastAsia="Tahoma" w:hAnsi="Tahoma" w:cs="Tahoma"/>
          <w:spacing w:val="-1"/>
        </w:rPr>
        <w:t>c</w:t>
      </w:r>
      <w:r w:rsidR="00280ADA" w:rsidRPr="001C3C76">
        <w:rPr>
          <w:rFonts w:ascii="Tahoma" w:eastAsia="Tahoma" w:hAnsi="Tahoma" w:cs="Tahoma"/>
        </w:rPr>
        <w:t>zą</w:t>
      </w:r>
      <w:r w:rsidR="00280ADA" w:rsidRPr="001C3C76">
        <w:rPr>
          <w:rFonts w:ascii="Tahoma" w:eastAsia="Tahoma" w:hAnsi="Tahoma" w:cs="Tahoma"/>
          <w:spacing w:val="1"/>
        </w:rPr>
        <w:t xml:space="preserve"> </w:t>
      </w:r>
      <w:r w:rsidR="00280ADA" w:rsidRPr="001C3C76">
        <w:rPr>
          <w:rFonts w:ascii="Tahoma" w:eastAsia="Tahoma" w:hAnsi="Tahoma" w:cs="Tahoma"/>
        </w:rPr>
        <w:t>z</w:t>
      </w:r>
      <w:r w:rsidR="00280ADA" w:rsidRPr="001C3C76">
        <w:rPr>
          <w:rFonts w:ascii="Tahoma" w:eastAsia="Tahoma" w:hAnsi="Tahoma" w:cs="Tahoma"/>
          <w:spacing w:val="13"/>
        </w:rPr>
        <w:t xml:space="preserve"> </w:t>
      </w:r>
      <w:r w:rsidR="00280ADA" w:rsidRPr="001C3C76">
        <w:rPr>
          <w:rFonts w:ascii="Tahoma" w:eastAsia="Tahoma" w:hAnsi="Tahoma" w:cs="Tahoma"/>
          <w:spacing w:val="1"/>
        </w:rPr>
        <w:t>wy</w:t>
      </w:r>
      <w:r w:rsidR="00280ADA" w:rsidRPr="001C3C76">
        <w:rPr>
          <w:rFonts w:ascii="Tahoma" w:eastAsia="Tahoma" w:hAnsi="Tahoma" w:cs="Tahoma"/>
          <w:spacing w:val="-3"/>
        </w:rPr>
        <w:t>k</w:t>
      </w:r>
      <w:r w:rsidR="00280ADA" w:rsidRPr="001C3C76">
        <w:rPr>
          <w:rFonts w:ascii="Tahoma" w:eastAsia="Tahoma" w:hAnsi="Tahoma" w:cs="Tahoma"/>
        </w:rPr>
        <w:t>orz</w:t>
      </w:r>
      <w:r w:rsidR="00280ADA" w:rsidRPr="001C3C76">
        <w:rPr>
          <w:rFonts w:ascii="Tahoma" w:eastAsia="Tahoma" w:hAnsi="Tahoma" w:cs="Tahoma"/>
          <w:spacing w:val="2"/>
        </w:rPr>
        <w:t>ys</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xml:space="preserve">m </w:t>
      </w:r>
      <w:r w:rsidR="0005157A" w:rsidRPr="001C3C76">
        <w:rPr>
          <w:rFonts w:ascii="Tahoma" w:eastAsia="Tahoma" w:hAnsi="Tahoma" w:cs="Tahoma"/>
          <w:spacing w:val="-1"/>
        </w:rPr>
        <w:t>SL2014</w:t>
      </w:r>
      <w:r w:rsidR="00280ADA" w:rsidRPr="001C3C76">
        <w:rPr>
          <w:rFonts w:ascii="Tahoma" w:eastAsia="Tahoma" w:hAnsi="Tahoma" w:cs="Tahoma"/>
          <w:spacing w:val="13"/>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0"/>
        </w:rPr>
        <w:t xml:space="preserve"> </w:t>
      </w:r>
      <w:r w:rsidR="00280ADA" w:rsidRPr="001C3C76">
        <w:rPr>
          <w:rFonts w:ascii="Tahoma" w:eastAsia="Tahoma" w:hAnsi="Tahoma" w:cs="Tahoma"/>
          <w:spacing w:val="2"/>
        </w:rPr>
        <w:t>i</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13"/>
        </w:rPr>
        <w:t xml:space="preserve"> </w:t>
      </w:r>
      <w:r w:rsidR="00280ADA" w:rsidRPr="001C3C76">
        <w:rPr>
          <w:rFonts w:ascii="Tahoma" w:eastAsia="Tahoma" w:hAnsi="Tahoma" w:cs="Tahoma"/>
        </w:rPr>
        <w:t>podpi</w:t>
      </w:r>
      <w:r w:rsidR="00280ADA" w:rsidRPr="001C3C76">
        <w:rPr>
          <w:rFonts w:ascii="Tahoma" w:eastAsia="Tahoma" w:hAnsi="Tahoma" w:cs="Tahoma"/>
          <w:spacing w:val="3"/>
        </w:rPr>
        <w:t>s</w:t>
      </w:r>
      <w:r w:rsidR="00280ADA" w:rsidRPr="001C3C76">
        <w:rPr>
          <w:rFonts w:ascii="Tahoma" w:eastAsia="Tahoma" w:hAnsi="Tahoma" w:cs="Tahoma"/>
          <w:spacing w:val="-1"/>
        </w:rPr>
        <w:t>yw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3"/>
        </w:rPr>
        <w:t xml:space="preserve"> </w:t>
      </w:r>
      <w:r w:rsidR="00280ADA" w:rsidRPr="001C3C76">
        <w:rPr>
          <w:rFonts w:ascii="Tahoma" w:eastAsia="Tahoma" w:hAnsi="Tahoma" w:cs="Tahoma"/>
        </w:rPr>
        <w:t>i</w:t>
      </w:r>
      <w:r w:rsidR="00280ADA" w:rsidRPr="001C3C76">
        <w:rPr>
          <w:rFonts w:ascii="Tahoma" w:eastAsia="Tahoma" w:hAnsi="Tahoma" w:cs="Tahoma"/>
          <w:spacing w:val="1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s</w:t>
      </w:r>
      <w:r w:rsidR="00280ADA" w:rsidRPr="001C3C76">
        <w:rPr>
          <w:rFonts w:ascii="Tahoma" w:eastAsia="Tahoma" w:hAnsi="Tahoma" w:cs="Tahoma"/>
          <w:spacing w:val="-1"/>
        </w:rPr>
        <w:t>y</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C24D7D" w:rsidRPr="001C3C76">
        <w:rPr>
          <w:rFonts w:ascii="Tahoma" w:eastAsia="Tahoma" w:hAnsi="Tahoma" w:cs="Tahoma"/>
          <w:spacing w:val="5"/>
        </w:rPr>
        <w:t xml:space="preserve"> </w:t>
      </w:r>
      <w:r w:rsidR="006B5CC5">
        <w:rPr>
          <w:rFonts w:ascii="Tahoma" w:eastAsia="Tahoma" w:hAnsi="Tahoma" w:cs="Tahoma"/>
          <w:spacing w:val="5"/>
        </w:rPr>
        <w:br/>
      </w:r>
      <w:r w:rsidR="00280ADA" w:rsidRPr="001C3C76">
        <w:rPr>
          <w:rFonts w:ascii="Tahoma" w:eastAsia="Tahoma" w:hAnsi="Tahoma" w:cs="Tahoma"/>
        </w:rPr>
        <w:t>z</w:t>
      </w:r>
      <w:r w:rsidR="00280ADA" w:rsidRPr="001C3C76">
        <w:rPr>
          <w:rFonts w:ascii="Tahoma" w:eastAsia="Tahoma" w:hAnsi="Tahoma" w:cs="Tahoma"/>
          <w:spacing w:val="15"/>
        </w:rPr>
        <w:t xml:space="preserve"> </w:t>
      </w:r>
      <w:r w:rsidR="00280ADA" w:rsidRPr="001C3C76">
        <w:rPr>
          <w:rFonts w:ascii="Tahoma" w:eastAsia="Tahoma" w:hAnsi="Tahoma" w:cs="Tahoma"/>
          <w:spacing w:val="1"/>
        </w:rPr>
        <w:t>wy</w:t>
      </w:r>
      <w:r w:rsidR="00280ADA" w:rsidRPr="001C3C76">
        <w:rPr>
          <w:rFonts w:ascii="Tahoma" w:eastAsia="Tahoma" w:hAnsi="Tahoma" w:cs="Tahoma"/>
          <w:spacing w:val="-1"/>
        </w:rPr>
        <w:t>k</w:t>
      </w:r>
      <w:r w:rsidR="00280ADA" w:rsidRPr="001C3C76">
        <w:rPr>
          <w:rFonts w:ascii="Tahoma" w:eastAsia="Tahoma" w:hAnsi="Tahoma" w:cs="Tahoma"/>
        </w:rPr>
        <w:t>orzyst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xml:space="preserve">m </w:t>
      </w:r>
      <w:r w:rsidR="00A3352E" w:rsidRPr="00A3352E">
        <w:rPr>
          <w:rFonts w:ascii="Tahoma" w:eastAsia="Tahoma" w:hAnsi="Tahoma" w:cs="Tahoma"/>
        </w:rPr>
        <w:t xml:space="preserve">profilu zaufanego ePUAP lub certyfikatu kwalifikowanego. Jeżeli </w:t>
      </w:r>
      <w:r w:rsidR="00C471A2">
        <w:rPr>
          <w:rFonts w:ascii="Tahoma" w:eastAsia="Tahoma" w:hAnsi="Tahoma" w:cs="Tahoma"/>
        </w:rPr>
        <w:br/>
      </w:r>
      <w:r w:rsidR="00A3352E" w:rsidRPr="00A3352E">
        <w:rPr>
          <w:rFonts w:ascii="Tahoma" w:eastAsia="Tahoma" w:hAnsi="Tahoma" w:cs="Tahoma"/>
        </w:rPr>
        <w:t>z powodów technicznych podpisanie dokumentu przez ePUAP będzie niemożliwe należy skorzystać z opcji podpisania wniosku certyfikatem niekwalifikowanym SL2014</w:t>
      </w:r>
      <w:r w:rsidR="00280ADA" w:rsidRPr="001C3C76">
        <w:rPr>
          <w:rFonts w:ascii="Tahoma" w:eastAsia="Tahoma" w:hAnsi="Tahoma" w:cs="Tahoma"/>
        </w:rPr>
        <w:t>;</w:t>
      </w:r>
    </w:p>
    <w:p w14:paraId="0009D572" w14:textId="2A27B5B0" w:rsidR="00942F4E" w:rsidRPr="001C3C76" w:rsidRDefault="00280ADA" w:rsidP="00E43CDE">
      <w:pPr>
        <w:pStyle w:val="Akapitzlist"/>
        <w:numPr>
          <w:ilvl w:val="0"/>
          <w:numId w:val="40"/>
        </w:numPr>
        <w:tabs>
          <w:tab w:val="num" w:pos="993"/>
        </w:tabs>
        <w:spacing w:line="276" w:lineRule="auto"/>
        <w:ind w:left="851"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 do</w:t>
      </w:r>
      <w:r w:rsidRPr="001C3C76">
        <w:rPr>
          <w:rFonts w:ascii="Tahoma" w:eastAsia="Tahoma" w:hAnsi="Tahoma" w:cs="Tahoma"/>
          <w:spacing w:val="8"/>
        </w:rPr>
        <w:t xml:space="preserve"> </w:t>
      </w:r>
      <w:r w:rsidRPr="001C3C76">
        <w:rPr>
          <w:rFonts w:ascii="Tahoma" w:eastAsia="Tahoma" w:hAnsi="Tahoma" w:cs="Tahoma"/>
          <w:spacing w:val="3"/>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1"/>
        </w:rPr>
        <w:t>i</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tów </w:t>
      </w:r>
      <w:r w:rsidRPr="001C3C76">
        <w:rPr>
          <w:rFonts w:ascii="Tahoma" w:eastAsia="Tahoma" w:hAnsi="Tahoma" w:cs="Tahoma"/>
          <w:spacing w:val="1"/>
        </w:rPr>
        <w:t>a</w:t>
      </w:r>
      <w:r w:rsidRPr="001C3C76">
        <w:rPr>
          <w:rFonts w:ascii="Tahoma" w:eastAsia="Tahoma" w:hAnsi="Tahoma" w:cs="Tahoma"/>
        </w:rPr>
        <w:t>plikac</w:t>
      </w:r>
      <w:r w:rsidRPr="001C3C76">
        <w:rPr>
          <w:rFonts w:ascii="Tahoma" w:eastAsia="Tahoma" w:hAnsi="Tahoma" w:cs="Tahoma"/>
          <w:spacing w:val="1"/>
        </w:rPr>
        <w:t>y</w:t>
      </w:r>
      <w:r w:rsidRPr="001C3C76">
        <w:rPr>
          <w:rFonts w:ascii="Tahoma" w:eastAsia="Tahoma" w:hAnsi="Tahoma" w:cs="Tahoma"/>
          <w:spacing w:val="-1"/>
        </w:rPr>
        <w:t>jnyc</w:t>
      </w:r>
      <w:r w:rsidRPr="001C3C76">
        <w:rPr>
          <w:rFonts w:ascii="Tahoma" w:eastAsia="Tahoma" w:hAnsi="Tahoma" w:cs="Tahoma"/>
        </w:rPr>
        <w:t>h</w:t>
      </w:r>
      <w:r w:rsidR="00A62D4B" w:rsidRPr="001C3C76">
        <w:rPr>
          <w:rFonts w:ascii="Tahoma" w:eastAsia="Tahoma" w:hAnsi="Tahoma" w:cs="Tahoma"/>
        </w:rPr>
        <w:br/>
      </w:r>
      <w:r w:rsidRPr="001C3C76">
        <w:rPr>
          <w:rFonts w:ascii="Tahoma" w:eastAsia="Tahoma" w:hAnsi="Tahoma" w:cs="Tahoma"/>
        </w:rPr>
        <w:t xml:space="preserve">w </w:t>
      </w:r>
      <w:r w:rsidRPr="001C3C76">
        <w:rPr>
          <w:rFonts w:ascii="Tahoma" w:eastAsia="Tahoma" w:hAnsi="Tahoma" w:cs="Tahoma"/>
          <w:spacing w:val="1"/>
        </w:rPr>
        <w:t>we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62"/>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z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10077A">
        <w:rPr>
          <w:rFonts w:ascii="Tahoma" w:eastAsia="Tahoma" w:hAnsi="Tahoma" w:cs="Tahoma"/>
          <w:spacing w:val="-1"/>
        </w:rPr>
        <w:t>LSI</w:t>
      </w:r>
      <w:r w:rsidRPr="001C3C76">
        <w:rPr>
          <w:rFonts w:ascii="Tahoma" w:eastAsia="Tahoma" w:hAnsi="Tahoma" w:cs="Tahoma"/>
        </w:rPr>
        <w:t>;</w:t>
      </w:r>
    </w:p>
    <w:p w14:paraId="144E1909" w14:textId="77777777" w:rsidR="00942F4E" w:rsidRPr="00DF582E" w:rsidRDefault="00280ADA" w:rsidP="00E43CDE">
      <w:pPr>
        <w:pStyle w:val="Akapitzlist"/>
        <w:numPr>
          <w:ilvl w:val="1"/>
          <w:numId w:val="27"/>
        </w:numPr>
        <w:tabs>
          <w:tab w:val="clear" w:pos="749"/>
        </w:tabs>
        <w:spacing w:line="276" w:lineRule="auto"/>
        <w:ind w:left="851" w:right="14" w:hanging="426"/>
        <w:jc w:val="both"/>
        <w:rPr>
          <w:rFonts w:ascii="Tahoma" w:eastAsia="Tahoma" w:hAnsi="Tahoma" w:cs="Tahoma"/>
        </w:rPr>
      </w:pPr>
      <w:r w:rsidRPr="00DF582E">
        <w:rPr>
          <w:rFonts w:ascii="Tahoma" w:eastAsia="Tahoma" w:hAnsi="Tahoma" w:cs="Tahoma"/>
        </w:rPr>
        <w:t>B</w:t>
      </w:r>
      <w:r w:rsidRPr="00DF582E">
        <w:rPr>
          <w:rFonts w:ascii="Tahoma" w:eastAsia="Tahoma" w:hAnsi="Tahoma" w:cs="Tahoma"/>
          <w:spacing w:val="1"/>
        </w:rPr>
        <w:t>e</w:t>
      </w:r>
      <w:r w:rsidRPr="00DF582E">
        <w:rPr>
          <w:rFonts w:ascii="Tahoma" w:eastAsia="Tahoma" w:hAnsi="Tahoma" w:cs="Tahoma"/>
          <w:spacing w:val="-1"/>
        </w:rPr>
        <w:t>n</w:t>
      </w:r>
      <w:r w:rsidRPr="00DF582E">
        <w:rPr>
          <w:rFonts w:ascii="Tahoma" w:eastAsia="Tahoma" w:hAnsi="Tahoma" w:cs="Tahoma"/>
          <w:spacing w:val="3"/>
        </w:rPr>
        <w:t>e</w:t>
      </w:r>
      <w:r w:rsidRPr="00DF582E">
        <w:rPr>
          <w:rFonts w:ascii="Tahoma" w:eastAsia="Tahoma" w:hAnsi="Tahoma" w:cs="Tahoma"/>
          <w:spacing w:val="-1"/>
        </w:rPr>
        <w:t>f</w:t>
      </w:r>
      <w:r w:rsidRPr="00DF582E">
        <w:rPr>
          <w:rFonts w:ascii="Tahoma" w:eastAsia="Tahoma" w:hAnsi="Tahoma" w:cs="Tahoma"/>
        </w:rPr>
        <w:t>i</w:t>
      </w:r>
      <w:r w:rsidRPr="00DF582E">
        <w:rPr>
          <w:rFonts w:ascii="Tahoma" w:eastAsia="Tahoma" w:hAnsi="Tahoma" w:cs="Tahoma"/>
          <w:spacing w:val="2"/>
        </w:rPr>
        <w:t>c</w:t>
      </w:r>
      <w:r w:rsidRPr="00DF582E">
        <w:rPr>
          <w:rFonts w:ascii="Tahoma" w:eastAsia="Tahoma" w:hAnsi="Tahoma" w:cs="Tahoma"/>
          <w:spacing w:val="-1"/>
        </w:rPr>
        <w:t>j</w:t>
      </w:r>
      <w:r w:rsidRPr="00DF582E">
        <w:rPr>
          <w:rFonts w:ascii="Tahoma" w:eastAsia="Tahoma" w:hAnsi="Tahoma" w:cs="Tahoma"/>
          <w:spacing w:val="1"/>
        </w:rPr>
        <w:t>e</w:t>
      </w:r>
      <w:r w:rsidRPr="00DF582E">
        <w:rPr>
          <w:rFonts w:ascii="Tahoma" w:eastAsia="Tahoma" w:hAnsi="Tahoma" w:cs="Tahoma"/>
          <w:spacing w:val="-1"/>
        </w:rPr>
        <w:t>n</w:t>
      </w:r>
      <w:r w:rsidRPr="00DF582E">
        <w:rPr>
          <w:rFonts w:ascii="Tahoma" w:eastAsia="Tahoma" w:hAnsi="Tahoma" w:cs="Tahoma"/>
        </w:rPr>
        <w:t>t</w:t>
      </w:r>
      <w:r w:rsidRPr="00DF582E">
        <w:rPr>
          <w:rFonts w:ascii="Tahoma" w:eastAsia="Tahoma" w:hAnsi="Tahoma" w:cs="Tahoma"/>
          <w:spacing w:val="12"/>
        </w:rPr>
        <w:t xml:space="preserve"> </w:t>
      </w:r>
      <w:r w:rsidRPr="00DF582E">
        <w:rPr>
          <w:rFonts w:ascii="Tahoma" w:eastAsia="Tahoma" w:hAnsi="Tahoma" w:cs="Tahoma"/>
          <w:spacing w:val="-1"/>
        </w:rPr>
        <w:t>j</w:t>
      </w:r>
      <w:r w:rsidRPr="00DF582E">
        <w:rPr>
          <w:rFonts w:ascii="Tahoma" w:eastAsia="Tahoma" w:hAnsi="Tahoma" w:cs="Tahoma"/>
          <w:spacing w:val="1"/>
        </w:rPr>
        <w:t>e</w:t>
      </w:r>
      <w:r w:rsidRPr="00DF582E">
        <w:rPr>
          <w:rFonts w:ascii="Tahoma" w:eastAsia="Tahoma" w:hAnsi="Tahoma" w:cs="Tahoma"/>
        </w:rPr>
        <w:t>st</w:t>
      </w:r>
      <w:r w:rsidRPr="00DF582E">
        <w:rPr>
          <w:rFonts w:ascii="Tahoma" w:eastAsia="Tahoma" w:hAnsi="Tahoma" w:cs="Tahoma"/>
          <w:spacing w:val="16"/>
        </w:rPr>
        <w:t xml:space="preserve"> </w:t>
      </w:r>
      <w:r w:rsidRPr="00DF582E">
        <w:rPr>
          <w:rFonts w:ascii="Tahoma" w:eastAsia="Tahoma" w:hAnsi="Tahoma" w:cs="Tahoma"/>
        </w:rPr>
        <w:t>zobo</w:t>
      </w:r>
      <w:r w:rsidRPr="00DF582E">
        <w:rPr>
          <w:rFonts w:ascii="Tahoma" w:eastAsia="Tahoma" w:hAnsi="Tahoma" w:cs="Tahoma"/>
          <w:spacing w:val="1"/>
        </w:rPr>
        <w:t>w</w:t>
      </w:r>
      <w:r w:rsidRPr="00DF582E">
        <w:rPr>
          <w:rFonts w:ascii="Tahoma" w:eastAsia="Tahoma" w:hAnsi="Tahoma" w:cs="Tahoma"/>
          <w:spacing w:val="2"/>
        </w:rPr>
        <w:t>i</w:t>
      </w:r>
      <w:r w:rsidRPr="00DF582E">
        <w:rPr>
          <w:rFonts w:ascii="Tahoma" w:eastAsia="Tahoma" w:hAnsi="Tahoma" w:cs="Tahoma"/>
          <w:spacing w:val="1"/>
        </w:rPr>
        <w:t>ą</w:t>
      </w:r>
      <w:r w:rsidRPr="00DF582E">
        <w:rPr>
          <w:rFonts w:ascii="Tahoma" w:eastAsia="Tahoma" w:hAnsi="Tahoma" w:cs="Tahoma"/>
        </w:rPr>
        <w:t>z</w:t>
      </w:r>
      <w:r w:rsidRPr="00DF582E">
        <w:rPr>
          <w:rFonts w:ascii="Tahoma" w:eastAsia="Tahoma" w:hAnsi="Tahoma" w:cs="Tahoma"/>
          <w:spacing w:val="1"/>
        </w:rPr>
        <w:t>a</w:t>
      </w:r>
      <w:r w:rsidRPr="00DF582E">
        <w:rPr>
          <w:rFonts w:ascii="Tahoma" w:eastAsia="Tahoma" w:hAnsi="Tahoma" w:cs="Tahoma"/>
          <w:spacing w:val="-3"/>
        </w:rPr>
        <w:t>n</w:t>
      </w:r>
      <w:r w:rsidRPr="00DF582E">
        <w:rPr>
          <w:rFonts w:ascii="Tahoma" w:eastAsia="Tahoma" w:hAnsi="Tahoma" w:cs="Tahoma"/>
        </w:rPr>
        <w:t>y</w:t>
      </w:r>
      <w:r w:rsidRPr="00DF582E">
        <w:rPr>
          <w:rFonts w:ascii="Tahoma" w:eastAsia="Tahoma" w:hAnsi="Tahoma" w:cs="Tahoma"/>
          <w:spacing w:val="7"/>
        </w:rPr>
        <w:t xml:space="preserve"> </w:t>
      </w:r>
      <w:r w:rsidRPr="00DF582E">
        <w:rPr>
          <w:rFonts w:ascii="Tahoma" w:eastAsia="Tahoma" w:hAnsi="Tahoma" w:cs="Tahoma"/>
        </w:rPr>
        <w:t>do</w:t>
      </w:r>
      <w:r w:rsidRPr="00DF582E">
        <w:rPr>
          <w:rFonts w:ascii="Tahoma" w:eastAsia="Tahoma" w:hAnsi="Tahoma" w:cs="Tahoma"/>
          <w:spacing w:val="19"/>
        </w:rPr>
        <w:t xml:space="preserve"> </w:t>
      </w:r>
      <w:r w:rsidRPr="00DF582E">
        <w:rPr>
          <w:rFonts w:ascii="Tahoma" w:eastAsia="Tahoma" w:hAnsi="Tahoma" w:cs="Tahoma"/>
          <w:spacing w:val="-1"/>
        </w:rPr>
        <w:t>n</w:t>
      </w:r>
      <w:r w:rsidRPr="00DF582E">
        <w:rPr>
          <w:rFonts w:ascii="Tahoma" w:eastAsia="Tahoma" w:hAnsi="Tahoma" w:cs="Tahoma"/>
        </w:rPr>
        <w:t>i</w:t>
      </w:r>
      <w:r w:rsidRPr="00DF582E">
        <w:rPr>
          <w:rFonts w:ascii="Tahoma" w:eastAsia="Tahoma" w:hAnsi="Tahoma" w:cs="Tahoma"/>
          <w:spacing w:val="1"/>
        </w:rPr>
        <w:t>e</w:t>
      </w:r>
      <w:r w:rsidRPr="00DF582E">
        <w:rPr>
          <w:rFonts w:ascii="Tahoma" w:eastAsia="Tahoma" w:hAnsi="Tahoma" w:cs="Tahoma"/>
        </w:rPr>
        <w:t>z</w:t>
      </w:r>
      <w:r w:rsidRPr="00DF582E">
        <w:rPr>
          <w:rFonts w:ascii="Tahoma" w:eastAsia="Tahoma" w:hAnsi="Tahoma" w:cs="Tahoma"/>
          <w:spacing w:val="1"/>
        </w:rPr>
        <w:t>w</w:t>
      </w:r>
      <w:r w:rsidRPr="00DF582E">
        <w:rPr>
          <w:rFonts w:ascii="Tahoma" w:eastAsia="Tahoma" w:hAnsi="Tahoma" w:cs="Tahoma"/>
        </w:rPr>
        <w:t>ło</w:t>
      </w:r>
      <w:r w:rsidRPr="00DF582E">
        <w:rPr>
          <w:rFonts w:ascii="Tahoma" w:eastAsia="Tahoma" w:hAnsi="Tahoma" w:cs="Tahoma"/>
          <w:spacing w:val="-1"/>
        </w:rPr>
        <w:t>c</w:t>
      </w:r>
      <w:r w:rsidRPr="00DF582E">
        <w:rPr>
          <w:rFonts w:ascii="Tahoma" w:eastAsia="Tahoma" w:hAnsi="Tahoma" w:cs="Tahoma"/>
          <w:spacing w:val="3"/>
        </w:rPr>
        <w:t>z</w:t>
      </w:r>
      <w:r w:rsidRPr="00DF582E">
        <w:rPr>
          <w:rFonts w:ascii="Tahoma" w:eastAsia="Tahoma" w:hAnsi="Tahoma" w:cs="Tahoma"/>
          <w:spacing w:val="-1"/>
        </w:rPr>
        <w:t>n</w:t>
      </w:r>
      <w:r w:rsidRPr="00DF582E">
        <w:rPr>
          <w:rFonts w:ascii="Tahoma" w:eastAsia="Tahoma" w:hAnsi="Tahoma" w:cs="Tahoma"/>
          <w:spacing w:val="1"/>
        </w:rPr>
        <w:t>e</w:t>
      </w:r>
      <w:r w:rsidRPr="00DF582E">
        <w:rPr>
          <w:rFonts w:ascii="Tahoma" w:eastAsia="Tahoma" w:hAnsi="Tahoma" w:cs="Tahoma"/>
        </w:rPr>
        <w:t>j</w:t>
      </w:r>
      <w:r w:rsidRPr="00DF582E">
        <w:rPr>
          <w:rFonts w:ascii="Tahoma" w:eastAsia="Tahoma" w:hAnsi="Tahoma" w:cs="Tahoma"/>
          <w:spacing w:val="7"/>
        </w:rPr>
        <w:t xml:space="preserve"> </w:t>
      </w:r>
      <w:r w:rsidRPr="00DF582E">
        <w:rPr>
          <w:rFonts w:ascii="Tahoma" w:eastAsia="Tahoma" w:hAnsi="Tahoma" w:cs="Tahoma"/>
          <w:spacing w:val="1"/>
        </w:rPr>
        <w:t>a</w:t>
      </w:r>
      <w:r w:rsidRPr="00DF582E">
        <w:rPr>
          <w:rFonts w:ascii="Tahoma" w:eastAsia="Tahoma" w:hAnsi="Tahoma" w:cs="Tahoma"/>
          <w:spacing w:val="-1"/>
        </w:rPr>
        <w:t>k</w:t>
      </w:r>
      <w:r w:rsidRPr="00DF582E">
        <w:rPr>
          <w:rFonts w:ascii="Tahoma" w:eastAsia="Tahoma" w:hAnsi="Tahoma" w:cs="Tahoma"/>
          <w:spacing w:val="3"/>
        </w:rPr>
        <w:t>t</w:t>
      </w:r>
      <w:r w:rsidRPr="00DF582E">
        <w:rPr>
          <w:rFonts w:ascii="Tahoma" w:eastAsia="Tahoma" w:hAnsi="Tahoma" w:cs="Tahoma"/>
          <w:spacing w:val="-1"/>
        </w:rPr>
        <w:t>u</w:t>
      </w:r>
      <w:r w:rsidRPr="00DF582E">
        <w:rPr>
          <w:rFonts w:ascii="Tahoma" w:eastAsia="Tahoma" w:hAnsi="Tahoma" w:cs="Tahoma"/>
          <w:spacing w:val="1"/>
        </w:rPr>
        <w:t>a</w:t>
      </w:r>
      <w:r w:rsidRPr="00DF582E">
        <w:rPr>
          <w:rFonts w:ascii="Tahoma" w:eastAsia="Tahoma" w:hAnsi="Tahoma" w:cs="Tahoma"/>
        </w:rPr>
        <w:t>liz</w:t>
      </w:r>
      <w:r w:rsidRPr="00DF582E">
        <w:rPr>
          <w:rFonts w:ascii="Tahoma" w:eastAsia="Tahoma" w:hAnsi="Tahoma" w:cs="Tahoma"/>
          <w:spacing w:val="1"/>
        </w:rPr>
        <w:t>a</w:t>
      </w:r>
      <w:r w:rsidRPr="00DF582E">
        <w:rPr>
          <w:rFonts w:ascii="Tahoma" w:eastAsia="Tahoma" w:hAnsi="Tahoma" w:cs="Tahoma"/>
          <w:spacing w:val="-1"/>
        </w:rPr>
        <w:t>cj</w:t>
      </w:r>
      <w:r w:rsidRPr="00DF582E">
        <w:rPr>
          <w:rFonts w:ascii="Tahoma" w:eastAsia="Tahoma" w:hAnsi="Tahoma" w:cs="Tahoma"/>
        </w:rPr>
        <w:t>i</w:t>
      </w:r>
      <w:r w:rsidRPr="00DF582E">
        <w:rPr>
          <w:rFonts w:ascii="Tahoma" w:eastAsia="Tahoma" w:hAnsi="Tahoma" w:cs="Tahoma"/>
          <w:spacing w:val="12"/>
        </w:rPr>
        <w:t xml:space="preserve"> </w:t>
      </w:r>
      <w:r w:rsidRPr="00DF582E">
        <w:rPr>
          <w:rFonts w:ascii="Tahoma" w:eastAsia="Tahoma" w:hAnsi="Tahoma" w:cs="Tahoma"/>
          <w:spacing w:val="-1"/>
        </w:rPr>
        <w:t>h</w:t>
      </w:r>
      <w:r w:rsidRPr="00DF582E">
        <w:rPr>
          <w:rFonts w:ascii="Tahoma" w:eastAsia="Tahoma" w:hAnsi="Tahoma" w:cs="Tahoma"/>
          <w:spacing w:val="1"/>
        </w:rPr>
        <w:t>a</w:t>
      </w:r>
      <w:r w:rsidRPr="00DF582E">
        <w:rPr>
          <w:rFonts w:ascii="Tahoma" w:eastAsia="Tahoma" w:hAnsi="Tahoma" w:cs="Tahoma"/>
        </w:rPr>
        <w:t>r</w:t>
      </w:r>
      <w:r w:rsidRPr="00DF582E">
        <w:rPr>
          <w:rFonts w:ascii="Tahoma" w:eastAsia="Tahoma" w:hAnsi="Tahoma" w:cs="Tahoma"/>
          <w:spacing w:val="1"/>
        </w:rPr>
        <w:t>m</w:t>
      </w:r>
      <w:r w:rsidRPr="00DF582E">
        <w:rPr>
          <w:rFonts w:ascii="Tahoma" w:eastAsia="Tahoma" w:hAnsi="Tahoma" w:cs="Tahoma"/>
        </w:rPr>
        <w:t>o</w:t>
      </w:r>
      <w:r w:rsidRPr="00DF582E">
        <w:rPr>
          <w:rFonts w:ascii="Tahoma" w:eastAsia="Tahoma" w:hAnsi="Tahoma" w:cs="Tahoma"/>
          <w:spacing w:val="-1"/>
        </w:rPr>
        <w:t>n</w:t>
      </w:r>
      <w:r w:rsidRPr="00DF582E">
        <w:rPr>
          <w:rFonts w:ascii="Tahoma" w:eastAsia="Tahoma" w:hAnsi="Tahoma" w:cs="Tahoma"/>
          <w:spacing w:val="2"/>
        </w:rPr>
        <w:t>o</w:t>
      </w:r>
      <w:r w:rsidRPr="00DF582E">
        <w:rPr>
          <w:rFonts w:ascii="Tahoma" w:eastAsia="Tahoma" w:hAnsi="Tahoma" w:cs="Tahoma"/>
        </w:rPr>
        <w:t>g</w:t>
      </w:r>
      <w:r w:rsidRPr="00DF582E">
        <w:rPr>
          <w:rFonts w:ascii="Tahoma" w:eastAsia="Tahoma" w:hAnsi="Tahoma" w:cs="Tahoma"/>
          <w:spacing w:val="-2"/>
        </w:rPr>
        <w:t>r</w:t>
      </w:r>
      <w:r w:rsidRPr="00DF582E">
        <w:rPr>
          <w:rFonts w:ascii="Tahoma" w:eastAsia="Tahoma" w:hAnsi="Tahoma" w:cs="Tahoma"/>
          <w:spacing w:val="1"/>
        </w:rPr>
        <w:t>a</w:t>
      </w:r>
      <w:r w:rsidRPr="00DF582E">
        <w:rPr>
          <w:rFonts w:ascii="Tahoma" w:eastAsia="Tahoma" w:hAnsi="Tahoma" w:cs="Tahoma"/>
        </w:rPr>
        <w:t>mu</w:t>
      </w:r>
      <w:r w:rsidRPr="00DF582E">
        <w:rPr>
          <w:rFonts w:ascii="Tahoma" w:eastAsia="Tahoma" w:hAnsi="Tahoma" w:cs="Tahoma"/>
          <w:spacing w:val="4"/>
        </w:rPr>
        <w:t xml:space="preserve"> </w:t>
      </w:r>
      <w:r w:rsidRPr="00DF582E">
        <w:rPr>
          <w:rFonts w:ascii="Tahoma" w:eastAsia="Tahoma" w:hAnsi="Tahoma" w:cs="Tahoma"/>
        </w:rPr>
        <w:t>s</w:t>
      </w:r>
      <w:r w:rsidRPr="00DF582E">
        <w:rPr>
          <w:rFonts w:ascii="Tahoma" w:eastAsia="Tahoma" w:hAnsi="Tahoma" w:cs="Tahoma"/>
          <w:spacing w:val="-1"/>
        </w:rPr>
        <w:t>k</w:t>
      </w:r>
      <w:r w:rsidRPr="00DF582E">
        <w:rPr>
          <w:rFonts w:ascii="Tahoma" w:eastAsia="Tahoma" w:hAnsi="Tahoma" w:cs="Tahoma"/>
          <w:spacing w:val="3"/>
        </w:rPr>
        <w:t>ł</w:t>
      </w:r>
      <w:r w:rsidRPr="00DF582E">
        <w:rPr>
          <w:rFonts w:ascii="Tahoma" w:eastAsia="Tahoma" w:hAnsi="Tahoma" w:cs="Tahoma"/>
          <w:spacing w:val="1"/>
        </w:rPr>
        <w:t>a</w:t>
      </w:r>
      <w:r w:rsidRPr="00DF582E">
        <w:rPr>
          <w:rFonts w:ascii="Tahoma" w:eastAsia="Tahoma" w:hAnsi="Tahoma" w:cs="Tahoma"/>
        </w:rPr>
        <w:t>d</w:t>
      </w:r>
      <w:r w:rsidRPr="00DF582E">
        <w:rPr>
          <w:rFonts w:ascii="Tahoma" w:eastAsia="Tahoma" w:hAnsi="Tahoma" w:cs="Tahoma"/>
          <w:spacing w:val="1"/>
        </w:rPr>
        <w:t>a</w:t>
      </w:r>
      <w:r w:rsidRPr="00DF582E">
        <w:rPr>
          <w:rFonts w:ascii="Tahoma" w:eastAsia="Tahoma" w:hAnsi="Tahoma" w:cs="Tahoma"/>
          <w:spacing w:val="-1"/>
        </w:rPr>
        <w:t>n</w:t>
      </w:r>
      <w:r w:rsidRPr="00DF582E">
        <w:rPr>
          <w:rFonts w:ascii="Tahoma" w:eastAsia="Tahoma" w:hAnsi="Tahoma" w:cs="Tahoma"/>
        </w:rPr>
        <w:t>ia</w:t>
      </w:r>
      <w:r w:rsidRPr="00DF582E">
        <w:rPr>
          <w:rFonts w:ascii="Tahoma" w:eastAsia="Tahoma" w:hAnsi="Tahoma" w:cs="Tahoma"/>
          <w:spacing w:val="12"/>
        </w:rPr>
        <w:t xml:space="preserve"> </w:t>
      </w:r>
      <w:r w:rsidRPr="00DF582E">
        <w:rPr>
          <w:rFonts w:ascii="Tahoma" w:eastAsia="Tahoma" w:hAnsi="Tahoma" w:cs="Tahoma"/>
          <w:spacing w:val="1"/>
        </w:rPr>
        <w:t>w</w:t>
      </w:r>
      <w:r w:rsidRPr="00DF582E">
        <w:rPr>
          <w:rFonts w:ascii="Tahoma" w:eastAsia="Tahoma" w:hAnsi="Tahoma" w:cs="Tahoma"/>
          <w:spacing w:val="-1"/>
        </w:rPr>
        <w:t>n</w:t>
      </w:r>
      <w:r w:rsidRPr="00DF582E">
        <w:rPr>
          <w:rFonts w:ascii="Tahoma" w:eastAsia="Tahoma" w:hAnsi="Tahoma" w:cs="Tahoma"/>
        </w:rPr>
        <w:t>ios</w:t>
      </w:r>
      <w:r w:rsidRPr="00DF582E">
        <w:rPr>
          <w:rFonts w:ascii="Tahoma" w:eastAsia="Tahoma" w:hAnsi="Tahoma" w:cs="Tahoma"/>
          <w:spacing w:val="-1"/>
        </w:rPr>
        <w:t>k</w:t>
      </w:r>
      <w:r w:rsidRPr="00DF582E">
        <w:rPr>
          <w:rFonts w:ascii="Tahoma" w:eastAsia="Tahoma" w:hAnsi="Tahoma" w:cs="Tahoma"/>
        </w:rPr>
        <w:t>ów</w:t>
      </w:r>
      <w:r w:rsidR="00DF582E">
        <w:rPr>
          <w:rFonts w:ascii="Tahoma" w:eastAsia="Tahoma" w:hAnsi="Tahoma" w:cs="Tahoma"/>
        </w:rPr>
        <w:br/>
      </w:r>
      <w:r w:rsidRPr="00DF582E">
        <w:rPr>
          <w:rFonts w:ascii="Tahoma" w:eastAsia="Tahoma" w:hAnsi="Tahoma" w:cs="Tahoma"/>
        </w:rPr>
        <w:t>o</w:t>
      </w:r>
      <w:r w:rsidRPr="00DF582E">
        <w:rPr>
          <w:rFonts w:ascii="Tahoma" w:eastAsia="Tahoma" w:hAnsi="Tahoma" w:cs="Tahoma"/>
          <w:spacing w:val="1"/>
        </w:rPr>
        <w:t xml:space="preserve"> </w:t>
      </w:r>
      <w:r w:rsidRPr="00DF582E">
        <w:rPr>
          <w:rFonts w:ascii="Tahoma" w:eastAsia="Tahoma" w:hAnsi="Tahoma" w:cs="Tahoma"/>
        </w:rPr>
        <w:t>p</w:t>
      </w:r>
      <w:r w:rsidRPr="00DF582E">
        <w:rPr>
          <w:rFonts w:ascii="Tahoma" w:eastAsia="Tahoma" w:hAnsi="Tahoma" w:cs="Tahoma"/>
          <w:spacing w:val="1"/>
        </w:rPr>
        <w:t>ła</w:t>
      </w:r>
      <w:r w:rsidRPr="00DF582E">
        <w:rPr>
          <w:rFonts w:ascii="Tahoma" w:eastAsia="Tahoma" w:hAnsi="Tahoma" w:cs="Tahoma"/>
        </w:rPr>
        <w:t>t</w:t>
      </w:r>
      <w:r w:rsidRPr="00DF582E">
        <w:rPr>
          <w:rFonts w:ascii="Tahoma" w:eastAsia="Tahoma" w:hAnsi="Tahoma" w:cs="Tahoma"/>
          <w:spacing w:val="-1"/>
        </w:rPr>
        <w:t>n</w:t>
      </w:r>
      <w:r w:rsidRPr="00DF582E">
        <w:rPr>
          <w:rFonts w:ascii="Tahoma" w:eastAsia="Tahoma" w:hAnsi="Tahoma" w:cs="Tahoma"/>
        </w:rPr>
        <w:t>ość</w:t>
      </w:r>
      <w:r w:rsidRPr="00DF582E">
        <w:rPr>
          <w:rFonts w:ascii="Tahoma" w:eastAsia="Tahoma" w:hAnsi="Tahoma" w:cs="Tahoma"/>
          <w:spacing w:val="-3"/>
        </w:rPr>
        <w:t xml:space="preserve"> </w:t>
      </w:r>
      <w:r w:rsidRPr="00DF582E">
        <w:rPr>
          <w:rFonts w:ascii="Tahoma" w:eastAsia="Tahoma" w:hAnsi="Tahoma" w:cs="Tahoma"/>
        </w:rPr>
        <w:t>w</w:t>
      </w:r>
      <w:r w:rsidRPr="00DF582E">
        <w:rPr>
          <w:rFonts w:ascii="Tahoma" w:eastAsia="Tahoma" w:hAnsi="Tahoma" w:cs="Tahoma"/>
          <w:spacing w:val="2"/>
        </w:rPr>
        <w:t xml:space="preserve"> </w:t>
      </w:r>
      <w:r w:rsidRPr="00DF582E">
        <w:rPr>
          <w:rFonts w:ascii="Tahoma" w:eastAsia="Tahoma" w:hAnsi="Tahoma" w:cs="Tahoma"/>
          <w:spacing w:val="1"/>
        </w:rPr>
        <w:t>we</w:t>
      </w:r>
      <w:r w:rsidRPr="00DF582E">
        <w:rPr>
          <w:rFonts w:ascii="Tahoma" w:eastAsia="Tahoma" w:hAnsi="Tahoma" w:cs="Tahoma"/>
        </w:rPr>
        <w:t>rs</w:t>
      </w:r>
      <w:r w:rsidRPr="00DF582E">
        <w:rPr>
          <w:rFonts w:ascii="Tahoma" w:eastAsia="Tahoma" w:hAnsi="Tahoma" w:cs="Tahoma"/>
          <w:spacing w:val="-1"/>
        </w:rPr>
        <w:t>j</w:t>
      </w:r>
      <w:r w:rsidRPr="00DF582E">
        <w:rPr>
          <w:rFonts w:ascii="Tahoma" w:eastAsia="Tahoma" w:hAnsi="Tahoma" w:cs="Tahoma"/>
        </w:rPr>
        <w:t>i</w:t>
      </w:r>
      <w:r w:rsidRPr="00DF582E">
        <w:rPr>
          <w:rFonts w:ascii="Tahoma" w:eastAsia="Tahoma" w:hAnsi="Tahoma" w:cs="Tahoma"/>
          <w:spacing w:val="-1"/>
        </w:rPr>
        <w:t xml:space="preserve"> </w:t>
      </w:r>
      <w:r w:rsidRPr="00DF582E">
        <w:rPr>
          <w:rFonts w:ascii="Tahoma" w:eastAsia="Tahoma" w:hAnsi="Tahoma" w:cs="Tahoma"/>
          <w:spacing w:val="1"/>
        </w:rPr>
        <w:t>e</w:t>
      </w:r>
      <w:r w:rsidRPr="00DF582E">
        <w:rPr>
          <w:rFonts w:ascii="Tahoma" w:eastAsia="Tahoma" w:hAnsi="Tahoma" w:cs="Tahoma"/>
        </w:rPr>
        <w:t>l</w:t>
      </w:r>
      <w:r w:rsidRPr="00DF582E">
        <w:rPr>
          <w:rFonts w:ascii="Tahoma" w:eastAsia="Tahoma" w:hAnsi="Tahoma" w:cs="Tahoma"/>
          <w:spacing w:val="1"/>
        </w:rPr>
        <w:t>e</w:t>
      </w:r>
      <w:r w:rsidRPr="00DF582E">
        <w:rPr>
          <w:rFonts w:ascii="Tahoma" w:eastAsia="Tahoma" w:hAnsi="Tahoma" w:cs="Tahoma"/>
          <w:spacing w:val="-1"/>
        </w:rPr>
        <w:t>k</w:t>
      </w:r>
      <w:r w:rsidRPr="00DF582E">
        <w:rPr>
          <w:rFonts w:ascii="Tahoma" w:eastAsia="Tahoma" w:hAnsi="Tahoma" w:cs="Tahoma"/>
        </w:rPr>
        <w:t>tr</w:t>
      </w:r>
      <w:r w:rsidRPr="00DF582E">
        <w:rPr>
          <w:rFonts w:ascii="Tahoma" w:eastAsia="Tahoma" w:hAnsi="Tahoma" w:cs="Tahoma"/>
          <w:spacing w:val="2"/>
        </w:rPr>
        <w:t>o</w:t>
      </w:r>
      <w:r w:rsidRPr="00DF582E">
        <w:rPr>
          <w:rFonts w:ascii="Tahoma" w:eastAsia="Tahoma" w:hAnsi="Tahoma" w:cs="Tahoma"/>
          <w:spacing w:val="-1"/>
        </w:rPr>
        <w:t>n</w:t>
      </w:r>
      <w:r w:rsidRPr="00DF582E">
        <w:rPr>
          <w:rFonts w:ascii="Tahoma" w:eastAsia="Tahoma" w:hAnsi="Tahoma" w:cs="Tahoma"/>
        </w:rPr>
        <w:t>i</w:t>
      </w:r>
      <w:r w:rsidRPr="00DF582E">
        <w:rPr>
          <w:rFonts w:ascii="Tahoma" w:eastAsia="Tahoma" w:hAnsi="Tahoma" w:cs="Tahoma"/>
          <w:spacing w:val="-1"/>
        </w:rPr>
        <w:t>c</w:t>
      </w:r>
      <w:r w:rsidRPr="00DF582E">
        <w:rPr>
          <w:rFonts w:ascii="Tahoma" w:eastAsia="Tahoma" w:hAnsi="Tahoma" w:cs="Tahoma"/>
        </w:rPr>
        <w:t>zn</w:t>
      </w:r>
      <w:r w:rsidRPr="00DF582E">
        <w:rPr>
          <w:rFonts w:ascii="Tahoma" w:eastAsia="Tahoma" w:hAnsi="Tahoma" w:cs="Tahoma"/>
          <w:spacing w:val="7"/>
        </w:rPr>
        <w:t>e</w:t>
      </w:r>
      <w:r w:rsidRPr="00DF582E">
        <w:rPr>
          <w:rFonts w:ascii="Tahoma" w:eastAsia="Tahoma" w:hAnsi="Tahoma" w:cs="Tahoma"/>
        </w:rPr>
        <w:t>j</w:t>
      </w:r>
      <w:r w:rsidRPr="00DF582E">
        <w:rPr>
          <w:rFonts w:ascii="Tahoma" w:eastAsia="Tahoma" w:hAnsi="Tahoma" w:cs="Tahoma"/>
          <w:spacing w:val="-11"/>
        </w:rPr>
        <w:t xml:space="preserve"> </w:t>
      </w:r>
      <w:r w:rsidRPr="00DF582E">
        <w:rPr>
          <w:rFonts w:ascii="Tahoma" w:eastAsia="Tahoma" w:hAnsi="Tahoma" w:cs="Tahoma"/>
        </w:rPr>
        <w:t>z</w:t>
      </w:r>
      <w:r w:rsidRPr="00DF582E">
        <w:rPr>
          <w:rFonts w:ascii="Tahoma" w:eastAsia="Tahoma" w:hAnsi="Tahoma" w:cs="Tahoma"/>
          <w:spacing w:val="1"/>
        </w:rPr>
        <w:t xml:space="preserve"> </w:t>
      </w:r>
      <w:r w:rsidRPr="00DF582E">
        <w:rPr>
          <w:rFonts w:ascii="Tahoma" w:eastAsia="Tahoma" w:hAnsi="Tahoma" w:cs="Tahoma"/>
          <w:spacing w:val="3"/>
        </w:rPr>
        <w:t>w</w:t>
      </w:r>
      <w:r w:rsidRPr="00DF582E">
        <w:rPr>
          <w:rFonts w:ascii="Tahoma" w:eastAsia="Tahoma" w:hAnsi="Tahoma" w:cs="Tahoma"/>
          <w:spacing w:val="1"/>
        </w:rPr>
        <w:t>y</w:t>
      </w:r>
      <w:r w:rsidRPr="00DF582E">
        <w:rPr>
          <w:rFonts w:ascii="Tahoma" w:eastAsia="Tahoma" w:hAnsi="Tahoma" w:cs="Tahoma"/>
          <w:spacing w:val="-3"/>
        </w:rPr>
        <w:t>k</w:t>
      </w:r>
      <w:r w:rsidRPr="00DF582E">
        <w:rPr>
          <w:rFonts w:ascii="Tahoma" w:eastAsia="Tahoma" w:hAnsi="Tahoma" w:cs="Tahoma"/>
        </w:rPr>
        <w:t>orz</w:t>
      </w:r>
      <w:r w:rsidRPr="00DF582E">
        <w:rPr>
          <w:rFonts w:ascii="Tahoma" w:eastAsia="Tahoma" w:hAnsi="Tahoma" w:cs="Tahoma"/>
          <w:spacing w:val="2"/>
        </w:rPr>
        <w:t>y</w:t>
      </w:r>
      <w:r w:rsidRPr="00DF582E">
        <w:rPr>
          <w:rFonts w:ascii="Tahoma" w:eastAsia="Tahoma" w:hAnsi="Tahoma" w:cs="Tahoma"/>
        </w:rPr>
        <w:t>st</w:t>
      </w:r>
      <w:r w:rsidRPr="00DF582E">
        <w:rPr>
          <w:rFonts w:ascii="Tahoma" w:eastAsia="Tahoma" w:hAnsi="Tahoma" w:cs="Tahoma"/>
          <w:spacing w:val="1"/>
        </w:rPr>
        <w:t>a</w:t>
      </w:r>
      <w:r w:rsidRPr="00DF582E">
        <w:rPr>
          <w:rFonts w:ascii="Tahoma" w:eastAsia="Tahoma" w:hAnsi="Tahoma" w:cs="Tahoma"/>
          <w:spacing w:val="-1"/>
        </w:rPr>
        <w:t>n</w:t>
      </w:r>
      <w:r w:rsidRPr="00DF582E">
        <w:rPr>
          <w:rFonts w:ascii="Tahoma" w:eastAsia="Tahoma" w:hAnsi="Tahoma" w:cs="Tahoma"/>
        </w:rPr>
        <w:t>i</w:t>
      </w:r>
      <w:r w:rsidRPr="00DF582E">
        <w:rPr>
          <w:rFonts w:ascii="Tahoma" w:eastAsia="Tahoma" w:hAnsi="Tahoma" w:cs="Tahoma"/>
          <w:spacing w:val="1"/>
        </w:rPr>
        <w:t>e</w:t>
      </w:r>
      <w:r w:rsidRPr="00DF582E">
        <w:rPr>
          <w:rFonts w:ascii="Tahoma" w:eastAsia="Tahoma" w:hAnsi="Tahoma" w:cs="Tahoma"/>
        </w:rPr>
        <w:t>m</w:t>
      </w:r>
      <w:r w:rsidRPr="00DF582E">
        <w:rPr>
          <w:rFonts w:ascii="Tahoma" w:eastAsia="Tahoma" w:hAnsi="Tahoma" w:cs="Tahoma"/>
          <w:spacing w:val="-11"/>
        </w:rPr>
        <w:t xml:space="preserve"> </w:t>
      </w:r>
      <w:r w:rsidR="00BE11F7" w:rsidRPr="00DF582E">
        <w:rPr>
          <w:rFonts w:ascii="Tahoma" w:eastAsia="Tahoma" w:hAnsi="Tahoma" w:cs="Tahoma"/>
          <w:spacing w:val="1"/>
        </w:rPr>
        <w:t>SL2014</w:t>
      </w:r>
      <w:r w:rsidRPr="00DF582E">
        <w:rPr>
          <w:rFonts w:ascii="Tahoma" w:eastAsia="Tahoma" w:hAnsi="Tahoma" w:cs="Tahoma"/>
        </w:rPr>
        <w:t>;</w:t>
      </w:r>
    </w:p>
    <w:p w14:paraId="13231E9A" w14:textId="77777777" w:rsidR="00942F4E" w:rsidRPr="00F24B77" w:rsidRDefault="00280ADA" w:rsidP="00E43CDE">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y do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c</w:t>
      </w:r>
      <w:r w:rsidRPr="001C3C76">
        <w:rPr>
          <w:rFonts w:ascii="Tahoma" w:eastAsia="Tahoma" w:hAnsi="Tahoma" w:cs="Tahoma"/>
        </w:rPr>
        <w:t xml:space="preserve">znej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ma</w:t>
      </w:r>
      <w:r w:rsidRPr="001C3C76">
        <w:rPr>
          <w:rFonts w:ascii="Tahoma" w:eastAsia="Tahoma" w:hAnsi="Tahoma" w:cs="Tahoma"/>
          <w:spacing w:val="2"/>
        </w:rPr>
        <w:t>c</w:t>
      </w:r>
      <w:r w:rsidRPr="001C3C76">
        <w:rPr>
          <w:rFonts w:ascii="Tahoma" w:eastAsia="Tahoma" w:hAnsi="Tahoma" w:cs="Tahoma"/>
          <w:spacing w:val="-1"/>
        </w:rPr>
        <w:t>j</w:t>
      </w:r>
      <w:r w:rsidR="006C46E0" w:rsidRPr="001C3C76">
        <w:rPr>
          <w:rFonts w:ascii="Tahoma" w:eastAsia="Tahoma" w:hAnsi="Tahoma" w:cs="Tahoma"/>
        </w:rPr>
        <w:t xml:space="preserve">i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mó</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ch</w:t>
      </w:r>
      <w:r w:rsidR="006C46E0" w:rsidRPr="001C3C76">
        <w:rPr>
          <w:rFonts w:ascii="Tahoma" w:eastAsia="Tahoma" w:hAnsi="Tahoma" w:cs="Tahoma"/>
          <w:spacing w:val="-1"/>
        </w:rPr>
        <w:t xml:space="preserve"> </w:t>
      </w:r>
      <w:r w:rsidR="006C46E0" w:rsidRPr="001C3C76">
        <w:rPr>
          <w:rFonts w:ascii="Tahoma" w:eastAsia="Tahoma" w:hAnsi="Tahoma" w:cs="Tahoma"/>
          <w:spacing w:val="1"/>
        </w:rPr>
        <w:t xml:space="preserve">lub </w:t>
      </w:r>
      <w:r w:rsidRPr="001C3C76">
        <w:rPr>
          <w:rFonts w:ascii="Tahoma" w:eastAsia="Tahoma" w:hAnsi="Tahoma" w:cs="Tahoma"/>
        </w:rPr>
        <w:t>pos</w:t>
      </w:r>
      <w:r w:rsidRPr="001C3C76">
        <w:rPr>
          <w:rFonts w:ascii="Tahoma" w:eastAsia="Tahoma" w:hAnsi="Tahoma" w:cs="Tahoma"/>
          <w:spacing w:val="1"/>
        </w:rPr>
        <w:t>tę</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 w</w:t>
      </w:r>
      <w:r w:rsidRPr="001C3C76">
        <w:rPr>
          <w:rFonts w:ascii="Tahoma" w:eastAsia="Tahoma" w:hAnsi="Tahoma" w:cs="Tahoma"/>
          <w:spacing w:val="2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ek</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21"/>
        </w:rPr>
        <w:t xml:space="preserve"> </w:t>
      </w:r>
      <w:r w:rsidRPr="001C3C76">
        <w:rPr>
          <w:rFonts w:ascii="Tahoma" w:eastAsia="Tahoma" w:hAnsi="Tahoma" w:cs="Tahoma"/>
        </w:rPr>
        <w:t>w</w:t>
      </w:r>
      <w:r w:rsidRPr="001C3C76">
        <w:rPr>
          <w:rFonts w:ascii="Tahoma" w:eastAsia="Tahoma" w:hAnsi="Tahoma" w:cs="Tahoma"/>
          <w:spacing w:val="28"/>
        </w:rPr>
        <w:t xml:space="preserve"> </w:t>
      </w:r>
      <w:r w:rsidRPr="001C3C76">
        <w:rPr>
          <w:rFonts w:ascii="Tahoma" w:eastAsia="Tahoma" w:hAnsi="Tahoma" w:cs="Tahoma"/>
          <w:spacing w:val="1"/>
        </w:rPr>
        <w:t>we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24"/>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znej</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27"/>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4"/>
        </w:rPr>
        <w:t xml:space="preserve"> </w:t>
      </w:r>
      <w:r w:rsidR="00BE11F7" w:rsidRPr="001C3C76">
        <w:rPr>
          <w:rFonts w:ascii="Tahoma" w:eastAsia="Tahoma" w:hAnsi="Tahoma" w:cs="Tahoma"/>
          <w:spacing w:val="-1"/>
        </w:rPr>
        <w:t>S</w:t>
      </w:r>
      <w:r w:rsidR="00511CF3" w:rsidRPr="001C3C76">
        <w:rPr>
          <w:rFonts w:ascii="Tahoma" w:eastAsia="Tahoma" w:hAnsi="Tahoma" w:cs="Tahoma"/>
          <w:spacing w:val="-1"/>
        </w:rPr>
        <w:t>L</w:t>
      </w:r>
      <w:r w:rsidR="00BE11F7" w:rsidRPr="001C3C76">
        <w:rPr>
          <w:rFonts w:ascii="Tahoma" w:eastAsia="Tahoma" w:hAnsi="Tahoma" w:cs="Tahoma"/>
          <w:spacing w:val="-1"/>
        </w:rPr>
        <w:t>2014</w:t>
      </w:r>
      <w:r w:rsidRPr="00F24B77">
        <w:rPr>
          <w:rFonts w:ascii="Tahoma" w:eastAsia="Tahoma" w:hAnsi="Tahoma" w:cs="Tahoma"/>
        </w:rPr>
        <w:t>;</w:t>
      </w:r>
      <w:r w:rsidR="00BB32D5" w:rsidRPr="001C3C76">
        <w:rPr>
          <w:rStyle w:val="Odwoanieprzypisudolnego"/>
          <w:rFonts w:ascii="Tahoma" w:eastAsia="Tahoma" w:hAnsi="Tahoma" w:cs="Tahoma"/>
        </w:rPr>
        <w:footnoteReference w:id="71"/>
      </w:r>
    </w:p>
    <w:p w14:paraId="4559C125" w14:textId="77777777" w:rsidR="00942F4E" w:rsidRPr="001C3C76" w:rsidRDefault="003178D9" w:rsidP="00E43CDE">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Pr>
          <w:rFonts w:ascii="Tahoma" w:eastAsia="Tahoma" w:hAnsi="Tahoma" w:cs="Tahoma"/>
        </w:rPr>
        <w:t>W</w:t>
      </w:r>
      <w:r w:rsidR="00280ADA" w:rsidRPr="001C3C76">
        <w:rPr>
          <w:rFonts w:ascii="Tahoma" w:eastAsia="Tahoma" w:hAnsi="Tahoma" w:cs="Tahoma"/>
        </w:rPr>
        <w:t xml:space="preserve"> pr</w:t>
      </w:r>
      <w:r w:rsidR="00280ADA" w:rsidRPr="001C3C76">
        <w:rPr>
          <w:rFonts w:ascii="Tahoma" w:eastAsia="Tahoma" w:hAnsi="Tahoma" w:cs="Tahoma"/>
          <w:spacing w:val="1"/>
        </w:rPr>
        <w:t>z</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2"/>
        </w:rPr>
        <w:t>k</w:t>
      </w:r>
      <w:r w:rsidR="00280ADA" w:rsidRPr="001C3C76">
        <w:rPr>
          <w:rFonts w:ascii="Tahoma" w:eastAsia="Tahoma" w:hAnsi="Tahoma" w:cs="Tahoma"/>
        </w:rPr>
        <w:t>u</w:t>
      </w:r>
      <w:r w:rsidR="00280ADA" w:rsidRPr="001C3C76">
        <w:rPr>
          <w:rFonts w:ascii="Tahoma" w:eastAsia="Tahoma" w:hAnsi="Tahoma" w:cs="Tahoma"/>
          <w:spacing w:val="3"/>
        </w:rPr>
        <w:t xml:space="preserve">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spacing w:val="2"/>
        </w:rPr>
        <w:t>d</w:t>
      </w:r>
      <w:r w:rsidR="00280ADA" w:rsidRPr="001C3C76">
        <w:rPr>
          <w:rFonts w:ascii="Tahoma" w:eastAsia="Tahoma" w:hAnsi="Tahoma" w:cs="Tahoma"/>
        </w:rPr>
        <w:t>o</w:t>
      </w:r>
      <w:r w:rsidR="00280ADA" w:rsidRPr="001C3C76">
        <w:rPr>
          <w:rFonts w:ascii="Tahoma" w:eastAsia="Tahoma" w:hAnsi="Tahoma" w:cs="Tahoma"/>
          <w:spacing w:val="2"/>
        </w:rPr>
        <w:t>s</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rPr>
        <w:t>rcz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 do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tów</w:t>
      </w:r>
      <w:r w:rsidR="00280ADA" w:rsidRPr="001C3C76">
        <w:rPr>
          <w:rFonts w:ascii="Tahoma" w:eastAsia="Tahoma" w:hAnsi="Tahoma" w:cs="Tahoma"/>
          <w:spacing w:val="2"/>
        </w:rPr>
        <w:t xml:space="preserve"> </w:t>
      </w:r>
      <w:r w:rsidR="00280ADA" w:rsidRPr="001C3C76">
        <w:rPr>
          <w:rFonts w:ascii="Tahoma" w:eastAsia="Tahoma" w:hAnsi="Tahoma" w:cs="Tahoma"/>
          <w:spacing w:val="3"/>
        </w:rPr>
        <w:t>w</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 pkt </w:t>
      </w:r>
      <w:r w:rsidR="00280ADA" w:rsidRPr="001C3C76">
        <w:rPr>
          <w:rFonts w:ascii="Tahoma" w:eastAsia="Tahoma" w:hAnsi="Tahoma" w:cs="Tahoma"/>
          <w:spacing w:val="7"/>
        </w:rPr>
        <w:t>1</w:t>
      </w:r>
      <w:r w:rsidR="00280ADA" w:rsidRPr="001C3C76">
        <w:rPr>
          <w:rFonts w:ascii="Tahoma" w:eastAsia="Tahoma" w:hAnsi="Tahoma" w:cs="Tahoma"/>
        </w:rPr>
        <w:t>-4</w:t>
      </w:r>
      <w:r w:rsidR="00280ADA" w:rsidRPr="001C3C76">
        <w:rPr>
          <w:rFonts w:ascii="Tahoma" w:eastAsia="Tahoma" w:hAnsi="Tahoma" w:cs="Tahoma"/>
          <w:spacing w:val="9"/>
        </w:rPr>
        <w:t xml:space="preserve"> </w:t>
      </w:r>
      <w:r w:rsidR="00280ADA" w:rsidRPr="001C3C76">
        <w:rPr>
          <w:rFonts w:ascii="Tahoma" w:eastAsia="Tahoma" w:hAnsi="Tahoma" w:cs="Tahoma"/>
          <w:spacing w:val="2"/>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10"/>
        </w:rPr>
        <w:t xml:space="preserve"> </w:t>
      </w:r>
      <w:r w:rsidR="00280ADA" w:rsidRPr="001C3C76">
        <w:rPr>
          <w:rFonts w:ascii="Tahoma" w:eastAsia="Tahoma" w:hAnsi="Tahoma" w:cs="Tahoma"/>
        </w:rPr>
        <w:t>w</w:t>
      </w:r>
      <w:r w:rsidR="00280ADA" w:rsidRPr="001C3C76">
        <w:rPr>
          <w:rFonts w:ascii="Tahoma" w:eastAsia="Tahoma" w:hAnsi="Tahoma" w:cs="Tahoma"/>
          <w:spacing w:val="12"/>
        </w:rPr>
        <w:t xml:space="preserve"> </w:t>
      </w:r>
      <w:r w:rsidR="00280ADA" w:rsidRPr="001C3C76">
        <w:rPr>
          <w:rFonts w:ascii="Tahoma" w:eastAsia="Tahoma" w:hAnsi="Tahoma" w:cs="Tahoma"/>
        </w:rPr>
        <w:t>pr</w:t>
      </w:r>
      <w:r w:rsidR="00280ADA" w:rsidRPr="001C3C76">
        <w:rPr>
          <w:rFonts w:ascii="Tahoma" w:eastAsia="Tahoma" w:hAnsi="Tahoma" w:cs="Tahoma"/>
          <w:spacing w:val="1"/>
        </w:rPr>
        <w:t>z</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a</w:t>
      </w:r>
      <w:r w:rsidR="006507C2" w:rsidRPr="001C3C76">
        <w:rPr>
          <w:rFonts w:ascii="Tahoma" w:eastAsia="Tahoma" w:hAnsi="Tahoma" w:cs="Tahoma"/>
        </w:rPr>
        <w:t xml:space="preserve">dku </w:t>
      </w:r>
      <w:r w:rsidR="00DF582E">
        <w:rPr>
          <w:rFonts w:ascii="Tahoma" w:eastAsia="Tahoma" w:hAnsi="Tahoma" w:cs="Tahoma"/>
        </w:rPr>
        <w:t>s</w:t>
      </w:r>
      <w:r w:rsidR="00280ADA" w:rsidRPr="001C3C76">
        <w:rPr>
          <w:rFonts w:ascii="Tahoma" w:eastAsia="Tahoma" w:hAnsi="Tahoma" w:cs="Tahoma"/>
        </w:rPr>
        <w:t>t</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16"/>
        </w:rPr>
        <w:t xml:space="preserve"> </w:t>
      </w:r>
      <w:r w:rsidR="00280ADA" w:rsidRPr="001C3C76">
        <w:rPr>
          <w:rFonts w:ascii="Tahoma" w:eastAsia="Tahoma" w:hAnsi="Tahoma" w:cs="Tahoma"/>
        </w:rPr>
        <w:t>b</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k</w:t>
      </w:r>
      <w:r w:rsidR="00280ADA" w:rsidRPr="001C3C76">
        <w:rPr>
          <w:rFonts w:ascii="Tahoma" w:eastAsia="Tahoma" w:hAnsi="Tahoma" w:cs="Tahoma"/>
        </w:rPr>
        <w:t>ów</w:t>
      </w:r>
      <w:r w:rsidR="00280ADA" w:rsidRPr="001C3C76">
        <w:rPr>
          <w:rFonts w:ascii="Tahoma" w:eastAsia="Tahoma" w:hAnsi="Tahoma" w:cs="Tahoma"/>
          <w:spacing w:val="24"/>
        </w:rPr>
        <w:t xml:space="preserve"> </w:t>
      </w:r>
      <w:r w:rsidR="00280ADA" w:rsidRPr="001C3C76">
        <w:rPr>
          <w:rFonts w:ascii="Tahoma" w:eastAsia="Tahoma" w:hAnsi="Tahoma" w:cs="Tahoma"/>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23"/>
        </w:rPr>
        <w:t xml:space="preserve"> </w:t>
      </w:r>
      <w:r w:rsidR="00280ADA" w:rsidRPr="001C3C76">
        <w:rPr>
          <w:rFonts w:ascii="Tahoma" w:eastAsia="Tahoma" w:hAnsi="Tahoma" w:cs="Tahoma"/>
        </w:rPr>
        <w:t>b</w:t>
      </w:r>
      <w:r w:rsidR="00280ADA" w:rsidRPr="001C3C76">
        <w:rPr>
          <w:rFonts w:ascii="Tahoma" w:eastAsia="Tahoma" w:hAnsi="Tahoma" w:cs="Tahoma"/>
          <w:spacing w:val="3"/>
        </w:rPr>
        <w:t>ł</w:t>
      </w:r>
      <w:r w:rsidR="00280ADA" w:rsidRPr="001C3C76">
        <w:rPr>
          <w:rFonts w:ascii="Tahoma" w:eastAsia="Tahoma" w:hAnsi="Tahoma" w:cs="Tahoma"/>
          <w:spacing w:val="1"/>
        </w:rPr>
        <w:t>ę</w:t>
      </w:r>
      <w:r w:rsidR="00280ADA" w:rsidRPr="001C3C76">
        <w:rPr>
          <w:rFonts w:ascii="Tahoma" w:eastAsia="Tahoma" w:hAnsi="Tahoma" w:cs="Tahoma"/>
        </w:rPr>
        <w:t>dów</w:t>
      </w:r>
      <w:r w:rsidR="00280ADA" w:rsidRPr="001C3C76">
        <w:rPr>
          <w:rFonts w:ascii="Tahoma" w:eastAsia="Tahoma" w:hAnsi="Tahoma" w:cs="Tahoma"/>
          <w:spacing w:val="21"/>
        </w:rPr>
        <w:t xml:space="preserve"> </w:t>
      </w:r>
      <w:r w:rsidR="00280ADA" w:rsidRPr="001C3C76">
        <w:rPr>
          <w:rFonts w:ascii="Tahoma" w:eastAsia="Tahoma" w:hAnsi="Tahoma" w:cs="Tahoma"/>
        </w:rPr>
        <w:t>w</w:t>
      </w:r>
      <w:r w:rsidR="00280ADA" w:rsidRPr="001C3C76">
        <w:rPr>
          <w:rFonts w:ascii="Tahoma" w:eastAsia="Tahoma" w:hAnsi="Tahoma" w:cs="Tahoma"/>
          <w:spacing w:val="26"/>
        </w:rPr>
        <w:t xml:space="preserve"> </w:t>
      </w:r>
      <w:r w:rsidR="00280ADA" w:rsidRPr="001C3C76">
        <w:rPr>
          <w:rFonts w:ascii="Tahoma" w:eastAsia="Tahoma" w:hAnsi="Tahoma" w:cs="Tahoma"/>
          <w:spacing w:val="-2"/>
        </w:rPr>
        <w:t>t</w:t>
      </w:r>
      <w:r w:rsidR="00280ADA" w:rsidRPr="001C3C76">
        <w:rPr>
          <w:rFonts w:ascii="Tahoma" w:eastAsia="Tahoma" w:hAnsi="Tahoma" w:cs="Tahoma"/>
          <w:spacing w:val="-1"/>
        </w:rPr>
        <w:t>yc</w:t>
      </w:r>
      <w:r w:rsidR="00280ADA" w:rsidRPr="001C3C76">
        <w:rPr>
          <w:rFonts w:ascii="Tahoma" w:eastAsia="Tahoma" w:hAnsi="Tahoma" w:cs="Tahoma"/>
        </w:rPr>
        <w:t>h</w:t>
      </w:r>
      <w:r w:rsidR="00280ADA" w:rsidRPr="001C3C76">
        <w:rPr>
          <w:rFonts w:ascii="Tahoma" w:eastAsia="Tahoma" w:hAnsi="Tahoma" w:cs="Tahoma"/>
          <w:spacing w:val="24"/>
        </w:rPr>
        <w:t xml:space="preserve"> </w:t>
      </w:r>
      <w:r w:rsidR="00280ADA" w:rsidRPr="001C3C76">
        <w:rPr>
          <w:rFonts w:ascii="Tahoma" w:eastAsia="Tahoma" w:hAnsi="Tahoma" w:cs="Tahoma"/>
        </w:rPr>
        <w:t>do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16"/>
        </w:rPr>
        <w:t xml:space="preserve"> </w:t>
      </w:r>
      <w:r w:rsidR="00280ADA" w:rsidRPr="001C3C76">
        <w:rPr>
          <w:rFonts w:ascii="Tahoma" w:eastAsia="Tahoma" w:hAnsi="Tahoma" w:cs="Tahoma"/>
          <w:spacing w:val="5"/>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7"/>
        </w:rPr>
        <w:t xml:space="preserve"> </w:t>
      </w:r>
      <w:r w:rsidR="00280ADA" w:rsidRPr="001C3C76">
        <w:rPr>
          <w:rFonts w:ascii="Tahoma" w:eastAsia="Tahoma" w:hAnsi="Tahoma" w:cs="Tahoma"/>
        </w:rPr>
        <w:t>może</w:t>
      </w:r>
      <w:r w:rsidR="00280ADA" w:rsidRPr="001C3C76">
        <w:rPr>
          <w:rFonts w:ascii="Tahoma" w:eastAsia="Tahoma" w:hAnsi="Tahoma" w:cs="Tahoma"/>
          <w:spacing w:val="22"/>
        </w:rPr>
        <w:t xml:space="preserve"> </w:t>
      </w:r>
      <w:r w:rsidR="00280ADA" w:rsidRPr="001C3C76">
        <w:rPr>
          <w:rFonts w:ascii="Tahoma" w:eastAsia="Tahoma" w:hAnsi="Tahoma" w:cs="Tahoma"/>
        </w:rPr>
        <w:t>zos</w:t>
      </w:r>
      <w:r w:rsidR="00280ADA" w:rsidRPr="001C3C76">
        <w:rPr>
          <w:rFonts w:ascii="Tahoma" w:eastAsia="Tahoma" w:hAnsi="Tahoma" w:cs="Tahoma"/>
          <w:spacing w:val="1"/>
        </w:rPr>
        <w:t>t</w:t>
      </w:r>
      <w:r w:rsidR="00280ADA" w:rsidRPr="001C3C76">
        <w:rPr>
          <w:rFonts w:ascii="Tahoma" w:eastAsia="Tahoma" w:hAnsi="Tahoma" w:cs="Tahoma"/>
          <w:spacing w:val="3"/>
        </w:rPr>
        <w:t>a</w:t>
      </w:r>
      <w:r w:rsidR="00280ADA" w:rsidRPr="001C3C76">
        <w:rPr>
          <w:rFonts w:ascii="Tahoma" w:eastAsia="Tahoma" w:hAnsi="Tahoma" w:cs="Tahoma"/>
        </w:rPr>
        <w:t>ć</w:t>
      </w:r>
      <w:r w:rsidR="00280ADA" w:rsidRPr="001C3C76">
        <w:rPr>
          <w:rFonts w:ascii="Tahoma" w:eastAsia="Tahoma" w:hAnsi="Tahoma" w:cs="Tahoma"/>
          <w:spacing w:val="23"/>
        </w:rPr>
        <w:t xml:space="preserve"> </w:t>
      </w:r>
      <w:r w:rsidR="00280ADA" w:rsidRPr="001C3C76">
        <w:rPr>
          <w:rFonts w:ascii="Tahoma" w:eastAsia="Tahoma" w:hAnsi="Tahoma" w:cs="Tahoma"/>
        </w:rPr>
        <w:t>zobo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w:t>
      </w:r>
      <w:r w:rsidR="00E03F00" w:rsidRPr="001C3C76">
        <w:rPr>
          <w:rFonts w:ascii="Tahoma" w:eastAsia="Tahoma" w:hAnsi="Tahoma" w:cs="Tahoma"/>
        </w:rPr>
        <w:t xml:space="preserve"> </w:t>
      </w:r>
      <w:r w:rsidR="00280ADA" w:rsidRPr="001C3C76">
        <w:rPr>
          <w:rFonts w:ascii="Tahoma" w:eastAsia="Tahoma" w:hAnsi="Tahoma" w:cs="Tahoma"/>
        </w:rPr>
        <w:t>do</w:t>
      </w:r>
      <w:r w:rsidR="00280ADA" w:rsidRPr="001C3C76">
        <w:rPr>
          <w:rFonts w:ascii="Tahoma" w:eastAsia="Tahoma" w:hAnsi="Tahoma" w:cs="Tahoma"/>
          <w:spacing w:val="-2"/>
        </w:rPr>
        <w:t xml:space="preserve"> </w:t>
      </w:r>
      <w:r w:rsidR="00280ADA" w:rsidRPr="001C3C76">
        <w:rPr>
          <w:rFonts w:ascii="Tahoma" w:eastAsia="Tahoma" w:hAnsi="Tahoma" w:cs="Tahoma"/>
        </w:rPr>
        <w:t>ich</w:t>
      </w:r>
      <w:r w:rsidR="00280ADA" w:rsidRPr="001C3C76">
        <w:rPr>
          <w:rFonts w:ascii="Tahoma" w:eastAsia="Tahoma" w:hAnsi="Tahoma" w:cs="Tahoma"/>
          <w:spacing w:val="-3"/>
        </w:rPr>
        <w:t xml:space="preserve"> </w:t>
      </w:r>
      <w:r w:rsidR="00280ADA" w:rsidRPr="001C3C76">
        <w:rPr>
          <w:rFonts w:ascii="Tahoma" w:eastAsia="Tahoma" w:hAnsi="Tahoma" w:cs="Tahoma"/>
          <w:spacing w:val="3"/>
        </w:rPr>
        <w:t>p</w:t>
      </w:r>
      <w:r w:rsidR="00280ADA" w:rsidRPr="001C3C76">
        <w:rPr>
          <w:rFonts w:ascii="Tahoma" w:eastAsia="Tahoma" w:hAnsi="Tahoma" w:cs="Tahoma"/>
        </w:rPr>
        <w:t>op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y</w:t>
      </w:r>
      <w:r w:rsidR="00280ADA" w:rsidRPr="001C3C76">
        <w:rPr>
          <w:rFonts w:ascii="Tahoma" w:eastAsia="Tahoma" w:hAnsi="Tahoma" w:cs="Tahoma"/>
          <w:spacing w:val="-9"/>
        </w:rPr>
        <w:t xml:space="preserve"> </w:t>
      </w:r>
      <w:r w:rsidR="00280ADA" w:rsidRPr="001C3C76">
        <w:rPr>
          <w:rFonts w:ascii="Tahoma" w:eastAsia="Tahoma" w:hAnsi="Tahoma" w:cs="Tahoma"/>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3"/>
        </w:rPr>
        <w:t xml:space="preserve"> </w:t>
      </w:r>
      <w:r w:rsidR="00280ADA" w:rsidRPr="001C3C76">
        <w:rPr>
          <w:rFonts w:ascii="Tahoma" w:eastAsia="Tahoma" w:hAnsi="Tahoma" w:cs="Tahoma"/>
        </w:rPr>
        <w:t>u</w:t>
      </w:r>
      <w:r w:rsidR="00280ADA" w:rsidRPr="001C3C76">
        <w:rPr>
          <w:rFonts w:ascii="Tahoma" w:eastAsia="Tahoma" w:hAnsi="Tahoma" w:cs="Tahoma"/>
          <w:spacing w:val="2"/>
        </w:rPr>
        <w:t>z</w:t>
      </w:r>
      <w:r w:rsidR="00280ADA" w:rsidRPr="001C3C76">
        <w:rPr>
          <w:rFonts w:ascii="Tahoma" w:eastAsia="Tahoma" w:hAnsi="Tahoma" w:cs="Tahoma"/>
          <w:spacing w:val="-1"/>
        </w:rPr>
        <w:t>u</w:t>
      </w:r>
      <w:r w:rsidR="00280ADA" w:rsidRPr="001C3C76">
        <w:rPr>
          <w:rFonts w:ascii="Tahoma" w:eastAsia="Tahoma" w:hAnsi="Tahoma" w:cs="Tahoma"/>
        </w:rPr>
        <w:t>p</w:t>
      </w:r>
      <w:r w:rsidR="00280ADA" w:rsidRPr="001C3C76">
        <w:rPr>
          <w:rFonts w:ascii="Tahoma" w:eastAsia="Tahoma" w:hAnsi="Tahoma" w:cs="Tahoma"/>
          <w:spacing w:val="1"/>
        </w:rPr>
        <w:t>e</w:t>
      </w:r>
      <w:r w:rsidR="00280ADA" w:rsidRPr="001C3C76">
        <w:rPr>
          <w:rFonts w:ascii="Tahoma" w:eastAsia="Tahoma" w:hAnsi="Tahoma" w:cs="Tahoma"/>
        </w:rPr>
        <w:t>ł</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10"/>
        </w:rPr>
        <w:t xml:space="preserve"> </w:t>
      </w:r>
      <w:r w:rsidR="00280ADA" w:rsidRPr="001C3C76">
        <w:rPr>
          <w:rFonts w:ascii="Tahoma" w:eastAsia="Tahoma" w:hAnsi="Tahoma" w:cs="Tahoma"/>
        </w:rPr>
        <w:t xml:space="preserve">w </w:t>
      </w:r>
      <w:r w:rsidR="00280ADA" w:rsidRPr="001C3C76">
        <w:rPr>
          <w:rFonts w:ascii="Tahoma" w:eastAsia="Tahoma" w:hAnsi="Tahoma" w:cs="Tahoma"/>
          <w:spacing w:val="1"/>
        </w:rPr>
        <w:t>te</w:t>
      </w:r>
      <w:r w:rsidR="00280ADA" w:rsidRPr="001C3C76">
        <w:rPr>
          <w:rFonts w:ascii="Tahoma" w:eastAsia="Tahoma" w:hAnsi="Tahoma" w:cs="Tahoma"/>
        </w:rPr>
        <w:t>r</w:t>
      </w:r>
      <w:r w:rsidR="00280ADA" w:rsidRPr="001C3C76">
        <w:rPr>
          <w:rFonts w:ascii="Tahoma" w:eastAsia="Tahoma" w:hAnsi="Tahoma" w:cs="Tahoma"/>
          <w:spacing w:val="1"/>
        </w:rPr>
        <w:t>m</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7"/>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zna</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2"/>
        </w:rPr>
        <w:t>o</w:t>
      </w:r>
      <w:r w:rsidR="00280ADA" w:rsidRPr="001C3C76">
        <w:rPr>
          <w:rFonts w:ascii="Tahoma" w:eastAsia="Tahoma" w:hAnsi="Tahoma" w:cs="Tahoma"/>
          <w:spacing w:val="-1"/>
        </w:rPr>
        <w:t>ny</w:t>
      </w:r>
      <w:r w:rsidR="00280ADA" w:rsidRPr="001C3C76">
        <w:rPr>
          <w:rFonts w:ascii="Tahoma" w:eastAsia="Tahoma" w:hAnsi="Tahoma" w:cs="Tahoma"/>
        </w:rPr>
        <w:t>m</w:t>
      </w:r>
      <w:r w:rsidR="00280ADA" w:rsidRPr="001C3C76">
        <w:rPr>
          <w:rFonts w:ascii="Tahoma" w:eastAsia="Tahoma" w:hAnsi="Tahoma" w:cs="Tahoma"/>
          <w:spacing w:val="-12"/>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5"/>
        </w:rPr>
        <w:t xml:space="preserve"> </w:t>
      </w:r>
      <w:r w:rsidR="00280ADA" w:rsidRPr="001C3C76">
        <w:rPr>
          <w:rFonts w:ascii="Tahoma" w:eastAsia="Tahoma" w:hAnsi="Tahoma" w:cs="Tahoma"/>
        </w:rPr>
        <w:t>IZ</w:t>
      </w:r>
      <w:r w:rsidR="00280ADA" w:rsidRPr="001C3C76">
        <w:rPr>
          <w:rFonts w:ascii="Tahoma" w:eastAsia="Tahoma" w:hAnsi="Tahoma" w:cs="Tahoma"/>
          <w:spacing w:val="-2"/>
        </w:rPr>
        <w:t xml:space="preserve"> </w:t>
      </w:r>
      <w:r w:rsidR="00280ADA" w:rsidRPr="001C3C76">
        <w:rPr>
          <w:rFonts w:ascii="Tahoma" w:eastAsia="Tahoma" w:hAnsi="Tahoma" w:cs="Tahoma"/>
          <w:spacing w:val="1"/>
        </w:rPr>
        <w:t>R</w:t>
      </w:r>
      <w:r w:rsidR="00280ADA" w:rsidRPr="001C3C76">
        <w:rPr>
          <w:rFonts w:ascii="Tahoma" w:eastAsia="Tahoma" w:hAnsi="Tahoma" w:cs="Tahoma"/>
        </w:rPr>
        <w:t>PO</w:t>
      </w:r>
      <w:r w:rsidR="00280ADA" w:rsidRPr="001C3C76">
        <w:rPr>
          <w:rFonts w:ascii="Tahoma" w:eastAsia="Tahoma" w:hAnsi="Tahoma" w:cs="Tahoma"/>
          <w:spacing w:val="-4"/>
        </w:rPr>
        <w:t xml:space="preserve"> </w:t>
      </w:r>
      <w:r w:rsidR="00280ADA" w:rsidRPr="001C3C76">
        <w:rPr>
          <w:rFonts w:ascii="Tahoma" w:eastAsia="Tahoma" w:hAnsi="Tahoma" w:cs="Tahoma"/>
        </w:rPr>
        <w:t>W</w:t>
      </w:r>
      <w:r w:rsidR="00BE11F7" w:rsidRPr="001C3C76">
        <w:rPr>
          <w:rFonts w:ascii="Tahoma" w:eastAsia="Tahoma" w:hAnsi="Tahoma" w:cs="Tahoma"/>
          <w:spacing w:val="2"/>
        </w:rPr>
        <w:t>Ś</w:t>
      </w:r>
      <w:r w:rsidR="00280ADA" w:rsidRPr="001C3C76">
        <w:rPr>
          <w:rFonts w:ascii="Tahoma" w:eastAsia="Tahoma" w:hAnsi="Tahoma" w:cs="Tahoma"/>
        </w:rPr>
        <w:t>;</w:t>
      </w:r>
    </w:p>
    <w:p w14:paraId="1F538FDD" w14:textId="33A8D724" w:rsidR="00161A8E" w:rsidRPr="003178D9" w:rsidRDefault="00280ADA" w:rsidP="00E43CDE">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4"/>
        </w:rPr>
        <w:t xml:space="preserve"> </w:t>
      </w:r>
      <w:r w:rsidRPr="001C3C76">
        <w:rPr>
          <w:rFonts w:ascii="Tahoma" w:eastAsia="Tahoma" w:hAnsi="Tahoma" w:cs="Tahoma"/>
        </w:rPr>
        <w:t>zobo</w:t>
      </w:r>
      <w:r w:rsidRPr="001C3C76">
        <w:rPr>
          <w:rFonts w:ascii="Tahoma" w:eastAsia="Tahoma" w:hAnsi="Tahoma" w:cs="Tahoma"/>
          <w:spacing w:val="3"/>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5"/>
        </w:rPr>
        <w:t xml:space="preserve"> </w:t>
      </w:r>
      <w:r w:rsidR="00BE11F7" w:rsidRPr="001C3C76">
        <w:rPr>
          <w:rFonts w:ascii="Tahoma" w:eastAsia="Tahoma" w:hAnsi="Tahoma" w:cs="Tahoma"/>
          <w:spacing w:val="-1"/>
        </w:rPr>
        <w:t>SL</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rPr>
        <w:t>4</w:t>
      </w:r>
      <w:r w:rsidR="00D10690">
        <w:rPr>
          <w:rFonts w:ascii="Tahoma" w:eastAsia="Tahoma" w:hAnsi="Tahoma" w:cs="Tahoma"/>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003178D9">
        <w:rPr>
          <w:rFonts w:ascii="Tahoma" w:eastAsia="Tahoma" w:hAnsi="Tahoma" w:cs="Tahoma"/>
        </w:rPr>
        <w:t xml:space="preserve"> </w:t>
      </w:r>
      <w:r w:rsidRPr="001C3C76">
        <w:rPr>
          <w:rFonts w:ascii="Tahoma" w:eastAsia="Tahoma" w:hAnsi="Tahoma" w:cs="Tahoma"/>
          <w:position w:val="-1"/>
        </w:rPr>
        <w:t>w</w:t>
      </w:r>
      <w:r w:rsidRPr="001C3C76">
        <w:rPr>
          <w:rFonts w:ascii="Tahoma" w:eastAsia="Tahoma" w:hAnsi="Tahoma" w:cs="Tahoma"/>
          <w:spacing w:val="7"/>
          <w:position w:val="-1"/>
        </w:rPr>
        <w:t xml:space="preserve"> </w:t>
      </w:r>
      <w:r w:rsidRPr="001C3C76">
        <w:rPr>
          <w:rFonts w:ascii="Tahoma" w:eastAsia="Tahoma" w:hAnsi="Tahoma" w:cs="Tahoma"/>
          <w:position w:val="-1"/>
        </w:rPr>
        <w:t>z</w:t>
      </w:r>
      <w:r w:rsidRPr="001C3C76">
        <w:rPr>
          <w:rFonts w:ascii="Tahoma" w:eastAsia="Tahoma" w:hAnsi="Tahoma" w:cs="Tahoma"/>
          <w:spacing w:val="1"/>
          <w:position w:val="-1"/>
        </w:rPr>
        <w:t>a</w:t>
      </w:r>
      <w:r w:rsidRPr="001C3C76">
        <w:rPr>
          <w:rFonts w:ascii="Tahoma" w:eastAsia="Tahoma" w:hAnsi="Tahoma" w:cs="Tahoma"/>
          <w:spacing w:val="-1"/>
          <w:position w:val="-1"/>
        </w:rPr>
        <w:t>k</w:t>
      </w:r>
      <w:r w:rsidRPr="001C3C76">
        <w:rPr>
          <w:rFonts w:ascii="Tahoma" w:eastAsia="Tahoma" w:hAnsi="Tahoma" w:cs="Tahoma"/>
          <w:position w:val="-1"/>
        </w:rPr>
        <w:t>r</w:t>
      </w:r>
      <w:r w:rsidRPr="001C3C76">
        <w:rPr>
          <w:rFonts w:ascii="Tahoma" w:eastAsia="Tahoma" w:hAnsi="Tahoma" w:cs="Tahoma"/>
          <w:spacing w:val="1"/>
          <w:position w:val="-1"/>
        </w:rPr>
        <w:t>e</w:t>
      </w:r>
      <w:r w:rsidRPr="001C3C76">
        <w:rPr>
          <w:rFonts w:ascii="Tahoma" w:eastAsia="Tahoma" w:hAnsi="Tahoma" w:cs="Tahoma"/>
          <w:position w:val="-1"/>
        </w:rPr>
        <w:t>sie</w:t>
      </w:r>
      <w:r w:rsidRPr="001C3C76">
        <w:rPr>
          <w:rFonts w:ascii="Tahoma" w:eastAsia="Tahoma" w:hAnsi="Tahoma" w:cs="Tahoma"/>
          <w:spacing w:val="1"/>
          <w:position w:val="-1"/>
        </w:rPr>
        <w:t xml:space="preserve"> a</w:t>
      </w:r>
      <w:r w:rsidRPr="001C3C76">
        <w:rPr>
          <w:rFonts w:ascii="Tahoma" w:eastAsia="Tahoma" w:hAnsi="Tahoma" w:cs="Tahoma"/>
          <w:spacing w:val="-1"/>
          <w:position w:val="-1"/>
        </w:rPr>
        <w:t>n</w:t>
      </w:r>
      <w:r w:rsidRPr="001C3C76">
        <w:rPr>
          <w:rFonts w:ascii="Tahoma" w:eastAsia="Tahoma" w:hAnsi="Tahoma" w:cs="Tahoma"/>
          <w:position w:val="-1"/>
        </w:rPr>
        <w:t>g</w:t>
      </w:r>
      <w:r w:rsidRPr="001C3C76">
        <w:rPr>
          <w:rFonts w:ascii="Tahoma" w:eastAsia="Tahoma" w:hAnsi="Tahoma" w:cs="Tahoma"/>
          <w:spacing w:val="1"/>
          <w:position w:val="-1"/>
        </w:rPr>
        <w:t>a</w:t>
      </w:r>
      <w:r w:rsidRPr="001C3C76">
        <w:rPr>
          <w:rFonts w:ascii="Tahoma" w:eastAsia="Tahoma" w:hAnsi="Tahoma" w:cs="Tahoma"/>
          <w:position w:val="-1"/>
        </w:rPr>
        <w:t>żo</w:t>
      </w:r>
      <w:r w:rsidRPr="001C3C76">
        <w:rPr>
          <w:rFonts w:ascii="Tahoma" w:eastAsia="Tahoma" w:hAnsi="Tahoma" w:cs="Tahoma"/>
          <w:spacing w:val="-1"/>
          <w:position w:val="-1"/>
        </w:rPr>
        <w:t>w</w:t>
      </w:r>
      <w:r w:rsidRPr="001C3C76">
        <w:rPr>
          <w:rFonts w:ascii="Tahoma" w:eastAsia="Tahoma" w:hAnsi="Tahoma" w:cs="Tahoma"/>
          <w:spacing w:val="1"/>
          <w:position w:val="-1"/>
        </w:rPr>
        <w:t>a</w:t>
      </w:r>
      <w:r w:rsidRPr="001C3C76">
        <w:rPr>
          <w:rFonts w:ascii="Tahoma" w:eastAsia="Tahoma" w:hAnsi="Tahoma" w:cs="Tahoma"/>
          <w:spacing w:val="-1"/>
          <w:position w:val="-1"/>
        </w:rPr>
        <w:t>n</w:t>
      </w:r>
      <w:r w:rsidRPr="001C3C76">
        <w:rPr>
          <w:rFonts w:ascii="Tahoma" w:eastAsia="Tahoma" w:hAnsi="Tahoma" w:cs="Tahoma"/>
          <w:position w:val="-1"/>
        </w:rPr>
        <w:t>ia</w:t>
      </w:r>
      <w:r w:rsidRPr="001C3C76">
        <w:rPr>
          <w:rFonts w:ascii="Tahoma" w:eastAsia="Tahoma" w:hAnsi="Tahoma" w:cs="Tahoma"/>
          <w:spacing w:val="-3"/>
          <w:position w:val="-1"/>
        </w:rPr>
        <w:t xml:space="preserve"> </w:t>
      </w:r>
      <w:r w:rsidRPr="001C3C76">
        <w:rPr>
          <w:rFonts w:ascii="Tahoma" w:eastAsia="Tahoma" w:hAnsi="Tahoma" w:cs="Tahoma"/>
          <w:position w:val="-1"/>
        </w:rPr>
        <w:t>p</w:t>
      </w:r>
      <w:r w:rsidRPr="001C3C76">
        <w:rPr>
          <w:rFonts w:ascii="Tahoma" w:eastAsia="Tahoma" w:hAnsi="Tahoma" w:cs="Tahoma"/>
          <w:spacing w:val="1"/>
          <w:position w:val="-1"/>
        </w:rPr>
        <w:t>e</w:t>
      </w:r>
      <w:r w:rsidRPr="001C3C76">
        <w:rPr>
          <w:rFonts w:ascii="Tahoma" w:eastAsia="Tahoma" w:hAnsi="Tahoma" w:cs="Tahoma"/>
          <w:position w:val="-1"/>
        </w:rPr>
        <w:t>rso</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position w:val="-1"/>
        </w:rPr>
        <w:t>lu</w:t>
      </w:r>
      <w:r w:rsidRPr="001C3C76">
        <w:rPr>
          <w:rFonts w:ascii="Tahoma" w:eastAsia="Tahoma" w:hAnsi="Tahoma" w:cs="Tahoma"/>
          <w:spacing w:val="-3"/>
          <w:position w:val="-1"/>
        </w:rPr>
        <w:t xml:space="preserve"> </w:t>
      </w:r>
      <w:r w:rsidRPr="001C3C76">
        <w:rPr>
          <w:rFonts w:ascii="Tahoma" w:eastAsia="Tahoma" w:hAnsi="Tahoma" w:cs="Tahoma"/>
          <w:spacing w:val="4"/>
          <w:position w:val="-1"/>
        </w:rPr>
        <w:t>p</w:t>
      </w:r>
      <w:r w:rsidRPr="001C3C76">
        <w:rPr>
          <w:rFonts w:ascii="Tahoma" w:eastAsia="Tahoma" w:hAnsi="Tahoma" w:cs="Tahoma"/>
          <w:position w:val="-1"/>
        </w:rPr>
        <w:t>r</w:t>
      </w:r>
      <w:r w:rsidRPr="001C3C76">
        <w:rPr>
          <w:rFonts w:ascii="Tahoma" w:eastAsia="Tahoma" w:hAnsi="Tahoma" w:cs="Tahoma"/>
          <w:spacing w:val="2"/>
          <w:position w:val="-1"/>
        </w:rPr>
        <w:t>o</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k</w:t>
      </w:r>
      <w:r w:rsidRPr="001C3C76">
        <w:rPr>
          <w:rFonts w:ascii="Tahoma" w:eastAsia="Tahoma" w:hAnsi="Tahoma" w:cs="Tahoma"/>
          <w:position w:val="-1"/>
        </w:rPr>
        <w:t>tu</w:t>
      </w:r>
      <w:r w:rsidRPr="001C3C76">
        <w:rPr>
          <w:rFonts w:ascii="Tahoma" w:eastAsia="Tahoma" w:hAnsi="Tahoma" w:cs="Tahoma"/>
          <w:spacing w:val="-1"/>
          <w:position w:val="-1"/>
        </w:rPr>
        <w:t xml:space="preserve"> </w:t>
      </w:r>
      <w:r w:rsidRPr="001C3C76">
        <w:rPr>
          <w:rFonts w:ascii="Tahoma" w:eastAsia="Tahoma" w:hAnsi="Tahoma" w:cs="Tahoma"/>
          <w:position w:val="-1"/>
        </w:rPr>
        <w:t>zgo</w:t>
      </w:r>
      <w:r w:rsidRPr="001C3C76">
        <w:rPr>
          <w:rFonts w:ascii="Tahoma" w:eastAsia="Tahoma" w:hAnsi="Tahoma" w:cs="Tahoma"/>
          <w:spacing w:val="2"/>
          <w:position w:val="-1"/>
        </w:rPr>
        <w:t>d</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1"/>
          <w:position w:val="-1"/>
        </w:rPr>
        <w:t xml:space="preserve"> </w:t>
      </w:r>
      <w:r w:rsidRPr="001C3C76">
        <w:rPr>
          <w:rFonts w:ascii="Tahoma" w:eastAsia="Tahoma" w:hAnsi="Tahoma" w:cs="Tahoma"/>
          <w:position w:val="-1"/>
        </w:rPr>
        <w:t>z</w:t>
      </w:r>
      <w:r w:rsidRPr="001C3C76">
        <w:rPr>
          <w:rFonts w:ascii="Tahoma" w:eastAsia="Tahoma" w:hAnsi="Tahoma" w:cs="Tahoma"/>
          <w:spacing w:val="6"/>
          <w:position w:val="-1"/>
        </w:rPr>
        <w:t xml:space="preserve"> </w:t>
      </w:r>
      <w:r w:rsidRPr="00C35D54">
        <w:rPr>
          <w:rFonts w:ascii="Tahoma" w:eastAsia="Tahoma" w:hAnsi="Tahoma" w:cs="Tahoma"/>
          <w:i/>
          <w:spacing w:val="-2"/>
          <w:position w:val="-1"/>
        </w:rPr>
        <w:t>W</w:t>
      </w:r>
      <w:r w:rsidRPr="00C35D54">
        <w:rPr>
          <w:rFonts w:ascii="Tahoma" w:eastAsia="Tahoma" w:hAnsi="Tahoma" w:cs="Tahoma"/>
          <w:i/>
          <w:spacing w:val="-1"/>
          <w:position w:val="-1"/>
        </w:rPr>
        <w:t>y</w:t>
      </w:r>
      <w:r w:rsidRPr="00C35D54">
        <w:rPr>
          <w:rFonts w:ascii="Tahoma" w:eastAsia="Tahoma" w:hAnsi="Tahoma" w:cs="Tahoma"/>
          <w:i/>
          <w:spacing w:val="-2"/>
          <w:position w:val="-1"/>
        </w:rPr>
        <w:t>t</w:t>
      </w:r>
      <w:r w:rsidRPr="00C35D54">
        <w:rPr>
          <w:rFonts w:ascii="Tahoma" w:eastAsia="Tahoma" w:hAnsi="Tahoma" w:cs="Tahoma"/>
          <w:i/>
          <w:spacing w:val="-1"/>
          <w:position w:val="-1"/>
        </w:rPr>
        <w:t>yc</w:t>
      </w:r>
      <w:r w:rsidRPr="00C35D54">
        <w:rPr>
          <w:rFonts w:ascii="Tahoma" w:eastAsia="Tahoma" w:hAnsi="Tahoma" w:cs="Tahoma"/>
          <w:i/>
          <w:spacing w:val="3"/>
          <w:position w:val="-1"/>
        </w:rPr>
        <w:t>z</w:t>
      </w:r>
      <w:r w:rsidRPr="00C35D54">
        <w:rPr>
          <w:rFonts w:ascii="Tahoma" w:eastAsia="Tahoma" w:hAnsi="Tahoma" w:cs="Tahoma"/>
          <w:i/>
          <w:spacing w:val="-3"/>
          <w:position w:val="-1"/>
        </w:rPr>
        <w:t>n</w:t>
      </w:r>
      <w:r w:rsidRPr="00C35D54">
        <w:rPr>
          <w:rFonts w:ascii="Tahoma" w:eastAsia="Tahoma" w:hAnsi="Tahoma" w:cs="Tahoma"/>
          <w:i/>
          <w:spacing w:val="-1"/>
          <w:position w:val="-1"/>
        </w:rPr>
        <w:t>y</w:t>
      </w:r>
      <w:r w:rsidRPr="00C35D54">
        <w:rPr>
          <w:rFonts w:ascii="Tahoma" w:eastAsia="Tahoma" w:hAnsi="Tahoma" w:cs="Tahoma"/>
          <w:i/>
          <w:position w:val="-1"/>
        </w:rPr>
        <w:t>m</w:t>
      </w:r>
      <w:r w:rsidRPr="00C35D54">
        <w:rPr>
          <w:rFonts w:ascii="Tahoma" w:eastAsia="Tahoma" w:hAnsi="Tahoma" w:cs="Tahoma"/>
          <w:i/>
          <w:spacing w:val="1"/>
          <w:position w:val="-1"/>
        </w:rPr>
        <w:t>i</w:t>
      </w:r>
      <w:r w:rsidR="001A0DDF" w:rsidRPr="00C35D54">
        <w:rPr>
          <w:rFonts w:ascii="Tahoma" w:eastAsia="Tahoma" w:hAnsi="Tahoma" w:cs="Tahoma"/>
          <w:i/>
          <w:position w:val="-1"/>
        </w:rPr>
        <w:t xml:space="preserve"> w zakresie kwalifikowalności</w:t>
      </w:r>
      <w:r w:rsidR="006C46E0" w:rsidRPr="00C35D54">
        <w:rPr>
          <w:rFonts w:ascii="Tahoma" w:eastAsia="Tahoma" w:hAnsi="Tahoma" w:cs="Tahoma"/>
          <w:i/>
          <w:position w:val="-1"/>
        </w:rPr>
        <w:t xml:space="preserve"> </w:t>
      </w:r>
      <w:r w:rsidR="001A0DDF" w:rsidRPr="00C35D54">
        <w:rPr>
          <w:rFonts w:ascii="Tahoma" w:eastAsia="Tahoma" w:hAnsi="Tahoma" w:cs="Tahoma"/>
          <w:i/>
          <w:position w:val="-1"/>
        </w:rPr>
        <w:t>wydatków</w:t>
      </w:r>
      <w:r w:rsidR="00161A8E">
        <w:rPr>
          <w:rFonts w:ascii="Tahoma" w:eastAsia="Tahoma" w:hAnsi="Tahoma" w:cs="Tahoma"/>
          <w:position w:val="-1"/>
        </w:rPr>
        <w:t>;</w:t>
      </w:r>
    </w:p>
    <w:p w14:paraId="63C2D65E" w14:textId="67D74782" w:rsidR="00942F4E" w:rsidRPr="00C052A5" w:rsidRDefault="00161A8E" w:rsidP="00E43CDE">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sidRPr="00D60F4D">
        <w:rPr>
          <w:rFonts w:ascii="Tahoma" w:eastAsia="Tahoma" w:hAnsi="Tahoma" w:cs="Tahoma"/>
          <w:position w:val="-1"/>
        </w:rPr>
        <w:t xml:space="preserve">Beneficjent jest zobowiązany do zbierania danych osobowych nt. uczestników projektu osób lub </w:t>
      </w:r>
      <w:r w:rsidR="00463725">
        <w:rPr>
          <w:rFonts w:ascii="Tahoma" w:eastAsia="Tahoma" w:hAnsi="Tahoma" w:cs="Tahoma"/>
          <w:position w:val="-1"/>
        </w:rPr>
        <w:t>podmiotów w SL</w:t>
      </w:r>
      <w:r w:rsidRPr="00D60F4D">
        <w:rPr>
          <w:rFonts w:ascii="Tahoma" w:eastAsia="Tahoma" w:hAnsi="Tahoma" w:cs="Tahoma"/>
          <w:position w:val="-1"/>
        </w:rPr>
        <w:t>2014</w:t>
      </w:r>
      <w:r w:rsidR="001A0DDF" w:rsidRPr="00D60F4D">
        <w:rPr>
          <w:rFonts w:ascii="Tahoma" w:eastAsia="Tahoma" w:hAnsi="Tahoma" w:cs="Tahoma"/>
          <w:position w:val="-1"/>
        </w:rPr>
        <w:t>.</w:t>
      </w:r>
    </w:p>
    <w:p w14:paraId="6B956AEF" w14:textId="3F95AC4B" w:rsidR="00540228" w:rsidRPr="00C052A5" w:rsidRDefault="00540228" w:rsidP="00E43CDE">
      <w:pPr>
        <w:pStyle w:val="Akapitzlist"/>
        <w:numPr>
          <w:ilvl w:val="1"/>
          <w:numId w:val="27"/>
        </w:numPr>
        <w:tabs>
          <w:tab w:val="clear" w:pos="749"/>
          <w:tab w:val="num" w:pos="993"/>
        </w:tabs>
        <w:spacing w:line="276" w:lineRule="auto"/>
        <w:ind w:left="851" w:right="14" w:hanging="425"/>
        <w:jc w:val="both"/>
        <w:rPr>
          <w:rFonts w:ascii="Tahoma" w:eastAsia="Tahoma" w:hAnsi="Tahoma" w:cs="Tahoma"/>
        </w:rPr>
      </w:pPr>
      <w:r>
        <w:rPr>
          <w:rFonts w:ascii="Tahoma" w:eastAsia="Tahoma" w:hAnsi="Tahoma" w:cs="Tahoma"/>
        </w:rPr>
        <w:t xml:space="preserve">Beneficjent jest zobowiązany do przesłania </w:t>
      </w:r>
      <w:r w:rsidRPr="00C052A5">
        <w:rPr>
          <w:rFonts w:ascii="Tahoma" w:eastAsia="Tahoma" w:hAnsi="Tahoma" w:cs="Tahoma"/>
        </w:rPr>
        <w:t xml:space="preserve">bezpośrednio do opiekuna projektu za pomocą SL2014 kwartalnych harmonogramów udzielanych w ramach projektu form wsparcia, </w:t>
      </w:r>
      <w:r>
        <w:rPr>
          <w:rFonts w:ascii="Tahoma" w:eastAsia="Tahoma" w:hAnsi="Tahoma" w:cs="Tahoma"/>
        </w:rPr>
        <w:br/>
      </w:r>
      <w:r w:rsidRPr="00C052A5">
        <w:rPr>
          <w:rFonts w:ascii="Tahoma" w:eastAsia="Tahoma" w:hAnsi="Tahoma" w:cs="Tahoma"/>
        </w:rPr>
        <w:t xml:space="preserve">w szczególności szkoleń, kursów, konferencji, usług doradczych, poradnictwa, warsztatów, seminariów, studiów wyższych i podyplomowych, zgodnie z załącznikiem nr </w:t>
      </w:r>
      <w:r w:rsidR="00507CC9">
        <w:rPr>
          <w:rFonts w:ascii="Tahoma" w:eastAsia="Tahoma" w:hAnsi="Tahoma" w:cs="Tahoma"/>
        </w:rPr>
        <w:t>4</w:t>
      </w:r>
      <w:r w:rsidRPr="00C052A5">
        <w:rPr>
          <w:rFonts w:ascii="Tahoma" w:eastAsia="Tahoma" w:hAnsi="Tahoma" w:cs="Tahoma"/>
        </w:rPr>
        <w:t xml:space="preserve"> do umowy, począwszy od dnia podpisania umowy/rozpoczęcia realizacji projektu . W przypadku zmiany harmonogramu, o którym mowa powyżej Beneficjent zobowiązuje się do przesłania zaktualizowanego harmonogramu do opiekuna na 7 dni przed rozpoczęciem danej formy wsparcia.</w:t>
      </w:r>
    </w:p>
    <w:p w14:paraId="4A7A0B0F" w14:textId="77777777" w:rsidR="00942F4E" w:rsidRPr="001C3C76" w:rsidRDefault="00280ADA" w:rsidP="00E43CDE">
      <w:pPr>
        <w:pStyle w:val="Akapitzlist"/>
        <w:numPr>
          <w:ilvl w:val="0"/>
          <w:numId w:val="28"/>
        </w:numPr>
        <w:tabs>
          <w:tab w:val="clear" w:pos="360"/>
          <w:tab w:val="num" w:pos="851"/>
        </w:tabs>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5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4"/>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2"/>
        </w:rPr>
        <w:t xml:space="preserve"> </w:t>
      </w:r>
      <w:r w:rsidR="00BE11F7" w:rsidRPr="001C3C76">
        <w:rPr>
          <w:rFonts w:ascii="Tahoma" w:eastAsia="Tahoma" w:hAnsi="Tahoma" w:cs="Tahoma"/>
          <w:spacing w:val="-1"/>
        </w:rPr>
        <w:t>SL2014</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 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9"/>
        </w:rPr>
        <w:t>ą</w:t>
      </w:r>
      <w:r w:rsidRPr="001C3C76">
        <w:rPr>
          <w:rFonts w:ascii="Tahoma" w:eastAsia="Tahoma" w:hAnsi="Tahoma" w:cs="Tahoma"/>
          <w:spacing w:val="-1"/>
        </w:rPr>
        <w:t>c</w:t>
      </w:r>
      <w:r w:rsidRPr="001C3C76">
        <w:rPr>
          <w:rFonts w:ascii="Tahoma" w:eastAsia="Tahoma" w:hAnsi="Tahoma" w:cs="Tahoma"/>
        </w:rPr>
        <w:t>zni</w:t>
      </w:r>
      <w:r w:rsidRPr="001C3C76">
        <w:rPr>
          <w:rFonts w:ascii="Tahoma" w:eastAsia="Tahoma" w:hAnsi="Tahoma" w:cs="Tahoma"/>
          <w:spacing w:val="-1"/>
        </w:rPr>
        <w:t>k</w:t>
      </w:r>
      <w:r w:rsidRPr="001C3C76">
        <w:rPr>
          <w:rFonts w:ascii="Tahoma" w:eastAsia="Tahoma" w:hAnsi="Tahoma" w:cs="Tahoma"/>
        </w:rPr>
        <w:t xml:space="preserve">i do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szą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ić</w:t>
      </w:r>
      <w:r w:rsidRPr="001C3C76">
        <w:rPr>
          <w:rFonts w:ascii="Tahoma" w:eastAsia="Tahoma" w:hAnsi="Tahoma" w:cs="Tahoma"/>
          <w:spacing w:val="6"/>
        </w:rPr>
        <w:t xml:space="preserve"> </w:t>
      </w:r>
      <w:r w:rsidRPr="001C3C76">
        <w:rPr>
          <w:rFonts w:ascii="Tahoma" w:eastAsia="Tahoma" w:hAnsi="Tahoma" w:cs="Tahoma"/>
        </w:rPr>
        <w:t>or</w:t>
      </w:r>
      <w:r w:rsidRPr="001C3C76">
        <w:rPr>
          <w:rFonts w:ascii="Tahoma" w:eastAsia="Tahoma" w:hAnsi="Tahoma" w:cs="Tahoma"/>
          <w:spacing w:val="2"/>
        </w:rPr>
        <w:t>y</w:t>
      </w:r>
      <w:r w:rsidRPr="001C3C76">
        <w:rPr>
          <w:rFonts w:ascii="Tahoma" w:eastAsia="Tahoma" w:hAnsi="Tahoma" w:cs="Tahoma"/>
        </w:rPr>
        <w:t>gina</w:t>
      </w:r>
      <w:r w:rsidRPr="001C3C76">
        <w:rPr>
          <w:rFonts w:ascii="Tahoma" w:eastAsia="Tahoma" w:hAnsi="Tahoma" w:cs="Tahoma"/>
          <w:spacing w:val="1"/>
        </w:rPr>
        <w:t>ł</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zn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rPr>
        <w:t>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spacing w:val="-1"/>
        </w:rPr>
        <w:t>f</w:t>
      </w:r>
      <w:r w:rsidRPr="001C3C76">
        <w:rPr>
          <w:rFonts w:ascii="Tahoma" w:eastAsia="Tahoma" w:hAnsi="Tahoma" w:cs="Tahoma"/>
        </w:rPr>
        <w:t>ro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(ska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 xml:space="preserve">łów </w:t>
      </w:r>
      <w:r w:rsidRPr="001C3C76">
        <w:rPr>
          <w:rFonts w:ascii="Tahoma" w:eastAsia="Tahoma" w:hAnsi="Tahoma" w:cs="Tahoma"/>
        </w:rPr>
        <w:lastRenderedPageBreak/>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rPr>
        <w:t>sporz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2"/>
        </w:rPr>
        <w:t>o</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4"/>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ro</w:t>
      </w:r>
      <w:r w:rsidRPr="001C3C76">
        <w:rPr>
          <w:rFonts w:ascii="Tahoma" w:eastAsia="Tahoma" w:hAnsi="Tahoma" w:cs="Tahoma"/>
          <w:spacing w:val="3"/>
        </w:rPr>
        <w:t>w</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dopus</w:t>
      </w:r>
      <w:r w:rsidRPr="001C3C76">
        <w:rPr>
          <w:rFonts w:ascii="Tahoma" w:eastAsia="Tahoma" w:hAnsi="Tahoma" w:cs="Tahoma"/>
          <w:spacing w:val="2"/>
        </w:rPr>
        <w:t>z</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c</w:t>
      </w:r>
      <w:r w:rsidRPr="001C3C76">
        <w:rPr>
          <w:rFonts w:ascii="Tahoma" w:eastAsia="Tahoma" w:hAnsi="Tahoma" w:cs="Tahoma"/>
          <w:spacing w:val="-1"/>
        </w:rPr>
        <w:t>yf</w:t>
      </w:r>
      <w:r w:rsidRPr="001C3C76">
        <w:rPr>
          <w:rFonts w:ascii="Tahoma" w:eastAsia="Tahoma" w:hAnsi="Tahoma" w:cs="Tahoma"/>
        </w:rPr>
        <w:t>ro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nu</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3"/>
        </w:rPr>
        <w:t>k</w:t>
      </w:r>
      <w:r w:rsidRPr="001C3C76">
        <w:rPr>
          <w:rFonts w:ascii="Tahoma" w:eastAsia="Tahoma" w:hAnsi="Tahoma" w:cs="Tahoma"/>
        </w:rPr>
        <w:t>opii</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4"/>
        </w:rPr>
        <w:t>w</w:t>
      </w:r>
      <w:r w:rsidRPr="001C3C76">
        <w:rPr>
          <w:rFonts w:ascii="Tahoma" w:eastAsia="Tahoma" w:hAnsi="Tahoma" w:cs="Tahoma"/>
        </w:rPr>
        <w:t>.</w:t>
      </w:r>
    </w:p>
    <w:p w14:paraId="47071A9C" w14:textId="55371152" w:rsidR="00942F4E" w:rsidRPr="001C3C76" w:rsidRDefault="006507C2"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D</w:t>
      </w:r>
      <w:r w:rsidR="00280ADA" w:rsidRPr="001C3C76">
        <w:rPr>
          <w:rFonts w:ascii="Tahoma" w:eastAsia="Tahoma" w:hAnsi="Tahoma" w:cs="Tahoma"/>
        </w:rPr>
        <w:t>la</w:t>
      </w:r>
      <w:r w:rsidR="00280ADA" w:rsidRPr="001C3C76">
        <w:rPr>
          <w:rFonts w:ascii="Tahoma" w:eastAsia="Tahoma" w:hAnsi="Tahoma" w:cs="Tahoma"/>
          <w:spacing w:val="13"/>
        </w:rPr>
        <w:t xml:space="preserve"> </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t</w:t>
      </w:r>
      <w:r w:rsidR="00280ADA" w:rsidRPr="001C3C76">
        <w:rPr>
          <w:rFonts w:ascii="Tahoma" w:eastAsia="Tahoma" w:hAnsi="Tahoma" w:cs="Tahoma"/>
        </w:rPr>
        <w:t>ów</w:t>
      </w:r>
      <w:r w:rsidR="00280ADA" w:rsidRPr="001C3C76">
        <w:rPr>
          <w:rFonts w:ascii="Tahoma" w:eastAsia="Tahoma" w:hAnsi="Tahoma" w:cs="Tahoma"/>
          <w:spacing w:val="3"/>
        </w:rPr>
        <w:t xml:space="preserve">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c</w:t>
      </w:r>
      <w:r w:rsidR="00280ADA" w:rsidRPr="001C3C76">
        <w:rPr>
          <w:rFonts w:ascii="Tahoma" w:eastAsia="Tahoma" w:hAnsi="Tahoma" w:cs="Tahoma"/>
          <w:spacing w:val="3"/>
        </w:rPr>
        <w:t>z</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1"/>
        </w:rPr>
        <w:t>w</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h</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3"/>
        </w:rPr>
        <w:t xml:space="preserve"> </w:t>
      </w:r>
      <w:r w:rsidR="00280ADA" w:rsidRPr="001C3C76">
        <w:rPr>
          <w:rFonts w:ascii="Tahoma" w:eastAsia="Tahoma" w:hAnsi="Tahoma" w:cs="Tahoma"/>
          <w:spacing w:val="-1"/>
        </w:rPr>
        <w:t>u</w:t>
      </w:r>
      <w:r w:rsidR="00280ADA" w:rsidRPr="001C3C76">
        <w:rPr>
          <w:rFonts w:ascii="Tahoma" w:eastAsia="Tahoma" w:hAnsi="Tahoma" w:cs="Tahoma"/>
        </w:rPr>
        <w:t>st.</w:t>
      </w:r>
      <w:r w:rsidR="00280ADA" w:rsidRPr="001C3C76">
        <w:rPr>
          <w:rFonts w:ascii="Tahoma" w:eastAsia="Tahoma" w:hAnsi="Tahoma" w:cs="Tahoma"/>
          <w:spacing w:val="10"/>
        </w:rPr>
        <w:t xml:space="preserve"> </w:t>
      </w:r>
      <w:r w:rsidR="00280ADA" w:rsidRPr="001C3C76">
        <w:rPr>
          <w:rFonts w:ascii="Tahoma" w:eastAsia="Tahoma" w:hAnsi="Tahoma" w:cs="Tahoma"/>
        </w:rPr>
        <w:t>1</w:t>
      </w:r>
      <w:r w:rsidR="00280ADA" w:rsidRPr="001C3C76">
        <w:rPr>
          <w:rFonts w:ascii="Tahoma" w:eastAsia="Tahoma" w:hAnsi="Tahoma" w:cs="Tahoma"/>
          <w:spacing w:val="12"/>
        </w:rPr>
        <w:t xml:space="preserve"> </w:t>
      </w:r>
      <w:r w:rsidR="00BB32D5" w:rsidRPr="001C3C76">
        <w:rPr>
          <w:rFonts w:ascii="Tahoma" w:eastAsia="Tahoma" w:hAnsi="Tahoma" w:cs="Tahoma"/>
          <w:spacing w:val="1"/>
        </w:rPr>
        <w:t>SL2014</w:t>
      </w:r>
      <w:r w:rsidR="00280ADA" w:rsidRPr="001C3C76">
        <w:rPr>
          <w:rFonts w:ascii="Tahoma" w:eastAsia="Tahoma" w:hAnsi="Tahoma" w:cs="Tahoma"/>
          <w:spacing w:val="11"/>
        </w:rPr>
        <w:t xml:space="preserve"> </w:t>
      </w:r>
      <w:r w:rsidR="00280ADA" w:rsidRPr="001C3C76">
        <w:rPr>
          <w:rFonts w:ascii="Tahoma" w:eastAsia="Tahoma" w:hAnsi="Tahoma" w:cs="Tahoma"/>
        </w:rPr>
        <w:t>oblicza</w:t>
      </w:r>
      <w:r w:rsidR="00280ADA" w:rsidRPr="001C3C76">
        <w:rPr>
          <w:rFonts w:ascii="Tahoma" w:eastAsia="Tahoma" w:hAnsi="Tahoma" w:cs="Tahoma"/>
          <w:spacing w:val="9"/>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rPr>
        <w:t>mę</w:t>
      </w:r>
      <w:r w:rsidR="00280ADA" w:rsidRPr="001C3C76">
        <w:rPr>
          <w:rFonts w:ascii="Tahoma" w:eastAsia="Tahoma" w:hAnsi="Tahoma" w:cs="Tahoma"/>
          <w:spacing w:val="13"/>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ą</w:t>
      </w:r>
      <w:r w:rsidR="00280ADA" w:rsidRPr="001C3C76">
        <w:rPr>
          <w:rFonts w:ascii="Tahoma" w:eastAsia="Tahoma" w:hAnsi="Tahoma" w:cs="Tahoma"/>
          <w:spacing w:val="6"/>
        </w:rPr>
        <w:t xml:space="preserve"> </w:t>
      </w:r>
      <w:r w:rsidR="00280ADA" w:rsidRPr="001C3C76">
        <w:rPr>
          <w:rFonts w:ascii="Tahoma" w:eastAsia="Tahoma" w:hAnsi="Tahoma" w:cs="Tahoma"/>
        </w:rPr>
        <w:t>pli</w:t>
      </w:r>
      <w:r w:rsidR="00280ADA" w:rsidRPr="001C3C76">
        <w:rPr>
          <w:rFonts w:ascii="Tahoma" w:eastAsia="Tahoma" w:hAnsi="Tahoma" w:cs="Tahoma"/>
          <w:spacing w:val="2"/>
        </w:rPr>
        <w:t>k</w:t>
      </w:r>
      <w:r w:rsidR="00280ADA" w:rsidRPr="001C3C76">
        <w:rPr>
          <w:rFonts w:ascii="Tahoma" w:eastAsia="Tahoma" w:hAnsi="Tahoma" w:cs="Tahoma"/>
          <w:spacing w:val="-1"/>
        </w:rPr>
        <w:t>u</w:t>
      </w:r>
      <w:r w:rsidR="00280ADA" w:rsidRPr="001C3C76">
        <w:rPr>
          <w:rFonts w:ascii="Tahoma" w:eastAsia="Tahoma" w:hAnsi="Tahoma" w:cs="Tahoma"/>
        </w:rPr>
        <w:t>,</w:t>
      </w:r>
      <w:r w:rsidR="00280ADA" w:rsidRPr="001C3C76">
        <w:rPr>
          <w:rFonts w:ascii="Tahoma" w:eastAsia="Tahoma" w:hAnsi="Tahoma" w:cs="Tahoma"/>
          <w:spacing w:val="9"/>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rPr>
        <w:t>a poz</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la</w:t>
      </w:r>
      <w:r w:rsidR="00280ADA" w:rsidRPr="001C3C76">
        <w:rPr>
          <w:rFonts w:ascii="Tahoma" w:eastAsia="Tahoma" w:hAnsi="Tahoma" w:cs="Tahoma"/>
          <w:spacing w:val="9"/>
        </w:rPr>
        <w:t xml:space="preserve"> </w:t>
      </w:r>
      <w:r w:rsidR="00280ADA" w:rsidRPr="001C3C76">
        <w:rPr>
          <w:rFonts w:ascii="Tahoma" w:eastAsia="Tahoma" w:hAnsi="Tahoma" w:cs="Tahoma"/>
        </w:rPr>
        <w:t>sp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dz</w:t>
      </w:r>
      <w:r w:rsidR="00280ADA" w:rsidRPr="001C3C76">
        <w:rPr>
          <w:rFonts w:ascii="Tahoma" w:eastAsia="Tahoma" w:hAnsi="Tahoma" w:cs="Tahoma"/>
          <w:spacing w:val="1"/>
        </w:rPr>
        <w:t>a</w:t>
      </w:r>
      <w:r w:rsidR="00280ADA" w:rsidRPr="001C3C76">
        <w:rPr>
          <w:rFonts w:ascii="Tahoma" w:eastAsia="Tahoma" w:hAnsi="Tahoma" w:cs="Tahoma"/>
        </w:rPr>
        <w:t>ć</w:t>
      </w:r>
      <w:r w:rsidR="00280ADA" w:rsidRPr="001C3C76">
        <w:rPr>
          <w:rFonts w:ascii="Tahoma" w:eastAsia="Tahoma" w:hAnsi="Tahoma" w:cs="Tahoma"/>
          <w:spacing w:val="5"/>
        </w:rPr>
        <w:t xml:space="preserve"> </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
        </w:rPr>
        <w:t>e</w:t>
      </w:r>
      <w:r w:rsidR="00280ADA" w:rsidRPr="001C3C76">
        <w:rPr>
          <w:rFonts w:ascii="Tahoma" w:eastAsia="Tahoma" w:hAnsi="Tahoma" w:cs="Tahoma"/>
        </w:rPr>
        <w:t>g</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io</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 d</w:t>
      </w:r>
      <w:r w:rsidR="00280ADA" w:rsidRPr="001C3C76">
        <w:rPr>
          <w:rFonts w:ascii="Tahoma" w:eastAsia="Tahoma" w:hAnsi="Tahoma" w:cs="Tahoma"/>
          <w:spacing w:val="3"/>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r w:rsidR="00280ADA" w:rsidRPr="001C3C76">
        <w:rPr>
          <w:rFonts w:ascii="Tahoma" w:eastAsia="Tahoma" w:hAnsi="Tahoma" w:cs="Tahoma"/>
          <w:spacing w:val="11"/>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spacing w:val="-2"/>
        </w:rPr>
        <w:t>m</w:t>
      </w:r>
      <w:r w:rsidR="00280ADA" w:rsidRPr="001C3C76">
        <w:rPr>
          <w:rFonts w:ascii="Tahoma" w:eastAsia="Tahoma" w:hAnsi="Tahoma" w:cs="Tahoma"/>
        </w:rPr>
        <w:t>y</w:t>
      </w:r>
      <w:r w:rsidR="00280ADA" w:rsidRPr="001C3C76">
        <w:rPr>
          <w:rFonts w:ascii="Tahoma" w:eastAsia="Tahoma" w:hAnsi="Tahoma" w:cs="Tahoma"/>
          <w:spacing w:val="12"/>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10"/>
        </w:rPr>
        <w:t xml:space="preserve"> </w:t>
      </w:r>
      <w:r w:rsidR="00280ADA" w:rsidRPr="001C3C76">
        <w:rPr>
          <w:rFonts w:ascii="Tahoma" w:eastAsia="Tahoma" w:hAnsi="Tahoma" w:cs="Tahoma"/>
        </w:rPr>
        <w:t>są</w:t>
      </w:r>
      <w:r w:rsidR="00280ADA" w:rsidRPr="001C3C76">
        <w:rPr>
          <w:rFonts w:ascii="Tahoma" w:eastAsia="Tahoma" w:hAnsi="Tahoma" w:cs="Tahoma"/>
          <w:spacing w:val="14"/>
        </w:rPr>
        <w:t xml:space="preserve"> </w:t>
      </w:r>
      <w:r w:rsidR="00280ADA" w:rsidRPr="001C3C76">
        <w:rPr>
          <w:rFonts w:ascii="Tahoma" w:eastAsia="Tahoma" w:hAnsi="Tahoma" w:cs="Tahoma"/>
          <w:spacing w:val="2"/>
        </w:rPr>
        <w:t>p</w:t>
      </w:r>
      <w:r w:rsidR="00280ADA" w:rsidRPr="001C3C76">
        <w:rPr>
          <w:rFonts w:ascii="Tahoma" w:eastAsia="Tahoma" w:hAnsi="Tahoma" w:cs="Tahoma"/>
        </w:rPr>
        <w:t>rz</w:t>
      </w:r>
      <w:r w:rsidR="00280ADA" w:rsidRPr="001C3C76">
        <w:rPr>
          <w:rFonts w:ascii="Tahoma" w:eastAsia="Tahoma" w:hAnsi="Tahoma" w:cs="Tahoma"/>
          <w:spacing w:val="1"/>
        </w:rPr>
        <w:t>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e</w:t>
      </w:r>
      <w:r w:rsidR="00CA7347" w:rsidRPr="001C3C76">
        <w:rPr>
          <w:rFonts w:ascii="Tahoma" w:eastAsia="Tahoma" w:hAnsi="Tahoma" w:cs="Tahoma"/>
          <w:spacing w:val="3"/>
        </w:rPr>
        <w:br/>
      </w:r>
      <w:r w:rsidR="00280ADA" w:rsidRPr="001C3C76">
        <w:rPr>
          <w:rFonts w:ascii="Tahoma" w:eastAsia="Tahoma" w:hAnsi="Tahoma" w:cs="Tahoma"/>
          <w:spacing w:val="-1"/>
        </w:rPr>
        <w:t>n</w:t>
      </w:r>
      <w:r w:rsidR="00280ADA" w:rsidRPr="001C3C76">
        <w:rPr>
          <w:rFonts w:ascii="Tahoma" w:eastAsia="Tahoma" w:hAnsi="Tahoma" w:cs="Tahoma"/>
        </w:rPr>
        <w:t xml:space="preserve">a </w:t>
      </w:r>
      <w:r w:rsidR="00280ADA" w:rsidRPr="001C3C76">
        <w:rPr>
          <w:rFonts w:ascii="Tahoma" w:eastAsia="Tahoma" w:hAnsi="Tahoma" w:cs="Tahoma"/>
          <w:spacing w:val="-3"/>
        </w:rPr>
        <w:t>f</w:t>
      </w:r>
      <w:r w:rsidR="00280ADA" w:rsidRPr="001C3C76">
        <w:rPr>
          <w:rFonts w:ascii="Tahoma" w:eastAsia="Tahoma" w:hAnsi="Tahoma" w:cs="Tahoma"/>
        </w:rPr>
        <w:t>or</w:t>
      </w:r>
      <w:r w:rsidR="00280ADA" w:rsidRPr="001C3C76">
        <w:rPr>
          <w:rFonts w:ascii="Tahoma" w:eastAsia="Tahoma" w:hAnsi="Tahoma" w:cs="Tahoma"/>
          <w:spacing w:val="1"/>
        </w:rPr>
        <w:t>mu</w:t>
      </w:r>
      <w:r w:rsidR="00280ADA" w:rsidRPr="001C3C76">
        <w:rPr>
          <w:rFonts w:ascii="Tahoma" w:eastAsia="Tahoma" w:hAnsi="Tahoma" w:cs="Tahoma"/>
        </w:rPr>
        <w:t>l</w:t>
      </w:r>
      <w:r w:rsidR="00280ADA" w:rsidRPr="001C3C76">
        <w:rPr>
          <w:rFonts w:ascii="Tahoma" w:eastAsia="Tahoma" w:hAnsi="Tahoma" w:cs="Tahoma"/>
          <w:spacing w:val="1"/>
        </w:rPr>
        <w:t>a</w:t>
      </w:r>
      <w:r w:rsidR="00280ADA" w:rsidRPr="001C3C76">
        <w:rPr>
          <w:rFonts w:ascii="Tahoma" w:eastAsia="Tahoma" w:hAnsi="Tahoma" w:cs="Tahoma"/>
        </w:rPr>
        <w:t>rz</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 xml:space="preserve">h </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io</w:t>
      </w:r>
      <w:r w:rsidR="00280ADA" w:rsidRPr="001C3C76">
        <w:rPr>
          <w:rFonts w:ascii="Tahoma" w:eastAsia="Tahoma" w:hAnsi="Tahoma" w:cs="Tahoma"/>
          <w:spacing w:val="2"/>
        </w:rPr>
        <w:t>s</w:t>
      </w:r>
      <w:r w:rsidR="00280ADA" w:rsidRPr="001C3C76">
        <w:rPr>
          <w:rFonts w:ascii="Tahoma" w:eastAsia="Tahoma" w:hAnsi="Tahoma" w:cs="Tahoma"/>
          <w:spacing w:val="-1"/>
        </w:rPr>
        <w:t>k</w:t>
      </w:r>
      <w:r w:rsidR="00280ADA" w:rsidRPr="001C3C76">
        <w:rPr>
          <w:rFonts w:ascii="Tahoma" w:eastAsia="Tahoma" w:hAnsi="Tahoma" w:cs="Tahoma"/>
        </w:rPr>
        <w:t>ó</w:t>
      </w:r>
      <w:r w:rsidR="00280ADA" w:rsidRPr="001C3C76">
        <w:rPr>
          <w:rFonts w:ascii="Tahoma" w:eastAsia="Tahoma" w:hAnsi="Tahoma" w:cs="Tahoma"/>
          <w:spacing w:val="-6"/>
        </w:rPr>
        <w:t>w</w:t>
      </w:r>
      <w:r w:rsidR="00280ADA" w:rsidRPr="001C3C76">
        <w:rPr>
          <w:rFonts w:ascii="Tahoma" w:eastAsia="Tahoma" w:hAnsi="Tahoma" w:cs="Tahoma"/>
        </w:rPr>
        <w:t xml:space="preserve">, </w:t>
      </w:r>
      <w:r w:rsidR="00280ADA" w:rsidRPr="001C3C76">
        <w:rPr>
          <w:rFonts w:ascii="Tahoma" w:eastAsia="Tahoma" w:hAnsi="Tahoma" w:cs="Tahoma"/>
          <w:spacing w:val="-1"/>
        </w:rPr>
        <w:t>c</w:t>
      </w:r>
      <w:r w:rsidR="00280ADA" w:rsidRPr="001C3C76">
        <w:rPr>
          <w:rFonts w:ascii="Tahoma" w:eastAsia="Tahoma" w:hAnsi="Tahoma" w:cs="Tahoma"/>
        </w:rPr>
        <w:t>o</w:t>
      </w:r>
      <w:r w:rsidR="00280ADA" w:rsidRPr="001C3C76">
        <w:rPr>
          <w:rFonts w:ascii="Tahoma" w:eastAsia="Tahoma" w:hAnsi="Tahoma" w:cs="Tahoma"/>
          <w:spacing w:val="26"/>
        </w:rPr>
        <w:t xml:space="preserve"> </w:t>
      </w:r>
      <w:r w:rsidR="00280ADA" w:rsidRPr="001C3C76">
        <w:rPr>
          <w:rFonts w:ascii="Tahoma" w:eastAsia="Tahoma" w:hAnsi="Tahoma" w:cs="Tahoma"/>
        </w:rPr>
        <w:t>po</w:t>
      </w:r>
      <w:r w:rsidR="00280ADA" w:rsidRPr="001C3C76">
        <w:rPr>
          <w:rFonts w:ascii="Tahoma" w:eastAsia="Tahoma" w:hAnsi="Tahoma" w:cs="Tahoma"/>
          <w:spacing w:val="1"/>
        </w:rPr>
        <w:t>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w:t>
      </w:r>
      <w:r w:rsidR="00280ADA" w:rsidRPr="001C3C76">
        <w:rPr>
          <w:rFonts w:ascii="Tahoma" w:eastAsia="Tahoma" w:hAnsi="Tahoma" w:cs="Tahoma"/>
        </w:rPr>
        <w:t>a że d</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 do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 xml:space="preserve">t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spacing w:val="2"/>
        </w:rPr>
        <w:t>ic</w:t>
      </w:r>
      <w:r w:rsidR="00280ADA" w:rsidRPr="001C3C76">
        <w:rPr>
          <w:rFonts w:ascii="Tahoma" w:eastAsia="Tahoma" w:hAnsi="Tahoma" w:cs="Tahoma"/>
        </w:rPr>
        <w:t>z</w:t>
      </w:r>
      <w:r w:rsidR="00280ADA" w:rsidRPr="001C3C76">
        <w:rPr>
          <w:rFonts w:ascii="Tahoma" w:eastAsia="Tahoma" w:hAnsi="Tahoma" w:cs="Tahoma"/>
          <w:spacing w:val="-3"/>
        </w:rPr>
        <w:t>n</w:t>
      </w:r>
      <w:r w:rsidR="00280ADA" w:rsidRPr="001C3C76">
        <w:rPr>
          <w:rFonts w:ascii="Tahoma" w:eastAsia="Tahoma" w:hAnsi="Tahoma" w:cs="Tahoma"/>
        </w:rPr>
        <w:t>y zna</w:t>
      </w:r>
      <w:r w:rsidR="00280ADA" w:rsidRPr="001C3C76">
        <w:rPr>
          <w:rFonts w:ascii="Tahoma" w:eastAsia="Tahoma" w:hAnsi="Tahoma" w:cs="Tahoma"/>
          <w:spacing w:val="-1"/>
        </w:rPr>
        <w:t>j</w:t>
      </w:r>
      <w:r w:rsidR="00280ADA" w:rsidRPr="001C3C76">
        <w:rPr>
          <w:rFonts w:ascii="Tahoma" w:eastAsia="Tahoma" w:hAnsi="Tahoma" w:cs="Tahoma"/>
          <w:spacing w:val="2"/>
        </w:rPr>
        <w:t>d</w:t>
      </w:r>
      <w:r w:rsidR="00280ADA" w:rsidRPr="001C3C76">
        <w:rPr>
          <w:rFonts w:ascii="Tahoma" w:eastAsia="Tahoma" w:hAnsi="Tahoma" w:cs="Tahoma"/>
          <w:spacing w:val="-1"/>
        </w:rPr>
        <w:t>uj</w:t>
      </w:r>
      <w:r w:rsidR="00280ADA" w:rsidRPr="001C3C76">
        <w:rPr>
          <w:rFonts w:ascii="Tahoma" w:eastAsia="Tahoma" w:hAnsi="Tahoma" w:cs="Tahoma"/>
        </w:rPr>
        <w:t>e s</w:t>
      </w:r>
      <w:r w:rsidR="00280ADA" w:rsidRPr="001C3C76">
        <w:rPr>
          <w:rFonts w:ascii="Tahoma" w:eastAsia="Tahoma" w:hAnsi="Tahoma" w:cs="Tahoma"/>
          <w:spacing w:val="11"/>
        </w:rPr>
        <w:t>i</w:t>
      </w:r>
      <w:r w:rsidR="00280ADA" w:rsidRPr="001C3C76">
        <w:rPr>
          <w:rFonts w:ascii="Tahoma" w:eastAsia="Tahoma" w:hAnsi="Tahoma" w:cs="Tahoma"/>
        </w:rPr>
        <w:t>ę</w:t>
      </w:r>
      <w:r w:rsidR="00DF582E">
        <w:rPr>
          <w:rFonts w:ascii="Tahoma" w:eastAsia="Tahoma" w:hAnsi="Tahoma" w:cs="Tahoma"/>
        </w:rPr>
        <w:br/>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r</w:t>
      </w:r>
      <w:r w:rsidR="00280ADA" w:rsidRPr="001C3C76">
        <w:rPr>
          <w:rFonts w:ascii="Tahoma" w:eastAsia="Tahoma" w:hAnsi="Tahoma" w:cs="Tahoma"/>
          <w:spacing w:val="1"/>
        </w:rPr>
        <w:t>e</w:t>
      </w:r>
      <w:r w:rsidR="00280ADA" w:rsidRPr="001C3C76">
        <w:rPr>
          <w:rFonts w:ascii="Tahoma" w:eastAsia="Tahoma" w:hAnsi="Tahoma" w:cs="Tahoma"/>
        </w:rPr>
        <w:t>pozytorium do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tów</w:t>
      </w:r>
      <w:r w:rsidR="00280ADA" w:rsidRPr="001C3C76">
        <w:rPr>
          <w:rFonts w:ascii="Tahoma" w:eastAsia="Tahoma" w:hAnsi="Tahoma" w:cs="Tahoma"/>
          <w:spacing w:val="1"/>
        </w:rPr>
        <w:t xml:space="preserve"> </w:t>
      </w:r>
      <w:r w:rsidR="00280ADA" w:rsidRPr="001C3C76">
        <w:rPr>
          <w:rFonts w:ascii="Tahoma" w:eastAsia="Tahoma" w:hAnsi="Tahoma" w:cs="Tahoma"/>
        </w:rPr>
        <w:t>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tu</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BB32D5" w:rsidRPr="001C3C76">
        <w:rPr>
          <w:rFonts w:ascii="Tahoma" w:eastAsia="Tahoma" w:hAnsi="Tahoma" w:cs="Tahoma"/>
          <w:spacing w:val="-1"/>
        </w:rPr>
        <w:t>SL2014</w:t>
      </w:r>
      <w:r w:rsidR="00280ADA" w:rsidRPr="001C3C76">
        <w:rPr>
          <w:rFonts w:ascii="Tahoma" w:eastAsia="Tahoma" w:hAnsi="Tahoma" w:cs="Tahoma"/>
          <w:spacing w:val="9"/>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8"/>
        </w:rPr>
        <w:t xml:space="preserve"> </w:t>
      </w:r>
      <w:r w:rsidR="00280ADA" w:rsidRPr="001C3C76">
        <w:rPr>
          <w:rFonts w:ascii="Tahoma" w:eastAsia="Tahoma" w:hAnsi="Tahoma" w:cs="Tahoma"/>
        </w:rPr>
        <w:t>może</w:t>
      </w:r>
      <w:r w:rsidR="00280ADA" w:rsidRPr="001C3C76">
        <w:rPr>
          <w:rFonts w:ascii="Tahoma" w:eastAsia="Tahoma" w:hAnsi="Tahoma" w:cs="Tahoma"/>
          <w:spacing w:val="8"/>
        </w:rPr>
        <w:t xml:space="preserve"> </w:t>
      </w:r>
      <w:r w:rsidR="00280ADA" w:rsidRPr="001C3C76">
        <w:rPr>
          <w:rFonts w:ascii="Tahoma" w:eastAsia="Tahoma" w:hAnsi="Tahoma" w:cs="Tahoma"/>
        </w:rPr>
        <w:t>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ić</w:t>
      </w:r>
      <w:r w:rsidR="00280ADA" w:rsidRPr="001C3C76">
        <w:rPr>
          <w:rFonts w:ascii="Tahoma" w:eastAsia="Tahoma" w:hAnsi="Tahoma" w:cs="Tahoma"/>
          <w:spacing w:val="3"/>
        </w:rPr>
        <w:t xml:space="preserve"> </w:t>
      </w:r>
      <w:r w:rsidR="00280ADA" w:rsidRPr="001C3C76">
        <w:rPr>
          <w:rFonts w:ascii="Tahoma" w:eastAsia="Tahoma" w:hAnsi="Tahoma" w:cs="Tahoma"/>
        </w:rPr>
        <w:t>do</w:t>
      </w:r>
      <w:r w:rsidR="00280ADA" w:rsidRPr="001C3C76">
        <w:rPr>
          <w:rFonts w:ascii="Tahoma" w:eastAsia="Tahoma" w:hAnsi="Tahoma" w:cs="Tahoma"/>
          <w:spacing w:val="1"/>
        </w:rPr>
        <w:t>w</w:t>
      </w:r>
      <w:r w:rsidR="00280ADA" w:rsidRPr="001C3C76">
        <w:rPr>
          <w:rFonts w:ascii="Tahoma" w:eastAsia="Tahoma" w:hAnsi="Tahoma" w:cs="Tahoma"/>
        </w:rPr>
        <w:t>ód</w:t>
      </w:r>
      <w:r w:rsidR="00280ADA" w:rsidRPr="001C3C76">
        <w:rPr>
          <w:rFonts w:ascii="Tahoma" w:eastAsia="Tahoma" w:hAnsi="Tahoma" w:cs="Tahoma"/>
          <w:spacing w:val="6"/>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pro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dzo</w:t>
      </w:r>
      <w:r w:rsidR="00280ADA" w:rsidRPr="001C3C76">
        <w:rPr>
          <w:rFonts w:ascii="Tahoma" w:eastAsia="Tahoma" w:hAnsi="Tahoma" w:cs="Tahoma"/>
          <w:spacing w:val="-3"/>
        </w:rPr>
        <w:t>ny</w:t>
      </w:r>
      <w:r w:rsidR="00280ADA" w:rsidRPr="001C3C76">
        <w:rPr>
          <w:rFonts w:ascii="Tahoma" w:eastAsia="Tahoma" w:hAnsi="Tahoma" w:cs="Tahoma"/>
          <w:spacing w:val="2"/>
        </w:rPr>
        <w:t>c</w:t>
      </w:r>
      <w:r w:rsidR="00280ADA" w:rsidRPr="001C3C76">
        <w:rPr>
          <w:rFonts w:ascii="Tahoma" w:eastAsia="Tahoma" w:hAnsi="Tahoma" w:cs="Tahoma"/>
        </w:rPr>
        <w:t>h pos</w:t>
      </w:r>
      <w:r w:rsidR="00280ADA" w:rsidRPr="001C3C76">
        <w:rPr>
          <w:rFonts w:ascii="Tahoma" w:eastAsia="Tahoma" w:hAnsi="Tahoma" w:cs="Tahoma"/>
          <w:spacing w:val="1"/>
        </w:rPr>
        <w:t>tę</w:t>
      </w:r>
      <w:r w:rsidR="00280ADA" w:rsidRPr="001C3C76">
        <w:rPr>
          <w:rFonts w:ascii="Tahoma" w:eastAsia="Tahoma" w:hAnsi="Tahoma" w:cs="Tahoma"/>
        </w:rPr>
        <w:t>po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15"/>
        </w:rPr>
        <w:t xml:space="preserve"> </w:t>
      </w:r>
      <w:r w:rsidR="00280ADA" w:rsidRPr="001C3C76">
        <w:rPr>
          <w:rFonts w:ascii="Tahoma" w:eastAsia="Tahoma" w:hAnsi="Tahoma" w:cs="Tahoma"/>
        </w:rPr>
        <w:t>i pro</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s</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p>
    <w:p w14:paraId="7694BC8B" w14:textId="5FB8BFEF" w:rsidR="00942F4E" w:rsidRPr="001C3C76"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 xml:space="preserve">W </w:t>
      </w:r>
      <w:r w:rsidRPr="001C3C76">
        <w:rPr>
          <w:rFonts w:ascii="Tahoma" w:eastAsia="Tahoma" w:hAnsi="Tahoma" w:cs="Tahoma"/>
          <w:spacing w:val="2"/>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2"/>
        </w:rPr>
        <w:t>g</w:t>
      </w:r>
      <w:r w:rsidRPr="001C3C76">
        <w:rPr>
          <w:rFonts w:ascii="Tahoma" w:eastAsia="Tahoma" w:hAnsi="Tahoma" w:cs="Tahoma"/>
        </w:rPr>
        <w:t xml:space="preserve">dy </w:t>
      </w:r>
      <w:r w:rsidRPr="001C3C76">
        <w:rPr>
          <w:rFonts w:ascii="Tahoma" w:eastAsia="Tahoma" w:hAnsi="Tahoma" w:cs="Tahoma"/>
          <w:spacing w:val="2"/>
        </w:rPr>
        <w:t>i</w:t>
      </w:r>
      <w:r w:rsidRPr="001C3C76">
        <w:rPr>
          <w:rFonts w:ascii="Tahoma" w:eastAsia="Tahoma" w:hAnsi="Tahoma" w:cs="Tahoma"/>
        </w:rPr>
        <w:t>st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ą 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 </w:t>
      </w:r>
      <w:r w:rsidRPr="001C3C76">
        <w:rPr>
          <w:rFonts w:ascii="Tahoma" w:eastAsia="Tahoma" w:hAnsi="Tahoma" w:cs="Tahoma"/>
          <w:spacing w:val="-1"/>
        </w:rPr>
        <w:t>k</w:t>
      </w:r>
      <w:r w:rsidRPr="001C3C76">
        <w:rPr>
          <w:rFonts w:ascii="Tahoma" w:eastAsia="Tahoma" w:hAnsi="Tahoma" w:cs="Tahoma"/>
        </w:rPr>
        <w:t>omu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 xml:space="preserve">iu się 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006B5CC5">
        <w:rPr>
          <w:rFonts w:ascii="Tahoma" w:eastAsia="Tahoma" w:hAnsi="Tahoma" w:cs="Tahoma"/>
        </w:rPr>
        <w:br/>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BB32D5" w:rsidRPr="001C3C76">
        <w:rPr>
          <w:rFonts w:ascii="Tahoma" w:eastAsia="Tahoma" w:hAnsi="Tahoma" w:cs="Tahoma"/>
          <w:spacing w:val="1"/>
        </w:rPr>
        <w:t>SL2014</w:t>
      </w:r>
      <w:r w:rsidRPr="001C3C76">
        <w:rPr>
          <w:rFonts w:ascii="Tahoma" w:eastAsia="Tahoma" w:hAnsi="Tahoma" w:cs="Tahoma"/>
          <w:spacing w:val="10"/>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3"/>
        </w:rPr>
        <w:t>k</w:t>
      </w:r>
      <w:r w:rsidRPr="001C3C76">
        <w:rPr>
          <w:rFonts w:ascii="Tahoma" w:eastAsia="Tahoma" w:hAnsi="Tahoma" w:cs="Tahoma"/>
        </w:rPr>
        <w:t>om</w:t>
      </w:r>
      <w:r w:rsidRPr="001C3C76">
        <w:rPr>
          <w:rFonts w:ascii="Tahoma" w:eastAsia="Tahoma" w:hAnsi="Tahoma" w:cs="Tahoma"/>
          <w:spacing w:val="2"/>
        </w:rPr>
        <w:t>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8"/>
        </w:rPr>
        <w:t>p</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f</w:t>
      </w:r>
      <w:r w:rsidRPr="001C3C76">
        <w:rPr>
          <w:rFonts w:ascii="Tahoma" w:eastAsia="Tahoma" w:hAnsi="Tahoma" w:cs="Tahoma"/>
        </w:rPr>
        <w:t>orm</w:t>
      </w:r>
      <w:r w:rsidRPr="001C3C76">
        <w:rPr>
          <w:rFonts w:ascii="Tahoma" w:eastAsia="Tahoma" w:hAnsi="Tahoma" w:cs="Tahoma"/>
          <w:spacing w:val="9"/>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nyc</w:t>
      </w:r>
      <w:r w:rsidRPr="001C3C76">
        <w:rPr>
          <w:rFonts w:ascii="Tahoma" w:eastAsia="Tahoma" w:hAnsi="Tahoma" w:cs="Tahoma"/>
        </w:rPr>
        <w:t xml:space="preserve">h </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U</w:t>
      </w:r>
      <w:r w:rsidRPr="001C3C76">
        <w:rPr>
          <w:rFonts w:ascii="Tahoma" w:eastAsia="Tahoma" w:hAnsi="Tahoma" w:cs="Tahoma"/>
        </w:rPr>
        <w:t xml:space="preserve">AP </w:t>
      </w:r>
      <w:r w:rsidRPr="001C3C76">
        <w:rPr>
          <w:rFonts w:ascii="Tahoma" w:eastAsia="Tahoma" w:hAnsi="Tahoma" w:cs="Tahoma"/>
          <w:spacing w:val="1"/>
        </w:rPr>
        <w:t>Be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zgod</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w:t>
      </w:r>
      <w:r w:rsidRPr="001C3C76">
        <w:rPr>
          <w:rFonts w:ascii="Tahoma" w:eastAsia="Tahoma" w:hAnsi="Tahoma" w:cs="Tahoma"/>
          <w:spacing w:val="2"/>
        </w:rPr>
        <w:t>u</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mi 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mi</w:t>
      </w:r>
      <w:r w:rsidR="005E4835">
        <w:rPr>
          <w:rFonts w:ascii="Tahoma" w:eastAsia="Tahoma" w:hAnsi="Tahoma" w:cs="Tahoma"/>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5E4835">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3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1"/>
        </w:rPr>
        <w:t xml:space="preserve"> </w:t>
      </w:r>
      <w:r w:rsidRPr="001C3C76">
        <w:rPr>
          <w:rFonts w:ascii="Tahoma" w:eastAsia="Tahoma" w:hAnsi="Tahoma" w:cs="Tahoma"/>
        </w:rPr>
        <w:t>do</w:t>
      </w:r>
      <w:r w:rsidRPr="001C3C76">
        <w:rPr>
          <w:rFonts w:ascii="Tahoma" w:eastAsia="Tahoma" w:hAnsi="Tahoma" w:cs="Tahoma"/>
          <w:spacing w:val="33"/>
        </w:rPr>
        <w:t xml:space="preserve"> </w:t>
      </w:r>
      <w:r w:rsidRPr="001C3C76">
        <w:rPr>
          <w:rFonts w:ascii="Tahoma" w:eastAsia="Tahoma" w:hAnsi="Tahoma" w:cs="Tahoma"/>
        </w:rPr>
        <w:t>dos</w:t>
      </w:r>
      <w:r w:rsidRPr="001C3C76">
        <w:rPr>
          <w:rFonts w:ascii="Tahoma" w:eastAsia="Tahoma" w:hAnsi="Tahoma" w:cs="Tahoma"/>
          <w:spacing w:val="1"/>
        </w:rPr>
        <w:t>ta</w:t>
      </w:r>
      <w:r w:rsidRPr="001C3C76">
        <w:rPr>
          <w:rFonts w:ascii="Tahoma" w:eastAsia="Tahoma" w:hAnsi="Tahoma" w:cs="Tahoma"/>
        </w:rPr>
        <w:t>rcz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3"/>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3"/>
        </w:rPr>
        <w:t xml:space="preserve"> </w:t>
      </w:r>
      <w:r w:rsidRPr="001C3C76">
        <w:rPr>
          <w:rFonts w:ascii="Tahoma" w:eastAsia="Tahoma" w:hAnsi="Tahoma" w:cs="Tahoma"/>
        </w:rPr>
        <w:t>i</w:t>
      </w:r>
      <w:r w:rsidRPr="001C3C76">
        <w:rPr>
          <w:rFonts w:ascii="Tahoma" w:eastAsia="Tahoma" w:hAnsi="Tahoma" w:cs="Tahoma"/>
          <w:spacing w:val="-1"/>
        </w:rPr>
        <w:t>nn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71EECEB3" w14:textId="77777777" w:rsidR="0072745A" w:rsidRDefault="00280ADA" w:rsidP="00E43CDE">
      <w:pPr>
        <w:pStyle w:val="Akapitzlist"/>
        <w:numPr>
          <w:ilvl w:val="1"/>
          <w:numId w:val="28"/>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zni</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31"/>
        </w:rPr>
        <w:t xml:space="preserve"> </w:t>
      </w:r>
      <w:r w:rsidRPr="0072745A">
        <w:rPr>
          <w:rFonts w:ascii="Tahoma" w:eastAsia="Tahoma" w:hAnsi="Tahoma" w:cs="Tahoma"/>
        </w:rPr>
        <w:t>do</w:t>
      </w:r>
      <w:r w:rsidRPr="0072745A">
        <w:rPr>
          <w:rFonts w:ascii="Tahoma" w:eastAsia="Tahoma" w:hAnsi="Tahoma" w:cs="Tahoma"/>
          <w:spacing w:val="40"/>
        </w:rPr>
        <w:t xml:space="preserve"> </w:t>
      </w:r>
      <w:r w:rsidRPr="0072745A">
        <w:rPr>
          <w:rFonts w:ascii="Tahoma" w:eastAsia="Tahoma" w:hAnsi="Tahoma" w:cs="Tahoma"/>
          <w:spacing w:val="1"/>
        </w:rPr>
        <w:t>w</w:t>
      </w:r>
      <w:r w:rsidRPr="0072745A">
        <w:rPr>
          <w:rFonts w:ascii="Tahoma" w:eastAsia="Tahoma" w:hAnsi="Tahoma" w:cs="Tahoma"/>
          <w:spacing w:val="-1"/>
        </w:rPr>
        <w:t>n</w:t>
      </w:r>
      <w:r w:rsidRPr="0072745A">
        <w:rPr>
          <w:rFonts w:ascii="Tahoma" w:eastAsia="Tahoma" w:hAnsi="Tahoma" w:cs="Tahoma"/>
        </w:rPr>
        <w:t>io</w:t>
      </w:r>
      <w:r w:rsidRPr="0072745A">
        <w:rPr>
          <w:rFonts w:ascii="Tahoma" w:eastAsia="Tahoma" w:hAnsi="Tahoma" w:cs="Tahoma"/>
          <w:spacing w:val="2"/>
        </w:rPr>
        <w:t>s</w:t>
      </w:r>
      <w:r w:rsidRPr="0072745A">
        <w:rPr>
          <w:rFonts w:ascii="Tahoma" w:eastAsia="Tahoma" w:hAnsi="Tahoma" w:cs="Tahoma"/>
          <w:spacing w:val="-1"/>
        </w:rPr>
        <w:t>k</w:t>
      </w:r>
      <w:r w:rsidRPr="0072745A">
        <w:rPr>
          <w:rFonts w:ascii="Tahoma" w:eastAsia="Tahoma" w:hAnsi="Tahoma" w:cs="Tahoma"/>
        </w:rPr>
        <w:t>u</w:t>
      </w:r>
      <w:r w:rsidRPr="0072745A">
        <w:rPr>
          <w:rFonts w:ascii="Tahoma" w:eastAsia="Tahoma" w:hAnsi="Tahoma" w:cs="Tahoma"/>
          <w:spacing w:val="35"/>
        </w:rPr>
        <w:t xml:space="preserve"> </w:t>
      </w:r>
      <w:r w:rsidRPr="0072745A">
        <w:rPr>
          <w:rFonts w:ascii="Tahoma" w:eastAsia="Tahoma" w:hAnsi="Tahoma" w:cs="Tahoma"/>
        </w:rPr>
        <w:t>o</w:t>
      </w:r>
      <w:r w:rsidRPr="0072745A">
        <w:rPr>
          <w:rFonts w:ascii="Tahoma" w:eastAsia="Tahoma" w:hAnsi="Tahoma" w:cs="Tahoma"/>
          <w:spacing w:val="39"/>
        </w:rPr>
        <w:t xml:space="preserve"> </w:t>
      </w:r>
      <w:r w:rsidRPr="0072745A">
        <w:rPr>
          <w:rFonts w:ascii="Tahoma" w:eastAsia="Tahoma" w:hAnsi="Tahoma" w:cs="Tahoma"/>
        </w:rPr>
        <w:t>p</w:t>
      </w:r>
      <w:r w:rsidRPr="0072745A">
        <w:rPr>
          <w:rFonts w:ascii="Tahoma" w:eastAsia="Tahoma" w:hAnsi="Tahoma" w:cs="Tahoma"/>
          <w:spacing w:val="1"/>
        </w:rPr>
        <w:t>ła</w:t>
      </w:r>
      <w:r w:rsidRPr="0072745A">
        <w:rPr>
          <w:rFonts w:ascii="Tahoma" w:eastAsia="Tahoma" w:hAnsi="Tahoma" w:cs="Tahoma"/>
        </w:rPr>
        <w:t>t</w:t>
      </w:r>
      <w:r w:rsidRPr="0072745A">
        <w:rPr>
          <w:rFonts w:ascii="Tahoma" w:eastAsia="Tahoma" w:hAnsi="Tahoma" w:cs="Tahoma"/>
          <w:spacing w:val="-1"/>
        </w:rPr>
        <w:t>n</w:t>
      </w:r>
      <w:r w:rsidRPr="0072745A">
        <w:rPr>
          <w:rFonts w:ascii="Tahoma" w:eastAsia="Tahoma" w:hAnsi="Tahoma" w:cs="Tahoma"/>
        </w:rPr>
        <w:t>o</w:t>
      </w:r>
      <w:r w:rsidRPr="0072745A">
        <w:rPr>
          <w:rFonts w:ascii="Tahoma" w:eastAsia="Tahoma" w:hAnsi="Tahoma" w:cs="Tahoma"/>
          <w:spacing w:val="2"/>
        </w:rPr>
        <w:t>ś</w:t>
      </w:r>
      <w:r w:rsidRPr="0072745A">
        <w:rPr>
          <w:rFonts w:ascii="Tahoma" w:eastAsia="Tahoma" w:hAnsi="Tahoma" w:cs="Tahoma"/>
        </w:rPr>
        <w:t>ć</w:t>
      </w:r>
      <w:r w:rsidRPr="0072745A">
        <w:rPr>
          <w:rFonts w:ascii="Tahoma" w:eastAsia="Tahoma" w:hAnsi="Tahoma" w:cs="Tahoma"/>
          <w:spacing w:val="3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spacing w:val="-1"/>
        </w:rPr>
        <w:t>k</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ają</w:t>
      </w:r>
      <w:r w:rsidRPr="0072745A">
        <w:rPr>
          <w:rFonts w:ascii="Tahoma" w:eastAsia="Tahoma" w:hAnsi="Tahoma" w:cs="Tahoma"/>
          <w:spacing w:val="-1"/>
        </w:rPr>
        <w:t>cyc</w:t>
      </w:r>
      <w:r w:rsidRPr="0072745A">
        <w:rPr>
          <w:rFonts w:ascii="Tahoma" w:eastAsia="Tahoma" w:hAnsi="Tahoma" w:cs="Tahoma"/>
        </w:rPr>
        <w:t>h</w:t>
      </w:r>
      <w:r w:rsidRPr="0072745A">
        <w:rPr>
          <w:rFonts w:ascii="Tahoma" w:eastAsia="Tahoma" w:hAnsi="Tahoma" w:cs="Tahoma"/>
          <w:spacing w:val="27"/>
        </w:rPr>
        <w:t xml:space="preserve"> </w:t>
      </w:r>
      <w:r w:rsidRPr="0072745A">
        <w:rPr>
          <w:rFonts w:ascii="Tahoma" w:eastAsia="Tahoma" w:hAnsi="Tahoma" w:cs="Tahoma"/>
          <w:spacing w:val="-1"/>
        </w:rPr>
        <w:t>5</w:t>
      </w:r>
      <w:r w:rsidRPr="0072745A">
        <w:rPr>
          <w:rFonts w:ascii="Tahoma" w:eastAsia="Tahoma" w:hAnsi="Tahoma" w:cs="Tahoma"/>
        </w:rPr>
        <w:t>0</w:t>
      </w:r>
      <w:r w:rsidRPr="0072745A">
        <w:rPr>
          <w:rFonts w:ascii="Tahoma" w:eastAsia="Tahoma" w:hAnsi="Tahoma" w:cs="Tahoma"/>
          <w:spacing w:val="40"/>
        </w:rPr>
        <w:t xml:space="preserve"> </w:t>
      </w:r>
      <w:r w:rsidRPr="0072745A">
        <w:rPr>
          <w:rFonts w:ascii="Tahoma" w:eastAsia="Tahoma" w:hAnsi="Tahoma" w:cs="Tahoma"/>
        </w:rPr>
        <w:t>stron</w:t>
      </w:r>
      <w:r w:rsidRPr="0072745A">
        <w:rPr>
          <w:rFonts w:ascii="Tahoma" w:eastAsia="Tahoma" w:hAnsi="Tahoma" w:cs="Tahoma"/>
          <w:spacing w:val="36"/>
        </w:rPr>
        <w:t xml:space="preserve"> </w:t>
      </w:r>
      <w:r w:rsidRPr="0072745A">
        <w:rPr>
          <w:rFonts w:ascii="Tahoma" w:eastAsia="Tahoma" w:hAnsi="Tahoma" w:cs="Tahoma"/>
          <w:spacing w:val="3"/>
        </w:rPr>
        <w:t>A</w:t>
      </w:r>
      <w:r w:rsidRPr="0072745A">
        <w:rPr>
          <w:rFonts w:ascii="Tahoma" w:eastAsia="Tahoma" w:hAnsi="Tahoma" w:cs="Tahoma"/>
        </w:rPr>
        <w:t>4</w:t>
      </w:r>
      <w:r w:rsidRPr="0072745A">
        <w:rPr>
          <w:rFonts w:ascii="Tahoma" w:eastAsia="Tahoma" w:hAnsi="Tahoma" w:cs="Tahoma"/>
          <w:spacing w:val="37"/>
        </w:rPr>
        <w:t xml:space="preserve"> </w:t>
      </w:r>
      <w:r w:rsidRPr="0072745A">
        <w:rPr>
          <w:rFonts w:ascii="Tahoma" w:eastAsia="Tahoma" w:hAnsi="Tahoma" w:cs="Tahoma"/>
          <w:spacing w:val="2"/>
        </w:rPr>
        <w:t>l</w:t>
      </w:r>
      <w:r w:rsidRPr="0072745A">
        <w:rPr>
          <w:rFonts w:ascii="Tahoma" w:eastAsia="Tahoma" w:hAnsi="Tahoma" w:cs="Tahoma"/>
          <w:spacing w:val="-1"/>
        </w:rPr>
        <w:t>u</w:t>
      </w:r>
      <w:r w:rsidRPr="0072745A">
        <w:rPr>
          <w:rFonts w:ascii="Tahoma" w:eastAsia="Tahoma" w:hAnsi="Tahoma" w:cs="Tahoma"/>
        </w:rPr>
        <w:t>b</w:t>
      </w:r>
      <w:r w:rsidRPr="0072745A">
        <w:rPr>
          <w:rFonts w:ascii="Tahoma" w:eastAsia="Tahoma" w:hAnsi="Tahoma" w:cs="Tahoma"/>
          <w:spacing w:val="41"/>
        </w:rPr>
        <w:t xml:space="preserve"> </w:t>
      </w:r>
      <w:r w:rsidRPr="0072745A">
        <w:rPr>
          <w:rFonts w:ascii="Tahoma" w:eastAsia="Tahoma" w:hAnsi="Tahoma" w:cs="Tahoma"/>
          <w:spacing w:val="-1"/>
        </w:rPr>
        <w:t>k</w:t>
      </w:r>
      <w:r w:rsidRPr="0072745A">
        <w:rPr>
          <w:rFonts w:ascii="Tahoma" w:eastAsia="Tahoma" w:hAnsi="Tahoma" w:cs="Tahoma"/>
          <w:spacing w:val="3"/>
        </w:rPr>
        <w:t>t</w:t>
      </w:r>
      <w:r w:rsidRPr="0072745A">
        <w:rPr>
          <w:rFonts w:ascii="Tahoma" w:eastAsia="Tahoma" w:hAnsi="Tahoma" w:cs="Tahoma"/>
        </w:rPr>
        <w:t>ór</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36"/>
        </w:rPr>
        <w:t xml:space="preserve"> </w:t>
      </w:r>
      <w:r w:rsidRPr="0072745A">
        <w:rPr>
          <w:rFonts w:ascii="Tahoma" w:eastAsia="Tahoma" w:hAnsi="Tahoma" w:cs="Tahoma"/>
        </w:rPr>
        <w:t>or</w:t>
      </w:r>
      <w:r w:rsidRPr="0072745A">
        <w:rPr>
          <w:rFonts w:ascii="Tahoma" w:eastAsia="Tahoma" w:hAnsi="Tahoma" w:cs="Tahoma"/>
          <w:spacing w:val="-1"/>
        </w:rPr>
        <w:t>y</w:t>
      </w:r>
      <w:r w:rsidRPr="0072745A">
        <w:rPr>
          <w:rFonts w:ascii="Tahoma" w:eastAsia="Tahoma" w:hAnsi="Tahoma" w:cs="Tahoma"/>
        </w:rPr>
        <w:t>ginał</w:t>
      </w:r>
      <w:r w:rsidRPr="0072745A">
        <w:rPr>
          <w:rFonts w:ascii="Tahoma" w:eastAsia="Tahoma" w:hAnsi="Tahoma" w:cs="Tahoma"/>
          <w:spacing w:val="37"/>
        </w:rPr>
        <w:t xml:space="preserve"> </w:t>
      </w:r>
      <w:r w:rsidRPr="0072745A">
        <w:rPr>
          <w:rFonts w:ascii="Tahoma" w:eastAsia="Tahoma" w:hAnsi="Tahoma" w:cs="Tahoma"/>
          <w:spacing w:val="-1"/>
        </w:rPr>
        <w:t>n</w:t>
      </w:r>
      <w:r w:rsidRPr="0072745A">
        <w:rPr>
          <w:rFonts w:ascii="Tahoma" w:eastAsia="Tahoma" w:hAnsi="Tahoma" w:cs="Tahoma"/>
        </w:rPr>
        <w:t>ie zos</w:t>
      </w:r>
      <w:r w:rsidRPr="0072745A">
        <w:rPr>
          <w:rFonts w:ascii="Tahoma" w:eastAsia="Tahoma" w:hAnsi="Tahoma" w:cs="Tahoma"/>
          <w:spacing w:val="1"/>
        </w:rPr>
        <w:t>ta</w:t>
      </w:r>
      <w:r w:rsidRPr="0072745A">
        <w:rPr>
          <w:rFonts w:ascii="Tahoma" w:eastAsia="Tahoma" w:hAnsi="Tahoma" w:cs="Tahoma"/>
        </w:rPr>
        <w:t>ł</w:t>
      </w:r>
      <w:r w:rsidRPr="0072745A">
        <w:rPr>
          <w:rFonts w:ascii="Tahoma" w:eastAsia="Tahoma" w:hAnsi="Tahoma" w:cs="Tahoma"/>
          <w:spacing w:val="9"/>
        </w:rPr>
        <w:t xml:space="preserve"> </w:t>
      </w:r>
      <w:r w:rsidRPr="0072745A">
        <w:rPr>
          <w:rFonts w:ascii="Tahoma" w:eastAsia="Tahoma" w:hAnsi="Tahoma" w:cs="Tahoma"/>
        </w:rPr>
        <w:t>op</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o</w:t>
      </w:r>
      <w:r w:rsidRPr="0072745A">
        <w:rPr>
          <w:rFonts w:ascii="Tahoma" w:eastAsia="Tahoma" w:hAnsi="Tahoma" w:cs="Tahoma"/>
          <w:spacing w:val="-2"/>
        </w:rPr>
        <w:t>w</w:t>
      </w:r>
      <w:r w:rsidRPr="0072745A">
        <w:rPr>
          <w:rFonts w:ascii="Tahoma" w:eastAsia="Tahoma" w:hAnsi="Tahoma" w:cs="Tahoma"/>
          <w:spacing w:val="1"/>
        </w:rPr>
        <w:t>a</w:t>
      </w:r>
      <w:r w:rsidRPr="0072745A">
        <w:rPr>
          <w:rFonts w:ascii="Tahoma" w:eastAsia="Tahoma" w:hAnsi="Tahoma" w:cs="Tahoma"/>
          <w:spacing w:val="-3"/>
        </w:rPr>
        <w:t>n</w:t>
      </w:r>
      <w:r w:rsidRPr="0072745A">
        <w:rPr>
          <w:rFonts w:ascii="Tahoma" w:eastAsia="Tahoma" w:hAnsi="Tahoma" w:cs="Tahoma"/>
        </w:rPr>
        <w:t>y</w:t>
      </w:r>
      <w:r w:rsidRPr="0072745A">
        <w:rPr>
          <w:rFonts w:ascii="Tahoma" w:eastAsia="Tahoma" w:hAnsi="Tahoma" w:cs="Tahoma"/>
          <w:spacing w:val="1"/>
        </w:rPr>
        <w:t xml:space="preserve"> </w:t>
      </w:r>
      <w:r w:rsidRPr="0072745A">
        <w:rPr>
          <w:rFonts w:ascii="Tahoma" w:eastAsia="Tahoma" w:hAnsi="Tahoma" w:cs="Tahoma"/>
        </w:rPr>
        <w:t>w</w:t>
      </w:r>
      <w:r w:rsidRPr="0072745A">
        <w:rPr>
          <w:rFonts w:ascii="Tahoma" w:eastAsia="Tahoma" w:hAnsi="Tahoma" w:cs="Tahoma"/>
          <w:spacing w:val="14"/>
        </w:rPr>
        <w:t xml:space="preserve"> </w:t>
      </w:r>
      <w:r w:rsidRPr="0072745A">
        <w:rPr>
          <w:rFonts w:ascii="Tahoma" w:eastAsia="Tahoma" w:hAnsi="Tahoma" w:cs="Tahoma"/>
          <w:spacing w:val="1"/>
        </w:rPr>
        <w:t>we</w:t>
      </w:r>
      <w:r w:rsidRPr="0072745A">
        <w:rPr>
          <w:rFonts w:ascii="Tahoma" w:eastAsia="Tahoma" w:hAnsi="Tahoma" w:cs="Tahoma"/>
        </w:rPr>
        <w:t>rs</w:t>
      </w:r>
      <w:r w:rsidRPr="0072745A">
        <w:rPr>
          <w:rFonts w:ascii="Tahoma" w:eastAsia="Tahoma" w:hAnsi="Tahoma" w:cs="Tahoma"/>
          <w:spacing w:val="-1"/>
        </w:rPr>
        <w:t>j</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tro</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spacing w:val="-1"/>
        </w:rPr>
        <w:t>c</w:t>
      </w:r>
      <w:r w:rsidRPr="0072745A">
        <w:rPr>
          <w:rFonts w:ascii="Tahoma" w:eastAsia="Tahoma" w:hAnsi="Tahoma" w:cs="Tahoma"/>
        </w:rPr>
        <w:t>znej</w:t>
      </w:r>
      <w:r w:rsidRPr="0072745A">
        <w:rPr>
          <w:rFonts w:ascii="Tahoma" w:eastAsia="Tahoma" w:hAnsi="Tahoma" w:cs="Tahoma"/>
          <w:spacing w:val="3"/>
        </w:rPr>
        <w:t xml:space="preserve"> </w:t>
      </w:r>
      <w:r w:rsidRPr="0072745A">
        <w:rPr>
          <w:rFonts w:ascii="Tahoma" w:eastAsia="Tahoma" w:hAnsi="Tahoma" w:cs="Tahoma"/>
        </w:rPr>
        <w:t>w</w:t>
      </w:r>
      <w:r w:rsidRPr="0072745A">
        <w:rPr>
          <w:rFonts w:ascii="Tahoma" w:eastAsia="Tahoma" w:hAnsi="Tahoma" w:cs="Tahoma"/>
          <w:spacing w:val="12"/>
        </w:rPr>
        <w:t xml:space="preserve"> </w:t>
      </w:r>
      <w:r w:rsidRPr="0072745A">
        <w:rPr>
          <w:rFonts w:ascii="Tahoma" w:eastAsia="Tahoma" w:hAnsi="Tahoma" w:cs="Tahoma"/>
        </w:rPr>
        <w:t>s</w:t>
      </w:r>
      <w:r w:rsidRPr="0072745A">
        <w:rPr>
          <w:rFonts w:ascii="Tahoma" w:eastAsia="Tahoma" w:hAnsi="Tahoma" w:cs="Tahoma"/>
          <w:spacing w:val="-1"/>
        </w:rPr>
        <w:t>y</w:t>
      </w:r>
      <w:r w:rsidRPr="0072745A">
        <w:rPr>
          <w:rFonts w:ascii="Tahoma" w:eastAsia="Tahoma" w:hAnsi="Tahoma" w:cs="Tahoma"/>
        </w:rPr>
        <w:t>st</w:t>
      </w:r>
      <w:r w:rsidRPr="0072745A">
        <w:rPr>
          <w:rFonts w:ascii="Tahoma" w:eastAsia="Tahoma" w:hAnsi="Tahoma" w:cs="Tahoma"/>
          <w:spacing w:val="1"/>
        </w:rPr>
        <w:t>e</w:t>
      </w:r>
      <w:r w:rsidRPr="0072745A">
        <w:rPr>
          <w:rFonts w:ascii="Tahoma" w:eastAsia="Tahoma" w:hAnsi="Tahoma" w:cs="Tahoma"/>
        </w:rPr>
        <w:t>mie</w:t>
      </w:r>
      <w:r w:rsidRPr="0072745A">
        <w:rPr>
          <w:rFonts w:ascii="Tahoma" w:eastAsia="Tahoma" w:hAnsi="Tahoma" w:cs="Tahoma"/>
          <w:spacing w:val="6"/>
        </w:rPr>
        <w:t xml:space="preserve"> </w:t>
      </w:r>
      <w:r w:rsidRPr="0072745A">
        <w:rPr>
          <w:rFonts w:ascii="Tahoma" w:eastAsia="Tahoma" w:hAnsi="Tahoma" w:cs="Tahoma"/>
          <w:spacing w:val="-1"/>
        </w:rPr>
        <w:t>u</w:t>
      </w:r>
      <w:r w:rsidRPr="0072745A">
        <w:rPr>
          <w:rFonts w:ascii="Tahoma" w:eastAsia="Tahoma" w:hAnsi="Tahoma" w:cs="Tahoma"/>
        </w:rPr>
        <w:t>mo</w:t>
      </w:r>
      <w:r w:rsidRPr="0072745A">
        <w:rPr>
          <w:rFonts w:ascii="Tahoma" w:eastAsia="Tahoma" w:hAnsi="Tahoma" w:cs="Tahoma"/>
          <w:spacing w:val="2"/>
        </w:rPr>
        <w:t>ż</w:t>
      </w:r>
      <w:r w:rsidRPr="0072745A">
        <w:rPr>
          <w:rFonts w:ascii="Tahoma" w:eastAsia="Tahoma" w:hAnsi="Tahoma" w:cs="Tahoma"/>
        </w:rPr>
        <w:t>li</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a</w:t>
      </w:r>
      <w:r w:rsidRPr="0072745A">
        <w:rPr>
          <w:rFonts w:ascii="Tahoma" w:eastAsia="Tahoma" w:hAnsi="Tahoma" w:cs="Tahoma"/>
          <w:spacing w:val="-1"/>
        </w:rPr>
        <w:t>j</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spacing w:val="1"/>
        </w:rPr>
        <w:t>y</w:t>
      </w:r>
      <w:r w:rsidRPr="0072745A">
        <w:rPr>
          <w:rFonts w:ascii="Tahoma" w:eastAsia="Tahoma" w:hAnsi="Tahoma" w:cs="Tahoma"/>
        </w:rPr>
        <w:t xml:space="preserve">m </w:t>
      </w:r>
      <w:r w:rsidRPr="0072745A">
        <w:rPr>
          <w:rFonts w:ascii="Tahoma" w:eastAsia="Tahoma" w:hAnsi="Tahoma" w:cs="Tahoma"/>
          <w:spacing w:val="1"/>
        </w:rPr>
        <w:t>we</w:t>
      </w:r>
      <w:r w:rsidRPr="0072745A">
        <w:rPr>
          <w:rFonts w:ascii="Tahoma" w:eastAsia="Tahoma" w:hAnsi="Tahoma" w:cs="Tahoma"/>
        </w:rPr>
        <w:t>ry</w:t>
      </w:r>
      <w:r w:rsidRPr="0072745A">
        <w:rPr>
          <w:rFonts w:ascii="Tahoma" w:eastAsia="Tahoma" w:hAnsi="Tahoma" w:cs="Tahoma"/>
          <w:spacing w:val="-1"/>
        </w:rPr>
        <w:t>f</w:t>
      </w:r>
      <w:r w:rsidRPr="0072745A">
        <w:rPr>
          <w:rFonts w:ascii="Tahoma" w:eastAsia="Tahoma" w:hAnsi="Tahoma" w:cs="Tahoma"/>
        </w:rPr>
        <w:t>i</w:t>
      </w:r>
      <w:r w:rsidRPr="0072745A">
        <w:rPr>
          <w:rFonts w:ascii="Tahoma" w:eastAsia="Tahoma" w:hAnsi="Tahoma" w:cs="Tahoma"/>
          <w:spacing w:val="-1"/>
        </w:rPr>
        <w:t>k</w:t>
      </w:r>
      <w:r w:rsidRPr="0072745A">
        <w:rPr>
          <w:rFonts w:ascii="Tahoma" w:eastAsia="Tahoma" w:hAnsi="Tahoma" w:cs="Tahoma"/>
          <w:spacing w:val="3"/>
        </w:rPr>
        <w:t>a</w:t>
      </w:r>
      <w:r w:rsidRPr="0072745A">
        <w:rPr>
          <w:rFonts w:ascii="Tahoma" w:eastAsia="Tahoma" w:hAnsi="Tahoma" w:cs="Tahoma"/>
          <w:spacing w:val="-1"/>
        </w:rPr>
        <w:t>c</w:t>
      </w:r>
      <w:r w:rsidRPr="0072745A">
        <w:rPr>
          <w:rFonts w:ascii="Tahoma" w:eastAsia="Tahoma" w:hAnsi="Tahoma" w:cs="Tahoma"/>
          <w:spacing w:val="1"/>
        </w:rPr>
        <w:t>j</w:t>
      </w:r>
      <w:r w:rsidRPr="0072745A">
        <w:rPr>
          <w:rFonts w:ascii="Tahoma" w:eastAsia="Tahoma" w:hAnsi="Tahoma" w:cs="Tahoma"/>
        </w:rPr>
        <w:t xml:space="preserve">ę </w:t>
      </w:r>
      <w:r w:rsidRPr="0072745A">
        <w:rPr>
          <w:rFonts w:ascii="Tahoma" w:eastAsia="Tahoma" w:hAnsi="Tahoma" w:cs="Tahoma"/>
          <w:spacing w:val="1"/>
        </w:rPr>
        <w:t>a</w:t>
      </w:r>
      <w:r w:rsidRPr="0072745A">
        <w:rPr>
          <w:rFonts w:ascii="Tahoma" w:eastAsia="Tahoma" w:hAnsi="Tahoma" w:cs="Tahoma"/>
          <w:spacing w:val="-1"/>
        </w:rPr>
        <w:t>u</w:t>
      </w:r>
      <w:r w:rsidRPr="0072745A">
        <w:rPr>
          <w:rFonts w:ascii="Tahoma" w:eastAsia="Tahoma" w:hAnsi="Tahoma" w:cs="Tahoma"/>
        </w:rPr>
        <w:t>t</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2"/>
        </w:rPr>
        <w:t>t</w:t>
      </w:r>
      <w:r w:rsidRPr="0072745A">
        <w:rPr>
          <w:rFonts w:ascii="Tahoma" w:eastAsia="Tahoma" w:hAnsi="Tahoma" w:cs="Tahoma"/>
          <w:spacing w:val="-1"/>
        </w:rPr>
        <w:t>yc</w:t>
      </w:r>
      <w:r w:rsidRPr="0072745A">
        <w:rPr>
          <w:rFonts w:ascii="Tahoma" w:eastAsia="Tahoma" w:hAnsi="Tahoma" w:cs="Tahoma"/>
        </w:rPr>
        <w:t>z</w:t>
      </w:r>
      <w:r w:rsidRPr="0072745A">
        <w:rPr>
          <w:rFonts w:ascii="Tahoma" w:eastAsia="Tahoma" w:hAnsi="Tahoma" w:cs="Tahoma"/>
          <w:spacing w:val="2"/>
        </w:rPr>
        <w:t>n</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12"/>
        </w:rPr>
        <w:t xml:space="preserve"> </w:t>
      </w:r>
      <w:r w:rsidRPr="0072745A">
        <w:rPr>
          <w:rFonts w:ascii="Tahoma" w:eastAsia="Tahoma" w:hAnsi="Tahoma" w:cs="Tahoma"/>
          <w:spacing w:val="2"/>
        </w:rPr>
        <w:t>p</w:t>
      </w:r>
      <w:r w:rsidRPr="0072745A">
        <w:rPr>
          <w:rFonts w:ascii="Tahoma" w:eastAsia="Tahoma" w:hAnsi="Tahoma" w:cs="Tahoma"/>
        </w:rPr>
        <w:t>o</w:t>
      </w:r>
      <w:r w:rsidRPr="0072745A">
        <w:rPr>
          <w:rFonts w:ascii="Tahoma" w:eastAsia="Tahoma" w:hAnsi="Tahoma" w:cs="Tahoma"/>
          <w:spacing w:val="1"/>
        </w:rPr>
        <w:t>c</w:t>
      </w:r>
      <w:r w:rsidRPr="0072745A">
        <w:rPr>
          <w:rFonts w:ascii="Tahoma" w:eastAsia="Tahoma" w:hAnsi="Tahoma" w:cs="Tahoma"/>
          <w:spacing w:val="-1"/>
        </w:rPr>
        <w:t>h</w:t>
      </w:r>
      <w:r w:rsidRPr="0072745A">
        <w:rPr>
          <w:rFonts w:ascii="Tahoma" w:eastAsia="Tahoma" w:hAnsi="Tahoma" w:cs="Tahoma"/>
        </w:rPr>
        <w:t>odz</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3"/>
        </w:rPr>
        <w:t>a</w:t>
      </w:r>
      <w:r w:rsidRPr="0072745A">
        <w:rPr>
          <w:rFonts w:ascii="Tahoma" w:eastAsia="Tahoma" w:hAnsi="Tahoma" w:cs="Tahoma"/>
        </w:rPr>
        <w:t>,</w:t>
      </w:r>
      <w:r w:rsidRPr="0072745A">
        <w:rPr>
          <w:rFonts w:ascii="Tahoma" w:eastAsia="Tahoma" w:hAnsi="Tahoma" w:cs="Tahoma"/>
          <w:spacing w:val="-12"/>
        </w:rPr>
        <w:t xml:space="preserve"> </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spacing w:val="3"/>
        </w:rPr>
        <w:t>t</w:t>
      </w:r>
      <w:r w:rsidRPr="0072745A">
        <w:rPr>
          <w:rFonts w:ascii="Tahoma" w:eastAsia="Tahoma" w:hAnsi="Tahoma" w:cs="Tahoma"/>
          <w:spacing w:val="1"/>
        </w:rPr>
        <w:t>e</w:t>
      </w:r>
      <w:r w:rsidRPr="0072745A">
        <w:rPr>
          <w:rFonts w:ascii="Tahoma" w:eastAsia="Tahoma" w:hAnsi="Tahoma" w:cs="Tahoma"/>
        </w:rPr>
        <w:t>g</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rPr>
        <w:t>l</w:t>
      </w:r>
      <w:r w:rsidRPr="0072745A">
        <w:rPr>
          <w:rFonts w:ascii="Tahoma" w:eastAsia="Tahoma" w:hAnsi="Tahoma" w:cs="Tahoma"/>
          <w:spacing w:val="-1"/>
        </w:rPr>
        <w:t>n</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11"/>
        </w:rPr>
        <w:t xml:space="preserve"> </w:t>
      </w:r>
      <w:r w:rsidRPr="0072745A">
        <w:rPr>
          <w:rFonts w:ascii="Tahoma" w:eastAsia="Tahoma" w:hAnsi="Tahoma" w:cs="Tahoma"/>
          <w:spacing w:val="1"/>
        </w:rPr>
        <w:t>t</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ś</w:t>
      </w:r>
      <w:r w:rsidRPr="0072745A">
        <w:rPr>
          <w:rFonts w:ascii="Tahoma" w:eastAsia="Tahoma" w:hAnsi="Tahoma" w:cs="Tahoma"/>
          <w:spacing w:val="2"/>
        </w:rPr>
        <w:t>c</w:t>
      </w:r>
      <w:r w:rsidRPr="0072745A">
        <w:rPr>
          <w:rFonts w:ascii="Tahoma" w:eastAsia="Tahoma" w:hAnsi="Tahoma" w:cs="Tahoma"/>
        </w:rPr>
        <w:t>i</w:t>
      </w:r>
      <w:r w:rsidRPr="0072745A">
        <w:rPr>
          <w:rFonts w:ascii="Tahoma" w:eastAsia="Tahoma" w:hAnsi="Tahoma" w:cs="Tahoma"/>
          <w:spacing w:val="-4"/>
        </w:rPr>
        <w:t xml:space="preserve"> </w:t>
      </w:r>
      <w:r w:rsidRPr="0072745A">
        <w:rPr>
          <w:rFonts w:ascii="Tahoma" w:eastAsia="Tahoma" w:hAnsi="Tahoma" w:cs="Tahoma"/>
        </w:rPr>
        <w:t>i c</w:t>
      </w:r>
      <w:r w:rsidRPr="0072745A">
        <w:rPr>
          <w:rFonts w:ascii="Tahoma" w:eastAsia="Tahoma" w:hAnsi="Tahoma" w:cs="Tahoma"/>
          <w:spacing w:val="2"/>
        </w:rPr>
        <w:t>z</w:t>
      </w:r>
      <w:r w:rsidRPr="0072745A">
        <w:rPr>
          <w:rFonts w:ascii="Tahoma" w:eastAsia="Tahoma" w:hAnsi="Tahoma" w:cs="Tahoma"/>
          <w:spacing w:val="-1"/>
        </w:rPr>
        <w:t>y</w:t>
      </w:r>
      <w:r w:rsidRPr="0072745A">
        <w:rPr>
          <w:rFonts w:ascii="Tahoma" w:eastAsia="Tahoma" w:hAnsi="Tahoma" w:cs="Tahoma"/>
          <w:spacing w:val="2"/>
        </w:rPr>
        <w:t>t</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n</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spacing w:val="2"/>
        </w:rPr>
        <w:t>i</w:t>
      </w:r>
      <w:r w:rsidR="009131F8" w:rsidRPr="0072745A">
        <w:rPr>
          <w:rFonts w:ascii="Tahoma" w:eastAsia="Tahoma" w:hAnsi="Tahoma" w:cs="Tahoma"/>
        </w:rPr>
        <w:t>;</w:t>
      </w:r>
    </w:p>
    <w:p w14:paraId="6D2F646B" w14:textId="7B7311CF" w:rsidR="0072745A" w:rsidRPr="0072745A" w:rsidRDefault="00280ADA" w:rsidP="00E43CDE">
      <w:pPr>
        <w:pStyle w:val="Akapitzlist"/>
        <w:numPr>
          <w:ilvl w:val="1"/>
          <w:numId w:val="28"/>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do</w:t>
      </w:r>
      <w:r w:rsidRPr="0072745A">
        <w:rPr>
          <w:rFonts w:ascii="Tahoma" w:eastAsia="Tahoma" w:hAnsi="Tahoma" w:cs="Tahoma"/>
          <w:spacing w:val="1"/>
        </w:rPr>
        <w:t>k</w:t>
      </w:r>
      <w:r w:rsidRPr="0072745A">
        <w:rPr>
          <w:rFonts w:ascii="Tahoma" w:eastAsia="Tahoma" w:hAnsi="Tahoma" w:cs="Tahoma"/>
          <w:spacing w:val="-1"/>
        </w:rPr>
        <w:t>u</w:t>
      </w:r>
      <w:r w:rsidRPr="0072745A">
        <w:rPr>
          <w:rFonts w:ascii="Tahoma" w:eastAsia="Tahoma" w:hAnsi="Tahoma" w:cs="Tahoma"/>
        </w:rPr>
        <w:t>m</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tó</w:t>
      </w:r>
      <w:r w:rsidRPr="0072745A">
        <w:rPr>
          <w:rFonts w:ascii="Tahoma" w:eastAsia="Tahoma" w:hAnsi="Tahoma" w:cs="Tahoma"/>
          <w:spacing w:val="-4"/>
        </w:rPr>
        <w:t>w</w:t>
      </w:r>
      <w:r w:rsidRPr="0072745A">
        <w:rPr>
          <w:rFonts w:ascii="Tahoma" w:eastAsia="Tahoma" w:hAnsi="Tahoma" w:cs="Tahoma"/>
        </w:rPr>
        <w:t>,</w:t>
      </w:r>
      <w:r w:rsidRPr="0072745A">
        <w:rPr>
          <w:rFonts w:ascii="Tahoma" w:eastAsia="Tahoma" w:hAnsi="Tahoma" w:cs="Tahoma"/>
          <w:spacing w:val="47"/>
        </w:rPr>
        <w:t xml:space="preserve"> </w:t>
      </w:r>
      <w:r w:rsidRPr="0072745A">
        <w:rPr>
          <w:rFonts w:ascii="Tahoma" w:eastAsia="Tahoma" w:hAnsi="Tahoma" w:cs="Tahoma"/>
          <w:spacing w:val="-1"/>
        </w:rPr>
        <w:t>k</w:t>
      </w:r>
      <w:r w:rsidRPr="0072745A">
        <w:rPr>
          <w:rFonts w:ascii="Tahoma" w:eastAsia="Tahoma" w:hAnsi="Tahoma" w:cs="Tahoma"/>
        </w:rPr>
        <w:t>tóre</w:t>
      </w:r>
      <w:r w:rsidRPr="0072745A">
        <w:rPr>
          <w:rFonts w:ascii="Tahoma" w:eastAsia="Tahoma" w:hAnsi="Tahoma" w:cs="Tahoma"/>
          <w:spacing w:val="56"/>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58"/>
        </w:rPr>
        <w:t xml:space="preserve"> </w:t>
      </w:r>
      <w:r w:rsidRPr="0072745A">
        <w:rPr>
          <w:rFonts w:ascii="Tahoma" w:eastAsia="Tahoma" w:hAnsi="Tahoma" w:cs="Tahoma"/>
        </w:rPr>
        <w:t>zos</w:t>
      </w:r>
      <w:r w:rsidRPr="0072745A">
        <w:rPr>
          <w:rFonts w:ascii="Tahoma" w:eastAsia="Tahoma" w:hAnsi="Tahoma" w:cs="Tahoma"/>
          <w:spacing w:val="1"/>
        </w:rPr>
        <w:t>ta</w:t>
      </w:r>
      <w:r w:rsidRPr="0072745A">
        <w:rPr>
          <w:rFonts w:ascii="Tahoma" w:eastAsia="Tahoma" w:hAnsi="Tahoma" w:cs="Tahoma"/>
        </w:rPr>
        <w:t>ły</w:t>
      </w:r>
      <w:r w:rsidRPr="0072745A">
        <w:rPr>
          <w:rFonts w:ascii="Tahoma" w:eastAsia="Tahoma" w:hAnsi="Tahoma" w:cs="Tahoma"/>
          <w:spacing w:val="53"/>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pis</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e</w:t>
      </w:r>
      <w:r w:rsidRPr="0072745A">
        <w:rPr>
          <w:rFonts w:ascii="Tahoma" w:eastAsia="Tahoma" w:hAnsi="Tahoma" w:cs="Tahoma"/>
          <w:spacing w:val="53"/>
        </w:rPr>
        <w:t xml:space="preserve"> </w:t>
      </w:r>
      <w:r w:rsidRPr="0072745A">
        <w:rPr>
          <w:rFonts w:ascii="Tahoma" w:eastAsia="Tahoma" w:hAnsi="Tahoma" w:cs="Tahoma"/>
        </w:rPr>
        <w:t>w</w:t>
      </w:r>
      <w:r w:rsidRPr="0072745A">
        <w:rPr>
          <w:rFonts w:ascii="Tahoma" w:eastAsia="Tahoma" w:hAnsi="Tahoma" w:cs="Tahoma"/>
          <w:spacing w:val="59"/>
        </w:rPr>
        <w:t xml:space="preserve"> </w:t>
      </w:r>
      <w:r w:rsidRPr="0072745A">
        <w:rPr>
          <w:rFonts w:ascii="Tahoma" w:eastAsia="Tahoma" w:hAnsi="Tahoma" w:cs="Tahoma"/>
        </w:rPr>
        <w:t>ogól</w:t>
      </w:r>
      <w:r w:rsidRPr="0072745A">
        <w:rPr>
          <w:rFonts w:ascii="Tahoma" w:eastAsia="Tahoma" w:hAnsi="Tahoma" w:cs="Tahoma"/>
          <w:spacing w:val="-1"/>
        </w:rPr>
        <w:t>n</w:t>
      </w:r>
      <w:r w:rsidRPr="0072745A">
        <w:rPr>
          <w:rFonts w:ascii="Tahoma" w:eastAsia="Tahoma" w:hAnsi="Tahoma" w:cs="Tahoma"/>
        </w:rPr>
        <w:t>od</w:t>
      </w:r>
      <w:r w:rsidRPr="0072745A">
        <w:rPr>
          <w:rFonts w:ascii="Tahoma" w:eastAsia="Tahoma" w:hAnsi="Tahoma" w:cs="Tahoma"/>
          <w:spacing w:val="2"/>
        </w:rPr>
        <w:t>o</w:t>
      </w:r>
      <w:r w:rsidRPr="0072745A">
        <w:rPr>
          <w:rFonts w:ascii="Tahoma" w:eastAsia="Tahoma" w:hAnsi="Tahoma" w:cs="Tahoma"/>
        </w:rPr>
        <w:t>st</w:t>
      </w:r>
      <w:r w:rsidRPr="0072745A">
        <w:rPr>
          <w:rFonts w:ascii="Tahoma" w:eastAsia="Tahoma" w:hAnsi="Tahoma" w:cs="Tahoma"/>
          <w:spacing w:val="1"/>
        </w:rPr>
        <w:t>ę</w:t>
      </w:r>
      <w:r w:rsidRPr="0072745A">
        <w:rPr>
          <w:rFonts w:ascii="Tahoma" w:eastAsia="Tahoma" w:hAnsi="Tahoma" w:cs="Tahoma"/>
        </w:rPr>
        <w:t>pn</w:t>
      </w:r>
      <w:r w:rsidRPr="0072745A">
        <w:rPr>
          <w:rFonts w:ascii="Tahoma" w:eastAsia="Tahoma" w:hAnsi="Tahoma" w:cs="Tahoma"/>
          <w:spacing w:val="-1"/>
        </w:rPr>
        <w:t>y</w:t>
      </w:r>
      <w:r w:rsidRPr="0072745A">
        <w:rPr>
          <w:rFonts w:ascii="Tahoma" w:eastAsia="Tahoma" w:hAnsi="Tahoma" w:cs="Tahoma"/>
        </w:rPr>
        <w:t>m</w:t>
      </w:r>
      <w:r w:rsidRPr="0072745A">
        <w:rPr>
          <w:rFonts w:ascii="Tahoma" w:eastAsia="Tahoma" w:hAnsi="Tahoma" w:cs="Tahoma"/>
          <w:spacing w:val="45"/>
        </w:rPr>
        <w:t xml:space="preserve"> </w:t>
      </w:r>
      <w:r w:rsidRPr="0072745A">
        <w:rPr>
          <w:rFonts w:ascii="Tahoma" w:eastAsia="Tahoma" w:hAnsi="Tahoma" w:cs="Tahoma"/>
          <w:spacing w:val="-3"/>
        </w:rPr>
        <w:t>f</w:t>
      </w:r>
      <w:r w:rsidRPr="0072745A">
        <w:rPr>
          <w:rFonts w:ascii="Tahoma" w:eastAsia="Tahoma" w:hAnsi="Tahoma" w:cs="Tahoma"/>
        </w:rPr>
        <w:t>or</w:t>
      </w:r>
      <w:r w:rsidRPr="0072745A">
        <w:rPr>
          <w:rFonts w:ascii="Tahoma" w:eastAsia="Tahoma" w:hAnsi="Tahoma" w:cs="Tahoma"/>
          <w:spacing w:val="1"/>
        </w:rPr>
        <w:t>m</w:t>
      </w:r>
      <w:r w:rsidRPr="0072745A">
        <w:rPr>
          <w:rFonts w:ascii="Tahoma" w:eastAsia="Tahoma" w:hAnsi="Tahoma" w:cs="Tahoma"/>
          <w:spacing w:val="3"/>
        </w:rPr>
        <w:t>a</w:t>
      </w:r>
      <w:r w:rsidRPr="0072745A">
        <w:rPr>
          <w:rFonts w:ascii="Tahoma" w:eastAsia="Tahoma" w:hAnsi="Tahoma" w:cs="Tahoma"/>
          <w:spacing w:val="-1"/>
        </w:rPr>
        <w:t>c</w:t>
      </w:r>
      <w:r w:rsidRPr="0072745A">
        <w:rPr>
          <w:rFonts w:ascii="Tahoma" w:eastAsia="Tahoma" w:hAnsi="Tahoma" w:cs="Tahoma"/>
        </w:rPr>
        <w:t>ie</w:t>
      </w:r>
      <w:r w:rsidRPr="0072745A">
        <w:rPr>
          <w:rFonts w:ascii="Tahoma" w:eastAsia="Tahoma" w:hAnsi="Tahoma" w:cs="Tahoma"/>
          <w:spacing w:val="53"/>
        </w:rPr>
        <w:t xml:space="preserve"> </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spacing w:val="-3"/>
        </w:rPr>
        <w:t>n</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62"/>
        </w:rPr>
        <w:t xml:space="preserve"> </w:t>
      </w:r>
      <w:r w:rsidR="00E66A5B">
        <w:rPr>
          <w:rFonts w:ascii="Tahoma" w:eastAsia="Tahoma" w:hAnsi="Tahoma" w:cs="Tahoma"/>
        </w:rPr>
        <w:t>–</w:t>
      </w:r>
      <w:r w:rsidRPr="0072745A">
        <w:rPr>
          <w:rFonts w:ascii="Tahoma" w:eastAsia="Tahoma" w:hAnsi="Tahoma" w:cs="Tahoma"/>
          <w:spacing w:val="59"/>
        </w:rPr>
        <w:t xml:space="preserve"> </w:t>
      </w:r>
      <w:r w:rsidRPr="0072745A">
        <w:rPr>
          <w:rFonts w:ascii="Tahoma" w:eastAsia="Tahoma" w:hAnsi="Tahoma" w:cs="Tahoma"/>
        </w:rPr>
        <w:t>zgo</w:t>
      </w:r>
      <w:r w:rsidRPr="0072745A">
        <w:rPr>
          <w:rFonts w:ascii="Tahoma" w:eastAsia="Tahoma" w:hAnsi="Tahoma" w:cs="Tahoma"/>
          <w:spacing w:val="2"/>
        </w:rPr>
        <w:t>d</w:t>
      </w:r>
      <w:r w:rsidRPr="0072745A">
        <w:rPr>
          <w:rFonts w:ascii="Tahoma" w:eastAsia="Tahoma" w:hAnsi="Tahoma" w:cs="Tahoma"/>
          <w:spacing w:val="-1"/>
        </w:rPr>
        <w:t>n</w:t>
      </w:r>
      <w:r w:rsidRPr="0072745A">
        <w:rPr>
          <w:rFonts w:ascii="Tahoma" w:eastAsia="Tahoma" w:hAnsi="Tahoma" w:cs="Tahoma"/>
        </w:rPr>
        <w:t>ie</w:t>
      </w:r>
      <w:r w:rsidR="00E66A5B">
        <w:rPr>
          <w:rFonts w:ascii="Tahoma" w:eastAsia="Tahoma" w:hAnsi="Tahoma" w:cs="Tahoma"/>
          <w:position w:val="-1"/>
        </w:rPr>
        <w:t xml:space="preserve"> </w:t>
      </w:r>
      <w:r w:rsidRPr="0072745A">
        <w:rPr>
          <w:rFonts w:ascii="Tahoma" w:eastAsia="Tahoma" w:hAnsi="Tahoma" w:cs="Tahoma"/>
          <w:position w:val="-1"/>
        </w:rPr>
        <w:t>z</w:t>
      </w:r>
      <w:r w:rsidRPr="0072745A">
        <w:rPr>
          <w:rFonts w:ascii="Tahoma" w:eastAsia="Tahoma" w:hAnsi="Tahoma" w:cs="Tahoma"/>
          <w:spacing w:val="-1"/>
          <w:position w:val="-1"/>
        </w:rPr>
        <w:t xml:space="preserve"> </w:t>
      </w:r>
      <w:r w:rsidRPr="0072745A">
        <w:rPr>
          <w:rFonts w:ascii="Tahoma" w:eastAsia="Tahoma" w:hAnsi="Tahoma" w:cs="Tahoma"/>
          <w:position w:val="-1"/>
        </w:rPr>
        <w:t>k</w:t>
      </w:r>
      <w:r w:rsidRPr="0072745A">
        <w:rPr>
          <w:rFonts w:ascii="Tahoma" w:eastAsia="Tahoma" w:hAnsi="Tahoma" w:cs="Tahoma"/>
          <w:spacing w:val="-3"/>
          <w:position w:val="-1"/>
        </w:rPr>
        <w:t>r</w:t>
      </w:r>
      <w:r w:rsidRPr="0072745A">
        <w:rPr>
          <w:rFonts w:ascii="Tahoma" w:eastAsia="Tahoma" w:hAnsi="Tahoma" w:cs="Tahoma"/>
          <w:spacing w:val="1"/>
          <w:position w:val="-1"/>
        </w:rPr>
        <w:t>a</w:t>
      </w:r>
      <w:r w:rsidRPr="0072745A">
        <w:rPr>
          <w:rFonts w:ascii="Tahoma" w:eastAsia="Tahoma" w:hAnsi="Tahoma" w:cs="Tahoma"/>
          <w:spacing w:val="-1"/>
          <w:position w:val="-1"/>
        </w:rPr>
        <w:t>j</w:t>
      </w:r>
      <w:r w:rsidRPr="0072745A">
        <w:rPr>
          <w:rFonts w:ascii="Tahoma" w:eastAsia="Tahoma" w:hAnsi="Tahoma" w:cs="Tahoma"/>
          <w:position w:val="-1"/>
        </w:rPr>
        <w:t>o</w:t>
      </w:r>
      <w:r w:rsidRPr="0072745A">
        <w:rPr>
          <w:rFonts w:ascii="Tahoma" w:eastAsia="Tahoma" w:hAnsi="Tahoma" w:cs="Tahoma"/>
          <w:spacing w:val="1"/>
          <w:position w:val="-1"/>
        </w:rPr>
        <w:t>w</w:t>
      </w:r>
      <w:r w:rsidRPr="0072745A">
        <w:rPr>
          <w:rFonts w:ascii="Tahoma" w:eastAsia="Tahoma" w:hAnsi="Tahoma" w:cs="Tahoma"/>
          <w:spacing w:val="-1"/>
          <w:position w:val="-1"/>
        </w:rPr>
        <w:t>y</w:t>
      </w:r>
      <w:r w:rsidRPr="0072745A">
        <w:rPr>
          <w:rFonts w:ascii="Tahoma" w:eastAsia="Tahoma" w:hAnsi="Tahoma" w:cs="Tahoma"/>
          <w:position w:val="-1"/>
        </w:rPr>
        <w:t>mi</w:t>
      </w:r>
      <w:r w:rsidRPr="0072745A">
        <w:rPr>
          <w:rFonts w:ascii="Tahoma" w:eastAsia="Tahoma" w:hAnsi="Tahoma" w:cs="Tahoma"/>
          <w:spacing w:val="-9"/>
          <w:position w:val="-1"/>
        </w:rPr>
        <w:t xml:space="preserve"> </w:t>
      </w:r>
      <w:r w:rsidRPr="0072745A">
        <w:rPr>
          <w:rFonts w:ascii="Tahoma" w:eastAsia="Tahoma" w:hAnsi="Tahoma" w:cs="Tahoma"/>
          <w:spacing w:val="-2"/>
          <w:position w:val="-1"/>
        </w:rPr>
        <w:t>r</w:t>
      </w:r>
      <w:r w:rsidRPr="0072745A">
        <w:rPr>
          <w:rFonts w:ascii="Tahoma" w:eastAsia="Tahoma" w:hAnsi="Tahoma" w:cs="Tahoma"/>
          <w:spacing w:val="1"/>
          <w:position w:val="-1"/>
        </w:rPr>
        <w:t>a</w:t>
      </w:r>
      <w:r w:rsidRPr="0072745A">
        <w:rPr>
          <w:rFonts w:ascii="Tahoma" w:eastAsia="Tahoma" w:hAnsi="Tahoma" w:cs="Tahoma"/>
          <w:position w:val="-1"/>
        </w:rPr>
        <w:t>m</w:t>
      </w:r>
      <w:r w:rsidRPr="0072745A">
        <w:rPr>
          <w:rFonts w:ascii="Tahoma" w:eastAsia="Tahoma" w:hAnsi="Tahoma" w:cs="Tahoma"/>
          <w:spacing w:val="1"/>
          <w:position w:val="-1"/>
        </w:rPr>
        <w:t>a</w:t>
      </w:r>
      <w:r w:rsidRPr="0072745A">
        <w:rPr>
          <w:rFonts w:ascii="Tahoma" w:eastAsia="Tahoma" w:hAnsi="Tahoma" w:cs="Tahoma"/>
          <w:position w:val="-1"/>
        </w:rPr>
        <w:t>mi</w:t>
      </w:r>
      <w:r w:rsidRPr="0072745A">
        <w:rPr>
          <w:rFonts w:ascii="Tahoma" w:eastAsia="Tahoma" w:hAnsi="Tahoma" w:cs="Tahoma"/>
          <w:spacing w:val="-6"/>
          <w:position w:val="-1"/>
        </w:rPr>
        <w:t xml:space="preserve"> </w:t>
      </w:r>
      <w:r w:rsidRPr="0072745A">
        <w:rPr>
          <w:rFonts w:ascii="Tahoma" w:eastAsia="Tahoma" w:hAnsi="Tahoma" w:cs="Tahoma"/>
          <w:position w:val="-1"/>
        </w:rPr>
        <w:t>i</w:t>
      </w:r>
      <w:r w:rsidRPr="0072745A">
        <w:rPr>
          <w:rFonts w:ascii="Tahoma" w:eastAsia="Tahoma" w:hAnsi="Tahoma" w:cs="Tahoma"/>
          <w:spacing w:val="-1"/>
          <w:position w:val="-1"/>
        </w:rPr>
        <w:t>n</w:t>
      </w:r>
      <w:r w:rsidRPr="0072745A">
        <w:rPr>
          <w:rFonts w:ascii="Tahoma" w:eastAsia="Tahoma" w:hAnsi="Tahoma" w:cs="Tahoma"/>
          <w:position w:val="-1"/>
        </w:rPr>
        <w:t>t</w:t>
      </w:r>
      <w:r w:rsidRPr="0072745A">
        <w:rPr>
          <w:rFonts w:ascii="Tahoma" w:eastAsia="Tahoma" w:hAnsi="Tahoma" w:cs="Tahoma"/>
          <w:spacing w:val="1"/>
          <w:position w:val="-1"/>
        </w:rPr>
        <w:t>e</w:t>
      </w:r>
      <w:r w:rsidRPr="0072745A">
        <w:rPr>
          <w:rFonts w:ascii="Tahoma" w:eastAsia="Tahoma" w:hAnsi="Tahoma" w:cs="Tahoma"/>
          <w:position w:val="-1"/>
        </w:rPr>
        <w:t>rop</w:t>
      </w:r>
      <w:r w:rsidRPr="0072745A">
        <w:rPr>
          <w:rFonts w:ascii="Tahoma" w:eastAsia="Tahoma" w:hAnsi="Tahoma" w:cs="Tahoma"/>
          <w:spacing w:val="1"/>
          <w:position w:val="-1"/>
        </w:rPr>
        <w:t>e</w:t>
      </w:r>
      <w:r w:rsidRPr="0072745A">
        <w:rPr>
          <w:rFonts w:ascii="Tahoma" w:eastAsia="Tahoma" w:hAnsi="Tahoma" w:cs="Tahoma"/>
          <w:spacing w:val="-2"/>
          <w:position w:val="-1"/>
        </w:rPr>
        <w:t>r</w:t>
      </w:r>
      <w:r w:rsidRPr="0072745A">
        <w:rPr>
          <w:rFonts w:ascii="Tahoma" w:eastAsia="Tahoma" w:hAnsi="Tahoma" w:cs="Tahoma"/>
          <w:spacing w:val="1"/>
          <w:position w:val="-1"/>
        </w:rPr>
        <w:t>a</w:t>
      </w:r>
      <w:r w:rsidRPr="0072745A">
        <w:rPr>
          <w:rFonts w:ascii="Tahoma" w:eastAsia="Tahoma" w:hAnsi="Tahoma" w:cs="Tahoma"/>
          <w:spacing w:val="-1"/>
          <w:position w:val="-1"/>
        </w:rPr>
        <w:t>cyjn</w:t>
      </w:r>
      <w:r w:rsidRPr="0072745A">
        <w:rPr>
          <w:rFonts w:ascii="Tahoma" w:eastAsia="Tahoma" w:hAnsi="Tahoma" w:cs="Tahoma"/>
          <w:spacing w:val="2"/>
          <w:position w:val="-1"/>
        </w:rPr>
        <w:t>o</w:t>
      </w:r>
      <w:r w:rsidRPr="0072745A">
        <w:rPr>
          <w:rFonts w:ascii="Tahoma" w:eastAsia="Tahoma" w:hAnsi="Tahoma" w:cs="Tahoma"/>
          <w:position w:val="-1"/>
        </w:rPr>
        <w:t>ś</w:t>
      </w:r>
      <w:r w:rsidRPr="0072745A">
        <w:rPr>
          <w:rFonts w:ascii="Tahoma" w:eastAsia="Tahoma" w:hAnsi="Tahoma" w:cs="Tahoma"/>
          <w:spacing w:val="-1"/>
          <w:position w:val="-1"/>
        </w:rPr>
        <w:t>c</w:t>
      </w:r>
      <w:r w:rsidRPr="0072745A">
        <w:rPr>
          <w:rFonts w:ascii="Tahoma" w:eastAsia="Tahoma" w:hAnsi="Tahoma" w:cs="Tahoma"/>
          <w:spacing w:val="6"/>
          <w:position w:val="-1"/>
        </w:rPr>
        <w:t>i</w:t>
      </w:r>
      <w:r w:rsidR="009131F8" w:rsidRPr="0072745A">
        <w:rPr>
          <w:rFonts w:ascii="Tahoma" w:eastAsia="Tahoma" w:hAnsi="Tahoma" w:cs="Tahoma"/>
          <w:position w:val="-1"/>
        </w:rPr>
        <w:t>;</w:t>
      </w:r>
      <w:r w:rsidR="00BB32D5" w:rsidRPr="001C3C76">
        <w:rPr>
          <w:rStyle w:val="Odwoanieprzypisudolnego"/>
          <w:rFonts w:ascii="Tahoma" w:eastAsia="Tahoma" w:hAnsi="Tahoma" w:cs="Tahoma"/>
          <w:position w:val="-1"/>
        </w:rPr>
        <w:footnoteReference w:id="72"/>
      </w:r>
    </w:p>
    <w:p w14:paraId="639EFD8D" w14:textId="5B6F5446" w:rsidR="00942F4E" w:rsidRPr="0072745A" w:rsidRDefault="00280ADA" w:rsidP="00E43CDE">
      <w:pPr>
        <w:pStyle w:val="Akapitzlist"/>
        <w:numPr>
          <w:ilvl w:val="1"/>
          <w:numId w:val="28"/>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dla</w:t>
      </w:r>
      <w:r w:rsidRPr="0072745A">
        <w:rPr>
          <w:rFonts w:ascii="Tahoma" w:eastAsia="Tahoma" w:hAnsi="Tahoma" w:cs="Tahoma"/>
          <w:spacing w:val="59"/>
        </w:rPr>
        <w:t xml:space="preserve"> </w:t>
      </w:r>
      <w:r w:rsidRPr="0072745A">
        <w:rPr>
          <w:rFonts w:ascii="Tahoma" w:eastAsia="Tahoma" w:hAnsi="Tahoma" w:cs="Tahoma"/>
        </w:rPr>
        <w:t>pl</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3"/>
        </w:rPr>
        <w:t>f</w:t>
      </w:r>
      <w:r w:rsidRPr="0072745A">
        <w:rPr>
          <w:rFonts w:ascii="Tahoma" w:eastAsia="Tahoma" w:hAnsi="Tahoma" w:cs="Tahoma"/>
        </w:rPr>
        <w:t>orm</w:t>
      </w:r>
      <w:r w:rsidRPr="0072745A">
        <w:rPr>
          <w:rFonts w:ascii="Tahoma" w:eastAsia="Tahoma" w:hAnsi="Tahoma" w:cs="Tahoma"/>
          <w:spacing w:val="53"/>
        </w:rPr>
        <w:t xml:space="preserve"> </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tro</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46"/>
        </w:rPr>
        <w:t xml:space="preserve"> </w:t>
      </w:r>
      <w:r w:rsidRPr="0072745A">
        <w:rPr>
          <w:rFonts w:ascii="Tahoma" w:eastAsia="Tahoma" w:hAnsi="Tahoma" w:cs="Tahoma"/>
          <w:spacing w:val="1"/>
        </w:rPr>
        <w:t>e</w:t>
      </w:r>
      <w:r w:rsidRPr="0072745A">
        <w:rPr>
          <w:rFonts w:ascii="Tahoma" w:eastAsia="Tahoma" w:hAnsi="Tahoma" w:cs="Tahoma"/>
        </w:rPr>
        <w:t>P</w:t>
      </w:r>
      <w:r w:rsidRPr="0072745A">
        <w:rPr>
          <w:rFonts w:ascii="Tahoma" w:eastAsia="Tahoma" w:hAnsi="Tahoma" w:cs="Tahoma"/>
          <w:spacing w:val="-1"/>
        </w:rPr>
        <w:t>U</w:t>
      </w:r>
      <w:r w:rsidRPr="0072745A">
        <w:rPr>
          <w:rFonts w:ascii="Tahoma" w:eastAsia="Tahoma" w:hAnsi="Tahoma" w:cs="Tahoma"/>
        </w:rPr>
        <w:t>AP</w:t>
      </w:r>
      <w:r w:rsidRPr="0072745A">
        <w:rPr>
          <w:rFonts w:ascii="Tahoma" w:eastAsia="Tahoma" w:hAnsi="Tahoma" w:cs="Tahoma"/>
          <w:spacing w:val="49"/>
        </w:rPr>
        <w:t xml:space="preserve"> </w:t>
      </w:r>
      <w:r w:rsidRPr="0072745A">
        <w:rPr>
          <w:rFonts w:ascii="Tahoma" w:eastAsia="Tahoma" w:hAnsi="Tahoma" w:cs="Tahoma"/>
        </w:rPr>
        <w:t>-</w:t>
      </w:r>
      <w:r w:rsidRPr="0072745A">
        <w:rPr>
          <w:rFonts w:ascii="Tahoma" w:eastAsia="Tahoma" w:hAnsi="Tahoma" w:cs="Tahoma"/>
          <w:spacing w:val="60"/>
        </w:rPr>
        <w:t xml:space="preserve"> </w:t>
      </w:r>
      <w:r w:rsidRPr="0072745A">
        <w:rPr>
          <w:rFonts w:ascii="Tahoma" w:eastAsia="Tahoma" w:hAnsi="Tahoma" w:cs="Tahoma"/>
        </w:rPr>
        <w:t>plik</w:t>
      </w:r>
      <w:r w:rsidRPr="0072745A">
        <w:rPr>
          <w:rFonts w:ascii="Tahoma" w:eastAsia="Tahoma" w:hAnsi="Tahoma" w:cs="Tahoma"/>
          <w:spacing w:val="-1"/>
        </w:rPr>
        <w:t>ó</w:t>
      </w:r>
      <w:r w:rsidRPr="0072745A">
        <w:rPr>
          <w:rFonts w:ascii="Tahoma" w:eastAsia="Tahoma" w:hAnsi="Tahoma" w:cs="Tahoma"/>
        </w:rPr>
        <w:t>w</w:t>
      </w:r>
      <w:r w:rsidRPr="0072745A">
        <w:rPr>
          <w:rFonts w:ascii="Tahoma" w:eastAsia="Tahoma" w:hAnsi="Tahoma" w:cs="Tahoma"/>
          <w:spacing w:val="55"/>
        </w:rPr>
        <w:t xml:space="preserve"> </w:t>
      </w:r>
      <w:r w:rsidRPr="0072745A">
        <w:rPr>
          <w:rFonts w:ascii="Tahoma" w:eastAsia="Tahoma" w:hAnsi="Tahoma" w:cs="Tahoma"/>
        </w:rPr>
        <w:t>i</w:t>
      </w:r>
      <w:r w:rsidRPr="0072745A">
        <w:rPr>
          <w:rFonts w:ascii="Tahoma" w:eastAsia="Tahoma" w:hAnsi="Tahoma" w:cs="Tahoma"/>
          <w:spacing w:val="59"/>
        </w:rPr>
        <w:t xml:space="preserve"> </w:t>
      </w:r>
      <w:r w:rsidRPr="0072745A">
        <w:rPr>
          <w:rFonts w:ascii="Tahoma" w:eastAsia="Tahoma" w:hAnsi="Tahoma" w:cs="Tahoma"/>
        </w:rPr>
        <w:t>do</w:t>
      </w:r>
      <w:r w:rsidRPr="0072745A">
        <w:rPr>
          <w:rFonts w:ascii="Tahoma" w:eastAsia="Tahoma" w:hAnsi="Tahoma" w:cs="Tahoma"/>
          <w:spacing w:val="-1"/>
        </w:rPr>
        <w:t>ku</w:t>
      </w:r>
      <w:r w:rsidRPr="0072745A">
        <w:rPr>
          <w:rFonts w:ascii="Tahoma" w:eastAsia="Tahoma" w:hAnsi="Tahoma" w:cs="Tahoma"/>
        </w:rPr>
        <w:t>m</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tów</w:t>
      </w:r>
      <w:r w:rsidRPr="0072745A">
        <w:rPr>
          <w:rFonts w:ascii="Tahoma" w:eastAsia="Tahoma" w:hAnsi="Tahoma" w:cs="Tahoma"/>
          <w:spacing w:val="49"/>
        </w:rPr>
        <w:t xml:space="preserve"> </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tro</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c</w:t>
      </w:r>
      <w:r w:rsidRPr="0072745A">
        <w:rPr>
          <w:rFonts w:ascii="Tahoma" w:eastAsia="Tahoma" w:hAnsi="Tahoma" w:cs="Tahoma"/>
          <w:spacing w:val="3"/>
        </w:rPr>
        <w:t>z</w:t>
      </w:r>
      <w:r w:rsidRPr="0072745A">
        <w:rPr>
          <w:rFonts w:ascii="Tahoma" w:eastAsia="Tahoma" w:hAnsi="Tahoma" w:cs="Tahoma"/>
          <w:spacing w:val="-1"/>
        </w:rPr>
        <w:t>n</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spacing w:val="-1"/>
        </w:rPr>
        <w:t>h</w:t>
      </w:r>
      <w:r w:rsidRPr="0072745A">
        <w:rPr>
          <w:rFonts w:ascii="Tahoma" w:eastAsia="Tahoma" w:hAnsi="Tahoma" w:cs="Tahoma"/>
        </w:rPr>
        <w:t>,</w:t>
      </w:r>
      <w:r w:rsidRPr="0072745A">
        <w:rPr>
          <w:rFonts w:ascii="Tahoma" w:eastAsia="Tahoma" w:hAnsi="Tahoma" w:cs="Tahoma"/>
          <w:spacing w:val="45"/>
        </w:rPr>
        <w:t xml:space="preserve"> </w:t>
      </w:r>
      <w:r w:rsidRPr="0072745A">
        <w:rPr>
          <w:rFonts w:ascii="Tahoma" w:eastAsia="Tahoma" w:hAnsi="Tahoma" w:cs="Tahoma"/>
          <w:spacing w:val="-1"/>
        </w:rPr>
        <w:t>k</w:t>
      </w:r>
      <w:r w:rsidRPr="0072745A">
        <w:rPr>
          <w:rFonts w:ascii="Tahoma" w:eastAsia="Tahoma" w:hAnsi="Tahoma" w:cs="Tahoma"/>
        </w:rPr>
        <w:t>tóre 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znie</w:t>
      </w:r>
      <w:r w:rsidRPr="0072745A">
        <w:rPr>
          <w:rFonts w:ascii="Tahoma" w:eastAsia="Tahoma" w:hAnsi="Tahoma" w:cs="Tahoma"/>
          <w:spacing w:val="-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spacing w:val="-1"/>
        </w:rPr>
        <w:t>k</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j</w:t>
      </w:r>
      <w:r w:rsidRPr="0072745A">
        <w:rPr>
          <w:rFonts w:ascii="Tahoma" w:eastAsia="Tahoma" w:hAnsi="Tahoma" w:cs="Tahoma"/>
        </w:rPr>
        <w:t>ą</w:t>
      </w:r>
      <w:r w:rsidRPr="0072745A">
        <w:rPr>
          <w:rFonts w:ascii="Tahoma" w:eastAsia="Tahoma" w:hAnsi="Tahoma" w:cs="Tahoma"/>
          <w:spacing w:val="-6"/>
        </w:rPr>
        <w:t xml:space="preserve"> </w:t>
      </w:r>
      <w:r w:rsidRPr="0072745A">
        <w:rPr>
          <w:rFonts w:ascii="Tahoma" w:eastAsia="Tahoma" w:hAnsi="Tahoma" w:cs="Tahoma"/>
        </w:rPr>
        <w:t>dop</w:t>
      </w:r>
      <w:r w:rsidRPr="0072745A">
        <w:rPr>
          <w:rFonts w:ascii="Tahoma" w:eastAsia="Tahoma" w:hAnsi="Tahoma" w:cs="Tahoma"/>
          <w:spacing w:val="2"/>
        </w:rPr>
        <w:t>u</w:t>
      </w:r>
      <w:r w:rsidRPr="0072745A">
        <w:rPr>
          <w:rFonts w:ascii="Tahoma" w:eastAsia="Tahoma" w:hAnsi="Tahoma" w:cs="Tahoma"/>
        </w:rPr>
        <w:t>szcz</w:t>
      </w:r>
      <w:r w:rsidRPr="0072745A">
        <w:rPr>
          <w:rFonts w:ascii="Tahoma" w:eastAsia="Tahoma" w:hAnsi="Tahoma" w:cs="Tahoma"/>
          <w:spacing w:val="1"/>
        </w:rPr>
        <w:t>a</w:t>
      </w:r>
      <w:r w:rsidRPr="0072745A">
        <w:rPr>
          <w:rFonts w:ascii="Tahoma" w:eastAsia="Tahoma" w:hAnsi="Tahoma" w:cs="Tahoma"/>
        </w:rPr>
        <w:t>l</w:t>
      </w:r>
      <w:r w:rsidRPr="0072745A">
        <w:rPr>
          <w:rFonts w:ascii="Tahoma" w:eastAsia="Tahoma" w:hAnsi="Tahoma" w:cs="Tahoma"/>
          <w:spacing w:val="-1"/>
        </w:rPr>
        <w:t>n</w:t>
      </w:r>
      <w:r w:rsidRPr="0072745A">
        <w:rPr>
          <w:rFonts w:ascii="Tahoma" w:eastAsia="Tahoma" w:hAnsi="Tahoma" w:cs="Tahoma"/>
        </w:rPr>
        <w:t>y</w:t>
      </w:r>
      <w:r w:rsidRPr="0072745A">
        <w:rPr>
          <w:rFonts w:ascii="Tahoma" w:eastAsia="Tahoma" w:hAnsi="Tahoma" w:cs="Tahoma"/>
          <w:spacing w:val="-11"/>
        </w:rPr>
        <w:t xml:space="preserve"> </w:t>
      </w:r>
      <w:r w:rsidRPr="0072745A">
        <w:rPr>
          <w:rFonts w:ascii="Tahoma" w:eastAsia="Tahoma" w:hAnsi="Tahoma" w:cs="Tahoma"/>
        </w:rPr>
        <w:t>poz</w:t>
      </w:r>
      <w:r w:rsidRPr="0072745A">
        <w:rPr>
          <w:rFonts w:ascii="Tahoma" w:eastAsia="Tahoma" w:hAnsi="Tahoma" w:cs="Tahoma"/>
          <w:spacing w:val="3"/>
        </w:rPr>
        <w:t>i</w:t>
      </w:r>
      <w:r w:rsidRPr="0072745A">
        <w:rPr>
          <w:rFonts w:ascii="Tahoma" w:eastAsia="Tahoma" w:hAnsi="Tahoma" w:cs="Tahoma"/>
        </w:rPr>
        <w:t>om</w:t>
      </w:r>
      <w:r w:rsidRPr="0072745A">
        <w:rPr>
          <w:rFonts w:ascii="Tahoma" w:eastAsia="Tahoma" w:hAnsi="Tahoma" w:cs="Tahoma"/>
          <w:spacing w:val="-1"/>
        </w:rPr>
        <w:t xml:space="preserve"> u</w:t>
      </w:r>
      <w:r w:rsidRPr="0072745A">
        <w:rPr>
          <w:rFonts w:ascii="Tahoma" w:eastAsia="Tahoma" w:hAnsi="Tahoma" w:cs="Tahoma"/>
        </w:rPr>
        <w:t>możli</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a</w:t>
      </w:r>
      <w:r w:rsidRPr="0072745A">
        <w:rPr>
          <w:rFonts w:ascii="Tahoma" w:eastAsia="Tahoma" w:hAnsi="Tahoma" w:cs="Tahoma"/>
          <w:spacing w:val="-1"/>
        </w:rPr>
        <w:t>j</w:t>
      </w:r>
      <w:r w:rsidRPr="0072745A">
        <w:rPr>
          <w:rFonts w:ascii="Tahoma" w:eastAsia="Tahoma" w:hAnsi="Tahoma" w:cs="Tahoma"/>
          <w:spacing w:val="1"/>
        </w:rPr>
        <w:t>ą</w:t>
      </w:r>
      <w:r w:rsidRPr="0072745A">
        <w:rPr>
          <w:rFonts w:ascii="Tahoma" w:eastAsia="Tahoma" w:hAnsi="Tahoma" w:cs="Tahoma"/>
          <w:spacing w:val="2"/>
        </w:rPr>
        <w:t>c</w:t>
      </w:r>
      <w:r w:rsidRPr="0072745A">
        <w:rPr>
          <w:rFonts w:ascii="Tahoma" w:eastAsia="Tahoma" w:hAnsi="Tahoma" w:cs="Tahoma"/>
        </w:rPr>
        <w:t>y</w:t>
      </w:r>
      <w:r w:rsidRPr="0072745A">
        <w:rPr>
          <w:rFonts w:ascii="Tahoma" w:eastAsia="Tahoma" w:hAnsi="Tahoma" w:cs="Tahoma"/>
          <w:spacing w:val="-11"/>
        </w:rPr>
        <w:t xml:space="preserve"> </w:t>
      </w:r>
      <w:r w:rsidRPr="0072745A">
        <w:rPr>
          <w:rFonts w:ascii="Tahoma" w:eastAsia="Tahoma" w:hAnsi="Tahoma" w:cs="Tahoma"/>
          <w:spacing w:val="1"/>
        </w:rPr>
        <w:t>wy</w:t>
      </w:r>
      <w:r w:rsidRPr="0072745A">
        <w:rPr>
          <w:rFonts w:ascii="Tahoma" w:eastAsia="Tahoma" w:hAnsi="Tahoma" w:cs="Tahoma"/>
        </w:rPr>
        <w:t>sł</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5"/>
        </w:rPr>
        <w:t xml:space="preserve"> </w:t>
      </w:r>
      <w:r w:rsidRPr="0072745A">
        <w:rPr>
          <w:rFonts w:ascii="Tahoma" w:eastAsia="Tahoma" w:hAnsi="Tahoma" w:cs="Tahoma"/>
        </w:rPr>
        <w:t>d</w:t>
      </w:r>
      <w:r w:rsidRPr="0072745A">
        <w:rPr>
          <w:rFonts w:ascii="Tahoma" w:eastAsia="Tahoma" w:hAnsi="Tahoma" w:cs="Tahoma"/>
          <w:spacing w:val="2"/>
        </w:rPr>
        <w:t>o</w:t>
      </w:r>
      <w:r w:rsidRPr="0072745A">
        <w:rPr>
          <w:rFonts w:ascii="Tahoma" w:eastAsia="Tahoma" w:hAnsi="Tahoma" w:cs="Tahoma"/>
          <w:spacing w:val="-1"/>
        </w:rPr>
        <w:t>ku</w:t>
      </w:r>
      <w:r w:rsidRPr="0072745A">
        <w:rPr>
          <w:rFonts w:ascii="Tahoma" w:eastAsia="Tahoma" w:hAnsi="Tahoma" w:cs="Tahoma"/>
        </w:rPr>
        <w:t>m</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tu</w:t>
      </w:r>
      <w:r w:rsidRPr="0072745A">
        <w:rPr>
          <w:rFonts w:ascii="Tahoma" w:eastAsia="Tahoma" w:hAnsi="Tahoma" w:cs="Tahoma"/>
          <w:spacing w:val="-6"/>
        </w:rPr>
        <w:t xml:space="preserve"> </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ek</w:t>
      </w:r>
      <w:r w:rsidRPr="0072745A">
        <w:rPr>
          <w:rFonts w:ascii="Tahoma" w:eastAsia="Tahoma" w:hAnsi="Tahoma" w:cs="Tahoma"/>
        </w:rPr>
        <w:t>tro</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c</w:t>
      </w:r>
      <w:r w:rsidRPr="0072745A">
        <w:rPr>
          <w:rFonts w:ascii="Tahoma" w:eastAsia="Tahoma" w:hAnsi="Tahoma" w:cs="Tahoma"/>
        </w:rPr>
        <w:t>zneg</w:t>
      </w:r>
      <w:r w:rsidRPr="0072745A">
        <w:rPr>
          <w:rFonts w:ascii="Tahoma" w:eastAsia="Tahoma" w:hAnsi="Tahoma" w:cs="Tahoma"/>
          <w:spacing w:val="-3"/>
        </w:rPr>
        <w:t>o</w:t>
      </w:r>
      <w:r w:rsidRPr="0072745A">
        <w:rPr>
          <w:rFonts w:ascii="Tahoma" w:eastAsia="Tahoma" w:hAnsi="Tahoma" w:cs="Tahoma"/>
        </w:rPr>
        <w:t>, t</w:t>
      </w:r>
      <w:r w:rsidRPr="0072745A">
        <w:rPr>
          <w:rFonts w:ascii="Tahoma" w:eastAsia="Tahoma" w:hAnsi="Tahoma" w:cs="Tahoma"/>
          <w:spacing w:val="-1"/>
        </w:rPr>
        <w:t>j</w:t>
      </w:r>
      <w:r w:rsidRPr="0072745A">
        <w:rPr>
          <w:rFonts w:ascii="Tahoma" w:eastAsia="Tahoma" w:hAnsi="Tahoma" w:cs="Tahoma"/>
        </w:rPr>
        <w:t>.</w:t>
      </w:r>
      <w:r w:rsidRPr="0072745A">
        <w:rPr>
          <w:rFonts w:ascii="Tahoma" w:eastAsia="Tahoma" w:hAnsi="Tahoma" w:cs="Tahoma"/>
          <w:spacing w:val="-2"/>
        </w:rPr>
        <w:t xml:space="preserve"> </w:t>
      </w:r>
      <w:r w:rsidR="00B2598D">
        <w:rPr>
          <w:rFonts w:ascii="Tahoma" w:eastAsia="Tahoma" w:hAnsi="Tahoma" w:cs="Tahoma"/>
          <w:spacing w:val="-2"/>
        </w:rPr>
        <w:br/>
      </w:r>
      <w:r w:rsidRPr="0072745A">
        <w:rPr>
          <w:rFonts w:ascii="Tahoma" w:eastAsia="Tahoma" w:hAnsi="Tahoma" w:cs="Tahoma"/>
          <w:spacing w:val="1"/>
        </w:rPr>
        <w:t>2</w:t>
      </w:r>
      <w:r w:rsidRPr="0072745A">
        <w:rPr>
          <w:rFonts w:ascii="Tahoma" w:eastAsia="Tahoma" w:hAnsi="Tahoma" w:cs="Tahoma"/>
        </w:rPr>
        <w:t>0</w:t>
      </w:r>
      <w:r w:rsidRPr="0072745A">
        <w:rPr>
          <w:rFonts w:ascii="Tahoma" w:eastAsia="Tahoma" w:hAnsi="Tahoma" w:cs="Tahoma"/>
          <w:spacing w:val="-3"/>
        </w:rPr>
        <w:t xml:space="preserve"> </w:t>
      </w:r>
      <w:r w:rsidRPr="0072745A">
        <w:rPr>
          <w:rFonts w:ascii="Tahoma" w:eastAsia="Tahoma" w:hAnsi="Tahoma" w:cs="Tahoma"/>
        </w:rPr>
        <w:t>M</w:t>
      </w:r>
      <w:r w:rsidRPr="0072745A">
        <w:rPr>
          <w:rFonts w:ascii="Tahoma" w:eastAsia="Tahoma" w:hAnsi="Tahoma" w:cs="Tahoma"/>
          <w:spacing w:val="-2"/>
        </w:rPr>
        <w:t>B</w:t>
      </w:r>
      <w:r w:rsidRPr="0072745A">
        <w:rPr>
          <w:rFonts w:ascii="Tahoma" w:eastAsia="Tahoma" w:hAnsi="Tahoma" w:cs="Tahoma"/>
        </w:rPr>
        <w:t>.</w:t>
      </w:r>
    </w:p>
    <w:p w14:paraId="6571E39C" w14:textId="77777777" w:rsidR="00942F4E" w:rsidRPr="001C3C76"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 xml:space="preserve">śli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po</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 xml:space="preserve">i i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3"/>
        </w:rPr>
        <w:t>t</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 dos</w:t>
      </w:r>
      <w:r w:rsidRPr="001C3C76">
        <w:rPr>
          <w:rFonts w:ascii="Tahoma" w:eastAsia="Tahoma" w:hAnsi="Tahoma" w:cs="Tahoma"/>
          <w:spacing w:val="1"/>
        </w:rPr>
        <w:t>ta</w:t>
      </w:r>
      <w:r w:rsidRPr="001C3C76">
        <w:rPr>
          <w:rFonts w:ascii="Tahoma" w:eastAsia="Tahoma" w:hAnsi="Tahoma" w:cs="Tahoma"/>
        </w:rPr>
        <w:t>rczo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 xml:space="preserve">drogą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rPr>
        <w:t>o</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2"/>
        </w:rPr>
        <w:t xml:space="preserve"> </w:t>
      </w:r>
      <w:r w:rsidRPr="001C3C76">
        <w:rPr>
          <w:rFonts w:ascii="Tahoma" w:eastAsia="Tahoma" w:hAnsi="Tahoma" w:cs="Tahoma"/>
          <w:spacing w:val="3"/>
        </w:rPr>
        <w:t>m</w:t>
      </w:r>
      <w:r w:rsidRPr="001C3C76">
        <w:rPr>
          <w:rFonts w:ascii="Tahoma" w:eastAsia="Tahoma" w:hAnsi="Tahoma" w:cs="Tahoma"/>
        </w:rPr>
        <w:t>ożli</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 xml:space="preserve"> </w:t>
      </w:r>
      <w:r w:rsidRPr="001C3C76">
        <w:rPr>
          <w:rFonts w:ascii="Tahoma" w:eastAsia="Tahoma" w:hAnsi="Tahoma" w:cs="Tahoma"/>
          <w:spacing w:val="4"/>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rPr>
        <w:t xml:space="preserve">może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2"/>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do</w:t>
      </w:r>
      <w:r w:rsidRPr="001C3C76">
        <w:rPr>
          <w:rFonts w:ascii="Tahoma" w:eastAsia="Tahoma" w:hAnsi="Tahoma" w:cs="Tahoma"/>
          <w:spacing w:val="-2"/>
        </w:rPr>
        <w:t xml:space="preserve"> </w:t>
      </w:r>
      <w:r w:rsidRPr="001C3C76">
        <w:rPr>
          <w:rFonts w:ascii="Tahoma" w:eastAsia="Tahoma" w:hAnsi="Tahoma" w:cs="Tahoma"/>
        </w:rPr>
        <w:t>ich</w:t>
      </w:r>
      <w:r w:rsidRPr="001C3C76">
        <w:rPr>
          <w:rFonts w:ascii="Tahoma" w:eastAsia="Tahoma" w:hAnsi="Tahoma" w:cs="Tahoma"/>
          <w:spacing w:val="-3"/>
        </w:rPr>
        <w:t xml:space="preserve"> </w:t>
      </w:r>
      <w:r w:rsidRPr="001C3C76">
        <w:rPr>
          <w:rFonts w:ascii="Tahoma" w:eastAsia="Tahoma" w:hAnsi="Tahoma" w:cs="Tahoma"/>
          <w:spacing w:val="3"/>
        </w:rPr>
        <w:t>p</w:t>
      </w:r>
      <w:r w:rsidRPr="001C3C76">
        <w:rPr>
          <w:rFonts w:ascii="Tahoma" w:eastAsia="Tahoma" w:hAnsi="Tahoma" w:cs="Tahoma"/>
        </w:rPr>
        <w:t>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rPr>
        <w:t>u</w:t>
      </w:r>
      <w:r w:rsidRPr="001C3C76">
        <w:rPr>
          <w:rFonts w:ascii="Tahoma" w:eastAsia="Tahoma" w:hAnsi="Tahoma" w:cs="Tahoma"/>
          <w:spacing w:val="2"/>
        </w:rPr>
        <w:t>z</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5D35CC42" w14:textId="087F2C1C" w:rsidR="00942F4E" w:rsidRPr="001C3C76"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6"/>
        </w:rPr>
        <w:t xml:space="preserve"> </w:t>
      </w:r>
      <w:r w:rsidRPr="001C3C76">
        <w:rPr>
          <w:rFonts w:ascii="Tahoma" w:eastAsia="Tahoma" w:hAnsi="Tahoma" w:cs="Tahoma"/>
        </w:rPr>
        <w:t>pod</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7"/>
        </w:rPr>
        <w:t xml:space="preserve"> </w:t>
      </w:r>
      <w:r w:rsidR="00BE11F7" w:rsidRPr="001C3C76">
        <w:rPr>
          <w:rFonts w:ascii="Tahoma" w:eastAsia="Tahoma" w:hAnsi="Tahoma" w:cs="Tahoma"/>
          <w:spacing w:val="-1"/>
        </w:rPr>
        <w:t>SL2014</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 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9"/>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7"/>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ne</w:t>
      </w:r>
      <w:r w:rsidRPr="001C3C76">
        <w:rPr>
          <w:rFonts w:ascii="Tahoma" w:eastAsia="Tahoma" w:hAnsi="Tahoma" w:cs="Tahoma"/>
        </w:rPr>
        <w:t xml:space="preserve">go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5"/>
        </w:rPr>
        <w:t xml:space="preserve"> </w:t>
      </w:r>
      <w:r w:rsidRPr="001C3C76">
        <w:rPr>
          <w:rFonts w:ascii="Tahoma" w:eastAsia="Tahoma" w:hAnsi="Tahoma" w:cs="Tahoma"/>
        </w:rPr>
        <w:t>pod</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1"/>
        </w:rPr>
        <w:t>u</w:t>
      </w:r>
      <w:r w:rsidRPr="001C3C76">
        <w:rPr>
          <w:rFonts w:ascii="Tahoma" w:eastAsia="Tahoma" w:hAnsi="Tahoma" w:cs="Tahoma"/>
        </w:rPr>
        <w:t>ży</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ea</w:t>
      </w:r>
      <w:r w:rsidRPr="001C3C76">
        <w:rPr>
          <w:rFonts w:ascii="Tahoma" w:eastAsia="Tahoma" w:hAnsi="Tahoma" w:cs="Tahoma"/>
          <w:spacing w:val="-1"/>
        </w:rPr>
        <w:t>u</w:t>
      </w:r>
      <w:r w:rsidRPr="001C3C76">
        <w:rPr>
          <w:rFonts w:ascii="Tahoma" w:eastAsia="Tahoma" w:hAnsi="Tahoma" w:cs="Tahoma"/>
          <w:spacing w:val="4"/>
        </w:rPr>
        <w:t>t</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spacing w:val="1"/>
        </w:rPr>
        <w:t>ane</w:t>
      </w:r>
      <w:r w:rsidRPr="001C3C76">
        <w:rPr>
          <w:rFonts w:ascii="Tahoma" w:eastAsia="Tahoma" w:hAnsi="Tahoma" w:cs="Tahoma"/>
        </w:rPr>
        <w:t>go dos</w:t>
      </w:r>
      <w:r w:rsidRPr="001C3C76">
        <w:rPr>
          <w:rFonts w:ascii="Tahoma" w:eastAsia="Tahoma" w:hAnsi="Tahoma" w:cs="Tahoma"/>
          <w:spacing w:val="1"/>
        </w:rPr>
        <w:t>tę</w:t>
      </w:r>
      <w:r w:rsidRPr="001C3C76">
        <w:rPr>
          <w:rFonts w:ascii="Tahoma" w:eastAsia="Tahoma" w:hAnsi="Tahoma" w:cs="Tahoma"/>
        </w:rPr>
        <w:t>pu</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5"/>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6"/>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s</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008E1A68">
        <w:rPr>
          <w:rFonts w:ascii="Tahoma" w:eastAsia="Tahoma" w:hAnsi="Tahoma" w:cs="Tahoma"/>
        </w:rPr>
        <w:t xml:space="preserve"> </w:t>
      </w:r>
      <w:r w:rsidRPr="001C3C76">
        <w:rPr>
          <w:rFonts w:ascii="Tahoma" w:eastAsia="Tahoma" w:hAnsi="Tahoma" w:cs="Tahoma"/>
          <w:w w:val="99"/>
        </w:rPr>
        <w:t>się</w:t>
      </w:r>
      <w:r w:rsidR="008E1A68">
        <w:rPr>
          <w:rFonts w:ascii="Tahoma" w:eastAsia="Tahoma" w:hAnsi="Tahoma" w:cs="Tahoma"/>
          <w:w w:val="99"/>
        </w:rPr>
        <w:t xml:space="preserve"> </w:t>
      </w:r>
      <w:r w:rsidRPr="001C3C76">
        <w:rPr>
          <w:rFonts w:ascii="Tahoma" w:eastAsia="Tahoma" w:hAnsi="Tahoma" w:cs="Tahoma"/>
        </w:rPr>
        <w:t>z</w:t>
      </w:r>
      <w:r w:rsidRPr="001C3C76">
        <w:rPr>
          <w:rFonts w:ascii="Tahoma" w:eastAsia="Tahoma" w:hAnsi="Tahoma" w:cs="Tahoma"/>
          <w:spacing w:val="13"/>
          <w:w w:val="99"/>
        </w:rPr>
        <w:t xml:space="preserve"> </w:t>
      </w:r>
      <w:r w:rsidRPr="001C3C76">
        <w:rPr>
          <w:rFonts w:ascii="Tahoma" w:eastAsia="Tahoma" w:hAnsi="Tahoma" w:cs="Tahoma"/>
        </w:rPr>
        <w:t>IZ</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blo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spacing w:val="2"/>
        </w:rPr>
        <w:t>s</w:t>
      </w:r>
      <w:r w:rsidRPr="001C3C76">
        <w:rPr>
          <w:rFonts w:ascii="Tahoma" w:eastAsia="Tahoma" w:hAnsi="Tahoma" w:cs="Tahoma"/>
        </w:rPr>
        <w:t>ł</w:t>
      </w:r>
      <w:r w:rsidRPr="001C3C76">
        <w:rPr>
          <w:rFonts w:ascii="Tahoma" w:eastAsia="Tahoma" w:hAnsi="Tahoma" w:cs="Tahoma"/>
          <w:spacing w:val="-1"/>
        </w:rPr>
        <w:t>u</w:t>
      </w:r>
      <w:r w:rsidRPr="001C3C76">
        <w:rPr>
          <w:rFonts w:ascii="Tahoma" w:eastAsia="Tahoma" w:hAnsi="Tahoma" w:cs="Tahoma"/>
        </w:rPr>
        <w:t>g</w:t>
      </w:r>
      <w:r w:rsidRPr="001C3C76">
        <w:rPr>
          <w:rFonts w:ascii="Tahoma" w:eastAsia="Tahoma" w:hAnsi="Tahoma" w:cs="Tahoma"/>
          <w:spacing w:val="8"/>
        </w:rPr>
        <w:t xml:space="preserve"> </w:t>
      </w:r>
      <w:r w:rsidRPr="001C3C76">
        <w:rPr>
          <w:rFonts w:ascii="Tahoma" w:eastAsia="Tahoma" w:hAnsi="Tahoma" w:cs="Tahoma"/>
        </w:rPr>
        <w:t>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00E66A5B">
        <w:rPr>
          <w:rFonts w:ascii="Tahoma" w:eastAsia="Tahoma" w:hAnsi="Tahoma" w:cs="Tahoma"/>
        </w:rPr>
        <w:br/>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00BE11F7" w:rsidRPr="001C3C76">
        <w:rPr>
          <w:rFonts w:ascii="Tahoma" w:eastAsia="Tahoma" w:hAnsi="Tahoma" w:cs="Tahoma"/>
          <w:spacing w:val="-1"/>
        </w:rPr>
        <w:t>SL2014</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3"/>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 xml:space="preserve">su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8"/>
        </w:rPr>
        <w:t>y</w:t>
      </w:r>
      <w:r w:rsidRPr="001C3C76">
        <w:rPr>
          <w:rFonts w:ascii="Tahoma" w:eastAsia="Tahoma" w:hAnsi="Tahoma" w:cs="Tahoma"/>
        </w:rPr>
        <w:t>.</w:t>
      </w:r>
    </w:p>
    <w:p w14:paraId="73E9F217" w14:textId="6BFF811A" w:rsidR="00942F4E" w:rsidRPr="003029ED"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y do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mi dos</w:t>
      </w:r>
      <w:r w:rsidRPr="001C3C76">
        <w:rPr>
          <w:rFonts w:ascii="Tahoma" w:eastAsia="Tahoma" w:hAnsi="Tahoma" w:cs="Tahoma"/>
          <w:spacing w:val="1"/>
        </w:rPr>
        <w:t>tę</w:t>
      </w:r>
      <w:r w:rsidRPr="001C3C76">
        <w:rPr>
          <w:rFonts w:ascii="Tahoma" w:eastAsia="Tahoma" w:hAnsi="Tahoma" w:cs="Tahoma"/>
        </w:rPr>
        <w:t xml:space="preserve">pu w </w:t>
      </w:r>
      <w:r w:rsidR="00BE11F7" w:rsidRPr="001C3C76">
        <w:rPr>
          <w:rFonts w:ascii="Tahoma" w:eastAsia="Tahoma" w:hAnsi="Tahoma" w:cs="Tahoma"/>
          <w:spacing w:val="1"/>
        </w:rPr>
        <w:t>SL2014</w:t>
      </w:r>
      <w:r w:rsidRPr="001C3C76">
        <w:rPr>
          <w:rFonts w:ascii="Tahoma" w:eastAsia="Tahoma" w:hAnsi="Tahoma" w:cs="Tahoma"/>
        </w:rPr>
        <w:t xml:space="preserve"> dla osób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do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i</w:t>
      </w:r>
      <w:r w:rsidRPr="001C3C76">
        <w:rPr>
          <w:rFonts w:ascii="Tahoma" w:eastAsia="Tahoma" w:hAnsi="Tahoma" w:cs="Tahoma"/>
          <w:spacing w:val="3"/>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9"/>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0"/>
        </w:rPr>
        <w:t xml:space="preserve"> </w:t>
      </w:r>
      <w:r w:rsidRPr="001C3C76">
        <w:rPr>
          <w:rFonts w:ascii="Tahoma" w:eastAsia="Tahoma" w:hAnsi="Tahoma" w:cs="Tahoma"/>
        </w:rPr>
        <w:t>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rPr>
        <w:t>z</w:t>
      </w:r>
      <w:r w:rsidRPr="001C3C76">
        <w:rPr>
          <w:rFonts w:ascii="Tahoma" w:eastAsia="Tahoma" w:hAnsi="Tahoma" w:cs="Tahoma"/>
          <w:spacing w:val="57"/>
        </w:rPr>
        <w:t xml:space="preserve"> </w:t>
      </w:r>
      <w:r w:rsidR="00987F02" w:rsidRPr="00C35D54">
        <w:rPr>
          <w:rFonts w:ascii="Tahoma" w:eastAsia="Tahoma" w:hAnsi="Tahoma" w:cs="Tahoma"/>
          <w:i/>
        </w:rPr>
        <w:t>R</w:t>
      </w:r>
      <w:r w:rsidRPr="00C35D54">
        <w:rPr>
          <w:rFonts w:ascii="Tahoma" w:eastAsia="Tahoma" w:hAnsi="Tahoma" w:cs="Tahoma"/>
          <w:i/>
          <w:spacing w:val="1"/>
        </w:rPr>
        <w:t>e</w:t>
      </w:r>
      <w:r w:rsidRPr="00C35D54">
        <w:rPr>
          <w:rFonts w:ascii="Tahoma" w:eastAsia="Tahoma" w:hAnsi="Tahoma" w:cs="Tahoma"/>
          <w:i/>
        </w:rPr>
        <w:t>gula</w:t>
      </w:r>
      <w:r w:rsidRPr="00C35D54">
        <w:rPr>
          <w:rFonts w:ascii="Tahoma" w:eastAsia="Tahoma" w:hAnsi="Tahoma" w:cs="Tahoma"/>
          <w:i/>
          <w:spacing w:val="1"/>
        </w:rPr>
        <w:t>m</w:t>
      </w:r>
      <w:r w:rsidRPr="00C35D54">
        <w:rPr>
          <w:rFonts w:ascii="Tahoma" w:eastAsia="Tahoma" w:hAnsi="Tahoma" w:cs="Tahoma"/>
          <w:i/>
        </w:rPr>
        <w:t>i</w:t>
      </w:r>
      <w:r w:rsidRPr="00C35D54">
        <w:rPr>
          <w:rFonts w:ascii="Tahoma" w:eastAsia="Tahoma" w:hAnsi="Tahoma" w:cs="Tahoma"/>
          <w:i/>
          <w:spacing w:val="-1"/>
        </w:rPr>
        <w:t>n</w:t>
      </w:r>
      <w:r w:rsidRPr="00C35D54">
        <w:rPr>
          <w:rFonts w:ascii="Tahoma" w:eastAsia="Tahoma" w:hAnsi="Tahoma" w:cs="Tahoma"/>
          <w:i/>
          <w:spacing w:val="1"/>
        </w:rPr>
        <w:t>e</w:t>
      </w:r>
      <w:r w:rsidRPr="00C35D54">
        <w:rPr>
          <w:rFonts w:ascii="Tahoma" w:eastAsia="Tahoma" w:hAnsi="Tahoma" w:cs="Tahoma"/>
          <w:i/>
        </w:rPr>
        <w:t>m</w:t>
      </w:r>
      <w:r w:rsidRPr="00C35D54">
        <w:rPr>
          <w:rFonts w:ascii="Tahoma" w:eastAsia="Tahoma" w:hAnsi="Tahoma" w:cs="Tahoma"/>
          <w:i/>
          <w:spacing w:val="49"/>
        </w:rPr>
        <w:t xml:space="preserve"> </w:t>
      </w:r>
      <w:r w:rsidR="00987F02" w:rsidRPr="00C35D54">
        <w:rPr>
          <w:rFonts w:ascii="Tahoma" w:eastAsia="Tahoma" w:hAnsi="Tahoma" w:cs="Tahoma"/>
          <w:i/>
          <w:spacing w:val="-3"/>
        </w:rPr>
        <w:t xml:space="preserve">bezpieczeństwa informacji przetwarzanych </w:t>
      </w:r>
      <w:r w:rsidR="00E66A5B">
        <w:rPr>
          <w:rFonts w:ascii="Tahoma" w:eastAsia="Tahoma" w:hAnsi="Tahoma" w:cs="Tahoma"/>
          <w:i/>
          <w:spacing w:val="-3"/>
        </w:rPr>
        <w:br/>
      </w:r>
      <w:r w:rsidR="00987F02" w:rsidRPr="00C35D54">
        <w:rPr>
          <w:rFonts w:ascii="Tahoma" w:eastAsia="Tahoma" w:hAnsi="Tahoma" w:cs="Tahoma"/>
          <w:i/>
          <w:spacing w:val="-3"/>
        </w:rPr>
        <w:t>w aplikacji głównej centralnego systemu teleinformatycznego</w:t>
      </w:r>
      <w:r w:rsidRPr="001C3C76">
        <w:rPr>
          <w:rFonts w:ascii="Tahoma" w:eastAsia="Tahoma" w:hAnsi="Tahoma" w:cs="Tahoma"/>
        </w:rPr>
        <w:t>.</w:t>
      </w:r>
      <w:r w:rsidRPr="001C3C76">
        <w:rPr>
          <w:rFonts w:ascii="Tahoma" w:eastAsia="Tahoma" w:hAnsi="Tahoma" w:cs="Tahoma"/>
          <w:spacing w:val="53"/>
        </w:rPr>
        <w:t xml:space="preserve"> </w:t>
      </w:r>
      <w:r w:rsidRPr="001C3C76">
        <w:rPr>
          <w:rFonts w:ascii="Tahoma" w:eastAsia="Tahoma" w:hAnsi="Tahoma" w:cs="Tahoma"/>
          <w:spacing w:val="3"/>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DF582E">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57"/>
        </w:rPr>
        <w:t xml:space="preserve"> </w:t>
      </w:r>
      <w:r w:rsidR="00BE11F7"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rPr>
        <w:t>o</w:t>
      </w:r>
      <w:r w:rsidRPr="001C3C76">
        <w:rPr>
          <w:rFonts w:ascii="Tahoma" w:eastAsia="Tahoma" w:hAnsi="Tahoma" w:cs="Tahoma"/>
          <w:spacing w:val="2"/>
        </w:rPr>
        <w:t>s</w:t>
      </w:r>
      <w:r w:rsidRPr="001C3C76">
        <w:rPr>
          <w:rFonts w:ascii="Tahoma" w:eastAsia="Tahoma" w:hAnsi="Tahoma" w:cs="Tahoma"/>
        </w:rPr>
        <w:t>ób</w:t>
      </w:r>
      <w:r w:rsidR="00511CF3"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są</w:t>
      </w:r>
      <w:r w:rsidRPr="001C3C76">
        <w:rPr>
          <w:rFonts w:ascii="Tahoma" w:eastAsia="Tahoma" w:hAnsi="Tahoma" w:cs="Tahoma"/>
          <w:spacing w:val="-1"/>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sie</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3"/>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001B7CF3">
        <w:rPr>
          <w:rFonts w:ascii="Tahoma" w:eastAsia="Tahoma" w:hAnsi="Tahoma" w:cs="Tahoma"/>
        </w:rPr>
        <w:t xml:space="preserve"> </w:t>
      </w:r>
      <w:r w:rsidR="001B7CF3" w:rsidRPr="001B7CF3">
        <w:rPr>
          <w:rFonts w:ascii="Tahoma" w:hAnsi="Tahoma" w:cs="Tahoma"/>
        </w:rPr>
        <w:t xml:space="preserve">Beneficjent </w:t>
      </w:r>
      <w:r w:rsidR="00275F78">
        <w:rPr>
          <w:rFonts w:ascii="Tahoma" w:hAnsi="Tahoma" w:cs="Tahoma"/>
        </w:rPr>
        <w:br/>
      </w:r>
      <w:r w:rsidR="001B7CF3" w:rsidRPr="001B7CF3">
        <w:rPr>
          <w:rFonts w:ascii="Tahoma" w:hAnsi="Tahoma" w:cs="Tahoma"/>
        </w:rPr>
        <w:t>i Partnerzy wyznacza/ją osoby uprawnione do wykonywania w jego/ich imieniu czynności z</w:t>
      </w:r>
      <w:r w:rsidR="00696645">
        <w:rPr>
          <w:rFonts w:ascii="Tahoma" w:hAnsi="Tahoma" w:cs="Tahoma"/>
        </w:rPr>
        <w:t xml:space="preserve">wiązanych z realizacją Projektu </w:t>
      </w:r>
      <w:r w:rsidR="001B7CF3" w:rsidRPr="001B7CF3">
        <w:rPr>
          <w:rFonts w:ascii="Tahoma" w:hAnsi="Tahoma" w:cs="Tahoma"/>
        </w:rPr>
        <w:t>i zgłasza/ją</w:t>
      </w:r>
      <w:r w:rsidR="001B7CF3" w:rsidRPr="001B7CF3">
        <w:rPr>
          <w:rStyle w:val="Odwoanieprzypisudolnego"/>
          <w:rFonts w:ascii="Tahoma" w:hAnsi="Tahoma" w:cs="Tahoma"/>
        </w:rPr>
        <w:footnoteReference w:id="73"/>
      </w:r>
      <w:r w:rsidR="001B7CF3" w:rsidRPr="001B7CF3">
        <w:rPr>
          <w:rFonts w:ascii="Tahoma" w:hAnsi="Tahoma" w:cs="Tahoma"/>
        </w:rPr>
        <w:t xml:space="preserve"> je IZ do pracy</w:t>
      </w:r>
      <w:r w:rsidR="00DF582E">
        <w:rPr>
          <w:rFonts w:ascii="Tahoma" w:hAnsi="Tahoma" w:cs="Tahoma"/>
        </w:rPr>
        <w:t xml:space="preserve"> </w:t>
      </w:r>
      <w:r w:rsidR="001B7CF3" w:rsidRPr="001B7CF3">
        <w:rPr>
          <w:rFonts w:ascii="Tahoma" w:hAnsi="Tahoma" w:cs="Tahoma"/>
        </w:rPr>
        <w:t xml:space="preserve">w SL2014. Zgłoszenie ww. osób, zmiana ich uprawnień lub wycofanie dostępu jest dokonywane na </w:t>
      </w:r>
      <w:r w:rsidR="001B7CF3" w:rsidRPr="003029ED">
        <w:rPr>
          <w:rFonts w:ascii="Tahoma" w:hAnsi="Tahoma" w:cs="Tahoma"/>
        </w:rPr>
        <w:t xml:space="preserve">podstawie załącznika nr </w:t>
      </w:r>
      <w:r w:rsidR="00507CC9">
        <w:rPr>
          <w:rFonts w:ascii="Tahoma" w:hAnsi="Tahoma" w:cs="Tahoma"/>
        </w:rPr>
        <w:t>12</w:t>
      </w:r>
      <w:r w:rsidR="001B7CF3" w:rsidRPr="003029ED">
        <w:rPr>
          <w:rFonts w:ascii="Tahoma" w:hAnsi="Tahoma" w:cs="Tahoma"/>
        </w:rPr>
        <w:t xml:space="preserve"> do przedmiotowej umowy. Zmiana załącznika nie wymaga aneksowania umowy.</w:t>
      </w:r>
    </w:p>
    <w:p w14:paraId="70F94EB2" w14:textId="77777777" w:rsidR="00942F4E"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spacing w:val="-1"/>
        </w:rPr>
        <w:t>n</w:t>
      </w:r>
      <w:r w:rsidRPr="001C3C76">
        <w:rPr>
          <w:rFonts w:ascii="Tahoma" w:eastAsia="Tahoma" w:hAnsi="Tahoma" w:cs="Tahoma"/>
        </w:rPr>
        <w:t>ie może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5"/>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rPr>
        <w:t xml:space="preserve">o </w:t>
      </w:r>
      <w:r w:rsidRPr="001C3C76">
        <w:rPr>
          <w:rFonts w:ascii="Tahoma" w:eastAsia="Tahoma" w:hAnsi="Tahoma" w:cs="Tahoma"/>
          <w:spacing w:val="-1"/>
        </w:rPr>
        <w:t>c</w:t>
      </w:r>
      <w:r w:rsidRPr="001C3C76">
        <w:rPr>
          <w:rFonts w:ascii="Tahoma" w:eastAsia="Tahoma" w:hAnsi="Tahoma" w:cs="Tahoma"/>
          <w:spacing w:val="1"/>
        </w:rPr>
        <w:t>ha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5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w:t>
      </w:r>
      <w:r w:rsidRPr="001C3C76">
        <w:rPr>
          <w:rFonts w:ascii="Tahoma" w:eastAsia="Tahoma" w:hAnsi="Tahoma" w:cs="Tahoma"/>
          <w:spacing w:val="-5"/>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8"/>
        </w:rPr>
        <w:t xml:space="preserve"> </w:t>
      </w:r>
      <w:r w:rsidRPr="001C3C76">
        <w:rPr>
          <w:rFonts w:ascii="Tahoma" w:eastAsia="Tahoma" w:hAnsi="Tahoma" w:cs="Tahoma"/>
          <w:spacing w:val="2"/>
        </w:rPr>
        <w:t>s</w:t>
      </w:r>
      <w:r w:rsidRPr="001C3C76">
        <w:rPr>
          <w:rFonts w:ascii="Tahoma" w:eastAsia="Tahoma" w:hAnsi="Tahoma" w:cs="Tahoma"/>
        </w:rPr>
        <w:t>ię do 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 xml:space="preserve">d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rPr>
        <w:t>podcz</w:t>
      </w:r>
      <w:r w:rsidRPr="001C3C76">
        <w:rPr>
          <w:rFonts w:ascii="Tahoma" w:eastAsia="Tahoma" w:hAnsi="Tahoma" w:cs="Tahoma"/>
          <w:spacing w:val="1"/>
        </w:rPr>
        <w:t>a</w:t>
      </w:r>
      <w:r w:rsidRPr="001C3C76">
        <w:rPr>
          <w:rFonts w:ascii="Tahoma" w:eastAsia="Tahoma" w:hAnsi="Tahoma" w:cs="Tahoma"/>
        </w:rPr>
        <w:t xml:space="preserve">s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9"/>
        </w:rPr>
        <w:t xml:space="preserve"> </w:t>
      </w:r>
      <w:r w:rsidRPr="001C3C76">
        <w:rPr>
          <w:rFonts w:ascii="Tahoma" w:eastAsia="Tahoma" w:hAnsi="Tahoma" w:cs="Tahoma"/>
        </w:rPr>
        <w:t xml:space="preserve">z </w:t>
      </w:r>
      <w:r w:rsidR="00511CF3" w:rsidRPr="001C3C76">
        <w:rPr>
          <w:rFonts w:ascii="Tahoma" w:eastAsia="Tahoma" w:hAnsi="Tahoma" w:cs="Tahoma"/>
          <w:spacing w:val="1"/>
        </w:rPr>
        <w:t>SL2014</w:t>
      </w:r>
      <w:r w:rsidRPr="001C3C76">
        <w:rPr>
          <w:rFonts w:ascii="Tahoma" w:eastAsia="Tahoma" w:hAnsi="Tahoma" w:cs="Tahoma"/>
        </w:rPr>
        <w:t>. W t</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 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żytą</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0"/>
        </w:rPr>
        <w:t xml:space="preserve"> </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ć</w:t>
      </w:r>
      <w:r w:rsidRPr="001C3C76">
        <w:rPr>
          <w:rFonts w:ascii="Tahoma" w:eastAsia="Tahoma" w:hAnsi="Tahoma" w:cs="Tahoma"/>
          <w:spacing w:val="-7"/>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3"/>
        </w:rPr>
        <w:t>p</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by</w:t>
      </w:r>
      <w:r w:rsidRPr="001C3C76">
        <w:rPr>
          <w:rFonts w:ascii="Tahoma" w:eastAsia="Tahoma" w:hAnsi="Tahoma" w:cs="Tahoma"/>
          <w:spacing w:val="-8"/>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p>
    <w:p w14:paraId="274CE3B3" w14:textId="77777777" w:rsidR="00586B9D" w:rsidRPr="006B5CC5" w:rsidRDefault="00586B9D"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6B5CC5">
        <w:rPr>
          <w:rFonts w:ascii="Tahoma" w:eastAsia="Tahoma" w:hAnsi="Tahoma" w:cs="Tahoma"/>
        </w:rPr>
        <w:t>Przedmiotem komunikacji wyłącznie przy wykorzystaniu SL2014 nie mogą być:</w:t>
      </w:r>
    </w:p>
    <w:p w14:paraId="4BC80632" w14:textId="173AB0CF" w:rsidR="00586B9D" w:rsidRPr="006B5CC5" w:rsidRDefault="00586B9D" w:rsidP="00E43CDE">
      <w:pPr>
        <w:pStyle w:val="Akapitzlist"/>
        <w:numPr>
          <w:ilvl w:val="1"/>
          <w:numId w:val="28"/>
        </w:numPr>
        <w:tabs>
          <w:tab w:val="clear" w:pos="680"/>
        </w:tabs>
        <w:spacing w:line="276" w:lineRule="auto"/>
        <w:ind w:left="851" w:right="14" w:hanging="426"/>
        <w:jc w:val="both"/>
        <w:rPr>
          <w:rFonts w:ascii="Tahoma" w:eastAsia="Tahoma" w:hAnsi="Tahoma" w:cs="Tahoma"/>
        </w:rPr>
      </w:pPr>
      <w:r w:rsidRPr="006B5CC5">
        <w:rPr>
          <w:rFonts w:ascii="Tahoma" w:eastAsia="Tahoma" w:hAnsi="Tahoma" w:cs="Tahoma"/>
        </w:rPr>
        <w:t>Zmiany treści umowy;</w:t>
      </w:r>
    </w:p>
    <w:p w14:paraId="53A28088" w14:textId="77777777" w:rsidR="00586B9D" w:rsidRPr="006B5CC5" w:rsidRDefault="00586B9D" w:rsidP="00E43CDE">
      <w:pPr>
        <w:pStyle w:val="Akapitzlist"/>
        <w:numPr>
          <w:ilvl w:val="1"/>
          <w:numId w:val="28"/>
        </w:numPr>
        <w:tabs>
          <w:tab w:val="clear" w:pos="680"/>
          <w:tab w:val="num" w:pos="851"/>
        </w:tabs>
        <w:spacing w:line="276" w:lineRule="auto"/>
        <w:ind w:left="851" w:right="14" w:hanging="426"/>
        <w:jc w:val="both"/>
        <w:rPr>
          <w:rFonts w:ascii="Tahoma" w:eastAsia="Tahoma" w:hAnsi="Tahoma" w:cs="Tahoma"/>
        </w:rPr>
      </w:pPr>
      <w:r w:rsidRPr="006B5CC5">
        <w:rPr>
          <w:rFonts w:ascii="Tahoma" w:eastAsia="Tahoma" w:hAnsi="Tahoma" w:cs="Tahoma"/>
        </w:rPr>
        <w:t>Kontrole na miejscu przeprowadzane w ramach Projektu;</w:t>
      </w:r>
    </w:p>
    <w:p w14:paraId="1C29CF7A" w14:textId="1A33A450" w:rsidR="00586B9D" w:rsidRPr="006B5CC5" w:rsidRDefault="00586B9D" w:rsidP="00E43CDE">
      <w:pPr>
        <w:pStyle w:val="Akapitzlist"/>
        <w:numPr>
          <w:ilvl w:val="1"/>
          <w:numId w:val="28"/>
        </w:numPr>
        <w:tabs>
          <w:tab w:val="clear" w:pos="680"/>
          <w:tab w:val="num" w:pos="851"/>
        </w:tabs>
        <w:spacing w:line="276" w:lineRule="auto"/>
        <w:ind w:left="851" w:right="14" w:hanging="426"/>
        <w:jc w:val="both"/>
        <w:rPr>
          <w:rFonts w:ascii="Tahoma" w:eastAsia="Tahoma" w:hAnsi="Tahoma" w:cs="Tahoma"/>
        </w:rPr>
      </w:pPr>
      <w:r w:rsidRPr="006B5CC5">
        <w:rPr>
          <w:rFonts w:ascii="Tahoma" w:eastAsia="Tahoma" w:hAnsi="Tahoma" w:cs="Tahoma"/>
        </w:rPr>
        <w:t>Dochodzenie zwrotu środków od Beneficjenta, w tym prowadzenie postępowania administracyjnego w celu wydania decyzji o zwrocie środków</w:t>
      </w:r>
      <w:r w:rsidR="000F0A20">
        <w:rPr>
          <w:rFonts w:ascii="Tahoma" w:eastAsia="Tahoma" w:hAnsi="Tahoma" w:cs="Tahoma"/>
        </w:rPr>
        <w:t>.</w:t>
      </w:r>
    </w:p>
    <w:p w14:paraId="7DDEA4D4" w14:textId="77777777" w:rsidR="003D5997" w:rsidRDefault="003D5997" w:rsidP="008A1BE0">
      <w:pPr>
        <w:spacing w:line="276" w:lineRule="auto"/>
        <w:ind w:left="426" w:right="14" w:hanging="426"/>
        <w:jc w:val="both"/>
        <w:rPr>
          <w:rFonts w:ascii="Tahoma" w:eastAsia="Tahoma" w:hAnsi="Tahoma" w:cs="Tahoma"/>
          <w:b/>
        </w:rPr>
      </w:pPr>
    </w:p>
    <w:p w14:paraId="7F1AC2D0" w14:textId="33CC529F" w:rsidR="00942F4E" w:rsidRPr="00B90600" w:rsidRDefault="00B90600" w:rsidP="00B90600">
      <w:pPr>
        <w:ind w:left="2124" w:firstLine="708"/>
        <w:rPr>
          <w:rFonts w:ascii="Tahoma" w:eastAsia="Tahoma" w:hAnsi="Tahoma" w:cs="Tahoma"/>
          <w:b/>
        </w:rPr>
      </w:pPr>
      <w:r>
        <w:rPr>
          <w:rFonts w:ascii="Tahoma" w:eastAsia="Tahoma" w:hAnsi="Tahoma" w:cs="Tahoma"/>
          <w:b/>
        </w:rPr>
        <w:lastRenderedPageBreak/>
        <w:t>`</w:t>
      </w:r>
      <w:r w:rsidR="00280ADA" w:rsidRPr="001C3C76">
        <w:rPr>
          <w:rFonts w:ascii="Tahoma" w:eastAsia="Tahoma" w:hAnsi="Tahoma" w:cs="Tahoma"/>
          <w:b/>
        </w:rPr>
        <w:t>O</w:t>
      </w:r>
      <w:r w:rsidR="00280ADA" w:rsidRPr="001C3C76">
        <w:rPr>
          <w:rFonts w:ascii="Tahoma" w:eastAsia="Tahoma" w:hAnsi="Tahoma" w:cs="Tahoma"/>
          <w:b/>
          <w:spacing w:val="1"/>
        </w:rPr>
        <w:t>c</w:t>
      </w:r>
      <w:r w:rsidR="00280ADA" w:rsidRPr="001C3C76">
        <w:rPr>
          <w:rFonts w:ascii="Tahoma" w:eastAsia="Tahoma" w:hAnsi="Tahoma" w:cs="Tahoma"/>
          <w:b/>
        </w:rPr>
        <w:t>hr</w:t>
      </w:r>
      <w:r w:rsidR="00280ADA" w:rsidRPr="001C3C76">
        <w:rPr>
          <w:rFonts w:ascii="Tahoma" w:eastAsia="Tahoma" w:hAnsi="Tahoma" w:cs="Tahoma"/>
          <w:b/>
          <w:spacing w:val="-1"/>
        </w:rPr>
        <w:t>o</w:t>
      </w:r>
      <w:r w:rsidR="00280ADA" w:rsidRPr="001C3C76">
        <w:rPr>
          <w:rFonts w:ascii="Tahoma" w:eastAsia="Tahoma" w:hAnsi="Tahoma" w:cs="Tahoma"/>
          <w:b/>
        </w:rPr>
        <w:t>na</w:t>
      </w:r>
      <w:r w:rsidR="00280ADA" w:rsidRPr="001C3C76">
        <w:rPr>
          <w:rFonts w:ascii="Tahoma" w:eastAsia="Tahoma" w:hAnsi="Tahoma" w:cs="Tahoma"/>
          <w:b/>
          <w:spacing w:val="-6"/>
        </w:rPr>
        <w:t xml:space="preserve"> </w:t>
      </w:r>
      <w:r w:rsidR="00280ADA" w:rsidRPr="001C3C76">
        <w:rPr>
          <w:rFonts w:ascii="Tahoma" w:eastAsia="Tahoma" w:hAnsi="Tahoma" w:cs="Tahoma"/>
          <w:b/>
        </w:rPr>
        <w:t>dany</w:t>
      </w:r>
      <w:r w:rsidR="00280ADA" w:rsidRPr="001C3C76">
        <w:rPr>
          <w:rFonts w:ascii="Tahoma" w:eastAsia="Tahoma" w:hAnsi="Tahoma" w:cs="Tahoma"/>
          <w:b/>
          <w:spacing w:val="3"/>
        </w:rPr>
        <w:t>c</w:t>
      </w:r>
      <w:r w:rsidR="00280ADA" w:rsidRPr="001C3C76">
        <w:rPr>
          <w:rFonts w:ascii="Tahoma" w:eastAsia="Tahoma" w:hAnsi="Tahoma" w:cs="Tahoma"/>
          <w:b/>
        </w:rPr>
        <w:t>h</w:t>
      </w:r>
      <w:r w:rsidR="00280ADA" w:rsidRPr="001C3C76">
        <w:rPr>
          <w:rFonts w:ascii="Tahoma" w:eastAsia="Tahoma" w:hAnsi="Tahoma" w:cs="Tahoma"/>
          <w:b/>
          <w:spacing w:val="-6"/>
        </w:rPr>
        <w:t xml:space="preserve"> </w:t>
      </w:r>
      <w:r w:rsidR="00280ADA" w:rsidRPr="00CE690B">
        <w:rPr>
          <w:rFonts w:ascii="Tahoma" w:eastAsia="Tahoma" w:hAnsi="Tahoma" w:cs="Tahoma"/>
          <w:b/>
        </w:rPr>
        <w:t>osobowych</w:t>
      </w:r>
    </w:p>
    <w:p w14:paraId="40B0B294" w14:textId="316721FE" w:rsidR="00942F4E" w:rsidRPr="001C3C76" w:rsidRDefault="00280ADA" w:rsidP="008A1BE0">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3D5997">
        <w:rPr>
          <w:rFonts w:ascii="Tahoma" w:eastAsia="Tahoma" w:hAnsi="Tahoma" w:cs="Tahoma"/>
          <w:spacing w:val="-2"/>
        </w:rPr>
        <w:t>30</w:t>
      </w:r>
      <w:r w:rsidRPr="001C3C76">
        <w:rPr>
          <w:rFonts w:ascii="Tahoma" w:eastAsia="Tahoma" w:hAnsi="Tahoma" w:cs="Tahoma"/>
          <w:w w:val="99"/>
        </w:rPr>
        <w:t>.</w:t>
      </w:r>
    </w:p>
    <w:p w14:paraId="498E2946" w14:textId="6DB29950" w:rsidR="00B76EA2" w:rsidRDefault="00B76EA2" w:rsidP="007D0F83">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Administratorem danych osobowych</w:t>
      </w:r>
      <w:r w:rsidR="00C0200B">
        <w:rPr>
          <w:rFonts w:ascii="Tahoma" w:eastAsia="Tahoma" w:hAnsi="Tahoma" w:cs="Tahoma"/>
        </w:rPr>
        <w:t xml:space="preserve"> </w:t>
      </w:r>
      <w:r w:rsidR="00C0200B" w:rsidRPr="00C0200B">
        <w:rPr>
          <w:rFonts w:ascii="Tahoma" w:eastAsia="Tahoma" w:hAnsi="Tahoma" w:cs="Tahoma"/>
        </w:rPr>
        <w:t>gromadzonych w ramach zbioru Regionalny Program Operacyjny Województwa Świ</w:t>
      </w:r>
      <w:r w:rsidR="00DC4D85">
        <w:rPr>
          <w:rFonts w:ascii="Tahoma" w:eastAsia="Tahoma" w:hAnsi="Tahoma" w:cs="Tahoma"/>
        </w:rPr>
        <w:t>ętokrzyskiego na lata 2014-2020</w:t>
      </w:r>
      <w:r w:rsidRPr="00B76EA2">
        <w:rPr>
          <w:rFonts w:ascii="Tahoma" w:eastAsia="Tahoma" w:hAnsi="Tahoma" w:cs="Tahoma"/>
        </w:rPr>
        <w:t xml:space="preserve"> jest Zarząd Województwa Świętokrzyskiego</w:t>
      </w:r>
      <w:r w:rsidR="00C0200B" w:rsidRPr="007D0F83">
        <w:rPr>
          <w:rFonts w:ascii="Tahoma" w:eastAsia="Tahoma" w:hAnsi="Tahoma" w:cs="Tahoma"/>
        </w:rPr>
        <w:t xml:space="preserve"> </w:t>
      </w:r>
      <w:r w:rsidRPr="00B76EA2">
        <w:rPr>
          <w:rFonts w:ascii="Tahoma" w:eastAsia="Tahoma" w:hAnsi="Tahoma" w:cs="Tahoma"/>
        </w:rPr>
        <w:t xml:space="preserve"> pełniący rolę Instytucji Zarządzającej dla Regionalnego Programu Operacyjnego Województwa Świętokrzyskiego na lata 2014 – 2020, mający siedzibę przy Al. IX Wieków Kielc 3, 25 – 516, Kielce.</w:t>
      </w:r>
    </w:p>
    <w:p w14:paraId="4D296BF9" w14:textId="4408A3B4" w:rsidR="00C0200B" w:rsidRPr="00B76EA2" w:rsidRDefault="00C0200B"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C0200B">
        <w:rPr>
          <w:rFonts w:ascii="Tahoma" w:eastAsia="Tahoma" w:hAnsi="Tahoma" w:cs="Tahoma"/>
        </w:rPr>
        <w:t xml:space="preserve">Administratorem danych </w:t>
      </w:r>
      <w:r w:rsidR="00DC4D85">
        <w:rPr>
          <w:rFonts w:ascii="Tahoma" w:eastAsia="Tahoma" w:hAnsi="Tahoma" w:cs="Tahoma"/>
        </w:rPr>
        <w:t>osobowych gromadzonych w ramach</w:t>
      </w:r>
      <w:r w:rsidRPr="00C0200B">
        <w:rPr>
          <w:rFonts w:ascii="Tahoma" w:eastAsia="Tahoma" w:hAnsi="Tahoma" w:cs="Tahoma"/>
        </w:rPr>
        <w:t xml:space="preserve"> zbioru Centralny system teleinformatyczny wpierający realizację programów operacyjnych, jest Minister właściwy do spraw rozwoju regionalnego  z siedzibą w Warszawie, przy Pl. Trzech Krzyży 3/5, 00-507 Warszawa</w:t>
      </w:r>
      <w:r w:rsidR="00DC4D85">
        <w:rPr>
          <w:rFonts w:ascii="Tahoma" w:eastAsia="Tahoma" w:hAnsi="Tahoma" w:cs="Tahoma"/>
        </w:rPr>
        <w:t>.</w:t>
      </w:r>
    </w:p>
    <w:p w14:paraId="6DD2379F" w14:textId="719C3E1E" w:rsidR="00B76EA2" w:rsidRP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Administrator danych osobowych dalej IZ powierza przetwarzanie danych osobowych uczestników projektu Beneficjentowi w celu prawidłowej realizacji projektu na okres realizacji projektu oraz trwałości wskazany we wniosku o dofinansowanie.  Zakres danych osobowych powierzonych do przetwarzania stanowi załącznik nr 1</w:t>
      </w:r>
      <w:r w:rsidR="00086091">
        <w:rPr>
          <w:rFonts w:ascii="Tahoma" w:eastAsia="Tahoma" w:hAnsi="Tahoma" w:cs="Tahoma"/>
        </w:rPr>
        <w:t>3</w:t>
      </w:r>
      <w:r w:rsidRPr="00B76EA2">
        <w:rPr>
          <w:rFonts w:ascii="Tahoma" w:eastAsia="Tahoma" w:hAnsi="Tahoma" w:cs="Tahoma"/>
        </w:rPr>
        <w:t xml:space="preserve"> do niniejszej umowy.</w:t>
      </w:r>
    </w:p>
    <w:p w14:paraId="34ACBCC2" w14:textId="77777777" w:rsid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Powierzenie przetwarzania danych osobowych, następuje wyłącznie w celu umożliwienia realizacji projektu i zbierania wymaganych niezbędnych danych do ewaluacji i monitoringu na temat uczestników projektu podmiotom badawczym realizującym ewaluację/analizy/ekspertyzy na zlecenie Instytucji Koordynującej, Instytucji Zarządzającej, Instytucji Pośredniczącej lub Beneficjenta.</w:t>
      </w:r>
    </w:p>
    <w:p w14:paraId="0241839E" w14:textId="48B0DA1B" w:rsidR="004D4CF8" w:rsidRPr="007D0F83" w:rsidRDefault="004D4CF8" w:rsidP="006123A5">
      <w:pPr>
        <w:pStyle w:val="Akapitzlist"/>
        <w:numPr>
          <w:ilvl w:val="0"/>
          <w:numId w:val="29"/>
        </w:numPr>
        <w:tabs>
          <w:tab w:val="clear" w:pos="360"/>
        </w:tabs>
        <w:spacing w:line="276" w:lineRule="auto"/>
        <w:ind w:left="426" w:right="14" w:hanging="426"/>
        <w:jc w:val="both"/>
        <w:rPr>
          <w:rFonts w:ascii="Tahoma" w:eastAsia="Tahoma" w:hAnsi="Tahoma" w:cs="Tahoma"/>
        </w:rPr>
      </w:pPr>
      <w:r w:rsidRPr="004D4CF8">
        <w:rPr>
          <w:rFonts w:ascii="Tahoma" w:eastAsia="Tahoma" w:hAnsi="Tahoma" w:cs="Tahoma"/>
        </w:rPr>
        <w:t>IZ umocowuje Beneficjenta do</w:t>
      </w:r>
      <w:r w:rsidR="009F3EB9">
        <w:rPr>
          <w:rFonts w:ascii="Tahoma" w:eastAsia="Tahoma" w:hAnsi="Tahoma" w:cs="Tahoma"/>
        </w:rPr>
        <w:t xml:space="preserve"> </w:t>
      </w:r>
      <w:r w:rsidR="009F3EB9" w:rsidRPr="009F3EB9">
        <w:rPr>
          <w:rFonts w:ascii="Tahoma" w:eastAsia="Tahoma" w:hAnsi="Tahoma" w:cs="Tahoma"/>
        </w:rPr>
        <w:t xml:space="preserve"> wydawania i odwoływania jego pracownikom imiennych upoważnień do przetwarzania danych osobowych. Upoważnienia przechowuje Beneficjent </w:t>
      </w:r>
      <w:r w:rsidR="009F3EB9" w:rsidRPr="007D0F83">
        <w:rPr>
          <w:rFonts w:ascii="Tahoma" w:eastAsia="Tahoma" w:hAnsi="Tahoma" w:cs="Tahoma"/>
        </w:rPr>
        <w:t>w swojej siedzibie. Wzór upoważnienia do przetwarzania danych osobowych – Załącznik nr 9 do niniejszej umowy oraz wzór odwołania upoważnienia do przetwarzania danych osobowych – Załącznik nr 10 są określane przez IZ</w:t>
      </w:r>
      <w:r w:rsidRPr="007D0F83">
        <w:rPr>
          <w:rFonts w:ascii="Tahoma" w:eastAsia="Tahoma" w:hAnsi="Tahoma" w:cs="Tahoma"/>
        </w:rPr>
        <w:t xml:space="preserve"> </w:t>
      </w:r>
    </w:p>
    <w:p w14:paraId="15C7A4CA" w14:textId="70789C27" w:rsidR="00C0200B" w:rsidRPr="00DC4D85" w:rsidRDefault="00B76EA2" w:rsidP="00C00E4A">
      <w:pPr>
        <w:pStyle w:val="Akapitzlist"/>
        <w:numPr>
          <w:ilvl w:val="0"/>
          <w:numId w:val="29"/>
        </w:numPr>
        <w:tabs>
          <w:tab w:val="clear" w:pos="360"/>
        </w:tabs>
        <w:ind w:left="426" w:hanging="426"/>
        <w:jc w:val="both"/>
        <w:rPr>
          <w:rFonts w:ascii="Tahoma" w:eastAsia="Tahoma" w:hAnsi="Tahoma" w:cs="Tahoma"/>
        </w:rPr>
      </w:pPr>
      <w:r w:rsidRPr="00C0200B">
        <w:rPr>
          <w:rFonts w:ascii="Tahoma" w:eastAsia="Tahoma" w:hAnsi="Tahoma" w:cs="Tahoma"/>
        </w:rPr>
        <w:t>IZ umocowuje Beneficjenta do dalszego powierzania przetwarzania danych osobowych, w imieniu</w:t>
      </w:r>
      <w:r w:rsidR="00DC4D85">
        <w:rPr>
          <w:rFonts w:ascii="Tahoma" w:eastAsia="Tahoma" w:hAnsi="Tahoma" w:cs="Tahoma"/>
        </w:rPr>
        <w:br/>
      </w:r>
      <w:r w:rsidRPr="00C0200B">
        <w:rPr>
          <w:rFonts w:ascii="Tahoma" w:eastAsia="Tahoma" w:hAnsi="Tahoma" w:cs="Tahoma"/>
        </w:rPr>
        <w:t>i na rzecz IZ</w:t>
      </w:r>
      <w:r w:rsidR="00C0200B" w:rsidRPr="00C0200B">
        <w:rPr>
          <w:rFonts w:ascii="Tahoma" w:eastAsia="Tahoma" w:hAnsi="Tahoma" w:cs="Tahoma"/>
        </w:rPr>
        <w:t xml:space="preserve"> Partnerom oraz</w:t>
      </w:r>
      <w:r w:rsidRPr="00C0200B">
        <w:rPr>
          <w:rFonts w:ascii="Tahoma" w:eastAsia="Tahoma" w:hAnsi="Tahoma" w:cs="Tahoma"/>
        </w:rPr>
        <w:t xml:space="preserve"> podmiotom świadczącym usługi na rzecz Beneficjenta, w związku </w:t>
      </w:r>
      <w:r w:rsidR="00DC4D85">
        <w:rPr>
          <w:rFonts w:ascii="Tahoma" w:eastAsia="Tahoma" w:hAnsi="Tahoma" w:cs="Tahoma"/>
        </w:rPr>
        <w:br/>
      </w:r>
      <w:r w:rsidRPr="00C0200B">
        <w:rPr>
          <w:rFonts w:ascii="Tahoma" w:eastAsia="Tahoma" w:hAnsi="Tahoma" w:cs="Tahoma"/>
        </w:rPr>
        <w:t xml:space="preserve">z realizacją niniejszego projektu. Powierzenie przetwarzania danych osobowych opisanym powyżej podmiotom odbywa się na podstawie umów zawieranych na piśmie. </w:t>
      </w:r>
      <w:r w:rsidR="00C0200B" w:rsidRPr="00C0200B">
        <w:rPr>
          <w:rFonts w:ascii="Tahoma" w:eastAsia="Tahoma" w:hAnsi="Tahoma" w:cs="Tahoma"/>
        </w:rPr>
        <w:t>Zakres, cel oraz sposób przetwarzania dalej powierzonych danych nie może być określony szerzej niż w niniejszej umowie</w:t>
      </w:r>
    </w:p>
    <w:p w14:paraId="67631D26" w14:textId="1207FAFD" w:rsidR="00B76EA2" w:rsidRPr="00B76EA2" w:rsidRDefault="00E8554A"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Pr>
          <w:rFonts w:ascii="Tahoma" w:eastAsia="Tahoma" w:hAnsi="Tahoma" w:cs="Tahoma"/>
        </w:rPr>
        <w:t>Umowy, o których mowa w ust. 5</w:t>
      </w:r>
      <w:r w:rsidR="00B76EA2" w:rsidRPr="00B76EA2">
        <w:rPr>
          <w:rFonts w:ascii="Tahoma" w:eastAsia="Tahoma" w:hAnsi="Tahoma" w:cs="Tahoma"/>
        </w:rPr>
        <w:t xml:space="preserve"> zawierają zapisy analogiczne do niniejszego paragrafu i mogą być zawierane pod warunkiem niewyrażenia sprzeciwu przez IZ w terminie 7 dni roboczych od dnia wpłynięcia informacji o zamiarze powierzenia przetwarzania danych osobowych do IZ. Beneficjent jest zobowiązany do każdorazowego dostosowania zakresu danych osobowych powierzanych do przetwarzania, przy czym zakres nie może być szerszy niż zakres określony </w:t>
      </w:r>
      <w:r w:rsidR="00F41DDC">
        <w:rPr>
          <w:rFonts w:ascii="Tahoma" w:eastAsia="Tahoma" w:hAnsi="Tahoma" w:cs="Tahoma"/>
        </w:rPr>
        <w:br/>
      </w:r>
      <w:r w:rsidR="00B76EA2" w:rsidRPr="00B76EA2">
        <w:rPr>
          <w:rFonts w:ascii="Tahoma" w:eastAsia="Tahoma" w:hAnsi="Tahoma" w:cs="Tahoma"/>
        </w:rPr>
        <w:t>w Załączniku nr 1</w:t>
      </w:r>
      <w:r w:rsidR="00086091">
        <w:rPr>
          <w:rFonts w:ascii="Tahoma" w:eastAsia="Tahoma" w:hAnsi="Tahoma" w:cs="Tahoma"/>
        </w:rPr>
        <w:t>3</w:t>
      </w:r>
      <w:r w:rsidR="00B76EA2" w:rsidRPr="00B76EA2">
        <w:rPr>
          <w:rFonts w:ascii="Tahoma" w:eastAsia="Tahoma" w:hAnsi="Tahoma" w:cs="Tahoma"/>
        </w:rPr>
        <w:t xml:space="preserve"> do niniejszej umowy.</w:t>
      </w:r>
    </w:p>
    <w:p w14:paraId="606238AF" w14:textId="77777777" w:rsidR="00B76EA2" w:rsidRP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IZ zobowiązuje Beneficjenta do wykonywania wobec osób, których dane dotyczą, obowiązków informacyjnych wynikających z art. 13 i art. 14 RODO z dnia 27 kwietnia 2016 r.</w:t>
      </w:r>
    </w:p>
    <w:p w14:paraId="33257169" w14:textId="3EA92F3B" w:rsid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 xml:space="preserve">IZ zobowiązuje Beneficjenta do takiego formułowania umów, o których mowa w ust. </w:t>
      </w:r>
      <w:r w:rsidR="00901C5D">
        <w:rPr>
          <w:rFonts w:ascii="Tahoma" w:eastAsia="Tahoma" w:hAnsi="Tahoma" w:cs="Tahoma"/>
        </w:rPr>
        <w:t>6</w:t>
      </w:r>
      <w:r w:rsidRPr="00B76EA2">
        <w:rPr>
          <w:rFonts w:ascii="Tahoma" w:eastAsia="Tahoma" w:hAnsi="Tahoma" w:cs="Tahoma"/>
        </w:rPr>
        <w:t>, by podmioty te były zobowiązane do wykonywania wobec osób, których dane dotyczą, obowiązków informacyjnych wynikających z art. 13 i art. 14 RODO z dnia 27 kwietnia 2016 r.</w:t>
      </w:r>
    </w:p>
    <w:p w14:paraId="6CF1D89B" w14:textId="4D8A0FBC" w:rsidR="00BD6456" w:rsidRPr="00137B98" w:rsidRDefault="00BD6456"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D6456">
        <w:rPr>
          <w:rFonts w:ascii="Tahoma" w:eastAsia="Tahoma" w:hAnsi="Tahoma" w:cs="Tahoma"/>
        </w:rPr>
        <w:t xml:space="preserve">IZ </w:t>
      </w:r>
      <w:r w:rsidR="00D66EC0">
        <w:rPr>
          <w:rFonts w:ascii="Tahoma" w:eastAsia="Tahoma" w:hAnsi="Tahoma" w:cs="Tahoma"/>
        </w:rPr>
        <w:t>umocowuje Beneficjenta do dalszego umocowania podmiotów do wydawania oraz odwoływania ich pracownikom upoważnień do przetwarzania danych osobowych. W takim wypadku stosuje się odpowiednie postanowienia dotyczące Beneficjentów w tym zakresie.</w:t>
      </w:r>
    </w:p>
    <w:p w14:paraId="6E5EE5B9" w14:textId="77777777" w:rsidR="00B76EA2" w:rsidRP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IZ uprawniona jest do żądania od Beneficjenta pisemnych wyjaśnień dotyczących:</w:t>
      </w:r>
    </w:p>
    <w:p w14:paraId="3C760AFE" w14:textId="77777777" w:rsidR="00B76EA2" w:rsidRDefault="00B76EA2" w:rsidP="00C00E4A">
      <w:pPr>
        <w:pStyle w:val="Akapitzlist"/>
        <w:numPr>
          <w:ilvl w:val="0"/>
          <w:numId w:val="59"/>
        </w:numPr>
        <w:spacing w:line="276" w:lineRule="auto"/>
        <w:ind w:left="851" w:right="14" w:hanging="425"/>
        <w:jc w:val="both"/>
        <w:rPr>
          <w:rFonts w:ascii="Tahoma" w:eastAsia="Tahoma" w:hAnsi="Tahoma" w:cs="Tahoma"/>
        </w:rPr>
      </w:pPr>
      <w:r w:rsidRPr="00B76EA2">
        <w:rPr>
          <w:rFonts w:ascii="Tahoma" w:eastAsia="Tahoma" w:hAnsi="Tahoma" w:cs="Tahoma"/>
        </w:rPr>
        <w:t>Stosowanych przez niego środków technicznych i organizacyjnych zapewniających ochronę przetwarzanych danych osobowych odpowiednią do zagrożeń oraz kategorii danych objętych ochroną, w tym stosowanych środków sprzętowych i programowych,</w:t>
      </w:r>
    </w:p>
    <w:p w14:paraId="135E7905" w14:textId="17907590" w:rsidR="00B76EA2" w:rsidRPr="00137B98" w:rsidRDefault="00B76EA2" w:rsidP="00C00E4A">
      <w:pPr>
        <w:pStyle w:val="Akapitzlist"/>
        <w:numPr>
          <w:ilvl w:val="0"/>
          <w:numId w:val="59"/>
        </w:numPr>
        <w:spacing w:line="276" w:lineRule="auto"/>
        <w:ind w:left="851" w:right="14" w:hanging="425"/>
        <w:jc w:val="both"/>
        <w:rPr>
          <w:rFonts w:ascii="Tahoma" w:eastAsia="Tahoma" w:hAnsi="Tahoma" w:cs="Tahoma"/>
        </w:rPr>
      </w:pPr>
      <w:r w:rsidRPr="00137B98">
        <w:rPr>
          <w:rFonts w:ascii="Tahoma" w:eastAsia="Tahoma" w:hAnsi="Tahoma" w:cs="Tahoma"/>
        </w:rPr>
        <w:t>Przetwarzania powierzonych danych osobowych.</w:t>
      </w:r>
    </w:p>
    <w:p w14:paraId="361808BF" w14:textId="5E0B7396" w:rsid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 xml:space="preserve">Kontrolerzy IZ lub podmiotów przez nią upoważnionych oraz inne instytucje upoważnione, mają </w:t>
      </w:r>
      <w:r w:rsidR="00DC4D85">
        <w:rPr>
          <w:rFonts w:ascii="Tahoma" w:eastAsia="Tahoma" w:hAnsi="Tahoma" w:cs="Tahoma"/>
        </w:rPr>
        <w:br/>
      </w:r>
      <w:r w:rsidRPr="00B76EA2">
        <w:rPr>
          <w:rFonts w:ascii="Tahoma" w:eastAsia="Tahoma" w:hAnsi="Tahoma" w:cs="Tahoma"/>
        </w:rPr>
        <w:t>w szczególności prawo:</w:t>
      </w:r>
    </w:p>
    <w:p w14:paraId="26B46393" w14:textId="77777777" w:rsidR="00E66A5B" w:rsidRDefault="00B76EA2" w:rsidP="00C00E4A">
      <w:pPr>
        <w:pStyle w:val="Akapitzlist"/>
        <w:numPr>
          <w:ilvl w:val="0"/>
          <w:numId w:val="63"/>
        </w:numPr>
        <w:spacing w:line="276" w:lineRule="auto"/>
        <w:ind w:left="851" w:right="14" w:hanging="425"/>
        <w:jc w:val="both"/>
        <w:rPr>
          <w:rFonts w:ascii="Tahoma" w:eastAsia="Tahoma" w:hAnsi="Tahoma" w:cs="Tahoma"/>
        </w:rPr>
      </w:pPr>
      <w:r w:rsidRPr="00B76EA2">
        <w:rPr>
          <w:rFonts w:ascii="Tahoma" w:eastAsia="Tahoma" w:hAnsi="Tahoma" w:cs="Tahoma"/>
        </w:rPr>
        <w:lastRenderedPageBreak/>
        <w:t>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ustawą, rozporządzeniem oraz niniejszą umową;</w:t>
      </w:r>
    </w:p>
    <w:p w14:paraId="727634C8" w14:textId="77777777" w:rsidR="00E66A5B" w:rsidRDefault="00B76EA2" w:rsidP="00C00E4A">
      <w:pPr>
        <w:pStyle w:val="Akapitzlist"/>
        <w:numPr>
          <w:ilvl w:val="0"/>
          <w:numId w:val="63"/>
        </w:numPr>
        <w:spacing w:line="276" w:lineRule="auto"/>
        <w:ind w:left="851" w:right="14" w:hanging="425"/>
        <w:jc w:val="both"/>
        <w:rPr>
          <w:rFonts w:ascii="Tahoma" w:eastAsia="Tahoma" w:hAnsi="Tahoma" w:cs="Tahoma"/>
        </w:rPr>
      </w:pPr>
      <w:r w:rsidRPr="00E66A5B">
        <w:rPr>
          <w:rFonts w:ascii="Tahoma" w:eastAsia="Tahoma" w:hAnsi="Tahoma" w:cs="Tahoma"/>
        </w:rPr>
        <w:t>żądać złożenia pisemnych lub ustnych wyjaśnień oraz wzywać i przeprowadzać rozmowy</w:t>
      </w:r>
      <w:r w:rsidR="00BD6456" w:rsidRPr="00E66A5B">
        <w:rPr>
          <w:rFonts w:ascii="Tahoma" w:eastAsia="Tahoma" w:hAnsi="Tahoma" w:cs="Tahoma"/>
        </w:rPr>
        <w:br/>
      </w:r>
      <w:r w:rsidRPr="00E66A5B">
        <w:rPr>
          <w:rFonts w:ascii="Tahoma" w:eastAsia="Tahoma" w:hAnsi="Tahoma" w:cs="Tahoma"/>
        </w:rPr>
        <w:t xml:space="preserve">z pracownikami w zakresie niezbędnym do ustalenia stanu faktycznego, </w:t>
      </w:r>
    </w:p>
    <w:p w14:paraId="4843A60D" w14:textId="785E1F39" w:rsidR="00E66A5B" w:rsidRDefault="00B76EA2" w:rsidP="00C00E4A">
      <w:pPr>
        <w:pStyle w:val="Akapitzlist"/>
        <w:numPr>
          <w:ilvl w:val="0"/>
          <w:numId w:val="63"/>
        </w:numPr>
        <w:spacing w:line="276" w:lineRule="auto"/>
        <w:ind w:left="851" w:right="14" w:hanging="425"/>
        <w:jc w:val="both"/>
        <w:rPr>
          <w:rFonts w:ascii="Tahoma" w:eastAsia="Tahoma" w:hAnsi="Tahoma" w:cs="Tahoma"/>
        </w:rPr>
      </w:pPr>
      <w:r w:rsidRPr="00E66A5B">
        <w:rPr>
          <w:rFonts w:ascii="Tahoma" w:eastAsia="Tahoma" w:hAnsi="Tahoma" w:cs="Tahoma"/>
        </w:rPr>
        <w:t xml:space="preserve">wglądu do wszelkich dokumentów i wszelkich danych mających bezpośredni związek </w:t>
      </w:r>
      <w:r w:rsidR="00DC4D85">
        <w:rPr>
          <w:rFonts w:ascii="Tahoma" w:eastAsia="Tahoma" w:hAnsi="Tahoma" w:cs="Tahoma"/>
        </w:rPr>
        <w:br/>
      </w:r>
      <w:r w:rsidRPr="00E66A5B">
        <w:rPr>
          <w:rFonts w:ascii="Tahoma" w:eastAsia="Tahoma" w:hAnsi="Tahoma" w:cs="Tahoma"/>
        </w:rPr>
        <w:t>z przedmiotem kontroli oraz sporządzania ich kopii;</w:t>
      </w:r>
    </w:p>
    <w:p w14:paraId="0B16675F" w14:textId="66460F05" w:rsidR="00B76EA2" w:rsidRPr="00E66A5B" w:rsidRDefault="00B76EA2" w:rsidP="00C00E4A">
      <w:pPr>
        <w:pStyle w:val="Akapitzlist"/>
        <w:numPr>
          <w:ilvl w:val="0"/>
          <w:numId w:val="63"/>
        </w:numPr>
        <w:spacing w:line="276" w:lineRule="auto"/>
        <w:ind w:left="851" w:right="14" w:hanging="425"/>
        <w:jc w:val="both"/>
        <w:rPr>
          <w:rFonts w:ascii="Tahoma" w:eastAsia="Tahoma" w:hAnsi="Tahoma" w:cs="Tahoma"/>
        </w:rPr>
      </w:pPr>
      <w:r w:rsidRPr="00E66A5B">
        <w:rPr>
          <w:rFonts w:ascii="Tahoma" w:eastAsia="Tahoma" w:hAnsi="Tahoma" w:cs="Tahoma"/>
        </w:rPr>
        <w:t>przeprowadzania oględzin urządzeń, nośników oraz systemu informatycznego służącego do przetwarzania danych osobowych.</w:t>
      </w:r>
    </w:p>
    <w:p w14:paraId="7AD2FBE5" w14:textId="14C2EF4F" w:rsidR="00B76EA2" w:rsidRPr="00E66A5B"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E66A5B">
        <w:rPr>
          <w:rFonts w:ascii="Tahoma" w:eastAsia="Tahoma" w:hAnsi="Tahoma" w:cs="Tahoma"/>
        </w:rPr>
        <w:t>Przy przetwarzaniu danych osobowych Beneficjent przestrzega zasad wskazanych 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8DAE80B" w14:textId="518ADD6C" w:rsidR="00F80855" w:rsidRPr="00137B98" w:rsidRDefault="00F80855"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80855">
        <w:rPr>
          <w:rFonts w:ascii="Tahoma" w:eastAsia="Tahoma" w:hAnsi="Tahoma" w:cs="Tahoma"/>
        </w:rPr>
        <w:t>Biorąc pod uwagę charakter przetwarzania, Beneficjent pomaga IZ poprzez odpowiednie środki techniczne i organizacyjne wywiązać się z obowiązku odpowiadania na żądania osoby, której dane dotyczą, w zakresie wykonywania jej praw i obowiązków wynikających z RODO.</w:t>
      </w:r>
    </w:p>
    <w:p w14:paraId="461A55DF" w14:textId="6998E63D" w:rsidR="00F41DDC" w:rsidRPr="00733501"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733501">
        <w:rPr>
          <w:rFonts w:ascii="Tahoma" w:eastAsia="Tahoma" w:hAnsi="Tahoma" w:cs="Tahoma"/>
        </w:rPr>
        <w:t xml:space="preserve">Beneficjent zobowiązany jest do odbierania od każdego uczestnika projektu  wypełnionego Oświadczenia uczestnika projektu, który stanowi załącznik nr </w:t>
      </w:r>
      <w:r w:rsidR="00A41933">
        <w:rPr>
          <w:rFonts w:ascii="Tahoma" w:eastAsia="Tahoma" w:hAnsi="Tahoma" w:cs="Tahoma"/>
        </w:rPr>
        <w:t>8</w:t>
      </w:r>
      <w:r w:rsidRPr="00733501">
        <w:rPr>
          <w:rFonts w:ascii="Tahoma" w:eastAsia="Tahoma" w:hAnsi="Tahoma" w:cs="Tahoma"/>
        </w:rPr>
        <w:t xml:space="preserve"> do niniejszej umowy.</w:t>
      </w:r>
    </w:p>
    <w:p w14:paraId="58A80A44" w14:textId="2C7BBB36" w:rsidR="00F41DDC"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41DDC">
        <w:rPr>
          <w:rFonts w:ascii="Tahoma" w:eastAsia="Tahoma" w:hAnsi="Tahoma" w:cs="Tahoma"/>
        </w:rPr>
        <w:t xml:space="preserve">Beneficjent przed rozpoczęciem przetwarzania danych osobowych zobowiązany jest podjąć  środki zabezpieczające, o których mowa w art. 32 – 39 RODO z dnia 27 kwietnia 2016 r.,  </w:t>
      </w:r>
      <w:r>
        <w:rPr>
          <w:rFonts w:ascii="Tahoma" w:eastAsia="Tahoma" w:hAnsi="Tahoma" w:cs="Tahoma"/>
        </w:rPr>
        <w:br/>
      </w:r>
      <w:r w:rsidRPr="00F41DDC">
        <w:rPr>
          <w:rFonts w:ascii="Tahoma" w:eastAsia="Tahoma" w:hAnsi="Tahoma" w:cs="Tahoma"/>
        </w:rPr>
        <w:t>w szczególności zobowiązany jest do:</w:t>
      </w:r>
    </w:p>
    <w:p w14:paraId="60D991B2" w14:textId="77777777" w:rsidR="00733501" w:rsidRDefault="00F41DDC" w:rsidP="00C00E4A">
      <w:pPr>
        <w:pStyle w:val="Akapitzlist"/>
        <w:numPr>
          <w:ilvl w:val="0"/>
          <w:numId w:val="65"/>
        </w:numPr>
        <w:spacing w:line="276" w:lineRule="auto"/>
        <w:ind w:left="851" w:right="14" w:hanging="425"/>
        <w:jc w:val="both"/>
        <w:rPr>
          <w:rFonts w:ascii="Tahoma" w:eastAsia="Tahoma" w:hAnsi="Tahoma" w:cs="Tahoma"/>
        </w:rPr>
      </w:pPr>
      <w:r w:rsidRPr="00137B98">
        <w:rPr>
          <w:rFonts w:ascii="Tahoma" w:eastAsia="Tahoma" w:hAnsi="Tahoma" w:cs="Tahoma"/>
        </w:rPr>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14:paraId="76A048F6" w14:textId="77777777" w:rsidR="00733501" w:rsidRDefault="00F41DDC" w:rsidP="00C00E4A">
      <w:pPr>
        <w:pStyle w:val="Akapitzlist"/>
        <w:numPr>
          <w:ilvl w:val="0"/>
          <w:numId w:val="65"/>
        </w:numPr>
        <w:spacing w:line="276" w:lineRule="auto"/>
        <w:ind w:left="851" w:right="14" w:hanging="425"/>
        <w:jc w:val="both"/>
        <w:rPr>
          <w:rFonts w:ascii="Tahoma" w:eastAsia="Tahoma" w:hAnsi="Tahoma" w:cs="Tahoma"/>
        </w:rPr>
      </w:pPr>
      <w:r w:rsidRPr="00733501">
        <w:rPr>
          <w:rFonts w:ascii="Tahoma" w:eastAsia="Tahoma" w:hAnsi="Tahoma" w:cs="Tahoma"/>
        </w:rPr>
        <w:t>Zapewnienia, aby dane były udostępniane wyłącznie podmiotom upoważnionym do żądania informacji na podstawie przepisów prawa,</w:t>
      </w:r>
    </w:p>
    <w:p w14:paraId="192B44F6" w14:textId="77777777" w:rsidR="00733501" w:rsidRDefault="00F41DDC" w:rsidP="00C00E4A">
      <w:pPr>
        <w:pStyle w:val="Akapitzlist"/>
        <w:numPr>
          <w:ilvl w:val="0"/>
          <w:numId w:val="65"/>
        </w:numPr>
        <w:spacing w:line="276" w:lineRule="auto"/>
        <w:ind w:left="851" w:right="14" w:hanging="425"/>
        <w:jc w:val="both"/>
        <w:rPr>
          <w:rFonts w:ascii="Tahoma" w:eastAsia="Tahoma" w:hAnsi="Tahoma" w:cs="Tahoma"/>
        </w:rPr>
      </w:pPr>
      <w:r w:rsidRPr="00733501">
        <w:rPr>
          <w:rFonts w:ascii="Tahoma" w:eastAsia="Tahoma" w:hAnsi="Tahoma" w:cs="Tahoma"/>
        </w:rPr>
        <w:t>Ograniczenia dostępu do danych wyłącznie dla osób posiadających upoważnienie do przetwarzania danych,</w:t>
      </w:r>
    </w:p>
    <w:p w14:paraId="2098D184" w14:textId="77777777" w:rsidR="00733501" w:rsidRDefault="00F41DDC" w:rsidP="00C00E4A">
      <w:pPr>
        <w:pStyle w:val="Akapitzlist"/>
        <w:numPr>
          <w:ilvl w:val="0"/>
          <w:numId w:val="65"/>
        </w:numPr>
        <w:spacing w:line="276" w:lineRule="auto"/>
        <w:ind w:left="851" w:right="14" w:hanging="425"/>
        <w:jc w:val="both"/>
        <w:rPr>
          <w:rFonts w:ascii="Tahoma" w:eastAsia="Tahoma" w:hAnsi="Tahoma" w:cs="Tahoma"/>
        </w:rPr>
      </w:pPr>
      <w:r w:rsidRPr="00733501">
        <w:rPr>
          <w:rFonts w:ascii="Tahoma" w:eastAsia="Tahoma" w:hAnsi="Tahoma" w:cs="Tahoma"/>
        </w:rPr>
        <w:t>Prowadzenia ewidencji osób upoważnionych do dostępu do danych osobowych,</w:t>
      </w:r>
    </w:p>
    <w:p w14:paraId="448A7970" w14:textId="77777777" w:rsidR="00D66EC0" w:rsidRDefault="00F41DDC" w:rsidP="007D0F83">
      <w:pPr>
        <w:pStyle w:val="Akapitzlist"/>
        <w:numPr>
          <w:ilvl w:val="0"/>
          <w:numId w:val="65"/>
        </w:numPr>
        <w:spacing w:line="276" w:lineRule="auto"/>
        <w:ind w:left="851" w:right="14" w:hanging="425"/>
        <w:jc w:val="both"/>
        <w:rPr>
          <w:rFonts w:ascii="Tahoma" w:eastAsia="Tahoma" w:hAnsi="Tahoma" w:cs="Tahoma"/>
        </w:rPr>
      </w:pPr>
      <w:r w:rsidRPr="00733501">
        <w:rPr>
          <w:rFonts w:ascii="Tahoma" w:eastAsia="Tahoma" w:hAnsi="Tahoma" w:cs="Tahoma"/>
        </w:rPr>
        <w:t>Prowadzenia dokumentacji opisującej sposób przetwarzania danych osobowych, w której skład wchodzą Polityka bezpieczeństwa oraz Instrukcja zarządzania systemem informatycznym służącym do przetwarzania danych osobowych,</w:t>
      </w:r>
    </w:p>
    <w:p w14:paraId="63BDCC6D" w14:textId="0F6184DF" w:rsidR="00733501" w:rsidRPr="007D0F83" w:rsidRDefault="00F41DDC" w:rsidP="007D0F83">
      <w:pPr>
        <w:pStyle w:val="Akapitzlist"/>
        <w:numPr>
          <w:ilvl w:val="0"/>
          <w:numId w:val="65"/>
        </w:numPr>
        <w:spacing w:line="276" w:lineRule="auto"/>
        <w:ind w:left="851" w:right="14" w:hanging="425"/>
        <w:jc w:val="both"/>
        <w:rPr>
          <w:rFonts w:ascii="Tahoma" w:eastAsia="Tahoma" w:hAnsi="Tahoma" w:cs="Tahoma"/>
        </w:rPr>
      </w:pPr>
      <w:r w:rsidRPr="007D0F83">
        <w:rPr>
          <w:rFonts w:ascii="Tahoma" w:eastAsia="Tahoma" w:hAnsi="Tahoma" w:cs="Tahoma"/>
        </w:rPr>
        <w:t xml:space="preserve">Zapewnienia, aby osoby mające dostęp do danych osobowych zachowywały je </w:t>
      </w:r>
      <w:r w:rsidRPr="007D0F83">
        <w:rPr>
          <w:rFonts w:ascii="Tahoma" w:eastAsia="Tahoma" w:hAnsi="Tahoma" w:cs="Tahoma"/>
        </w:rPr>
        <w:br/>
        <w:t>w tajemnicy, przy czym obowiązek ten istnieje również po ustaniu zatrudnienia tych osób</w:t>
      </w:r>
      <w:r w:rsidR="00733501" w:rsidRPr="007D0F83">
        <w:rPr>
          <w:rFonts w:ascii="Tahoma" w:eastAsia="Tahoma" w:hAnsi="Tahoma" w:cs="Tahoma"/>
        </w:rPr>
        <w:t>.</w:t>
      </w:r>
    </w:p>
    <w:p w14:paraId="483F0801" w14:textId="5900E5E8" w:rsidR="00F41DDC" w:rsidRPr="00733501" w:rsidRDefault="00F41DDC" w:rsidP="00D66EC0">
      <w:pPr>
        <w:pStyle w:val="Akapitzlist"/>
        <w:spacing w:line="276" w:lineRule="auto"/>
        <w:ind w:left="426" w:right="14"/>
        <w:jc w:val="both"/>
        <w:rPr>
          <w:rFonts w:ascii="Tahoma" w:eastAsia="Tahoma" w:hAnsi="Tahoma" w:cs="Tahoma"/>
        </w:rPr>
      </w:pPr>
      <w:r w:rsidRPr="00733501">
        <w:rPr>
          <w:rFonts w:ascii="Tahoma" w:eastAsia="Tahoma" w:hAnsi="Tahoma" w:cs="Tahoma"/>
        </w:rPr>
        <w:t xml:space="preserve">Jeżeli dokumenty zawierające dane osobowe istnieją wyłącznie w formie elektronicznej, systemy komputerowe Beneficjenta, w których przechowywane są wersje elektroniczne, muszą spełniać normy bezpieczeństwa zapewniające, że dokumenty te są zgodne z wymogami prawa krajowego </w:t>
      </w:r>
      <w:r w:rsidR="00B2598D">
        <w:rPr>
          <w:rFonts w:ascii="Tahoma" w:eastAsia="Tahoma" w:hAnsi="Tahoma" w:cs="Tahoma"/>
        </w:rPr>
        <w:br/>
      </w:r>
      <w:r w:rsidRPr="00733501">
        <w:rPr>
          <w:rFonts w:ascii="Tahoma" w:eastAsia="Tahoma" w:hAnsi="Tahoma" w:cs="Tahoma"/>
        </w:rPr>
        <w:t>i można się na nich oprzeć do celów kontroli i audytu.</w:t>
      </w:r>
    </w:p>
    <w:p w14:paraId="2F7A6C53" w14:textId="582AD557" w:rsidR="00F41DDC"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41DDC">
        <w:rPr>
          <w:rFonts w:ascii="Tahoma" w:eastAsia="Tahoma" w:hAnsi="Tahoma" w:cs="Tahoma"/>
        </w:rPr>
        <w:t>Do przetwarzania danych osobowych mogą być dopuszczeni jedynie pracownicy Beneficjenta oraz pracownicy pod</w:t>
      </w:r>
      <w:r w:rsidR="004D4CF8">
        <w:rPr>
          <w:rFonts w:ascii="Tahoma" w:eastAsia="Tahoma" w:hAnsi="Tahoma" w:cs="Tahoma"/>
        </w:rPr>
        <w:t>miotów, o których mowa w ust. 5</w:t>
      </w:r>
      <w:r w:rsidRPr="00F41DDC">
        <w:rPr>
          <w:rFonts w:ascii="Tahoma" w:eastAsia="Tahoma" w:hAnsi="Tahoma" w:cs="Tahoma"/>
        </w:rPr>
        <w:t xml:space="preserve"> niniejszego paragrafu, posiadający imienne upoważnienie do przetwarzania danych osobowych.</w:t>
      </w:r>
    </w:p>
    <w:p w14:paraId="37E9E3FB" w14:textId="77777777" w:rsidR="00F41DDC" w:rsidRPr="00F41DDC"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41DDC">
        <w:rPr>
          <w:rFonts w:ascii="Tahoma" w:eastAsia="Tahoma" w:hAnsi="Tahoma" w:cs="Tahoma"/>
        </w:rPr>
        <w:t>Beneficjent jest zobowiązany do podjęcia wszelkich kroków służących zachowaniu w poufności danych osobowych przez pracowników mających do nich dostęp.</w:t>
      </w:r>
    </w:p>
    <w:p w14:paraId="74F88F25" w14:textId="77777777" w:rsidR="00F41DDC" w:rsidRPr="00F41DDC"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41DDC">
        <w:rPr>
          <w:rFonts w:ascii="Tahoma" w:eastAsia="Tahoma" w:hAnsi="Tahoma" w:cs="Tahoma"/>
        </w:rPr>
        <w:t>Beneficjent zobowiązuje się do:</w:t>
      </w:r>
    </w:p>
    <w:p w14:paraId="78F7FF20" w14:textId="1280E561" w:rsidR="00733501" w:rsidRDefault="00F41DDC" w:rsidP="00C00E4A">
      <w:pPr>
        <w:pStyle w:val="Akapitzlist"/>
        <w:numPr>
          <w:ilvl w:val="0"/>
          <w:numId w:val="64"/>
        </w:numPr>
        <w:tabs>
          <w:tab w:val="clear" w:pos="360"/>
        </w:tabs>
        <w:spacing w:line="276" w:lineRule="auto"/>
        <w:ind w:left="851" w:right="14" w:hanging="425"/>
        <w:jc w:val="both"/>
        <w:rPr>
          <w:rFonts w:ascii="Tahoma" w:eastAsia="Tahoma" w:hAnsi="Tahoma" w:cs="Tahoma"/>
        </w:rPr>
      </w:pPr>
      <w:r w:rsidRPr="00F41DDC">
        <w:rPr>
          <w:rFonts w:ascii="Tahoma" w:eastAsia="Tahoma" w:hAnsi="Tahoma" w:cs="Tahoma"/>
        </w:rPr>
        <w:lastRenderedPageBreak/>
        <w:t xml:space="preserve">Niezwłocznego, nie później niż w ciągu 24 godzin, informowania IZ o wszelkich przypadkach naruszenia bezpieczeństwa oraz tajemnicy danych osobowych lub ich niewłaściwym użyciu, </w:t>
      </w:r>
      <w:r w:rsidR="00B2598D">
        <w:rPr>
          <w:rFonts w:ascii="Tahoma" w:eastAsia="Tahoma" w:hAnsi="Tahoma" w:cs="Tahoma"/>
        </w:rPr>
        <w:br/>
      </w:r>
      <w:r w:rsidRPr="00F41DDC">
        <w:rPr>
          <w:rFonts w:ascii="Tahoma" w:eastAsia="Tahoma" w:hAnsi="Tahoma" w:cs="Tahoma"/>
        </w:rPr>
        <w:t>a także o wszelkich czynnościach związanych z niniejszą umową, prowadzonych przed Prezesem Urzędu Ochrony Danych Osobowych, urzędami państwowymi, policją lub sądami,</w:t>
      </w:r>
    </w:p>
    <w:p w14:paraId="3B5650A7" w14:textId="75EC6385" w:rsidR="00F41DDC" w:rsidRPr="00733501" w:rsidRDefault="00F41DDC" w:rsidP="00C00E4A">
      <w:pPr>
        <w:pStyle w:val="Akapitzlist"/>
        <w:numPr>
          <w:ilvl w:val="0"/>
          <w:numId w:val="64"/>
        </w:numPr>
        <w:tabs>
          <w:tab w:val="clear" w:pos="360"/>
        </w:tabs>
        <w:spacing w:line="276" w:lineRule="auto"/>
        <w:ind w:left="851" w:right="14" w:hanging="425"/>
        <w:jc w:val="both"/>
        <w:rPr>
          <w:rFonts w:ascii="Tahoma" w:eastAsia="Tahoma" w:hAnsi="Tahoma" w:cs="Tahoma"/>
        </w:rPr>
      </w:pPr>
      <w:r w:rsidRPr="00733501">
        <w:rPr>
          <w:rFonts w:ascii="Tahoma" w:eastAsia="Tahoma" w:hAnsi="Tahoma" w:cs="Tahoma"/>
        </w:rPr>
        <w:t xml:space="preserve">Umożliwienia IZ dokonania kontroli w miejscach, w których są przetwarzane powierzone dane osobowe, w zakresie stosowania niniejszej umowy w terminie ustalonym przez strony, nie później jednak niż 5 dni kalendarzowych od dnia powiadomienia Beneficjenta przez IZ </w:t>
      </w:r>
      <w:r w:rsidR="00B2598D">
        <w:rPr>
          <w:rFonts w:ascii="Tahoma" w:eastAsia="Tahoma" w:hAnsi="Tahoma" w:cs="Tahoma"/>
        </w:rPr>
        <w:br/>
      </w:r>
      <w:r w:rsidRPr="00733501">
        <w:rPr>
          <w:rFonts w:ascii="Tahoma" w:eastAsia="Tahoma" w:hAnsi="Tahoma" w:cs="Tahoma"/>
        </w:rPr>
        <w:t>o zamiarze przeprowadzenia kontroli, w celu sprawdzenia prawidłowości przetwarzania oraz zabezpieczenia danych osobowych.</w:t>
      </w:r>
    </w:p>
    <w:p w14:paraId="2532AA3A" w14:textId="28AFEA57" w:rsidR="00F41DDC" w:rsidRPr="00733501"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733501">
        <w:rPr>
          <w:rFonts w:ascii="Tahoma" w:eastAsia="Tahoma" w:hAnsi="Tahoma" w:cs="Tahoma"/>
        </w:rPr>
        <w:t>Beneficjent jest zobowiązany do zastosowania zaleceń dotyczących poprawy jakości zabezpieczenia danych osobowych oraz sposobu ich przetwarzania.</w:t>
      </w:r>
    </w:p>
    <w:p w14:paraId="35C8C18C" w14:textId="6880DDEC" w:rsidR="00F80855" w:rsidRPr="00137B98" w:rsidRDefault="00F80855"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80855">
        <w:rPr>
          <w:rFonts w:ascii="Tahoma" w:eastAsia="Tahoma" w:hAnsi="Tahoma" w:cs="Tahoma"/>
        </w:rPr>
        <w:t>Beneficjent po zakończeniu świadczenia usług związanych z przetwarzaniem zależnie od decyzji IZ usuwa lub zwraca jej wszelkie dane osobowe oraz usuwa wszelkie ich istniejące kopie, chyba że prawo Unii lub prawo państwa członkowskiego nakazują przechowywanie danych osobowych.</w:t>
      </w:r>
    </w:p>
    <w:p w14:paraId="3C0DBCF3" w14:textId="14BA43DA" w:rsidR="00B76EA2" w:rsidRPr="00733501"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733501">
        <w:rPr>
          <w:rFonts w:ascii="Tahoma" w:eastAsia="Tahoma" w:hAnsi="Tahoma" w:cs="Tahoma"/>
        </w:rPr>
        <w:t xml:space="preserve">W sprawach nieuregulowanych niniejszym paragrafem mają zastosowanie przepisy  RODO </w:t>
      </w:r>
      <w:r w:rsidRPr="00733501">
        <w:rPr>
          <w:rFonts w:ascii="Tahoma" w:eastAsia="Tahoma" w:hAnsi="Tahoma" w:cs="Tahoma"/>
        </w:rPr>
        <w:br/>
        <w:t>z 27 kwietnia 2016 roku.</w:t>
      </w:r>
    </w:p>
    <w:p w14:paraId="2E9FA7FD" w14:textId="77777777" w:rsidR="00463725" w:rsidRDefault="00463725" w:rsidP="008A1BE0">
      <w:pPr>
        <w:spacing w:line="276" w:lineRule="auto"/>
        <w:ind w:left="426" w:right="14" w:hanging="425"/>
        <w:jc w:val="center"/>
        <w:rPr>
          <w:rFonts w:ascii="Tahoma" w:eastAsia="Tahoma" w:hAnsi="Tahoma" w:cs="Tahoma"/>
          <w:b/>
        </w:rPr>
      </w:pPr>
    </w:p>
    <w:p w14:paraId="295D4AA7" w14:textId="77777777" w:rsidR="00942F4E" w:rsidRPr="001C3C76" w:rsidRDefault="00280ADA" w:rsidP="008A1BE0">
      <w:pPr>
        <w:spacing w:line="276" w:lineRule="auto"/>
        <w:ind w:left="426" w:right="14" w:hanging="425"/>
        <w:jc w:val="center"/>
        <w:rPr>
          <w:rFonts w:ascii="Tahoma" w:eastAsia="Tahoma" w:hAnsi="Tahoma" w:cs="Tahoma"/>
        </w:rPr>
      </w:pPr>
      <w:r w:rsidRPr="001C3C76">
        <w:rPr>
          <w:rFonts w:ascii="Tahoma" w:eastAsia="Tahoma" w:hAnsi="Tahoma" w:cs="Tahoma"/>
          <w:b/>
        </w:rPr>
        <w:t>O</w:t>
      </w:r>
      <w:r w:rsidRPr="001C3C76">
        <w:rPr>
          <w:rFonts w:ascii="Tahoma" w:eastAsia="Tahoma" w:hAnsi="Tahoma" w:cs="Tahoma"/>
          <w:b/>
          <w:spacing w:val="-1"/>
        </w:rPr>
        <w:t>b</w:t>
      </w:r>
      <w:r w:rsidRPr="001C3C76">
        <w:rPr>
          <w:rFonts w:ascii="Tahoma" w:eastAsia="Tahoma" w:hAnsi="Tahoma" w:cs="Tahoma"/>
          <w:b/>
        </w:rPr>
        <w:t>o</w:t>
      </w:r>
      <w:r w:rsidRPr="001C3C76">
        <w:rPr>
          <w:rFonts w:ascii="Tahoma" w:eastAsia="Tahoma" w:hAnsi="Tahoma" w:cs="Tahoma"/>
          <w:b/>
          <w:spacing w:val="2"/>
        </w:rPr>
        <w:t>w</w:t>
      </w:r>
      <w:r w:rsidRPr="001C3C76">
        <w:rPr>
          <w:rFonts w:ascii="Tahoma" w:eastAsia="Tahoma" w:hAnsi="Tahoma" w:cs="Tahoma"/>
          <w:b/>
        </w:rPr>
        <w:t>ią</w:t>
      </w:r>
      <w:r w:rsidRPr="001C3C76">
        <w:rPr>
          <w:rFonts w:ascii="Tahoma" w:eastAsia="Tahoma" w:hAnsi="Tahoma" w:cs="Tahoma"/>
          <w:b/>
          <w:spacing w:val="1"/>
        </w:rPr>
        <w:t>z</w:t>
      </w:r>
      <w:r w:rsidRPr="001C3C76">
        <w:rPr>
          <w:rFonts w:ascii="Tahoma" w:eastAsia="Tahoma" w:hAnsi="Tahoma" w:cs="Tahoma"/>
          <w:b/>
        </w:rPr>
        <w:t>ki</w:t>
      </w:r>
      <w:r w:rsidRPr="001C3C76">
        <w:rPr>
          <w:rFonts w:ascii="Tahoma" w:eastAsia="Tahoma" w:hAnsi="Tahoma" w:cs="Tahoma"/>
          <w:b/>
          <w:spacing w:val="-11"/>
        </w:rPr>
        <w:t xml:space="preserve"> </w:t>
      </w:r>
      <w:r w:rsidRPr="00BD725D">
        <w:rPr>
          <w:rFonts w:ascii="Tahoma" w:eastAsia="Tahoma" w:hAnsi="Tahoma" w:cs="Tahoma"/>
          <w:b/>
          <w:spacing w:val="-2"/>
        </w:rPr>
        <w:t>informacyjne</w:t>
      </w:r>
    </w:p>
    <w:p w14:paraId="7B05BC23" w14:textId="5C8FDC2C" w:rsidR="00942F4E" w:rsidRPr="001C3C76" w:rsidRDefault="00280ADA" w:rsidP="008A1BE0">
      <w:pPr>
        <w:tabs>
          <w:tab w:val="left" w:pos="4820"/>
        </w:tabs>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Pr="00BD725D">
        <w:rPr>
          <w:rFonts w:ascii="Tahoma" w:eastAsia="Tahoma" w:hAnsi="Tahoma" w:cs="Tahoma"/>
          <w:spacing w:val="-2"/>
        </w:rPr>
        <w:t>3</w:t>
      </w:r>
      <w:r w:rsidR="003D5997" w:rsidRPr="00BD725D">
        <w:rPr>
          <w:rFonts w:ascii="Tahoma" w:eastAsia="Tahoma" w:hAnsi="Tahoma" w:cs="Tahoma"/>
          <w:spacing w:val="-2"/>
        </w:rPr>
        <w:t>1</w:t>
      </w:r>
      <w:r w:rsidRPr="001C3C76">
        <w:rPr>
          <w:rFonts w:ascii="Tahoma" w:eastAsia="Tahoma" w:hAnsi="Tahoma" w:cs="Tahoma"/>
          <w:w w:val="99"/>
        </w:rPr>
        <w:t>.</w:t>
      </w:r>
    </w:p>
    <w:p w14:paraId="260F71E5" w14:textId="74A7D80F" w:rsidR="002C046D" w:rsidRPr="002C046D" w:rsidRDefault="002C046D" w:rsidP="00733501">
      <w:pPr>
        <w:pStyle w:val="Akapitzlist"/>
        <w:numPr>
          <w:ilvl w:val="0"/>
          <w:numId w:val="66"/>
        </w:numPr>
        <w:spacing w:line="276" w:lineRule="auto"/>
        <w:ind w:right="14"/>
        <w:jc w:val="both"/>
        <w:rPr>
          <w:rFonts w:ascii="Tahoma" w:eastAsia="Tahoma" w:hAnsi="Tahoma" w:cs="Tahoma"/>
        </w:rPr>
      </w:pPr>
      <w:r w:rsidRPr="002C046D">
        <w:rPr>
          <w:rFonts w:ascii="Tahoma" w:hAnsi="Tahoma" w:cs="Tahoma"/>
        </w:rPr>
        <w:t xml:space="preserve">Beneficjent jest zobowiązany do wypełniania obowiązków informacyjnych i promocyjnych zgodnie </w:t>
      </w:r>
      <w:r w:rsidR="00E85B65">
        <w:rPr>
          <w:rFonts w:ascii="Tahoma" w:hAnsi="Tahoma" w:cs="Tahoma"/>
        </w:rPr>
        <w:br/>
      </w:r>
      <w:r w:rsidRPr="002C046D">
        <w:rPr>
          <w:rFonts w:ascii="Tahoma" w:hAnsi="Tahoma" w:cs="Tahoma"/>
        </w:rPr>
        <w:t>z zapisami Rozporządzenia Parlamentu Europejskiego i Rady (UE) nr 1303/2013 z dnia 17 grudnia 2013r.,</w:t>
      </w:r>
      <w:r w:rsidR="000E71A0">
        <w:rPr>
          <w:rFonts w:ascii="Tahoma" w:hAnsi="Tahoma" w:cs="Tahoma"/>
        </w:rPr>
        <w:t xml:space="preserve"> (Dz. U. UE L 2013 Nr 347 poz. 320),</w:t>
      </w:r>
      <w:r w:rsidRPr="002C046D">
        <w:rPr>
          <w:rFonts w:ascii="Tahoma" w:hAnsi="Tahoma" w:cs="Tahoma"/>
        </w:rPr>
        <w:t xml:space="preserve"> Rozporządzenia Wykonawczego Komisji (UE) nr 821/2014 z dnia 28 lipca 2014r., </w:t>
      </w:r>
      <w:r w:rsidR="00E925E8">
        <w:rPr>
          <w:rFonts w:ascii="Tahoma" w:hAnsi="Tahoma" w:cs="Tahoma"/>
        </w:rPr>
        <w:t xml:space="preserve">(Dz. U. UE L 2014 Nr 223 poz. 7) </w:t>
      </w:r>
      <w:r w:rsidRPr="002C046D">
        <w:rPr>
          <w:rFonts w:ascii="Tahoma" w:hAnsi="Tahoma" w:cs="Tahoma"/>
        </w:rPr>
        <w:t>Rozporządzenia Delegowanego Komisji (UE) nr 480/2014</w:t>
      </w:r>
      <w:r w:rsidR="000E71A0">
        <w:rPr>
          <w:rFonts w:ascii="Tahoma" w:hAnsi="Tahoma" w:cs="Tahoma"/>
        </w:rPr>
        <w:t xml:space="preserve"> z 3 marca 2014r.</w:t>
      </w:r>
      <w:r w:rsidR="00E925E8">
        <w:rPr>
          <w:rFonts w:ascii="Tahoma" w:hAnsi="Tahoma" w:cs="Tahoma"/>
        </w:rPr>
        <w:t xml:space="preserve"> (Dz. U UE L 2014 Nr 138 poz. 5),</w:t>
      </w:r>
      <w:r w:rsidRPr="002C046D">
        <w:rPr>
          <w:rFonts w:ascii="Tahoma" w:hAnsi="Tahoma" w:cs="Tahoma"/>
        </w:rPr>
        <w:t xml:space="preserve"> Rozporządzenia Parlamentu Europejskiego i Rady (UE) nr 1304/2013</w:t>
      </w:r>
      <w:r w:rsidR="000E71A0">
        <w:rPr>
          <w:rFonts w:ascii="Tahoma" w:hAnsi="Tahoma" w:cs="Tahoma"/>
        </w:rPr>
        <w:t xml:space="preserve"> z dnia 17 grudnia 2013 r. (Dz. U. UE L 2013 Nr 347 poz. 470)</w:t>
      </w:r>
      <w:r w:rsidR="00A41933">
        <w:rPr>
          <w:rFonts w:ascii="Tahoma" w:hAnsi="Tahoma" w:cs="Tahoma"/>
        </w:rPr>
        <w:t>.</w:t>
      </w:r>
    </w:p>
    <w:p w14:paraId="39911650" w14:textId="77777777" w:rsidR="002C046D" w:rsidRPr="002C046D" w:rsidRDefault="002C046D" w:rsidP="00733501">
      <w:pPr>
        <w:pStyle w:val="Akapitzlist"/>
        <w:numPr>
          <w:ilvl w:val="0"/>
          <w:numId w:val="66"/>
        </w:numPr>
        <w:spacing w:line="276" w:lineRule="auto"/>
        <w:ind w:left="426" w:right="14" w:hanging="425"/>
        <w:jc w:val="both"/>
        <w:rPr>
          <w:rFonts w:ascii="Tahoma" w:eastAsia="Tahoma" w:hAnsi="Tahoma" w:cs="Tahoma"/>
        </w:rPr>
      </w:pPr>
      <w:r>
        <w:rPr>
          <w:rFonts w:ascii="Tahoma" w:hAnsi="Tahoma" w:cs="Tahoma"/>
        </w:rPr>
        <w:t>Beneficjent jest zobowiązany w szczególności do:</w:t>
      </w:r>
    </w:p>
    <w:p w14:paraId="0E11D6C7" w14:textId="2A30B733" w:rsidR="002C046D" w:rsidRDefault="002C046D"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Oznaczania znakiem Unii Europejskiej,</w:t>
      </w:r>
      <w:r w:rsidR="002D014B">
        <w:rPr>
          <w:rFonts w:ascii="Tahoma" w:eastAsia="Tahoma" w:hAnsi="Tahoma" w:cs="Tahoma"/>
        </w:rPr>
        <w:t xml:space="preserve"> barwami RP,</w:t>
      </w:r>
      <w:r>
        <w:rPr>
          <w:rFonts w:ascii="Tahoma" w:eastAsia="Tahoma" w:hAnsi="Tahoma" w:cs="Tahoma"/>
        </w:rPr>
        <w:t xml:space="preserve"> znakiem Funduszy Europejskich </w:t>
      </w:r>
      <w:r w:rsidR="00733501">
        <w:rPr>
          <w:rFonts w:ascii="Tahoma" w:eastAsia="Tahoma" w:hAnsi="Tahoma" w:cs="Tahoma"/>
        </w:rPr>
        <w:br/>
      </w:r>
      <w:r>
        <w:rPr>
          <w:rFonts w:ascii="Tahoma" w:eastAsia="Tahoma" w:hAnsi="Tahoma" w:cs="Tahoma"/>
        </w:rPr>
        <w:t>i herbem województwa:</w:t>
      </w:r>
    </w:p>
    <w:p w14:paraId="5D69505B" w14:textId="77777777" w:rsidR="002C046D" w:rsidRDefault="002C046D" w:rsidP="00733501">
      <w:pPr>
        <w:pStyle w:val="Akapitzlist"/>
        <w:numPr>
          <w:ilvl w:val="2"/>
          <w:numId w:val="66"/>
        </w:numPr>
        <w:spacing w:line="276" w:lineRule="auto"/>
        <w:ind w:left="1276" w:right="14" w:hanging="425"/>
        <w:jc w:val="both"/>
        <w:rPr>
          <w:rFonts w:ascii="Tahoma" w:eastAsia="Tahoma" w:hAnsi="Tahoma" w:cs="Tahoma"/>
        </w:rPr>
      </w:pPr>
      <w:r>
        <w:rPr>
          <w:rFonts w:ascii="Tahoma" w:eastAsia="Tahoma" w:hAnsi="Tahoma" w:cs="Tahoma"/>
        </w:rPr>
        <w:t>Wszystkich prowadzonych działań informacyjnych i promocyjnych dotyczących projektu,</w:t>
      </w:r>
    </w:p>
    <w:p w14:paraId="2C3C9883" w14:textId="77777777" w:rsidR="002C046D" w:rsidRDefault="002C046D" w:rsidP="00733501">
      <w:pPr>
        <w:pStyle w:val="Akapitzlist"/>
        <w:numPr>
          <w:ilvl w:val="2"/>
          <w:numId w:val="66"/>
        </w:numPr>
        <w:spacing w:line="276" w:lineRule="auto"/>
        <w:ind w:left="1276" w:right="14" w:hanging="425"/>
        <w:jc w:val="both"/>
        <w:rPr>
          <w:rFonts w:ascii="Tahoma" w:eastAsia="Tahoma" w:hAnsi="Tahoma" w:cs="Tahoma"/>
        </w:rPr>
      </w:pPr>
      <w:r>
        <w:rPr>
          <w:rFonts w:ascii="Tahoma" w:eastAsia="Tahoma" w:hAnsi="Tahoma" w:cs="Tahoma"/>
        </w:rPr>
        <w:t>Wszystkich dokumentów związanych z realizacją projektu podawanych do wiadomości publicznej,</w:t>
      </w:r>
    </w:p>
    <w:p w14:paraId="2BB3B12F" w14:textId="3F0B2900" w:rsidR="002C046D" w:rsidRDefault="002C046D" w:rsidP="00733501">
      <w:pPr>
        <w:pStyle w:val="Akapitzlist"/>
        <w:numPr>
          <w:ilvl w:val="2"/>
          <w:numId w:val="66"/>
        </w:numPr>
        <w:spacing w:line="276" w:lineRule="auto"/>
        <w:ind w:left="1276" w:right="14" w:hanging="425"/>
        <w:jc w:val="both"/>
        <w:rPr>
          <w:rFonts w:ascii="Tahoma" w:eastAsia="Tahoma" w:hAnsi="Tahoma" w:cs="Tahoma"/>
        </w:rPr>
      </w:pPr>
      <w:r>
        <w:rPr>
          <w:rFonts w:ascii="Tahoma" w:eastAsia="Tahoma" w:hAnsi="Tahoma" w:cs="Tahoma"/>
        </w:rPr>
        <w:t>Wszystkich dokumentów i materiałów dla osób i podmio</w:t>
      </w:r>
      <w:r w:rsidR="009131F8">
        <w:rPr>
          <w:rFonts w:ascii="Tahoma" w:eastAsia="Tahoma" w:hAnsi="Tahoma" w:cs="Tahoma"/>
        </w:rPr>
        <w:t xml:space="preserve">tów uczestniczących </w:t>
      </w:r>
      <w:r w:rsidR="00733501">
        <w:rPr>
          <w:rFonts w:ascii="Tahoma" w:eastAsia="Tahoma" w:hAnsi="Tahoma" w:cs="Tahoma"/>
        </w:rPr>
        <w:br/>
      </w:r>
      <w:r w:rsidR="009131F8">
        <w:rPr>
          <w:rFonts w:ascii="Tahoma" w:eastAsia="Tahoma" w:hAnsi="Tahoma" w:cs="Tahoma"/>
        </w:rPr>
        <w:t>w projekcie;</w:t>
      </w:r>
    </w:p>
    <w:p w14:paraId="27A11884" w14:textId="3D8FD262" w:rsidR="00344631" w:rsidRDefault="002C046D"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Umieszczania przynajmniej jednego plakatu o minimalnym formacie A3 lub odpowiednio tablicy informacyjnej i</w:t>
      </w:r>
      <w:r w:rsidR="00344631">
        <w:rPr>
          <w:rFonts w:ascii="Tahoma" w:eastAsia="Tahoma" w:hAnsi="Tahoma" w:cs="Tahoma"/>
        </w:rPr>
        <w:t>/lub pamiątkowe</w:t>
      </w:r>
      <w:r w:rsidR="009131F8">
        <w:rPr>
          <w:rFonts w:ascii="Tahoma" w:eastAsia="Tahoma" w:hAnsi="Tahoma" w:cs="Tahoma"/>
        </w:rPr>
        <w:t>j w miejscu realizacji projektu;</w:t>
      </w:r>
    </w:p>
    <w:p w14:paraId="6A363B85" w14:textId="3E41D283" w:rsidR="00344631" w:rsidRDefault="00344631"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Umieszczania opisu projektu na stronie internetowej, w przypadku</w:t>
      </w:r>
      <w:r w:rsidR="009131F8">
        <w:rPr>
          <w:rFonts w:ascii="Tahoma" w:eastAsia="Tahoma" w:hAnsi="Tahoma" w:cs="Tahoma"/>
        </w:rPr>
        <w:t xml:space="preserve"> posiadania strony internetowej;</w:t>
      </w:r>
    </w:p>
    <w:p w14:paraId="3D9646AB" w14:textId="7206060F" w:rsidR="00344631" w:rsidRDefault="00344631"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Przekazywania osobom i podmiotom uczestniczącym w projekcie informacji, że projekt uzyskał dofinansowanie przynajmniej w f</w:t>
      </w:r>
      <w:r w:rsidR="009131F8">
        <w:rPr>
          <w:rFonts w:ascii="Tahoma" w:eastAsia="Tahoma" w:hAnsi="Tahoma" w:cs="Tahoma"/>
        </w:rPr>
        <w:t>ormie odpowiedniego oznakowania;</w:t>
      </w:r>
    </w:p>
    <w:p w14:paraId="4921D06F" w14:textId="77777777" w:rsidR="002C046D" w:rsidRPr="002C046D" w:rsidRDefault="00344631"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Dokumentowania działań informacyjnych i promocyjnych prowadzonych w ramach projektu.</w:t>
      </w:r>
    </w:p>
    <w:p w14:paraId="314602A6" w14:textId="77777777" w:rsidR="00942F4E" w:rsidRPr="001C3C76" w:rsidRDefault="00280ADA" w:rsidP="00733501">
      <w:pPr>
        <w:pStyle w:val="Akapitzlist"/>
        <w:numPr>
          <w:ilvl w:val="0"/>
          <w:numId w:val="66"/>
        </w:numPr>
        <w:spacing w:line="276" w:lineRule="auto"/>
        <w:ind w:left="426" w:right="14" w:hanging="425"/>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spacing w:val="2"/>
        </w:rPr>
        <w:t>d</w:t>
      </w:r>
      <w:r w:rsidRPr="001C3C76">
        <w:rPr>
          <w:rFonts w:ascii="Tahoma" w:eastAsia="Tahoma" w:hAnsi="Tahoma" w:cs="Tahoma"/>
        </w:rPr>
        <w:t>ost</w:t>
      </w:r>
      <w:r w:rsidRPr="001C3C76">
        <w:rPr>
          <w:rFonts w:ascii="Tahoma" w:eastAsia="Tahoma" w:hAnsi="Tahoma" w:cs="Tahoma"/>
          <w:spacing w:val="1"/>
        </w:rPr>
        <w:t>ę</w:t>
      </w:r>
      <w:r w:rsidRPr="001C3C76">
        <w:rPr>
          <w:rFonts w:ascii="Tahoma" w:eastAsia="Tahoma" w:hAnsi="Tahoma" w:cs="Tahoma"/>
        </w:rPr>
        <w:t>pnia</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2"/>
        </w:rPr>
        <w:t xml:space="preserve"> </w:t>
      </w:r>
      <w:r w:rsidRPr="001C3C76">
        <w:rPr>
          <w:rFonts w:ascii="Tahoma" w:eastAsia="Tahoma" w:hAnsi="Tahoma" w:cs="Tahoma"/>
          <w:spacing w:val="2"/>
        </w:rPr>
        <w:t>l</w:t>
      </w:r>
      <w:r w:rsidRPr="001C3C76">
        <w:rPr>
          <w:rFonts w:ascii="Tahoma" w:eastAsia="Tahoma" w:hAnsi="Tahoma" w:cs="Tahoma"/>
        </w:rPr>
        <w:t>ogo</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spacing w:val="2"/>
        </w:rPr>
        <w:t>p</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oz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65E0695A" w14:textId="50E6BDC6" w:rsidR="00176B4A" w:rsidRPr="001C3C76" w:rsidRDefault="00280ADA" w:rsidP="00733501">
      <w:pPr>
        <w:pStyle w:val="Akapitzlist"/>
        <w:numPr>
          <w:ilvl w:val="0"/>
          <w:numId w:val="66"/>
        </w:numPr>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u</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4"/>
        </w:rPr>
        <w:t>p</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4"/>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by</w:t>
      </w:r>
      <w:r w:rsidRPr="001C3C76">
        <w:rPr>
          <w:rFonts w:ascii="Tahoma" w:eastAsia="Tahoma" w:hAnsi="Tahoma" w:cs="Tahoma"/>
          <w:spacing w:val="1"/>
        </w:rPr>
        <w:t xml:space="preserve"> </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ma</w:t>
      </w:r>
      <w:r w:rsidRPr="001C3C76">
        <w:rPr>
          <w:rFonts w:ascii="Tahoma" w:eastAsia="Tahoma" w:hAnsi="Tahoma" w:cs="Tahoma"/>
          <w:spacing w:val="-1"/>
        </w:rPr>
        <w:t>cj</w:t>
      </w:r>
      <w:r w:rsidRPr="001C3C76">
        <w:rPr>
          <w:rFonts w:ascii="Tahoma" w:eastAsia="Tahoma" w:hAnsi="Tahoma" w:cs="Tahoma"/>
        </w:rPr>
        <w:t>i i</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1"/>
        </w:rPr>
        <w:t>m</w:t>
      </w:r>
      <w:r w:rsidRPr="001C3C76">
        <w:rPr>
          <w:rFonts w:ascii="Tahoma" w:eastAsia="Tahoma" w:hAnsi="Tahoma" w:cs="Tahoma"/>
          <w:spacing w:val="3"/>
        </w:rPr>
        <w:t>o</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gio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9"/>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mu </w:t>
      </w:r>
      <w:r w:rsidRPr="001C3C76">
        <w:rPr>
          <w:rFonts w:ascii="Tahoma" w:eastAsia="Tahoma" w:hAnsi="Tahoma" w:cs="Tahoma"/>
          <w:spacing w:val="3"/>
        </w:rPr>
        <w:t>O</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9"/>
        </w:rPr>
        <w:t xml:space="preserve"> </w:t>
      </w:r>
      <w:r w:rsidRPr="001C3C76">
        <w:rPr>
          <w:rFonts w:ascii="Tahoma" w:eastAsia="Tahoma" w:hAnsi="Tahoma" w:cs="Tahoma"/>
          <w:spacing w:val="-4"/>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 xml:space="preserve">a </w:t>
      </w:r>
      <w:r w:rsidR="00B31A8D" w:rsidRPr="001C3C76">
        <w:rPr>
          <w:rFonts w:ascii="Tahoma" w:eastAsia="Tahoma" w:hAnsi="Tahoma" w:cs="Tahoma"/>
        </w:rPr>
        <w:t>Świętokrzyskiego na lata</w:t>
      </w:r>
      <w:r w:rsidRPr="001C3C76">
        <w:rPr>
          <w:rFonts w:ascii="Tahoma" w:eastAsia="Tahoma" w:hAnsi="Tahoma" w:cs="Tahoma"/>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spacing w:val="5"/>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62"/>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 F</w:t>
      </w:r>
      <w:r w:rsidRPr="001C3C76">
        <w:rPr>
          <w:rFonts w:ascii="Tahoma" w:eastAsia="Tahoma" w:hAnsi="Tahoma" w:cs="Tahoma"/>
          <w:spacing w:val="-1"/>
        </w:rPr>
        <w:t>un</w:t>
      </w:r>
      <w:r w:rsidRPr="001C3C76">
        <w:rPr>
          <w:rFonts w:ascii="Tahoma" w:eastAsia="Tahoma" w:hAnsi="Tahoma" w:cs="Tahoma"/>
          <w:spacing w:val="2"/>
        </w:rPr>
        <w:t>d</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Społ</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00176B4A" w:rsidRPr="001C3C76">
        <w:rPr>
          <w:rFonts w:ascii="Tahoma" w:eastAsia="Tahoma" w:hAnsi="Tahoma" w:cs="Tahoma"/>
        </w:rPr>
        <w:t xml:space="preserve"> wszystkie utwory informacyjno-promocyjne powstałe </w:t>
      </w:r>
      <w:r w:rsidR="00E03F00" w:rsidRPr="001C3C76">
        <w:rPr>
          <w:rFonts w:ascii="Tahoma" w:eastAsia="Tahoma" w:hAnsi="Tahoma" w:cs="Tahoma"/>
        </w:rPr>
        <w:br/>
      </w:r>
      <w:r w:rsidR="00176B4A" w:rsidRPr="001C3C76">
        <w:rPr>
          <w:rFonts w:ascii="Tahoma" w:eastAsia="Tahoma" w:hAnsi="Tahoma" w:cs="Tahoma"/>
        </w:rPr>
        <w:t>w trakcie realizacji projektu, w postaci między innymi: materiałów zdjęciowy</w:t>
      </w:r>
      <w:r w:rsidR="007D1F27" w:rsidRPr="001C3C76">
        <w:rPr>
          <w:rFonts w:ascii="Tahoma" w:eastAsia="Tahoma" w:hAnsi="Tahoma" w:cs="Tahoma"/>
        </w:rPr>
        <w:t xml:space="preserve">ch, materiałów audio wizualnych </w:t>
      </w:r>
      <w:r w:rsidR="00176B4A" w:rsidRPr="001C3C76">
        <w:rPr>
          <w:rFonts w:ascii="Tahoma" w:eastAsia="Tahoma" w:hAnsi="Tahoma" w:cs="Tahoma"/>
        </w:rPr>
        <w:t xml:space="preserve">i prezentacji dotyczących projektu oraz udziela nieodpłatnie licencji niewyłącznej, obejmującej prawo do korzystania z nich bezterminowo na terytorium Unii Europejskiej </w:t>
      </w:r>
      <w:r w:rsidR="00733501">
        <w:rPr>
          <w:rFonts w:ascii="Tahoma" w:eastAsia="Tahoma" w:hAnsi="Tahoma" w:cs="Tahoma"/>
        </w:rPr>
        <w:br/>
      </w:r>
      <w:r w:rsidR="00176B4A" w:rsidRPr="001C3C76">
        <w:rPr>
          <w:rFonts w:ascii="Tahoma" w:eastAsia="Tahoma" w:hAnsi="Tahoma" w:cs="Tahoma"/>
        </w:rPr>
        <w:t>w zakresie następujących pól eksploatacji:</w:t>
      </w:r>
    </w:p>
    <w:p w14:paraId="6D3693BC" w14:textId="77777777" w:rsidR="001D036A" w:rsidRPr="001C3C76" w:rsidRDefault="00176B4A" w:rsidP="00E43CDE">
      <w:pPr>
        <w:pStyle w:val="Akapitzlist"/>
        <w:numPr>
          <w:ilvl w:val="0"/>
          <w:numId w:val="12"/>
        </w:numPr>
        <w:spacing w:line="276" w:lineRule="auto"/>
        <w:ind w:left="851" w:right="14" w:hanging="425"/>
        <w:jc w:val="both"/>
        <w:rPr>
          <w:rFonts w:ascii="Tahoma" w:eastAsia="Tahoma" w:hAnsi="Tahoma" w:cs="Tahoma"/>
        </w:rPr>
      </w:pPr>
      <w:r w:rsidRPr="001C3C76">
        <w:rPr>
          <w:rFonts w:ascii="Tahoma" w:eastAsia="Tahoma" w:hAnsi="Tahoma" w:cs="Tahoma"/>
        </w:rPr>
        <w:lastRenderedPageBreak/>
        <w:t>W zakresie utrwalania i zwielokrotniania utworu – wytwarzanie określoną techniką egzemplarzy utworu</w:t>
      </w:r>
      <w:r w:rsidR="001D036A" w:rsidRPr="001C3C76">
        <w:rPr>
          <w:rFonts w:ascii="Tahoma" w:eastAsia="Tahoma" w:hAnsi="Tahoma" w:cs="Tahoma"/>
        </w:rPr>
        <w:t>, w tym techniką drukarską, reprograficzną, zapisu magn</w:t>
      </w:r>
      <w:r w:rsidR="003168C3">
        <w:rPr>
          <w:rFonts w:ascii="Tahoma" w:eastAsia="Tahoma" w:hAnsi="Tahoma" w:cs="Tahoma"/>
        </w:rPr>
        <w:t>etycznego oraz techniką cyfrową;</w:t>
      </w:r>
    </w:p>
    <w:p w14:paraId="61CE7EAB" w14:textId="77777777" w:rsidR="001D036A" w:rsidRPr="001C3C76" w:rsidRDefault="001D036A" w:rsidP="00E43CDE">
      <w:pPr>
        <w:pStyle w:val="Akapitzlist"/>
        <w:numPr>
          <w:ilvl w:val="0"/>
          <w:numId w:val="12"/>
        </w:numPr>
        <w:spacing w:line="276" w:lineRule="auto"/>
        <w:ind w:left="851" w:right="14" w:hanging="425"/>
        <w:jc w:val="both"/>
        <w:rPr>
          <w:rFonts w:ascii="Tahoma" w:eastAsia="Tahoma" w:hAnsi="Tahoma" w:cs="Tahoma"/>
        </w:rPr>
      </w:pPr>
      <w:r w:rsidRPr="001C3C76">
        <w:rPr>
          <w:rFonts w:ascii="Tahoma" w:eastAsia="Tahoma" w:hAnsi="Tahoma" w:cs="Tahoma"/>
        </w:rPr>
        <w:t>W zakresie obrotu oryginałem albo egzemplarzami, na których utwór utrwalono – wprowadzanie do obrotu, użyczenie lub n</w:t>
      </w:r>
      <w:r w:rsidR="003168C3">
        <w:rPr>
          <w:rFonts w:ascii="Tahoma" w:eastAsia="Tahoma" w:hAnsi="Tahoma" w:cs="Tahoma"/>
        </w:rPr>
        <w:t>ajem oryginału albo egzemplarzy;</w:t>
      </w:r>
    </w:p>
    <w:p w14:paraId="49DE4B33" w14:textId="77777777" w:rsidR="003151BC" w:rsidRPr="001C3C76" w:rsidRDefault="001D036A" w:rsidP="00E43CDE">
      <w:pPr>
        <w:pStyle w:val="Akapitzlist"/>
        <w:numPr>
          <w:ilvl w:val="0"/>
          <w:numId w:val="12"/>
        </w:numPr>
        <w:spacing w:line="276" w:lineRule="auto"/>
        <w:ind w:left="851" w:right="14" w:hanging="425"/>
        <w:jc w:val="both"/>
        <w:rPr>
          <w:rFonts w:ascii="Tahoma" w:eastAsia="Tahoma" w:hAnsi="Tahoma" w:cs="Tahoma"/>
        </w:rPr>
      </w:pPr>
      <w:r w:rsidRPr="001C3C76">
        <w:rPr>
          <w:rFonts w:ascii="Tahoma" w:eastAsia="Tahoma" w:hAnsi="Tahoma" w:cs="Tahoma"/>
        </w:rPr>
        <w:t>W zakresie rozpowszechniania utworu w sposób inny niż określony w pkt. 2 – publiczne wykonanie, wystawienie, wyświetlenie, odtworzenie oraz nadawanie i reemitowanie, a także publiczne udostępnianie utworu w taki sposób aby każdy mógł mieć do niego dostęp.</w:t>
      </w:r>
    </w:p>
    <w:p w14:paraId="6FF7BEA3" w14:textId="77777777" w:rsidR="00942F4E" w:rsidRPr="00EB0D31" w:rsidRDefault="003151BC" w:rsidP="008A1BE0">
      <w:pPr>
        <w:spacing w:line="276" w:lineRule="auto"/>
        <w:ind w:left="426" w:right="14"/>
        <w:jc w:val="both"/>
        <w:rPr>
          <w:rFonts w:ascii="Tahoma" w:eastAsia="Tahoma" w:hAnsi="Tahoma" w:cs="Tahoma"/>
        </w:rPr>
      </w:pPr>
      <w:r w:rsidRPr="00EB0D31">
        <w:rPr>
          <w:rFonts w:ascii="Tahoma" w:eastAsia="Tahoma" w:hAnsi="Tahoma" w:cs="Tahoma"/>
        </w:rPr>
        <w:t>Działania informacyjne i promocyjne Beneficjenta zawierają dodatkowo informację: Projekt</w:t>
      </w:r>
      <w:r w:rsidR="00A87B83">
        <w:rPr>
          <w:rFonts w:ascii="Tahoma" w:eastAsia="Tahoma" w:hAnsi="Tahoma" w:cs="Tahoma"/>
        </w:rPr>
        <w:t xml:space="preserve"> </w:t>
      </w:r>
      <w:r w:rsidRPr="00EB0D31">
        <w:rPr>
          <w:rFonts w:ascii="Tahoma" w:eastAsia="Tahoma" w:hAnsi="Tahoma" w:cs="Tahoma"/>
        </w:rPr>
        <w:t>realizowany w ramach Inicjatywy na rzecz zatrudnienia ludzi młodych.</w:t>
      </w:r>
      <w:r w:rsidRPr="00EB0D31">
        <w:rPr>
          <w:rFonts w:eastAsia="Tahoma"/>
          <w:vertAlign w:val="superscript"/>
        </w:rPr>
        <w:footnoteReference w:id="74"/>
      </w:r>
    </w:p>
    <w:p w14:paraId="0E596EA0" w14:textId="5A99949A" w:rsidR="00942F4E" w:rsidRPr="00EB0D31" w:rsidRDefault="00280ADA" w:rsidP="00E43CDE">
      <w:pPr>
        <w:pStyle w:val="Akapitzlist"/>
        <w:numPr>
          <w:ilvl w:val="0"/>
          <w:numId w:val="44"/>
        </w:numPr>
        <w:tabs>
          <w:tab w:val="clear" w:pos="839"/>
          <w:tab w:val="num" w:pos="709"/>
        </w:tabs>
        <w:spacing w:line="276" w:lineRule="auto"/>
        <w:ind w:left="426" w:right="14" w:hanging="425"/>
        <w:jc w:val="both"/>
        <w:rPr>
          <w:rFonts w:ascii="Tahoma" w:eastAsia="Tahoma" w:hAnsi="Tahoma" w:cs="Tahoma"/>
        </w:rPr>
      </w:pPr>
      <w:r w:rsidRPr="00EB0D31">
        <w:rPr>
          <w:rFonts w:ascii="Tahoma" w:eastAsia="Tahoma" w:hAnsi="Tahoma" w:cs="Tahoma"/>
        </w:rPr>
        <w:t>Wszystkie działania informacyjne i promocyjne związane z realizowanym Projektem powinny zostać</w:t>
      </w:r>
      <w:r w:rsidR="00733501">
        <w:rPr>
          <w:rFonts w:ascii="Tahoma" w:eastAsia="Tahoma" w:hAnsi="Tahoma" w:cs="Tahoma"/>
        </w:rPr>
        <w:t xml:space="preserve"> </w:t>
      </w:r>
      <w:r w:rsidRPr="00EB0D31">
        <w:rPr>
          <w:rFonts w:ascii="Tahoma" w:eastAsia="Tahoma" w:hAnsi="Tahoma" w:cs="Tahoma"/>
        </w:rPr>
        <w:t>udokumentowane (obligatoryjnie dokumentacja fotograficzna). Dokumentacja ta powinna być</w:t>
      </w:r>
      <w:r w:rsidR="00733501">
        <w:rPr>
          <w:rFonts w:ascii="Tahoma" w:eastAsia="Tahoma" w:hAnsi="Tahoma" w:cs="Tahoma"/>
        </w:rPr>
        <w:t xml:space="preserve"> </w:t>
      </w:r>
      <w:r w:rsidRPr="00EB0D31">
        <w:rPr>
          <w:rFonts w:ascii="Tahoma" w:eastAsia="Tahoma" w:hAnsi="Tahoma" w:cs="Tahoma"/>
        </w:rPr>
        <w:t>przechowywana razem z pozostałymi dokumentami projektowymi przez cały okres trwałości</w:t>
      </w:r>
      <w:r w:rsidR="00344631">
        <w:rPr>
          <w:rFonts w:ascii="Tahoma" w:eastAsia="Tahoma" w:hAnsi="Tahoma" w:cs="Tahoma"/>
        </w:rPr>
        <w:br/>
      </w:r>
      <w:r w:rsidRPr="00EB0D31">
        <w:rPr>
          <w:rFonts w:ascii="Tahoma" w:eastAsia="Tahoma" w:hAnsi="Tahoma" w:cs="Tahoma"/>
        </w:rPr>
        <w:t>pro</w:t>
      </w:r>
      <w:r w:rsidRPr="00EB0D31">
        <w:rPr>
          <w:rFonts w:ascii="Tahoma" w:eastAsia="Tahoma" w:hAnsi="Tahoma" w:cs="Tahoma"/>
          <w:spacing w:val="-1"/>
        </w:rPr>
        <w:t>j</w:t>
      </w:r>
      <w:r w:rsidRPr="00EB0D31">
        <w:rPr>
          <w:rFonts w:ascii="Tahoma" w:eastAsia="Tahoma" w:hAnsi="Tahoma" w:cs="Tahoma"/>
          <w:spacing w:val="1"/>
        </w:rPr>
        <w:t>e</w:t>
      </w:r>
      <w:r w:rsidRPr="00EB0D31">
        <w:rPr>
          <w:rFonts w:ascii="Tahoma" w:eastAsia="Tahoma" w:hAnsi="Tahoma" w:cs="Tahoma"/>
          <w:spacing w:val="-1"/>
        </w:rPr>
        <w:t>k</w:t>
      </w:r>
      <w:r w:rsidRPr="00EB0D31">
        <w:rPr>
          <w:rFonts w:ascii="Tahoma" w:eastAsia="Tahoma" w:hAnsi="Tahoma" w:cs="Tahoma"/>
        </w:rPr>
        <w:t>tu</w:t>
      </w:r>
      <w:r w:rsidRPr="00EB0D31">
        <w:rPr>
          <w:rFonts w:ascii="Tahoma" w:eastAsia="Tahoma" w:hAnsi="Tahoma" w:cs="Tahoma"/>
          <w:spacing w:val="9"/>
        </w:rPr>
        <w:t xml:space="preserve"> </w:t>
      </w:r>
      <w:r w:rsidRPr="00EB0D31">
        <w:rPr>
          <w:rFonts w:ascii="Tahoma" w:eastAsia="Tahoma" w:hAnsi="Tahoma" w:cs="Tahoma"/>
        </w:rPr>
        <w:t>o</w:t>
      </w:r>
      <w:r w:rsidRPr="00EB0D31">
        <w:rPr>
          <w:rFonts w:ascii="Tahoma" w:eastAsia="Tahoma" w:hAnsi="Tahoma" w:cs="Tahoma"/>
          <w:spacing w:val="-2"/>
        </w:rPr>
        <w:t>r</w:t>
      </w:r>
      <w:r w:rsidRPr="00EB0D31">
        <w:rPr>
          <w:rFonts w:ascii="Tahoma" w:eastAsia="Tahoma" w:hAnsi="Tahoma" w:cs="Tahoma"/>
          <w:spacing w:val="1"/>
        </w:rPr>
        <w:t>a</w:t>
      </w:r>
      <w:r w:rsidRPr="00EB0D31">
        <w:rPr>
          <w:rFonts w:ascii="Tahoma" w:eastAsia="Tahoma" w:hAnsi="Tahoma" w:cs="Tahoma"/>
        </w:rPr>
        <w:t>z</w:t>
      </w:r>
      <w:r w:rsidRPr="00EB0D31">
        <w:rPr>
          <w:rFonts w:ascii="Tahoma" w:eastAsia="Tahoma" w:hAnsi="Tahoma" w:cs="Tahoma"/>
          <w:spacing w:val="10"/>
        </w:rPr>
        <w:t xml:space="preserve"> </w:t>
      </w:r>
      <w:r w:rsidRPr="00EB0D31">
        <w:rPr>
          <w:rFonts w:ascii="Tahoma" w:eastAsia="Tahoma" w:hAnsi="Tahoma" w:cs="Tahoma"/>
          <w:spacing w:val="1"/>
        </w:rPr>
        <w:t>m</w:t>
      </w:r>
      <w:r w:rsidRPr="00EB0D31">
        <w:rPr>
          <w:rFonts w:ascii="Tahoma" w:eastAsia="Tahoma" w:hAnsi="Tahoma" w:cs="Tahoma"/>
        </w:rPr>
        <w:t>oże</w:t>
      </w:r>
      <w:r w:rsidRPr="00EB0D31">
        <w:rPr>
          <w:rFonts w:ascii="Tahoma" w:eastAsia="Tahoma" w:hAnsi="Tahoma" w:cs="Tahoma"/>
          <w:spacing w:val="10"/>
        </w:rPr>
        <w:t xml:space="preserve"> </w:t>
      </w:r>
      <w:r w:rsidRPr="00EB0D31">
        <w:rPr>
          <w:rFonts w:ascii="Tahoma" w:eastAsia="Tahoma" w:hAnsi="Tahoma" w:cs="Tahoma"/>
        </w:rPr>
        <w:t>zos</w:t>
      </w:r>
      <w:r w:rsidRPr="00EB0D31">
        <w:rPr>
          <w:rFonts w:ascii="Tahoma" w:eastAsia="Tahoma" w:hAnsi="Tahoma" w:cs="Tahoma"/>
          <w:spacing w:val="1"/>
        </w:rPr>
        <w:t>ta</w:t>
      </w:r>
      <w:r w:rsidRPr="00EB0D31">
        <w:rPr>
          <w:rFonts w:ascii="Tahoma" w:eastAsia="Tahoma" w:hAnsi="Tahoma" w:cs="Tahoma"/>
        </w:rPr>
        <w:t>ć</w:t>
      </w:r>
      <w:r w:rsidRPr="00EB0D31">
        <w:rPr>
          <w:rFonts w:ascii="Tahoma" w:eastAsia="Tahoma" w:hAnsi="Tahoma" w:cs="Tahoma"/>
          <w:spacing w:val="12"/>
        </w:rPr>
        <w:t xml:space="preserve"> </w:t>
      </w:r>
      <w:r w:rsidRPr="00EB0D31">
        <w:rPr>
          <w:rFonts w:ascii="Tahoma" w:eastAsia="Tahoma" w:hAnsi="Tahoma" w:cs="Tahoma"/>
        </w:rPr>
        <w:t>podd</w:t>
      </w:r>
      <w:r w:rsidRPr="00EB0D31">
        <w:rPr>
          <w:rFonts w:ascii="Tahoma" w:eastAsia="Tahoma" w:hAnsi="Tahoma" w:cs="Tahoma"/>
          <w:spacing w:val="2"/>
        </w:rPr>
        <w:t>a</w:t>
      </w:r>
      <w:r w:rsidRPr="00EB0D31">
        <w:rPr>
          <w:rFonts w:ascii="Tahoma" w:eastAsia="Tahoma" w:hAnsi="Tahoma" w:cs="Tahoma"/>
          <w:spacing w:val="-1"/>
        </w:rPr>
        <w:t>n</w:t>
      </w:r>
      <w:r w:rsidRPr="00EB0D31">
        <w:rPr>
          <w:rFonts w:ascii="Tahoma" w:eastAsia="Tahoma" w:hAnsi="Tahoma" w:cs="Tahoma"/>
        </w:rPr>
        <w:t>a</w:t>
      </w:r>
      <w:r w:rsidRPr="00EB0D31">
        <w:rPr>
          <w:rFonts w:ascii="Tahoma" w:eastAsia="Tahoma" w:hAnsi="Tahoma" w:cs="Tahoma"/>
          <w:spacing w:val="6"/>
        </w:rPr>
        <w:t xml:space="preserve"> </w:t>
      </w:r>
      <w:r w:rsidRPr="00EB0D31">
        <w:rPr>
          <w:rFonts w:ascii="Tahoma" w:eastAsia="Tahoma" w:hAnsi="Tahoma" w:cs="Tahoma"/>
          <w:spacing w:val="-1"/>
        </w:rPr>
        <w:t>k</w:t>
      </w:r>
      <w:r w:rsidRPr="00EB0D31">
        <w:rPr>
          <w:rFonts w:ascii="Tahoma" w:eastAsia="Tahoma" w:hAnsi="Tahoma" w:cs="Tahoma"/>
        </w:rPr>
        <w:t>o</w:t>
      </w:r>
      <w:r w:rsidRPr="00EB0D31">
        <w:rPr>
          <w:rFonts w:ascii="Tahoma" w:eastAsia="Tahoma" w:hAnsi="Tahoma" w:cs="Tahoma"/>
          <w:spacing w:val="-1"/>
        </w:rPr>
        <w:t>n</w:t>
      </w:r>
      <w:r w:rsidRPr="00EB0D31">
        <w:rPr>
          <w:rFonts w:ascii="Tahoma" w:eastAsia="Tahoma" w:hAnsi="Tahoma" w:cs="Tahoma"/>
        </w:rPr>
        <w:t>troli.</w:t>
      </w:r>
      <w:r w:rsidRPr="00EB0D31">
        <w:rPr>
          <w:rFonts w:ascii="Tahoma" w:eastAsia="Tahoma" w:hAnsi="Tahoma" w:cs="Tahoma"/>
          <w:spacing w:val="9"/>
        </w:rPr>
        <w:t xml:space="preserve"> </w:t>
      </w:r>
      <w:r w:rsidRPr="00EB0D31">
        <w:rPr>
          <w:rFonts w:ascii="Tahoma" w:eastAsia="Tahoma" w:hAnsi="Tahoma" w:cs="Tahoma"/>
          <w:spacing w:val="-1"/>
        </w:rPr>
        <w:t>D</w:t>
      </w:r>
      <w:r w:rsidRPr="00EB0D31">
        <w:rPr>
          <w:rFonts w:ascii="Tahoma" w:eastAsia="Tahoma" w:hAnsi="Tahoma" w:cs="Tahoma"/>
          <w:spacing w:val="2"/>
        </w:rPr>
        <w:t>o</w:t>
      </w:r>
      <w:r w:rsidRPr="00EB0D31">
        <w:rPr>
          <w:rFonts w:ascii="Tahoma" w:eastAsia="Tahoma" w:hAnsi="Tahoma" w:cs="Tahoma"/>
          <w:spacing w:val="-1"/>
        </w:rPr>
        <w:t>ku</w:t>
      </w:r>
      <w:r w:rsidRPr="00EB0D31">
        <w:rPr>
          <w:rFonts w:ascii="Tahoma" w:eastAsia="Tahoma" w:hAnsi="Tahoma" w:cs="Tahoma"/>
          <w:spacing w:val="3"/>
        </w:rPr>
        <w:t>m</w:t>
      </w:r>
      <w:r w:rsidRPr="00EB0D31">
        <w:rPr>
          <w:rFonts w:ascii="Tahoma" w:eastAsia="Tahoma" w:hAnsi="Tahoma" w:cs="Tahoma"/>
          <w:spacing w:val="1"/>
        </w:rPr>
        <w:t>e</w:t>
      </w:r>
      <w:r w:rsidRPr="00EB0D31">
        <w:rPr>
          <w:rFonts w:ascii="Tahoma" w:eastAsia="Tahoma" w:hAnsi="Tahoma" w:cs="Tahoma"/>
          <w:spacing w:val="-1"/>
        </w:rPr>
        <w:t>n</w:t>
      </w:r>
      <w:r w:rsidRPr="00EB0D31">
        <w:rPr>
          <w:rFonts w:ascii="Tahoma" w:eastAsia="Tahoma" w:hAnsi="Tahoma" w:cs="Tahoma"/>
        </w:rPr>
        <w:t>t</w:t>
      </w:r>
      <w:r w:rsidRPr="00EB0D31">
        <w:rPr>
          <w:rFonts w:ascii="Tahoma" w:eastAsia="Tahoma" w:hAnsi="Tahoma" w:cs="Tahoma"/>
          <w:spacing w:val="1"/>
        </w:rPr>
        <w:t>a</w:t>
      </w:r>
      <w:r w:rsidRPr="00EB0D31">
        <w:rPr>
          <w:rFonts w:ascii="Tahoma" w:eastAsia="Tahoma" w:hAnsi="Tahoma" w:cs="Tahoma"/>
          <w:spacing w:val="-1"/>
        </w:rPr>
        <w:t>cj</w:t>
      </w:r>
      <w:r w:rsidRPr="00EB0D31">
        <w:rPr>
          <w:rFonts w:ascii="Tahoma" w:eastAsia="Tahoma" w:hAnsi="Tahoma" w:cs="Tahoma"/>
        </w:rPr>
        <w:t>a</w:t>
      </w:r>
      <w:r w:rsidRPr="00EB0D31">
        <w:rPr>
          <w:rFonts w:ascii="Tahoma" w:eastAsia="Tahoma" w:hAnsi="Tahoma" w:cs="Tahoma"/>
          <w:spacing w:val="1"/>
        </w:rPr>
        <w:t xml:space="preserve"> </w:t>
      </w:r>
      <w:r w:rsidRPr="00EB0D31">
        <w:rPr>
          <w:rFonts w:ascii="Tahoma" w:eastAsia="Tahoma" w:hAnsi="Tahoma" w:cs="Tahoma"/>
          <w:spacing w:val="4"/>
        </w:rPr>
        <w:t>m</w:t>
      </w:r>
      <w:r w:rsidRPr="00EB0D31">
        <w:rPr>
          <w:rFonts w:ascii="Tahoma" w:eastAsia="Tahoma" w:hAnsi="Tahoma" w:cs="Tahoma"/>
        </w:rPr>
        <w:t>oże</w:t>
      </w:r>
      <w:r w:rsidRPr="00EB0D31">
        <w:rPr>
          <w:rFonts w:ascii="Tahoma" w:eastAsia="Tahoma" w:hAnsi="Tahoma" w:cs="Tahoma"/>
          <w:spacing w:val="9"/>
        </w:rPr>
        <w:t xml:space="preserve"> </w:t>
      </w:r>
      <w:r w:rsidRPr="00EB0D31">
        <w:rPr>
          <w:rFonts w:ascii="Tahoma" w:eastAsia="Tahoma" w:hAnsi="Tahoma" w:cs="Tahoma"/>
        </w:rPr>
        <w:t>b</w:t>
      </w:r>
      <w:r w:rsidRPr="00EB0D31">
        <w:rPr>
          <w:rFonts w:ascii="Tahoma" w:eastAsia="Tahoma" w:hAnsi="Tahoma" w:cs="Tahoma"/>
          <w:spacing w:val="2"/>
        </w:rPr>
        <w:t>y</w:t>
      </w:r>
      <w:r w:rsidRPr="00EB0D31">
        <w:rPr>
          <w:rFonts w:ascii="Tahoma" w:eastAsia="Tahoma" w:hAnsi="Tahoma" w:cs="Tahoma"/>
        </w:rPr>
        <w:t>ć</w:t>
      </w:r>
      <w:r w:rsidRPr="00EB0D31">
        <w:rPr>
          <w:rFonts w:ascii="Tahoma" w:eastAsia="Tahoma" w:hAnsi="Tahoma" w:cs="Tahoma"/>
          <w:spacing w:val="10"/>
        </w:rPr>
        <w:t xml:space="preserve"> </w:t>
      </w:r>
      <w:r w:rsidRPr="00EB0D31">
        <w:rPr>
          <w:rFonts w:ascii="Tahoma" w:eastAsia="Tahoma" w:hAnsi="Tahoma" w:cs="Tahoma"/>
        </w:rPr>
        <w:t>pr</w:t>
      </w:r>
      <w:r w:rsidRPr="00EB0D31">
        <w:rPr>
          <w:rFonts w:ascii="Tahoma" w:eastAsia="Tahoma" w:hAnsi="Tahoma" w:cs="Tahoma"/>
          <w:spacing w:val="1"/>
        </w:rPr>
        <w:t>ze</w:t>
      </w:r>
      <w:r w:rsidRPr="00EB0D31">
        <w:rPr>
          <w:rFonts w:ascii="Tahoma" w:eastAsia="Tahoma" w:hAnsi="Tahoma" w:cs="Tahoma"/>
          <w:spacing w:val="2"/>
        </w:rPr>
        <w:t>c</w:t>
      </w:r>
      <w:r w:rsidRPr="00EB0D31">
        <w:rPr>
          <w:rFonts w:ascii="Tahoma" w:eastAsia="Tahoma" w:hAnsi="Tahoma" w:cs="Tahoma"/>
          <w:spacing w:val="-1"/>
        </w:rPr>
        <w:t>h</w:t>
      </w:r>
      <w:r w:rsidRPr="00EB0D31">
        <w:rPr>
          <w:rFonts w:ascii="Tahoma" w:eastAsia="Tahoma" w:hAnsi="Tahoma" w:cs="Tahoma"/>
          <w:spacing w:val="2"/>
        </w:rPr>
        <w:t>o</w:t>
      </w:r>
      <w:r w:rsidRPr="00EB0D31">
        <w:rPr>
          <w:rFonts w:ascii="Tahoma" w:eastAsia="Tahoma" w:hAnsi="Tahoma" w:cs="Tahoma"/>
          <w:spacing w:val="1"/>
        </w:rPr>
        <w:t>w</w:t>
      </w:r>
      <w:r w:rsidRPr="00EB0D31">
        <w:rPr>
          <w:rFonts w:ascii="Tahoma" w:eastAsia="Tahoma" w:hAnsi="Tahoma" w:cs="Tahoma"/>
          <w:spacing w:val="-1"/>
        </w:rPr>
        <w:t>yw</w:t>
      </w:r>
      <w:r w:rsidRPr="00EB0D31">
        <w:rPr>
          <w:rFonts w:ascii="Tahoma" w:eastAsia="Tahoma" w:hAnsi="Tahoma" w:cs="Tahoma"/>
          <w:spacing w:val="1"/>
        </w:rPr>
        <w:t>a</w:t>
      </w:r>
      <w:r w:rsidRPr="00EB0D31">
        <w:rPr>
          <w:rFonts w:ascii="Tahoma" w:eastAsia="Tahoma" w:hAnsi="Tahoma" w:cs="Tahoma"/>
          <w:spacing w:val="-1"/>
        </w:rPr>
        <w:t>n</w:t>
      </w:r>
      <w:r w:rsidRPr="00EB0D31">
        <w:rPr>
          <w:rFonts w:ascii="Tahoma" w:eastAsia="Tahoma" w:hAnsi="Tahoma" w:cs="Tahoma"/>
        </w:rPr>
        <w:t>a w</w:t>
      </w:r>
      <w:r w:rsidRPr="00EB0D31">
        <w:rPr>
          <w:rFonts w:ascii="Tahoma" w:eastAsia="Tahoma" w:hAnsi="Tahoma" w:cs="Tahoma"/>
          <w:spacing w:val="13"/>
        </w:rPr>
        <w:t xml:space="preserve"> </w:t>
      </w:r>
      <w:r w:rsidRPr="00EB0D31">
        <w:rPr>
          <w:rFonts w:ascii="Tahoma" w:eastAsia="Tahoma" w:hAnsi="Tahoma" w:cs="Tahoma"/>
          <w:spacing w:val="-1"/>
        </w:rPr>
        <w:t>f</w:t>
      </w:r>
      <w:r w:rsidRPr="00EB0D31">
        <w:rPr>
          <w:rFonts w:ascii="Tahoma" w:eastAsia="Tahoma" w:hAnsi="Tahoma" w:cs="Tahoma"/>
        </w:rPr>
        <w:t>or</w:t>
      </w:r>
      <w:r w:rsidRPr="00EB0D31">
        <w:rPr>
          <w:rFonts w:ascii="Tahoma" w:eastAsia="Tahoma" w:hAnsi="Tahoma" w:cs="Tahoma"/>
          <w:spacing w:val="1"/>
        </w:rPr>
        <w:t>m</w:t>
      </w:r>
      <w:r w:rsidRPr="00EB0D31">
        <w:rPr>
          <w:rFonts w:ascii="Tahoma" w:eastAsia="Tahoma" w:hAnsi="Tahoma" w:cs="Tahoma"/>
        </w:rPr>
        <w:t>ie</w:t>
      </w:r>
      <w:r w:rsidR="00344631">
        <w:rPr>
          <w:rFonts w:ascii="Tahoma" w:eastAsia="Tahoma" w:hAnsi="Tahoma" w:cs="Tahoma"/>
        </w:rPr>
        <w:br/>
      </w:r>
      <w:r w:rsidRPr="00EB0D31">
        <w:rPr>
          <w:rFonts w:ascii="Tahoma" w:eastAsia="Tahoma" w:hAnsi="Tahoma" w:cs="Tahoma"/>
        </w:rPr>
        <w:t>p</w:t>
      </w:r>
      <w:r w:rsidRPr="00EB0D31">
        <w:rPr>
          <w:rFonts w:ascii="Tahoma" w:eastAsia="Tahoma" w:hAnsi="Tahoma" w:cs="Tahoma"/>
          <w:spacing w:val="1"/>
        </w:rPr>
        <w:t>a</w:t>
      </w:r>
      <w:r w:rsidRPr="00EB0D31">
        <w:rPr>
          <w:rFonts w:ascii="Tahoma" w:eastAsia="Tahoma" w:hAnsi="Tahoma" w:cs="Tahoma"/>
        </w:rPr>
        <w:t>pi</w:t>
      </w:r>
      <w:r w:rsidRPr="00EB0D31">
        <w:rPr>
          <w:rFonts w:ascii="Tahoma" w:eastAsia="Tahoma" w:hAnsi="Tahoma" w:cs="Tahoma"/>
          <w:spacing w:val="1"/>
        </w:rPr>
        <w:t>e</w:t>
      </w:r>
      <w:r w:rsidRPr="00EB0D31">
        <w:rPr>
          <w:rFonts w:ascii="Tahoma" w:eastAsia="Tahoma" w:hAnsi="Tahoma" w:cs="Tahoma"/>
        </w:rPr>
        <w:t>ro</w:t>
      </w:r>
      <w:r w:rsidRPr="00EB0D31">
        <w:rPr>
          <w:rFonts w:ascii="Tahoma" w:eastAsia="Tahoma" w:hAnsi="Tahoma" w:cs="Tahoma"/>
          <w:spacing w:val="1"/>
        </w:rPr>
        <w:t>we</w:t>
      </w:r>
      <w:r w:rsidRPr="00EB0D31">
        <w:rPr>
          <w:rFonts w:ascii="Tahoma" w:eastAsia="Tahoma" w:hAnsi="Tahoma" w:cs="Tahoma"/>
        </w:rPr>
        <w:t>j</w:t>
      </w:r>
      <w:r w:rsidRPr="00EB0D31">
        <w:rPr>
          <w:rFonts w:ascii="Tahoma" w:eastAsia="Tahoma" w:hAnsi="Tahoma" w:cs="Tahoma"/>
          <w:spacing w:val="-11"/>
        </w:rPr>
        <w:t xml:space="preserve"> </w:t>
      </w:r>
      <w:r w:rsidRPr="00EB0D31">
        <w:rPr>
          <w:rFonts w:ascii="Tahoma" w:eastAsia="Tahoma" w:hAnsi="Tahoma" w:cs="Tahoma"/>
          <w:spacing w:val="1"/>
        </w:rPr>
        <w:t>a</w:t>
      </w:r>
      <w:r w:rsidRPr="00EB0D31">
        <w:rPr>
          <w:rFonts w:ascii="Tahoma" w:eastAsia="Tahoma" w:hAnsi="Tahoma" w:cs="Tahoma"/>
        </w:rPr>
        <w:t>lbo</w:t>
      </w:r>
      <w:r w:rsidRPr="00EB0D31">
        <w:rPr>
          <w:rFonts w:ascii="Tahoma" w:eastAsia="Tahoma" w:hAnsi="Tahoma" w:cs="Tahoma"/>
          <w:spacing w:val="-4"/>
        </w:rPr>
        <w:t xml:space="preserve"> </w:t>
      </w:r>
      <w:r w:rsidRPr="00EB0D31">
        <w:rPr>
          <w:rFonts w:ascii="Tahoma" w:eastAsia="Tahoma" w:hAnsi="Tahoma" w:cs="Tahoma"/>
          <w:spacing w:val="1"/>
        </w:rPr>
        <w:t>e</w:t>
      </w:r>
      <w:r w:rsidRPr="00EB0D31">
        <w:rPr>
          <w:rFonts w:ascii="Tahoma" w:eastAsia="Tahoma" w:hAnsi="Tahoma" w:cs="Tahoma"/>
        </w:rPr>
        <w:t>l</w:t>
      </w:r>
      <w:r w:rsidRPr="00EB0D31">
        <w:rPr>
          <w:rFonts w:ascii="Tahoma" w:eastAsia="Tahoma" w:hAnsi="Tahoma" w:cs="Tahoma"/>
          <w:spacing w:val="1"/>
        </w:rPr>
        <w:t>e</w:t>
      </w:r>
      <w:r w:rsidRPr="00EB0D31">
        <w:rPr>
          <w:rFonts w:ascii="Tahoma" w:eastAsia="Tahoma" w:hAnsi="Tahoma" w:cs="Tahoma"/>
          <w:spacing w:val="-1"/>
        </w:rPr>
        <w:t>k</w:t>
      </w:r>
      <w:r w:rsidRPr="00EB0D31">
        <w:rPr>
          <w:rFonts w:ascii="Tahoma" w:eastAsia="Tahoma" w:hAnsi="Tahoma" w:cs="Tahoma"/>
        </w:rPr>
        <w:t>tro</w:t>
      </w:r>
      <w:r w:rsidRPr="00EB0D31">
        <w:rPr>
          <w:rFonts w:ascii="Tahoma" w:eastAsia="Tahoma" w:hAnsi="Tahoma" w:cs="Tahoma"/>
          <w:spacing w:val="-1"/>
        </w:rPr>
        <w:t>n</w:t>
      </w:r>
      <w:r w:rsidRPr="00EB0D31">
        <w:rPr>
          <w:rFonts w:ascii="Tahoma" w:eastAsia="Tahoma" w:hAnsi="Tahoma" w:cs="Tahoma"/>
        </w:rPr>
        <w:t>i</w:t>
      </w:r>
      <w:r w:rsidRPr="00EB0D31">
        <w:rPr>
          <w:rFonts w:ascii="Tahoma" w:eastAsia="Tahoma" w:hAnsi="Tahoma" w:cs="Tahoma"/>
          <w:spacing w:val="-1"/>
        </w:rPr>
        <w:t>c</w:t>
      </w:r>
      <w:r w:rsidRPr="00EB0D31">
        <w:rPr>
          <w:rFonts w:ascii="Tahoma" w:eastAsia="Tahoma" w:hAnsi="Tahoma" w:cs="Tahoma"/>
          <w:spacing w:val="3"/>
        </w:rPr>
        <w:t>z</w:t>
      </w:r>
      <w:r w:rsidRPr="00EB0D31">
        <w:rPr>
          <w:rFonts w:ascii="Tahoma" w:eastAsia="Tahoma" w:hAnsi="Tahoma" w:cs="Tahoma"/>
          <w:spacing w:val="-1"/>
        </w:rPr>
        <w:t>n</w:t>
      </w:r>
      <w:r w:rsidRPr="00EB0D31">
        <w:rPr>
          <w:rFonts w:ascii="Tahoma" w:eastAsia="Tahoma" w:hAnsi="Tahoma" w:cs="Tahoma"/>
          <w:spacing w:val="1"/>
        </w:rPr>
        <w:t>e</w:t>
      </w:r>
      <w:r w:rsidRPr="00EB0D31">
        <w:rPr>
          <w:rFonts w:ascii="Tahoma" w:eastAsia="Tahoma" w:hAnsi="Tahoma" w:cs="Tahoma"/>
          <w:spacing w:val="-1"/>
        </w:rPr>
        <w:t>j</w:t>
      </w:r>
      <w:r w:rsidRPr="00EB0D31">
        <w:rPr>
          <w:rFonts w:ascii="Tahoma" w:eastAsia="Tahoma" w:hAnsi="Tahoma" w:cs="Tahoma"/>
        </w:rPr>
        <w:t>.</w:t>
      </w:r>
    </w:p>
    <w:p w14:paraId="17F5A9E6" w14:textId="56E1602F" w:rsidR="008E3C45" w:rsidRPr="009F15B4" w:rsidRDefault="00B5172B" w:rsidP="00E43CDE">
      <w:pPr>
        <w:pStyle w:val="Akapitzlist"/>
        <w:numPr>
          <w:ilvl w:val="0"/>
          <w:numId w:val="43"/>
        </w:numPr>
        <w:spacing w:line="276" w:lineRule="auto"/>
        <w:ind w:left="426" w:right="14" w:hanging="425"/>
        <w:jc w:val="both"/>
        <w:rPr>
          <w:rFonts w:ascii="Tahoma" w:eastAsia="Tahoma" w:hAnsi="Tahoma" w:cs="Tahoma"/>
        </w:rPr>
      </w:pPr>
      <w:r w:rsidRPr="001C3C76">
        <w:rPr>
          <w:rFonts w:ascii="Tahoma" w:eastAsia="Tahoma" w:hAnsi="Tahoma" w:cs="Tahoma"/>
        </w:rPr>
        <w:t>Beneficjent zobowiązuje się do przedstawiania na wezwanie I</w:t>
      </w:r>
      <w:r w:rsidR="00653989" w:rsidRPr="001C3C76">
        <w:rPr>
          <w:rFonts w:ascii="Tahoma" w:eastAsia="Tahoma" w:hAnsi="Tahoma" w:cs="Tahoma"/>
        </w:rPr>
        <w:t>Z</w:t>
      </w:r>
      <w:r w:rsidRPr="001C3C76">
        <w:rPr>
          <w:rFonts w:ascii="Tahoma" w:eastAsia="Tahoma" w:hAnsi="Tahoma" w:cs="Tahoma"/>
        </w:rPr>
        <w:t xml:space="preserve"> wszelkich informacji i wyjaśnień związanych z realizacją </w:t>
      </w:r>
      <w:r w:rsidR="008F29F6">
        <w:rPr>
          <w:rFonts w:ascii="Tahoma" w:eastAsia="Tahoma" w:hAnsi="Tahoma" w:cs="Tahoma"/>
        </w:rPr>
        <w:t>p</w:t>
      </w:r>
      <w:r w:rsidRPr="001C3C76">
        <w:rPr>
          <w:rFonts w:ascii="Tahoma" w:eastAsia="Tahoma" w:hAnsi="Tahoma" w:cs="Tahoma"/>
        </w:rPr>
        <w:t>rojektu, w terminie określonym w wezwaniu</w:t>
      </w:r>
      <w:r w:rsidR="00653989" w:rsidRPr="001C3C76">
        <w:rPr>
          <w:rFonts w:ascii="Tahoma" w:eastAsia="Tahoma" w:hAnsi="Tahoma" w:cs="Tahoma"/>
        </w:rPr>
        <w:t>.</w:t>
      </w:r>
    </w:p>
    <w:p w14:paraId="468391C1" w14:textId="48DF369E" w:rsidR="00B5172B" w:rsidRPr="001C3C76" w:rsidRDefault="008E3C45" w:rsidP="00E43CDE">
      <w:pPr>
        <w:pStyle w:val="Akapitzlist"/>
        <w:numPr>
          <w:ilvl w:val="0"/>
          <w:numId w:val="43"/>
        </w:numPr>
        <w:spacing w:line="276" w:lineRule="auto"/>
        <w:ind w:left="426" w:right="14" w:hanging="425"/>
        <w:jc w:val="both"/>
        <w:rPr>
          <w:rFonts w:ascii="Tahoma" w:eastAsia="Tahoma" w:hAnsi="Tahoma" w:cs="Tahoma"/>
        </w:rPr>
      </w:pPr>
      <w:r w:rsidRPr="001C3C76">
        <w:rPr>
          <w:rFonts w:ascii="Tahoma" w:eastAsia="Tahoma" w:hAnsi="Tahoma" w:cs="Tahoma"/>
        </w:rPr>
        <w:t>Postanowienia ust.</w:t>
      </w:r>
      <w:r w:rsidR="00463725">
        <w:rPr>
          <w:rFonts w:ascii="Tahoma" w:eastAsia="Tahoma" w:hAnsi="Tahoma" w:cs="Tahoma"/>
        </w:rPr>
        <w:t xml:space="preserve"> </w:t>
      </w:r>
      <w:r w:rsidRPr="001C3C76">
        <w:rPr>
          <w:rFonts w:ascii="Tahoma" w:eastAsia="Tahoma" w:hAnsi="Tahoma" w:cs="Tahoma"/>
        </w:rPr>
        <w:t>1-</w:t>
      </w:r>
      <w:r w:rsidR="009F15B4">
        <w:rPr>
          <w:rFonts w:ascii="Tahoma" w:eastAsia="Tahoma" w:hAnsi="Tahoma" w:cs="Tahoma"/>
        </w:rPr>
        <w:t>6</w:t>
      </w:r>
      <w:r w:rsidRPr="001C3C76">
        <w:rPr>
          <w:rFonts w:ascii="Tahoma" w:eastAsia="Tahoma" w:hAnsi="Tahoma" w:cs="Tahoma"/>
        </w:rPr>
        <w:t xml:space="preserve"> stosuje się również do </w:t>
      </w:r>
      <w:r w:rsidR="005C440A">
        <w:rPr>
          <w:rFonts w:ascii="Tahoma" w:eastAsia="Tahoma" w:hAnsi="Tahoma" w:cs="Tahoma"/>
        </w:rPr>
        <w:t>P</w:t>
      </w:r>
      <w:r w:rsidRPr="001C3C76">
        <w:rPr>
          <w:rFonts w:ascii="Tahoma" w:eastAsia="Tahoma" w:hAnsi="Tahoma" w:cs="Tahoma"/>
        </w:rPr>
        <w:t>artnerów.</w:t>
      </w:r>
      <w:r w:rsidRPr="001C3C76">
        <w:rPr>
          <w:rStyle w:val="Odwoanieprzypisudolnego"/>
          <w:rFonts w:ascii="Tahoma" w:eastAsia="Tahoma" w:hAnsi="Tahoma" w:cs="Tahoma"/>
        </w:rPr>
        <w:footnoteReference w:id="75"/>
      </w:r>
    </w:p>
    <w:p w14:paraId="3CD6396D" w14:textId="77777777" w:rsidR="0010077A" w:rsidRDefault="0010077A" w:rsidP="008A1BE0">
      <w:pPr>
        <w:spacing w:line="276" w:lineRule="auto"/>
        <w:ind w:left="426" w:right="14" w:hanging="425"/>
        <w:jc w:val="both"/>
        <w:rPr>
          <w:rFonts w:ascii="Tahoma" w:eastAsia="Tahoma" w:hAnsi="Tahoma" w:cs="Tahoma"/>
          <w:b/>
          <w:spacing w:val="1"/>
        </w:rPr>
      </w:pPr>
    </w:p>
    <w:p w14:paraId="5AC20EA4" w14:textId="77777777" w:rsidR="00942F4E" w:rsidRPr="001C3C76" w:rsidRDefault="00280ADA" w:rsidP="008A1BE0">
      <w:pPr>
        <w:spacing w:line="276" w:lineRule="auto"/>
        <w:ind w:left="426" w:right="14" w:hanging="425"/>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rPr>
        <w:t>wa</w:t>
      </w:r>
      <w:r w:rsidRPr="001C3C76">
        <w:rPr>
          <w:rFonts w:ascii="Tahoma" w:eastAsia="Tahoma" w:hAnsi="Tahoma" w:cs="Tahoma"/>
          <w:b/>
          <w:spacing w:val="-6"/>
        </w:rPr>
        <w:t xml:space="preserve"> </w:t>
      </w:r>
      <w:r w:rsidRPr="006B23CB">
        <w:rPr>
          <w:rFonts w:ascii="Tahoma" w:eastAsia="Tahoma" w:hAnsi="Tahoma" w:cs="Tahoma"/>
          <w:b/>
        </w:rPr>
        <w:t>autorskie</w:t>
      </w:r>
    </w:p>
    <w:p w14:paraId="61B8806B" w14:textId="15FE6817" w:rsidR="00942F4E"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 3</w:t>
      </w:r>
      <w:r w:rsidR="003D5997" w:rsidRPr="00BD725D">
        <w:rPr>
          <w:rFonts w:ascii="Tahoma" w:eastAsia="Tahoma" w:hAnsi="Tahoma" w:cs="Tahoma"/>
          <w:spacing w:val="-2"/>
        </w:rPr>
        <w:t>2</w:t>
      </w:r>
      <w:r w:rsidRPr="001C3C76">
        <w:rPr>
          <w:rFonts w:ascii="Tahoma" w:eastAsia="Tahoma" w:hAnsi="Tahoma" w:cs="Tahoma"/>
          <w:w w:val="99"/>
        </w:rPr>
        <w:t>.</w:t>
      </w:r>
    </w:p>
    <w:p w14:paraId="7E2376B6" w14:textId="17C3B2C4" w:rsidR="00942F4E" w:rsidRPr="001C3C76" w:rsidRDefault="00280AD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8"/>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6"/>
        </w:rPr>
        <w:t xml:space="preserve"> </w:t>
      </w:r>
      <w:r w:rsidRPr="001C3C76">
        <w:rPr>
          <w:rFonts w:ascii="Tahoma" w:eastAsia="Tahoma" w:hAnsi="Tahoma" w:cs="Tahoma"/>
        </w:rPr>
        <w:t>do</w:t>
      </w:r>
      <w:r w:rsidRPr="001C3C76">
        <w:rPr>
          <w:rFonts w:ascii="Tahoma" w:eastAsia="Tahoma" w:hAnsi="Tahoma" w:cs="Tahoma"/>
          <w:spacing w:val="5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rcia</w:t>
      </w:r>
      <w:r w:rsidRPr="001C3C76">
        <w:rPr>
          <w:rFonts w:ascii="Tahoma" w:eastAsia="Tahoma" w:hAnsi="Tahoma" w:cs="Tahoma"/>
          <w:spacing w:val="51"/>
        </w:rPr>
        <w:t xml:space="preserve"> </w:t>
      </w:r>
      <w:r w:rsidRPr="001C3C76">
        <w:rPr>
          <w:rFonts w:ascii="Tahoma" w:eastAsia="Tahoma" w:hAnsi="Tahoma" w:cs="Tahoma"/>
        </w:rPr>
        <w:t>z IZ</w:t>
      </w:r>
      <w:r w:rsidRPr="001C3C76">
        <w:rPr>
          <w:rFonts w:ascii="Tahoma" w:eastAsia="Tahoma" w:hAnsi="Tahoma" w:cs="Tahoma"/>
          <w:spacing w:val="55"/>
        </w:rPr>
        <w:t xml:space="preserve"> </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bnej</w:t>
      </w:r>
      <w:r w:rsidRPr="001C3C76">
        <w:rPr>
          <w:rFonts w:ascii="Tahoma" w:eastAsia="Tahoma" w:hAnsi="Tahoma" w:cs="Tahoma"/>
          <w:spacing w:val="5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9"/>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48"/>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 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do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w:t>
      </w:r>
      <w:r w:rsidRPr="001C3C76">
        <w:rPr>
          <w:rFonts w:ascii="Tahoma" w:eastAsia="Tahoma" w:hAnsi="Tahoma" w:cs="Tahoma"/>
          <w:spacing w:val="2"/>
        </w:rPr>
        <w:t>ó</w:t>
      </w:r>
      <w:r w:rsidR="00BB32D5" w:rsidRPr="001C3C76">
        <w:rPr>
          <w:rFonts w:ascii="Tahoma" w:eastAsia="Tahoma" w:hAnsi="Tahoma" w:cs="Tahoma"/>
          <w:spacing w:val="4"/>
        </w:rPr>
        <w:t>w</w:t>
      </w:r>
      <w:r w:rsidR="00BB32D5" w:rsidRPr="001C3C76">
        <w:rPr>
          <w:rStyle w:val="Odwoanieprzypisudolnego"/>
          <w:rFonts w:ascii="Tahoma" w:eastAsia="Tahoma" w:hAnsi="Tahoma" w:cs="Tahoma"/>
          <w:spacing w:val="4"/>
        </w:rPr>
        <w:footnoteReference w:id="76"/>
      </w:r>
      <w:r w:rsidRPr="001C3C76">
        <w:rPr>
          <w:rFonts w:ascii="Tahoma" w:eastAsia="Tahoma" w:hAnsi="Tahoma" w:cs="Tahoma"/>
          <w:position w:val="9"/>
          <w:sz w:val="13"/>
          <w:szCs w:val="1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 ob</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spacing w:val="6"/>
        </w:rPr>
        <w:t>I</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6"/>
        </w:rPr>
        <w:t xml:space="preserve"> </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5"/>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40"/>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46"/>
        </w:rPr>
        <w:t xml:space="preserve">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0"/>
        </w:rPr>
        <w:t xml:space="preserve"> </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6"/>
        </w:rPr>
        <w:t xml:space="preserve"> </w:t>
      </w:r>
      <w:r w:rsidRPr="001C3C76">
        <w:rPr>
          <w:rFonts w:ascii="Tahoma" w:eastAsia="Tahoma" w:hAnsi="Tahoma" w:cs="Tahoma"/>
          <w:spacing w:val="-1"/>
        </w:rPr>
        <w:t>u</w:t>
      </w:r>
      <w:r w:rsidRPr="001C3C76">
        <w:rPr>
          <w:rFonts w:ascii="Tahoma" w:eastAsia="Tahoma" w:hAnsi="Tahoma" w:cs="Tahoma"/>
          <w:spacing w:val="3"/>
        </w:rPr>
        <w:t>t</w:t>
      </w:r>
      <w:r w:rsidRPr="001C3C76">
        <w:rPr>
          <w:rFonts w:ascii="Tahoma" w:eastAsia="Tahoma" w:hAnsi="Tahoma" w:cs="Tahoma"/>
          <w:spacing w:val="1"/>
        </w:rPr>
        <w:t>w</w:t>
      </w:r>
      <w:r w:rsidRPr="001C3C76">
        <w:rPr>
          <w:rFonts w:ascii="Tahoma" w:eastAsia="Tahoma" w:hAnsi="Tahoma" w:cs="Tahoma"/>
        </w:rPr>
        <w:t>oró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w:t>
      </w:r>
      <w:r w:rsidR="00BE11F7"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6"/>
        </w:rPr>
        <w:t xml:space="preserve"> </w:t>
      </w:r>
      <w:r w:rsidR="00A87B83">
        <w:rPr>
          <w:rFonts w:ascii="Tahoma" w:eastAsia="Tahoma" w:hAnsi="Tahoma" w:cs="Tahoma"/>
        </w:rPr>
        <w:t>powyżej</w:t>
      </w:r>
      <w:r w:rsidRPr="001C3C76">
        <w:rPr>
          <w:rFonts w:ascii="Tahoma" w:eastAsia="Tahoma" w:hAnsi="Tahoma" w:cs="Tahoma"/>
          <w:spacing w:val="46"/>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4"/>
        </w:rPr>
        <w:t>i</w:t>
      </w:r>
      <w:r w:rsidRPr="001C3C76">
        <w:rPr>
          <w:rFonts w:ascii="Tahoma" w:eastAsia="Tahoma" w:hAnsi="Tahoma" w:cs="Tahoma"/>
        </w:rPr>
        <w:t>os</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42"/>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5"/>
        </w:rPr>
        <w:t>y</w:t>
      </w:r>
      <w:r w:rsidRPr="001C3C76">
        <w:rPr>
          <w:rFonts w:ascii="Tahoma" w:eastAsia="Tahoma" w:hAnsi="Tahoma" w:cs="Tahoma"/>
        </w:rPr>
        <w:t>,</w:t>
      </w:r>
      <w:r w:rsidR="00C24D7D" w:rsidRPr="001C3C76">
        <w:rPr>
          <w:rFonts w:ascii="Tahoma" w:eastAsia="Tahoma" w:hAnsi="Tahoma" w:cs="Tahoma"/>
        </w:rPr>
        <w:t xml:space="preserve"> </w:t>
      </w:r>
      <w:r w:rsidR="00733501">
        <w:rPr>
          <w:rFonts w:ascii="Tahoma" w:eastAsia="Tahoma" w:hAnsi="Tahoma" w:cs="Tahoma"/>
        </w:rPr>
        <w:br/>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 </w:t>
      </w:r>
      <w:r w:rsidR="006434DE" w:rsidRPr="001C3C76">
        <w:rPr>
          <w:rFonts w:ascii="Tahoma" w:eastAsia="Tahoma" w:hAnsi="Tahoma" w:cs="Tahoma"/>
          <w:spacing w:val="-1"/>
        </w:rPr>
        <w:t>3</w:t>
      </w:r>
      <w:r w:rsidRPr="001C3C76">
        <w:rPr>
          <w:rFonts w:ascii="Tahoma" w:eastAsia="Tahoma" w:hAnsi="Tahoma" w:cs="Tahoma"/>
        </w:rPr>
        <w:t>.</w:t>
      </w:r>
    </w:p>
    <w:p w14:paraId="318E2F43" w14:textId="77777777" w:rsidR="00942F4E" w:rsidRPr="001C3C76" w:rsidRDefault="00280AD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zl</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 xml:space="preserve">y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00497054">
        <w:rPr>
          <w:rStyle w:val="Odwoanieprzypisudolnego"/>
          <w:rFonts w:ascii="Tahoma" w:eastAsia="Tahoma" w:hAnsi="Tahoma" w:cs="Tahoma"/>
        </w:rPr>
        <w:footnoteReference w:id="77"/>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mów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 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 op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w:t>
      </w:r>
      <w:r w:rsidRPr="001C3C76">
        <w:rPr>
          <w:rFonts w:ascii="Tahoma" w:eastAsia="Tahoma" w:hAnsi="Tahoma" w:cs="Tahoma"/>
          <w:spacing w:val="16"/>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w:t>
      </w:r>
      <w:r w:rsidRPr="001C3C76">
        <w:rPr>
          <w:rFonts w:ascii="Tahoma" w:eastAsia="Tahoma" w:hAnsi="Tahoma" w:cs="Tahoma"/>
          <w:spacing w:val="15"/>
        </w:rPr>
        <w:t xml:space="preserve"> </w:t>
      </w:r>
      <w:r w:rsidRPr="001C3C76">
        <w:rPr>
          <w:rFonts w:ascii="Tahoma" w:eastAsia="Tahoma" w:hAnsi="Tahoma" w:cs="Tahoma"/>
        </w:rPr>
        <w:t>do 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00A87B83">
        <w:rPr>
          <w:rFonts w:ascii="Tahoma" w:eastAsia="Tahoma" w:hAnsi="Tahoma" w:cs="Tahoma"/>
        </w:rPr>
        <w:br/>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m</w:t>
      </w:r>
      <w:r w:rsidR="00497054">
        <w:rPr>
          <w:rStyle w:val="Odwoanieprzypisudolnego"/>
          <w:rFonts w:ascii="Tahoma" w:eastAsia="Tahoma" w:hAnsi="Tahoma" w:cs="Tahoma"/>
        </w:rPr>
        <w:footnoteReference w:id="78"/>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że</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9"/>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słu</w:t>
      </w:r>
      <w:r w:rsidRPr="001C3C76">
        <w:rPr>
          <w:rFonts w:ascii="Tahoma" w:eastAsia="Tahoma" w:hAnsi="Tahoma" w:cs="Tahoma"/>
          <w:spacing w:val="2"/>
        </w:rPr>
        <w:t>g</w:t>
      </w:r>
      <w:r w:rsidRPr="001C3C76">
        <w:rPr>
          <w:rFonts w:ascii="Tahoma" w:eastAsia="Tahoma" w:hAnsi="Tahoma" w:cs="Tahoma"/>
          <w:spacing w:val="-1"/>
        </w:rPr>
        <w:t>uj</w:t>
      </w:r>
      <w:r w:rsidRPr="001C3C76">
        <w:rPr>
          <w:rFonts w:ascii="Tahoma" w:eastAsia="Tahoma" w:hAnsi="Tahoma" w:cs="Tahoma"/>
        </w:rPr>
        <w:t>ą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p>
    <w:p w14:paraId="36B7DCA8" w14:textId="5707F3D8" w:rsidR="00942F4E" w:rsidRDefault="00280AD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33"/>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5"/>
        </w:rPr>
        <w:t xml:space="preserve"> </w:t>
      </w:r>
      <w:r w:rsidRPr="001C3C76">
        <w:rPr>
          <w:rFonts w:ascii="Tahoma" w:eastAsia="Tahoma" w:hAnsi="Tahoma" w:cs="Tahoma"/>
        </w:rPr>
        <w:t>za</w:t>
      </w:r>
      <w:r w:rsidRPr="001C3C76">
        <w:rPr>
          <w:rFonts w:ascii="Tahoma" w:eastAsia="Tahoma" w:hAnsi="Tahoma" w:cs="Tahoma"/>
          <w:spacing w:val="3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28"/>
        </w:rPr>
        <w:t xml:space="preserve">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1"/>
        </w:rPr>
        <w:t>t</w:t>
      </w:r>
      <w:r w:rsidRPr="001C3C76">
        <w:rPr>
          <w:rFonts w:ascii="Tahoma" w:eastAsia="Tahoma" w:hAnsi="Tahoma" w:cs="Tahoma"/>
        </w:rPr>
        <w:t>y</w:t>
      </w:r>
      <w:r w:rsidRPr="001C3C76">
        <w:rPr>
          <w:rFonts w:ascii="Tahoma" w:eastAsia="Tahoma" w:hAnsi="Tahoma" w:cs="Tahoma"/>
          <w:spacing w:val="37"/>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3"/>
        </w:rPr>
        <w:t xml:space="preserve"> </w:t>
      </w:r>
      <w:r w:rsidR="00E66A5B">
        <w:rPr>
          <w:rFonts w:ascii="Tahoma" w:eastAsia="Tahoma" w:hAnsi="Tahoma" w:cs="Tahoma"/>
          <w:spacing w:val="33"/>
        </w:rPr>
        <w:br/>
      </w:r>
      <w:r w:rsidRPr="001C3C76">
        <w:rPr>
          <w:rFonts w:ascii="Tahoma" w:eastAsia="Tahoma" w:hAnsi="Tahoma" w:cs="Tahoma"/>
        </w:rPr>
        <w:t>z</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orzon</w:t>
      </w:r>
      <w:r w:rsidRPr="001C3C76">
        <w:rPr>
          <w:rFonts w:ascii="Tahoma" w:eastAsia="Tahoma" w:hAnsi="Tahoma" w:cs="Tahoma"/>
          <w:spacing w:val="-1"/>
        </w:rPr>
        <w:t>y</w:t>
      </w:r>
      <w:r w:rsidRPr="001C3C76">
        <w:rPr>
          <w:rFonts w:ascii="Tahoma" w:eastAsia="Tahoma" w:hAnsi="Tahoma" w:cs="Tahoma"/>
        </w:rPr>
        <w:t>mi</w:t>
      </w:r>
      <w:r w:rsidR="00C24D7D" w:rsidRPr="001C3C76">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22"/>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pis</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8"/>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19"/>
        </w:rPr>
        <w:t xml:space="preserve"> </w:t>
      </w:r>
      <w:r w:rsidR="00E66A5B">
        <w:rPr>
          <w:rFonts w:ascii="Tahoma" w:eastAsia="Tahoma" w:hAnsi="Tahoma" w:cs="Tahoma"/>
          <w:spacing w:val="19"/>
        </w:rPr>
        <w:br/>
      </w:r>
      <w:r w:rsidRPr="001C3C76">
        <w:rPr>
          <w:rFonts w:ascii="Tahoma" w:eastAsia="Tahoma" w:hAnsi="Tahoma" w:cs="Tahoma"/>
        </w:rPr>
        <w:t>o</w:t>
      </w:r>
      <w:r w:rsidRPr="001C3C76">
        <w:rPr>
          <w:rFonts w:ascii="Tahoma" w:eastAsia="Tahoma" w:hAnsi="Tahoma" w:cs="Tahoma"/>
          <w:spacing w:val="2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17"/>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w:t>
      </w:r>
      <w:r w:rsidRPr="001C3C76">
        <w:rPr>
          <w:rFonts w:ascii="Tahoma" w:eastAsia="Tahoma" w:hAnsi="Tahoma" w:cs="Tahoma"/>
          <w:spacing w:val="23"/>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1"/>
        </w:rPr>
        <w:t>j</w:t>
      </w:r>
      <w:r w:rsidRPr="001C3C76">
        <w:rPr>
          <w:rFonts w:ascii="Tahoma" w:eastAsia="Tahoma" w:hAnsi="Tahoma" w:cs="Tahoma"/>
        </w:rPr>
        <w:t>dzie</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st</w:t>
      </w:r>
      <w:r w:rsidRPr="001C3C76">
        <w:rPr>
          <w:rFonts w:ascii="Tahoma" w:eastAsia="Tahoma" w:hAnsi="Tahoma" w:cs="Tahoma"/>
          <w:spacing w:val="1"/>
        </w:rPr>
        <w:t>r</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2"/>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p>
    <w:p w14:paraId="4698DF2A" w14:textId="25A7BA7F" w:rsidR="005C440A" w:rsidRPr="00FC2DB2" w:rsidRDefault="005C440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sidRPr="00FC2DB2">
        <w:rPr>
          <w:rFonts w:ascii="Tahoma" w:hAnsi="Tahoma" w:cs="Tahoma"/>
        </w:rPr>
        <w:t xml:space="preserve">Umowy, o których mowa w ust. 1 i 3, są sporządzane z poszanowaniem powszechnie obowiązujących przepisów prawa, w tym w szczególności ustawy z dnia 4 lutego 1994 r. o prawie autorskim i prawach pokrewnych (Dz. U. z </w:t>
      </w:r>
      <w:r w:rsidR="00F63BC2">
        <w:rPr>
          <w:rFonts w:ascii="Tahoma" w:hAnsi="Tahoma" w:cs="Tahoma"/>
        </w:rPr>
        <w:t>201</w:t>
      </w:r>
      <w:r w:rsidR="00FD0980">
        <w:rPr>
          <w:rFonts w:ascii="Tahoma" w:hAnsi="Tahoma" w:cs="Tahoma"/>
        </w:rPr>
        <w:t>8</w:t>
      </w:r>
      <w:r w:rsidR="00274DC5" w:rsidRPr="00FC2DB2">
        <w:rPr>
          <w:rFonts w:ascii="Tahoma" w:hAnsi="Tahoma" w:cs="Tahoma"/>
        </w:rPr>
        <w:t xml:space="preserve"> </w:t>
      </w:r>
      <w:r w:rsidRPr="00FC2DB2">
        <w:rPr>
          <w:rFonts w:ascii="Tahoma" w:hAnsi="Tahoma" w:cs="Tahoma"/>
        </w:rPr>
        <w:t xml:space="preserve">r., poz. </w:t>
      </w:r>
      <w:r w:rsidR="00FD0980">
        <w:rPr>
          <w:rFonts w:ascii="Tahoma" w:hAnsi="Tahoma" w:cs="Tahoma"/>
        </w:rPr>
        <w:t>119</w:t>
      </w:r>
      <w:r w:rsidR="00D27EDB">
        <w:rPr>
          <w:rFonts w:ascii="Tahoma" w:hAnsi="Tahoma" w:cs="Tahoma"/>
        </w:rPr>
        <w:t>1</w:t>
      </w:r>
      <w:r w:rsidR="00FD0980">
        <w:rPr>
          <w:rFonts w:ascii="Tahoma" w:hAnsi="Tahoma" w:cs="Tahoma"/>
        </w:rPr>
        <w:t xml:space="preserve"> </w:t>
      </w:r>
      <w:r w:rsidR="00B2598D">
        <w:rPr>
          <w:rFonts w:ascii="Tahoma" w:hAnsi="Tahoma" w:cs="Tahoma"/>
        </w:rPr>
        <w:t xml:space="preserve">t.j. </w:t>
      </w:r>
      <w:r w:rsidR="00FD0980">
        <w:rPr>
          <w:rFonts w:ascii="Tahoma" w:eastAsia="Tahoma" w:hAnsi="Tahoma" w:cs="Tahoma"/>
          <w:spacing w:val="-1"/>
        </w:rPr>
        <w:t>z późn. zm.</w:t>
      </w:r>
      <w:r w:rsidRPr="00FC2DB2">
        <w:rPr>
          <w:rFonts w:ascii="Tahoma" w:hAnsi="Tahoma" w:cs="Tahoma"/>
        </w:rPr>
        <w:t>).</w:t>
      </w:r>
    </w:p>
    <w:p w14:paraId="744417B7" w14:textId="0EE48DA4" w:rsidR="00106485" w:rsidRPr="00147159" w:rsidRDefault="005C440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Pr>
          <w:rFonts w:ascii="Tahoma" w:eastAsia="Tahoma" w:hAnsi="Tahoma" w:cs="Tahoma"/>
        </w:rPr>
        <w:t>Postanowienia ust. 1-4 dotyczą również Partnerów.</w:t>
      </w:r>
      <w:r>
        <w:rPr>
          <w:rStyle w:val="Odwoanieprzypisudolnego"/>
          <w:rFonts w:ascii="Tahoma" w:eastAsia="Tahoma" w:hAnsi="Tahoma" w:cs="Tahoma"/>
        </w:rPr>
        <w:footnoteReference w:id="79"/>
      </w:r>
    </w:p>
    <w:p w14:paraId="186E933A" w14:textId="77777777" w:rsidR="003D5997" w:rsidRDefault="003D5997" w:rsidP="008A1BE0">
      <w:pPr>
        <w:spacing w:line="276" w:lineRule="auto"/>
        <w:ind w:left="426" w:right="14" w:hanging="425"/>
        <w:jc w:val="both"/>
        <w:rPr>
          <w:rFonts w:ascii="Tahoma" w:eastAsia="Tahoma" w:hAnsi="Tahoma" w:cs="Tahoma"/>
          <w:b/>
          <w:spacing w:val="1"/>
        </w:rPr>
      </w:pPr>
    </w:p>
    <w:p w14:paraId="734ECCC6" w14:textId="17CE06A4" w:rsidR="00942F4E" w:rsidRPr="00B90600" w:rsidRDefault="00280ADA" w:rsidP="00B90600">
      <w:pPr>
        <w:ind w:left="3540"/>
        <w:rPr>
          <w:rFonts w:ascii="Tahoma" w:eastAsia="Tahoma" w:hAnsi="Tahoma" w:cs="Tahoma"/>
          <w:b/>
          <w:spacing w:val="1"/>
        </w:rPr>
      </w:pPr>
      <w:r w:rsidRPr="001C3C76">
        <w:rPr>
          <w:rFonts w:ascii="Tahoma" w:eastAsia="Tahoma" w:hAnsi="Tahoma" w:cs="Tahoma"/>
          <w:b/>
          <w:spacing w:val="1"/>
        </w:rPr>
        <w:t>Z</w:t>
      </w:r>
      <w:r w:rsidRPr="001C3C76">
        <w:rPr>
          <w:rFonts w:ascii="Tahoma" w:eastAsia="Tahoma" w:hAnsi="Tahoma" w:cs="Tahoma"/>
          <w:b/>
        </w:rPr>
        <w:t>miany</w:t>
      </w:r>
      <w:r w:rsidRPr="001C3C76">
        <w:rPr>
          <w:rFonts w:ascii="Tahoma" w:eastAsia="Tahoma" w:hAnsi="Tahoma" w:cs="Tahoma"/>
          <w:b/>
          <w:spacing w:val="-7"/>
        </w:rPr>
        <w:t xml:space="preserve"> </w:t>
      </w:r>
      <w:r w:rsidRPr="001C3C76">
        <w:rPr>
          <w:rFonts w:ascii="Tahoma" w:eastAsia="Tahoma" w:hAnsi="Tahoma" w:cs="Tahoma"/>
          <w:b/>
        </w:rPr>
        <w:t>w</w:t>
      </w:r>
      <w:r w:rsidRPr="001C3C76">
        <w:rPr>
          <w:rFonts w:ascii="Tahoma" w:eastAsia="Tahoma" w:hAnsi="Tahoma" w:cs="Tahoma"/>
          <w:b/>
          <w:spacing w:val="-1"/>
        </w:rPr>
        <w:t xml:space="preserve"> </w:t>
      </w:r>
      <w:r w:rsidRPr="00CF2E28">
        <w:rPr>
          <w:rFonts w:ascii="Tahoma" w:eastAsia="Tahoma" w:hAnsi="Tahoma" w:cs="Tahoma"/>
          <w:b/>
        </w:rPr>
        <w:t>Projekcie</w:t>
      </w:r>
    </w:p>
    <w:p w14:paraId="3112CD87" w14:textId="5BEC079B"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Pr="00BD725D">
        <w:rPr>
          <w:rFonts w:ascii="Tahoma" w:eastAsia="Tahoma" w:hAnsi="Tahoma" w:cs="Tahoma"/>
          <w:spacing w:val="-2"/>
        </w:rPr>
        <w:t>3</w:t>
      </w:r>
      <w:r w:rsidR="003D5997" w:rsidRPr="00BD725D">
        <w:rPr>
          <w:rFonts w:ascii="Tahoma" w:eastAsia="Tahoma" w:hAnsi="Tahoma" w:cs="Tahoma"/>
          <w:spacing w:val="-2"/>
        </w:rPr>
        <w:t>3</w:t>
      </w:r>
      <w:r w:rsidRPr="001C3C76">
        <w:rPr>
          <w:rFonts w:ascii="Tahoma" w:eastAsia="Tahoma" w:hAnsi="Tahoma" w:cs="Tahoma"/>
          <w:w w:val="99"/>
        </w:rPr>
        <w:t>.</w:t>
      </w:r>
    </w:p>
    <w:p w14:paraId="396388CA" w14:textId="1C58D3BD"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4"/>
        </w:rPr>
        <w:t xml:space="preserve"> </w:t>
      </w:r>
      <w:r w:rsidRPr="001C3C76">
        <w:rPr>
          <w:rFonts w:ascii="Tahoma" w:eastAsia="Tahoma" w:hAnsi="Tahoma" w:cs="Tahoma"/>
        </w:rPr>
        <w:t>może</w:t>
      </w:r>
      <w:r w:rsidRPr="001C3C76">
        <w:rPr>
          <w:rFonts w:ascii="Tahoma" w:eastAsia="Tahoma" w:hAnsi="Tahoma" w:cs="Tahoma"/>
          <w:spacing w:val="3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3"/>
        </w:rPr>
        <w:t>y</w:t>
      </w:r>
      <w:r w:rsidRPr="001C3C76">
        <w:rPr>
          <w:rFonts w:ascii="Tahoma" w:eastAsia="Tahoma" w:hAnsi="Tahoma" w:cs="Tahoma"/>
          <w:spacing w:val="1"/>
        </w:rPr>
        <w:t>wa</w:t>
      </w:r>
      <w:r w:rsidRPr="001C3C76">
        <w:rPr>
          <w:rFonts w:ascii="Tahoma" w:eastAsia="Tahoma" w:hAnsi="Tahoma" w:cs="Tahoma"/>
        </w:rPr>
        <w:t>ć</w:t>
      </w:r>
      <w:r w:rsidRPr="001C3C76">
        <w:rPr>
          <w:rFonts w:ascii="Tahoma" w:eastAsia="Tahoma" w:hAnsi="Tahoma" w:cs="Tahoma"/>
          <w:spacing w:val="33"/>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n</w:t>
      </w:r>
      <w:r w:rsidRPr="001C3C76">
        <w:rPr>
          <w:rFonts w:ascii="Tahoma" w:eastAsia="Tahoma" w:hAnsi="Tahoma" w:cs="Tahoma"/>
          <w:spacing w:val="37"/>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5"/>
        </w:rPr>
        <w:t xml:space="preserve"> </w:t>
      </w:r>
      <w:r w:rsidRPr="001C3C76">
        <w:rPr>
          <w:rFonts w:ascii="Tahoma" w:eastAsia="Tahoma" w:hAnsi="Tahoma" w:cs="Tahoma"/>
        </w:rPr>
        <w:t>pod</w:t>
      </w:r>
      <w:r w:rsidRPr="001C3C76">
        <w:rPr>
          <w:rFonts w:ascii="Tahoma" w:eastAsia="Tahoma" w:hAnsi="Tahoma" w:cs="Tahoma"/>
          <w:spacing w:val="4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0"/>
        </w:rPr>
        <w:t xml:space="preserve"> </w:t>
      </w:r>
      <w:r w:rsidRPr="001C3C76">
        <w:rPr>
          <w:rFonts w:ascii="Tahoma" w:eastAsia="Tahoma" w:hAnsi="Tahoma" w:cs="Tahoma"/>
        </w:rPr>
        <w:t>zgłosz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rPr>
        <w:t>później</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ż</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rPr>
        <w:t>pl</w:t>
      </w:r>
      <w:r w:rsidRPr="001C3C76">
        <w:rPr>
          <w:rFonts w:ascii="Tahoma" w:eastAsia="Tahoma" w:hAnsi="Tahoma" w:cs="Tahoma"/>
          <w:spacing w:val="1"/>
        </w:rPr>
        <w:t>a</w:t>
      </w:r>
      <w:r w:rsidRPr="001C3C76">
        <w:rPr>
          <w:rFonts w:ascii="Tahoma" w:eastAsia="Tahoma" w:hAnsi="Tahoma" w:cs="Tahoma"/>
          <w:spacing w:val="4"/>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I</w:t>
      </w:r>
      <w:r w:rsidRPr="001C3C76">
        <w:rPr>
          <w:rFonts w:ascii="Tahoma" w:eastAsia="Tahoma" w:hAnsi="Tahoma" w:cs="Tahoma"/>
        </w:rPr>
        <w:t>Z</w:t>
      </w:r>
      <w:r w:rsidRPr="001C3C76">
        <w:rPr>
          <w:rFonts w:ascii="Tahoma" w:eastAsia="Tahoma" w:hAnsi="Tahoma" w:cs="Tahoma"/>
          <w:spacing w:val="2"/>
        </w:rPr>
        <w:t xml:space="preserve"> </w:t>
      </w:r>
      <w:r w:rsidR="00E66A5B">
        <w:rPr>
          <w:rFonts w:ascii="Tahoma" w:eastAsia="Tahoma" w:hAnsi="Tahoma" w:cs="Tahoma"/>
          <w:spacing w:val="2"/>
        </w:rPr>
        <w:br/>
      </w:r>
      <w:r w:rsidRPr="001C3C76">
        <w:rPr>
          <w:rFonts w:ascii="Tahoma" w:eastAsia="Tahoma" w:hAnsi="Tahoma" w:cs="Tahoma"/>
        </w:rPr>
        <w:lastRenderedPageBreak/>
        <w:t>w</w:t>
      </w:r>
      <w:r w:rsidRPr="001C3C76">
        <w:rPr>
          <w:rFonts w:ascii="Tahoma" w:eastAsia="Tahoma" w:hAnsi="Tahoma" w:cs="Tahoma"/>
          <w:spacing w:val="2"/>
        </w:rPr>
        <w:t xml:space="preserve"> </w:t>
      </w:r>
      <w:r w:rsidRPr="001C3C76">
        <w:rPr>
          <w:rFonts w:ascii="Tahoma" w:eastAsia="Tahoma" w:hAnsi="Tahoma" w:cs="Tahoma"/>
          <w:b/>
        </w:rPr>
        <w:t>t</w:t>
      </w:r>
      <w:r w:rsidRPr="001C3C76">
        <w:rPr>
          <w:rFonts w:ascii="Tahoma" w:eastAsia="Tahoma" w:hAnsi="Tahoma" w:cs="Tahoma"/>
          <w:b/>
          <w:spacing w:val="1"/>
        </w:rPr>
        <w:t>e</w:t>
      </w:r>
      <w:r w:rsidRPr="001C3C76">
        <w:rPr>
          <w:rFonts w:ascii="Tahoma" w:eastAsia="Tahoma" w:hAnsi="Tahoma" w:cs="Tahoma"/>
          <w:b/>
        </w:rPr>
        <w:t>r</w:t>
      </w:r>
      <w:r w:rsidRPr="001C3C76">
        <w:rPr>
          <w:rFonts w:ascii="Tahoma" w:eastAsia="Tahoma" w:hAnsi="Tahoma" w:cs="Tahoma"/>
          <w:b/>
          <w:spacing w:val="1"/>
        </w:rPr>
        <w:t>m</w:t>
      </w:r>
      <w:r w:rsidRPr="001C3C76">
        <w:rPr>
          <w:rFonts w:ascii="Tahoma" w:eastAsia="Tahoma" w:hAnsi="Tahoma" w:cs="Tahoma"/>
          <w:b/>
        </w:rPr>
        <w:t>i</w:t>
      </w:r>
      <w:r w:rsidRPr="001C3C76">
        <w:rPr>
          <w:rFonts w:ascii="Tahoma" w:eastAsia="Tahoma" w:hAnsi="Tahoma" w:cs="Tahoma"/>
          <w:b/>
          <w:spacing w:val="-1"/>
        </w:rPr>
        <w:t>n</w:t>
      </w:r>
      <w:r w:rsidRPr="001C3C76">
        <w:rPr>
          <w:rFonts w:ascii="Tahoma" w:eastAsia="Tahoma" w:hAnsi="Tahoma" w:cs="Tahoma"/>
          <w:b/>
        </w:rPr>
        <w:t>ie</w:t>
      </w:r>
      <w:r w:rsidRPr="001C3C76">
        <w:rPr>
          <w:rFonts w:ascii="Tahoma" w:eastAsia="Tahoma" w:hAnsi="Tahoma" w:cs="Tahoma"/>
          <w:b/>
          <w:spacing w:val="-4"/>
        </w:rPr>
        <w:t xml:space="preserve"> </w:t>
      </w:r>
      <w:r w:rsidRPr="001C3C76">
        <w:rPr>
          <w:rFonts w:ascii="Tahoma" w:eastAsia="Tahoma" w:hAnsi="Tahoma" w:cs="Tahoma"/>
          <w:b/>
          <w:spacing w:val="1"/>
        </w:rPr>
        <w:t>1</w:t>
      </w:r>
      <w:r w:rsidRPr="001C3C76">
        <w:rPr>
          <w:rFonts w:ascii="Tahoma" w:eastAsia="Tahoma" w:hAnsi="Tahoma" w:cs="Tahoma"/>
          <w:b/>
        </w:rPr>
        <w:t>5</w:t>
      </w:r>
      <w:r w:rsidRPr="001C3C76">
        <w:rPr>
          <w:rFonts w:ascii="Tahoma" w:eastAsia="Tahoma" w:hAnsi="Tahoma" w:cs="Tahoma"/>
          <w:b/>
          <w:spacing w:val="-1"/>
        </w:rPr>
        <w:t xml:space="preserve"> </w:t>
      </w:r>
      <w:r w:rsidRPr="001C3C76">
        <w:rPr>
          <w:rFonts w:ascii="Tahoma" w:eastAsia="Tahoma" w:hAnsi="Tahoma" w:cs="Tahoma"/>
          <w:b/>
        </w:rPr>
        <w:t>d</w:t>
      </w:r>
      <w:r w:rsidRPr="001C3C76">
        <w:rPr>
          <w:rFonts w:ascii="Tahoma" w:eastAsia="Tahoma" w:hAnsi="Tahoma" w:cs="Tahoma"/>
          <w:b/>
          <w:spacing w:val="2"/>
        </w:rPr>
        <w:t>n</w:t>
      </w:r>
      <w:r w:rsidRPr="001C3C76">
        <w:rPr>
          <w:rFonts w:ascii="Tahoma" w:eastAsia="Tahoma" w:hAnsi="Tahoma" w:cs="Tahoma"/>
          <w:b/>
        </w:rPr>
        <w:t>i roboc</w:t>
      </w:r>
      <w:r w:rsidRPr="001C3C76">
        <w:rPr>
          <w:rFonts w:ascii="Tahoma" w:eastAsia="Tahoma" w:hAnsi="Tahoma" w:cs="Tahoma"/>
          <w:b/>
          <w:spacing w:val="2"/>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spacing w:val="1"/>
        </w:rPr>
        <w:t>h</w:t>
      </w:r>
      <w:r w:rsidRPr="001C3C76">
        <w:rPr>
          <w:rFonts w:ascii="Tahoma" w:eastAsia="Tahoma" w:hAnsi="Tahoma" w:cs="Tahoma"/>
        </w:rPr>
        <w:t>,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8"/>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3</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Ak</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00E66A5B">
        <w:rPr>
          <w:rFonts w:ascii="Tahoma" w:eastAsia="Tahoma" w:hAnsi="Tahoma" w:cs="Tahoma"/>
          <w:spacing w:val="-1"/>
        </w:rPr>
        <w:br/>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zd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szym,</w:t>
      </w:r>
      <w:r w:rsidRPr="001C3C76">
        <w:rPr>
          <w:rFonts w:ascii="Tahoma" w:eastAsia="Tahoma" w:hAnsi="Tahoma" w:cs="Tahoma"/>
          <w:spacing w:val="-1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ek</w:t>
      </w:r>
      <w:r w:rsidRPr="001C3C76">
        <w:rPr>
          <w:rFonts w:ascii="Tahoma" w:eastAsia="Tahoma" w:hAnsi="Tahoma" w:cs="Tahoma"/>
        </w:rPr>
        <w:t>su</w:t>
      </w:r>
      <w:r w:rsidRPr="001C3C76">
        <w:rPr>
          <w:rFonts w:ascii="Tahoma" w:eastAsia="Tahoma" w:hAnsi="Tahoma" w:cs="Tahoma"/>
          <w:spacing w:val="-7"/>
        </w:rPr>
        <w:t xml:space="preserve"> </w:t>
      </w:r>
      <w:r w:rsidRPr="001C3C76">
        <w:rPr>
          <w:rFonts w:ascii="Tahoma" w:eastAsia="Tahoma" w:hAnsi="Tahoma" w:cs="Tahoma"/>
        </w:rPr>
        <w:t xml:space="preserve">do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14:paraId="3A837191" w14:textId="19C916AF"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może</w:t>
      </w:r>
      <w:r w:rsidRPr="001C3C76">
        <w:rPr>
          <w:rFonts w:ascii="Tahoma" w:eastAsia="Tahoma" w:hAnsi="Tahoma" w:cs="Tahoma"/>
          <w:spacing w:val="6"/>
        </w:rPr>
        <w:t xml:space="preserve"> </w:t>
      </w:r>
      <w:r w:rsidRPr="001C3C76">
        <w:rPr>
          <w:rFonts w:ascii="Tahoma" w:eastAsia="Tahoma" w:hAnsi="Tahoma" w:cs="Tahoma"/>
          <w:spacing w:val="2"/>
        </w:rPr>
        <w:t>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spacing w:val="1"/>
        </w:rPr>
        <w:t>wa</w:t>
      </w:r>
      <w:r w:rsidRPr="001C3C76">
        <w:rPr>
          <w:rFonts w:ascii="Tahoma" w:eastAsia="Tahoma" w:hAnsi="Tahoma" w:cs="Tahoma"/>
        </w:rPr>
        <w:t>ć pr</w:t>
      </w:r>
      <w:r w:rsidRPr="001C3C76">
        <w:rPr>
          <w:rFonts w:ascii="Tahoma" w:eastAsia="Tahoma" w:hAnsi="Tahoma" w:cs="Tahoma"/>
          <w:spacing w:val="1"/>
        </w:rPr>
        <w:t>ze</w:t>
      </w:r>
      <w:r w:rsidRPr="001C3C76">
        <w:rPr>
          <w:rFonts w:ascii="Tahoma" w:eastAsia="Tahoma" w:hAnsi="Tahoma" w:cs="Tahoma"/>
        </w:rPr>
        <w:t>s</w:t>
      </w:r>
      <w:r w:rsidRPr="001C3C76">
        <w:rPr>
          <w:rFonts w:ascii="Tahoma" w:eastAsia="Tahoma" w:hAnsi="Tahoma" w:cs="Tahoma"/>
          <w:spacing w:val="-1"/>
        </w:rPr>
        <w:t>un</w:t>
      </w:r>
      <w:r w:rsidRPr="001C3C76">
        <w:rPr>
          <w:rFonts w:ascii="Tahoma" w:eastAsia="Tahoma" w:hAnsi="Tahoma" w:cs="Tahoma"/>
        </w:rPr>
        <w:t>i</w:t>
      </w:r>
      <w:r w:rsidRPr="001C3C76">
        <w:rPr>
          <w:rFonts w:ascii="Tahoma" w:eastAsia="Tahoma" w:hAnsi="Tahoma" w:cs="Tahoma"/>
          <w:spacing w:val="3"/>
        </w:rPr>
        <w:t>ę</w:t>
      </w:r>
      <w:r w:rsidRPr="001C3C76">
        <w:rPr>
          <w:rFonts w:ascii="Tahoma" w:eastAsia="Tahoma" w:hAnsi="Tahoma" w:cs="Tahoma"/>
        </w:rPr>
        <w:t>ć</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budż</w:t>
      </w:r>
      <w:r w:rsidRPr="001C3C76">
        <w:rPr>
          <w:rFonts w:ascii="Tahoma" w:eastAsia="Tahoma" w:hAnsi="Tahoma" w:cs="Tahoma"/>
          <w:spacing w:val="3"/>
        </w:rPr>
        <w:t>e</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
        </w:rPr>
        <w:t xml:space="preserve"> w</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006F57FB" w:rsidRPr="006F57FB">
        <w:rPr>
          <w:rFonts w:ascii="Tahoma" w:eastAsia="Tahoma" w:hAnsi="Tahoma" w:cs="Tahoma"/>
          <w:spacing w:val="3"/>
        </w:rPr>
        <w:t>o sumie kontrolnej: ………………………………</w:t>
      </w:r>
      <w:r w:rsidR="006F57FB">
        <w:rPr>
          <w:rStyle w:val="Odwoanieprzypisudolnego"/>
          <w:rFonts w:ascii="Tahoma" w:eastAsia="Tahoma" w:hAnsi="Tahoma" w:cs="Tahoma"/>
          <w:spacing w:val="3"/>
        </w:rPr>
        <w:footnoteReference w:id="80"/>
      </w:r>
      <w:r w:rsidR="006F57FB">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11"/>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śro</w:t>
      </w:r>
      <w:r w:rsidRPr="001C3C76">
        <w:rPr>
          <w:rFonts w:ascii="Tahoma" w:eastAsia="Tahoma" w:hAnsi="Tahoma" w:cs="Tahoma"/>
          <w:spacing w:val="3"/>
        </w:rPr>
        <w:t>d</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iu do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4"/>
        </w:rPr>
        <w:t xml:space="preserve"> </w:t>
      </w:r>
      <w:r w:rsidR="00275F78">
        <w:rPr>
          <w:rFonts w:ascii="Tahoma" w:eastAsia="Tahoma" w:hAnsi="Tahoma" w:cs="Tahoma"/>
          <w:spacing w:val="4"/>
        </w:rPr>
        <w:br/>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go pr</w:t>
      </w:r>
      <w:r w:rsidRPr="001C3C76">
        <w:rPr>
          <w:rFonts w:ascii="Tahoma" w:eastAsia="Tahoma" w:hAnsi="Tahoma" w:cs="Tahoma"/>
          <w:spacing w:val="1"/>
        </w:rPr>
        <w:t>ze</w:t>
      </w:r>
      <w:r w:rsidRPr="001C3C76">
        <w:rPr>
          <w:rFonts w:ascii="Tahoma" w:eastAsia="Tahoma" w:hAnsi="Tahoma" w:cs="Tahoma"/>
        </w:rPr>
        <w:t>s</w:t>
      </w:r>
      <w:r w:rsidRPr="001C3C76">
        <w:rPr>
          <w:rFonts w:ascii="Tahoma" w:eastAsia="Tahoma" w:hAnsi="Tahoma" w:cs="Tahoma"/>
          <w:spacing w:val="-1"/>
        </w:rPr>
        <w:t>uw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są</w:t>
      </w:r>
      <w:r w:rsidRPr="001C3C76">
        <w:rPr>
          <w:rFonts w:ascii="Tahoma" w:eastAsia="Tahoma" w:hAnsi="Tahoma" w:cs="Tahoma"/>
          <w:spacing w:val="10"/>
        </w:rPr>
        <w:t xml:space="preserve"> </w:t>
      </w:r>
      <w:r w:rsidRPr="001C3C76">
        <w:rPr>
          <w:rFonts w:ascii="Tahoma" w:eastAsia="Tahoma" w:hAnsi="Tahoma" w:cs="Tahoma"/>
        </w:rPr>
        <w:t>śro</w:t>
      </w:r>
      <w:r w:rsidRPr="001C3C76">
        <w:rPr>
          <w:rFonts w:ascii="Tahoma" w:eastAsia="Tahoma" w:hAnsi="Tahoma" w:cs="Tahoma"/>
          <w:spacing w:val="3"/>
        </w:rPr>
        <w:t>d</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10"/>
        </w:rPr>
        <w:t xml:space="preserve"> </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10"/>
        </w:rPr>
        <w:t xml:space="preserve"> </w:t>
      </w:r>
      <w:r w:rsidRPr="001C3C76">
        <w:rPr>
          <w:rFonts w:ascii="Tahoma" w:eastAsia="Tahoma" w:hAnsi="Tahoma" w:cs="Tahoma"/>
          <w:spacing w:val="1"/>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1"/>
        </w:rPr>
        <w:t>uw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są</w:t>
      </w:r>
      <w:r w:rsidRPr="001C3C76">
        <w:rPr>
          <w:rFonts w:ascii="Tahoma" w:eastAsia="Tahoma" w:hAnsi="Tahoma" w:cs="Tahoma"/>
          <w:spacing w:val="13"/>
        </w:rPr>
        <w:t xml:space="preserve"> </w:t>
      </w:r>
      <w:r w:rsidRPr="001C3C76">
        <w:rPr>
          <w:rFonts w:ascii="Tahoma" w:eastAsia="Tahoma" w:hAnsi="Tahoma" w:cs="Tahoma"/>
        </w:rPr>
        <w:t>śro</w:t>
      </w:r>
      <w:r w:rsidRPr="001C3C76">
        <w:rPr>
          <w:rFonts w:ascii="Tahoma" w:eastAsia="Tahoma" w:hAnsi="Tahoma" w:cs="Tahoma"/>
          <w:spacing w:val="3"/>
        </w:rPr>
        <w:t>d</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2"/>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1"/>
        </w:rPr>
        <w:t>wn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c</w:t>
      </w:r>
      <w:r w:rsidRPr="001C3C76">
        <w:rPr>
          <w:rFonts w:ascii="Tahoma" w:eastAsia="Tahoma" w:hAnsi="Tahoma" w:cs="Tahoma"/>
        </w:rPr>
        <w:t>zno</w:t>
      </w:r>
      <w:r w:rsidRPr="001C3C76">
        <w:rPr>
          <w:rFonts w:ascii="Tahoma" w:eastAsia="Tahoma" w:hAnsi="Tahoma" w:cs="Tahoma"/>
          <w:spacing w:val="-1"/>
        </w:rPr>
        <w:t>śc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mogu</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14"/>
        </w:rPr>
        <w:t xml:space="preserve"> </w:t>
      </w:r>
      <w:r w:rsidR="00275F78">
        <w:rPr>
          <w:rFonts w:ascii="Tahoma" w:eastAsia="Tahoma" w:hAnsi="Tahoma" w:cs="Tahoma"/>
          <w:spacing w:val="14"/>
        </w:rPr>
        <w:br/>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1"/>
        </w:rPr>
        <w:t>un</w:t>
      </w:r>
      <w:r w:rsidRPr="001C3C76">
        <w:rPr>
          <w:rFonts w:ascii="Tahoma" w:eastAsia="Tahoma" w:hAnsi="Tahoma" w:cs="Tahoma"/>
        </w:rPr>
        <w:t>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5"/>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00A87B83">
        <w:rPr>
          <w:rFonts w:ascii="Tahoma" w:eastAsia="Tahoma" w:hAnsi="Tahoma" w:cs="Tahoma"/>
        </w:rPr>
        <w:t>powyżej</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3"/>
        </w:rPr>
        <w:t>m</w:t>
      </w:r>
      <w:r w:rsidRPr="001C3C76">
        <w:rPr>
          <w:rFonts w:ascii="Tahoma" w:eastAsia="Tahoma" w:hAnsi="Tahoma" w:cs="Tahoma"/>
        </w:rPr>
        <w:t>og</w:t>
      </w:r>
      <w:r w:rsidRPr="001C3C76">
        <w:rPr>
          <w:rFonts w:ascii="Tahoma" w:eastAsia="Tahoma" w:hAnsi="Tahoma" w:cs="Tahoma"/>
          <w:spacing w:val="1"/>
        </w:rPr>
        <w:t>ą</w:t>
      </w:r>
      <w:r w:rsidRPr="001C3C76">
        <w:rPr>
          <w:rFonts w:ascii="Tahoma" w:eastAsia="Tahoma" w:hAnsi="Tahoma" w:cs="Tahoma"/>
        </w:rPr>
        <w:t>:</w:t>
      </w:r>
    </w:p>
    <w:p w14:paraId="5FA8ACC1" w14:textId="313E2EA2"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k</w:t>
      </w:r>
      <w:r w:rsidRPr="0072745A">
        <w:rPr>
          <w:rFonts w:ascii="Tahoma" w:eastAsia="Tahoma" w:hAnsi="Tahoma" w:cs="Tahoma"/>
        </w:rPr>
        <w:t>sz</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0"/>
        </w:rPr>
        <w:t xml:space="preserve"> </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rPr>
        <w:t>j</w:t>
      </w:r>
      <w:r w:rsidRPr="0072745A">
        <w:rPr>
          <w:rFonts w:ascii="Tahoma" w:eastAsia="Tahoma" w:hAnsi="Tahoma" w:cs="Tahoma"/>
          <w:spacing w:val="-7"/>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9"/>
        </w:rPr>
        <w:t xml:space="preserve"> </w:t>
      </w:r>
      <w:r w:rsidRPr="0072745A">
        <w:rPr>
          <w:rFonts w:ascii="Tahoma" w:eastAsia="Tahoma" w:hAnsi="Tahoma" w:cs="Tahoma"/>
        </w:rPr>
        <w:t>do</w:t>
      </w:r>
      <w:r w:rsidRPr="0072745A">
        <w:rPr>
          <w:rFonts w:ascii="Tahoma" w:eastAsia="Tahoma" w:hAnsi="Tahoma" w:cs="Tahoma"/>
          <w:spacing w:val="1"/>
        </w:rPr>
        <w:t>t</w:t>
      </w:r>
      <w:r w:rsidRPr="0072745A">
        <w:rPr>
          <w:rFonts w:ascii="Tahoma" w:eastAsia="Tahoma" w:hAnsi="Tahoma" w:cs="Tahoma"/>
          <w:spacing w:val="-3"/>
        </w:rPr>
        <w:t>y</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5"/>
        </w:rPr>
        <w:t>ą</w:t>
      </w:r>
      <w:r w:rsidRPr="0072745A">
        <w:rPr>
          <w:rFonts w:ascii="Tahoma" w:eastAsia="Tahoma" w:hAnsi="Tahoma" w:cs="Tahoma"/>
          <w:spacing w:val="2"/>
        </w:rPr>
        <w:t>c</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10"/>
        </w:rPr>
        <w:t xml:space="preserve"> </w:t>
      </w:r>
      <w:r w:rsidRPr="0072745A">
        <w:rPr>
          <w:rFonts w:ascii="Tahoma" w:eastAsia="Tahoma" w:hAnsi="Tahoma" w:cs="Tahoma"/>
          <w:spacing w:val="-1"/>
        </w:rPr>
        <w:t>c</w:t>
      </w:r>
      <w:r w:rsidRPr="0072745A">
        <w:rPr>
          <w:rFonts w:ascii="Tahoma" w:eastAsia="Tahoma" w:hAnsi="Tahoma" w:cs="Tahoma"/>
        </w:rPr>
        <w:t>ros</w:t>
      </w:r>
      <w:r w:rsidRPr="0072745A">
        <w:rPr>
          <w:rFonts w:ascii="Tahoma" w:eastAsia="Tahoma" w:hAnsi="Tahoma" w:cs="Tahoma"/>
          <w:spacing w:val="1"/>
        </w:rPr>
        <w:t>s</w:t>
      </w:r>
      <w:r w:rsidRPr="0072745A">
        <w:rPr>
          <w:rFonts w:ascii="Tahoma" w:eastAsia="Tahoma" w:hAnsi="Tahoma" w:cs="Tahoma"/>
        </w:rPr>
        <w:t>-</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spacing w:val="1"/>
        </w:rPr>
        <w:t>a</w:t>
      </w:r>
      <w:r w:rsidRPr="0072745A">
        <w:rPr>
          <w:rFonts w:ascii="Tahoma" w:eastAsia="Tahoma" w:hAnsi="Tahoma" w:cs="Tahoma"/>
          <w:spacing w:val="-1"/>
        </w:rPr>
        <w:t>nc</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rPr>
        <w:t>gu</w:t>
      </w:r>
      <w:r w:rsidRPr="0072745A">
        <w:rPr>
          <w:rFonts w:ascii="Tahoma" w:eastAsia="Tahoma" w:hAnsi="Tahoma" w:cs="Tahoma"/>
          <w:spacing w:val="-14"/>
        </w:rPr>
        <w:t xml:space="preserve"> </w:t>
      </w:r>
      <w:r w:rsidRPr="0072745A">
        <w:rPr>
          <w:rFonts w:ascii="Tahoma" w:eastAsia="Tahoma" w:hAnsi="Tahoma" w:cs="Tahoma"/>
        </w:rPr>
        <w:t>w</w:t>
      </w:r>
      <w:r w:rsidRPr="0072745A">
        <w:rPr>
          <w:rFonts w:ascii="Tahoma" w:eastAsia="Tahoma" w:hAnsi="Tahoma" w:cs="Tahoma"/>
          <w:spacing w:val="-1"/>
        </w:rPr>
        <w:t xml:space="preserve"> </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rPr>
        <w:t>m</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h</w:t>
      </w:r>
      <w:r w:rsidRPr="0072745A">
        <w:rPr>
          <w:rFonts w:ascii="Tahoma" w:eastAsia="Tahoma" w:hAnsi="Tahoma" w:cs="Tahoma"/>
          <w:spacing w:val="-6"/>
        </w:rPr>
        <w:t xml:space="preserve"> </w:t>
      </w:r>
      <w:r w:rsidRPr="0072745A">
        <w:rPr>
          <w:rFonts w:ascii="Tahoma" w:eastAsia="Tahoma" w:hAnsi="Tahoma" w:cs="Tahoma"/>
          <w:spacing w:val="3"/>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w:t>
      </w:r>
      <w:r w:rsidRPr="0072745A">
        <w:rPr>
          <w:rFonts w:ascii="Tahoma" w:eastAsia="Tahoma" w:hAnsi="Tahoma" w:cs="Tahoma"/>
          <w:spacing w:val="1"/>
        </w:rPr>
        <w:t>u</w:t>
      </w:r>
      <w:r w:rsidRPr="0072745A">
        <w:rPr>
          <w:rFonts w:ascii="Tahoma" w:eastAsia="Tahoma" w:hAnsi="Tahoma" w:cs="Tahoma"/>
        </w:rPr>
        <w:t>;</w:t>
      </w:r>
    </w:p>
    <w:p w14:paraId="64F84339" w14:textId="4383110A"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k</w:t>
      </w:r>
      <w:r w:rsidRPr="0072745A">
        <w:rPr>
          <w:rFonts w:ascii="Tahoma" w:eastAsia="Tahoma" w:hAnsi="Tahoma" w:cs="Tahoma"/>
        </w:rPr>
        <w:t>sz</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0"/>
        </w:rPr>
        <w:t xml:space="preserve"> </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rPr>
        <w:t>j</w:t>
      </w:r>
      <w:r w:rsidRPr="0072745A">
        <w:rPr>
          <w:rFonts w:ascii="Tahoma" w:eastAsia="Tahoma" w:hAnsi="Tahoma" w:cs="Tahoma"/>
          <w:spacing w:val="-7"/>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9"/>
        </w:rPr>
        <w:t xml:space="preserve"> </w:t>
      </w:r>
      <w:r w:rsidRPr="0072745A">
        <w:rPr>
          <w:rFonts w:ascii="Tahoma" w:eastAsia="Tahoma" w:hAnsi="Tahoma" w:cs="Tahoma"/>
        </w:rPr>
        <w:t>od</w:t>
      </w:r>
      <w:r w:rsidRPr="0072745A">
        <w:rPr>
          <w:rFonts w:ascii="Tahoma" w:eastAsia="Tahoma" w:hAnsi="Tahoma" w:cs="Tahoma"/>
          <w:spacing w:val="-1"/>
        </w:rPr>
        <w:t>n</w:t>
      </w:r>
      <w:r w:rsidRPr="0072745A">
        <w:rPr>
          <w:rFonts w:ascii="Tahoma" w:eastAsia="Tahoma" w:hAnsi="Tahoma" w:cs="Tahoma"/>
          <w:spacing w:val="2"/>
        </w:rPr>
        <w:t>o</w:t>
      </w:r>
      <w:r w:rsidRPr="0072745A">
        <w:rPr>
          <w:rFonts w:ascii="Tahoma" w:eastAsia="Tahoma" w:hAnsi="Tahoma" w:cs="Tahoma"/>
        </w:rPr>
        <w:t>sz</w:t>
      </w:r>
      <w:r w:rsidRPr="0072745A">
        <w:rPr>
          <w:rFonts w:ascii="Tahoma" w:eastAsia="Tahoma" w:hAnsi="Tahoma" w:cs="Tahoma"/>
          <w:spacing w:val="1"/>
        </w:rPr>
        <w:t>ą</w:t>
      </w:r>
      <w:r w:rsidRPr="0072745A">
        <w:rPr>
          <w:rFonts w:ascii="Tahoma" w:eastAsia="Tahoma" w:hAnsi="Tahoma" w:cs="Tahoma"/>
          <w:spacing w:val="2"/>
        </w:rPr>
        <w:t>c</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rPr>
        <w:t>h</w:t>
      </w:r>
      <w:r w:rsidRPr="0072745A">
        <w:rPr>
          <w:rFonts w:ascii="Tahoma" w:eastAsia="Tahoma" w:hAnsi="Tahoma" w:cs="Tahoma"/>
          <w:spacing w:val="-12"/>
        </w:rPr>
        <w:t xml:space="preserve"> </w:t>
      </w:r>
      <w:r w:rsidRPr="0072745A">
        <w:rPr>
          <w:rFonts w:ascii="Tahoma" w:eastAsia="Tahoma" w:hAnsi="Tahoma" w:cs="Tahoma"/>
        </w:rPr>
        <w:t>s</w:t>
      </w:r>
      <w:r w:rsidRPr="0072745A">
        <w:rPr>
          <w:rFonts w:ascii="Tahoma" w:eastAsia="Tahoma" w:hAnsi="Tahoma" w:cs="Tahoma"/>
          <w:spacing w:val="2"/>
        </w:rPr>
        <w:t>i</w:t>
      </w:r>
      <w:r w:rsidRPr="0072745A">
        <w:rPr>
          <w:rFonts w:ascii="Tahoma" w:eastAsia="Tahoma" w:hAnsi="Tahoma" w:cs="Tahoma"/>
        </w:rPr>
        <w:t>ę</w:t>
      </w:r>
      <w:r w:rsidRPr="0072745A">
        <w:rPr>
          <w:rFonts w:ascii="Tahoma" w:eastAsia="Tahoma" w:hAnsi="Tahoma" w:cs="Tahoma"/>
          <w:spacing w:val="-2"/>
        </w:rPr>
        <w:t xml:space="preserve"> </w:t>
      </w:r>
      <w:r w:rsidRPr="0072745A">
        <w:rPr>
          <w:rFonts w:ascii="Tahoma" w:eastAsia="Tahoma" w:hAnsi="Tahoma" w:cs="Tahoma"/>
        </w:rPr>
        <w:t>do</w:t>
      </w:r>
      <w:r w:rsidRPr="0072745A">
        <w:rPr>
          <w:rFonts w:ascii="Tahoma" w:eastAsia="Tahoma" w:hAnsi="Tahoma" w:cs="Tahoma"/>
          <w:spacing w:val="-2"/>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ku</w:t>
      </w:r>
      <w:r w:rsidRPr="0072745A">
        <w:rPr>
          <w:rFonts w:ascii="Tahoma" w:eastAsia="Tahoma" w:hAnsi="Tahoma" w:cs="Tahoma"/>
          <w:spacing w:val="2"/>
        </w:rPr>
        <w:t>p</w:t>
      </w:r>
      <w:r w:rsidRPr="0072745A">
        <w:rPr>
          <w:rFonts w:ascii="Tahoma" w:eastAsia="Tahoma" w:hAnsi="Tahoma" w:cs="Tahoma"/>
        </w:rPr>
        <w:t>u</w:t>
      </w:r>
      <w:r w:rsidRPr="0072745A">
        <w:rPr>
          <w:rFonts w:ascii="Tahoma" w:eastAsia="Tahoma" w:hAnsi="Tahoma" w:cs="Tahoma"/>
          <w:spacing w:val="-7"/>
        </w:rPr>
        <w:t xml:space="preserve"> </w:t>
      </w:r>
      <w:r w:rsidRPr="0072745A">
        <w:rPr>
          <w:rFonts w:ascii="Tahoma" w:eastAsia="Tahoma" w:hAnsi="Tahoma" w:cs="Tahoma"/>
        </w:rPr>
        <w:t>środków</w:t>
      </w:r>
      <w:r w:rsidRPr="0072745A">
        <w:rPr>
          <w:rFonts w:ascii="Tahoma" w:eastAsia="Tahoma" w:hAnsi="Tahoma" w:cs="Tahoma"/>
          <w:spacing w:val="-7"/>
        </w:rPr>
        <w:t xml:space="preserve"> </w:t>
      </w:r>
      <w:r w:rsidRPr="0072745A">
        <w:rPr>
          <w:rFonts w:ascii="Tahoma" w:eastAsia="Tahoma" w:hAnsi="Tahoma" w:cs="Tahoma"/>
          <w:spacing w:val="1"/>
        </w:rPr>
        <w:t>t</w:t>
      </w:r>
      <w:r w:rsidRPr="0072745A">
        <w:rPr>
          <w:rFonts w:ascii="Tahoma" w:eastAsia="Tahoma" w:hAnsi="Tahoma" w:cs="Tahoma"/>
        </w:rPr>
        <w:t>r</w:t>
      </w:r>
      <w:r w:rsidRPr="0072745A">
        <w:rPr>
          <w:rFonts w:ascii="Tahoma" w:eastAsia="Tahoma" w:hAnsi="Tahoma" w:cs="Tahoma"/>
          <w:spacing w:val="-1"/>
        </w:rPr>
        <w:t>w</w:t>
      </w:r>
      <w:r w:rsidRPr="0072745A">
        <w:rPr>
          <w:rFonts w:ascii="Tahoma" w:eastAsia="Tahoma" w:hAnsi="Tahoma" w:cs="Tahoma"/>
          <w:spacing w:val="1"/>
        </w:rPr>
        <w:t>a</w:t>
      </w:r>
      <w:r w:rsidRPr="0072745A">
        <w:rPr>
          <w:rFonts w:ascii="Tahoma" w:eastAsia="Tahoma" w:hAnsi="Tahoma" w:cs="Tahoma"/>
          <w:spacing w:val="3"/>
        </w:rPr>
        <w:t>ł</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spacing w:val="-1"/>
        </w:rPr>
        <w:t>h</w:t>
      </w:r>
      <w:r w:rsidRPr="0072745A">
        <w:rPr>
          <w:rFonts w:ascii="Tahoma" w:eastAsia="Tahoma" w:hAnsi="Tahoma" w:cs="Tahoma"/>
        </w:rPr>
        <w:t>;</w:t>
      </w:r>
    </w:p>
    <w:p w14:paraId="2337DD1E" w14:textId="4CBB547D"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k</w:t>
      </w:r>
      <w:r w:rsidRPr="0072745A">
        <w:rPr>
          <w:rFonts w:ascii="Tahoma" w:eastAsia="Tahoma" w:hAnsi="Tahoma" w:cs="Tahoma"/>
        </w:rPr>
        <w:t>sz</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0"/>
        </w:rPr>
        <w:t xml:space="preserve"> </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rPr>
        <w:t>j</w:t>
      </w:r>
      <w:r w:rsidRPr="0072745A">
        <w:rPr>
          <w:rFonts w:ascii="Tahoma" w:eastAsia="Tahoma" w:hAnsi="Tahoma" w:cs="Tahoma"/>
          <w:spacing w:val="-7"/>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9"/>
        </w:rPr>
        <w:t xml:space="preserve"> </w:t>
      </w:r>
      <w:r w:rsidRPr="0072745A">
        <w:rPr>
          <w:rFonts w:ascii="Tahoma" w:eastAsia="Tahoma" w:hAnsi="Tahoma" w:cs="Tahoma"/>
        </w:rPr>
        <w:t>po</w:t>
      </w:r>
      <w:r w:rsidRPr="0072745A">
        <w:rPr>
          <w:rFonts w:ascii="Tahoma" w:eastAsia="Tahoma" w:hAnsi="Tahoma" w:cs="Tahoma"/>
          <w:spacing w:val="-1"/>
        </w:rPr>
        <w:t>n</w:t>
      </w:r>
      <w:r w:rsidRPr="0072745A">
        <w:rPr>
          <w:rFonts w:ascii="Tahoma" w:eastAsia="Tahoma" w:hAnsi="Tahoma" w:cs="Tahoma"/>
          <w:spacing w:val="2"/>
        </w:rPr>
        <w:t>o</w:t>
      </w:r>
      <w:r w:rsidRPr="0072745A">
        <w:rPr>
          <w:rFonts w:ascii="Tahoma" w:eastAsia="Tahoma" w:hAnsi="Tahoma" w:cs="Tahoma"/>
        </w:rPr>
        <w:t>szo</w:t>
      </w:r>
      <w:r w:rsidRPr="0072745A">
        <w:rPr>
          <w:rFonts w:ascii="Tahoma" w:eastAsia="Tahoma" w:hAnsi="Tahoma" w:cs="Tahoma"/>
          <w:spacing w:val="-1"/>
        </w:rPr>
        <w:t>nyc</w:t>
      </w:r>
      <w:r w:rsidRPr="0072745A">
        <w:rPr>
          <w:rFonts w:ascii="Tahoma" w:eastAsia="Tahoma" w:hAnsi="Tahoma" w:cs="Tahoma"/>
        </w:rPr>
        <w:t>h</w:t>
      </w:r>
      <w:r w:rsidRPr="0072745A">
        <w:rPr>
          <w:rFonts w:ascii="Tahoma" w:eastAsia="Tahoma" w:hAnsi="Tahoma" w:cs="Tahoma"/>
          <w:spacing w:val="-8"/>
        </w:rPr>
        <w:t xml:space="preserve"> </w:t>
      </w:r>
      <w:r w:rsidRPr="0072745A">
        <w:rPr>
          <w:rFonts w:ascii="Tahoma" w:eastAsia="Tahoma" w:hAnsi="Tahoma" w:cs="Tahoma"/>
          <w:spacing w:val="2"/>
        </w:rPr>
        <w:t>p</w:t>
      </w:r>
      <w:r w:rsidRPr="0072745A">
        <w:rPr>
          <w:rFonts w:ascii="Tahoma" w:eastAsia="Tahoma" w:hAnsi="Tahoma" w:cs="Tahoma"/>
        </w:rPr>
        <w:t>oza</w:t>
      </w:r>
      <w:r w:rsidRPr="0072745A">
        <w:rPr>
          <w:rFonts w:ascii="Tahoma" w:eastAsia="Tahoma" w:hAnsi="Tahoma" w:cs="Tahoma"/>
          <w:spacing w:val="-3"/>
        </w:rPr>
        <w:t xml:space="preserve"> </w:t>
      </w:r>
      <w:r w:rsidRPr="0072745A">
        <w:rPr>
          <w:rFonts w:ascii="Tahoma" w:eastAsia="Tahoma" w:hAnsi="Tahoma" w:cs="Tahoma"/>
          <w:spacing w:val="1"/>
        </w:rPr>
        <w:t>te</w:t>
      </w:r>
      <w:r w:rsidRPr="0072745A">
        <w:rPr>
          <w:rFonts w:ascii="Tahoma" w:eastAsia="Tahoma" w:hAnsi="Tahoma" w:cs="Tahoma"/>
        </w:rPr>
        <w:t>rytorium</w:t>
      </w:r>
      <w:r w:rsidRPr="0072745A">
        <w:rPr>
          <w:rFonts w:ascii="Tahoma" w:eastAsia="Tahoma" w:hAnsi="Tahoma" w:cs="Tahoma"/>
          <w:spacing w:val="-7"/>
        </w:rPr>
        <w:t xml:space="preserve"> </w:t>
      </w:r>
      <w:r w:rsidRPr="0072745A">
        <w:rPr>
          <w:rFonts w:ascii="Tahoma" w:eastAsia="Tahoma" w:hAnsi="Tahoma" w:cs="Tahoma"/>
          <w:spacing w:val="-1"/>
        </w:rPr>
        <w:t>k</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spacing w:val="-1"/>
        </w:rPr>
        <w:t>j</w:t>
      </w:r>
      <w:r w:rsidRPr="0072745A">
        <w:rPr>
          <w:rFonts w:ascii="Tahoma" w:eastAsia="Tahoma" w:hAnsi="Tahoma" w:cs="Tahoma"/>
        </w:rPr>
        <w:t>u</w:t>
      </w:r>
      <w:r w:rsidRPr="0072745A">
        <w:rPr>
          <w:rFonts w:ascii="Tahoma" w:eastAsia="Tahoma" w:hAnsi="Tahoma" w:cs="Tahoma"/>
          <w:spacing w:val="-5"/>
        </w:rPr>
        <w:t xml:space="preserve"> </w:t>
      </w:r>
      <w:r w:rsidRPr="0072745A">
        <w:rPr>
          <w:rFonts w:ascii="Tahoma" w:eastAsia="Tahoma" w:hAnsi="Tahoma" w:cs="Tahoma"/>
        </w:rPr>
        <w:t>i</w:t>
      </w:r>
      <w:r w:rsidRPr="0072745A">
        <w:rPr>
          <w:rFonts w:ascii="Tahoma" w:eastAsia="Tahoma" w:hAnsi="Tahoma" w:cs="Tahoma"/>
          <w:spacing w:val="2"/>
        </w:rPr>
        <w:t xml:space="preserve"> </w:t>
      </w:r>
      <w:r w:rsidRPr="0072745A">
        <w:rPr>
          <w:rFonts w:ascii="Tahoma" w:eastAsia="Tahoma" w:hAnsi="Tahoma" w:cs="Tahoma"/>
          <w:spacing w:val="-1"/>
        </w:rPr>
        <w:t>U</w:t>
      </w:r>
      <w:r w:rsidRPr="0072745A">
        <w:rPr>
          <w:rFonts w:ascii="Tahoma" w:eastAsia="Tahoma" w:hAnsi="Tahoma" w:cs="Tahoma"/>
          <w:spacing w:val="1"/>
        </w:rPr>
        <w:t>E</w:t>
      </w:r>
      <w:r w:rsidRPr="0072745A">
        <w:rPr>
          <w:rFonts w:ascii="Tahoma" w:eastAsia="Tahoma" w:hAnsi="Tahoma" w:cs="Tahoma"/>
        </w:rPr>
        <w:t>;</w:t>
      </w:r>
    </w:p>
    <w:p w14:paraId="312A8198" w14:textId="1B52BE5B"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k</w:t>
      </w:r>
      <w:r w:rsidRPr="0072745A">
        <w:rPr>
          <w:rFonts w:ascii="Tahoma" w:eastAsia="Tahoma" w:hAnsi="Tahoma" w:cs="Tahoma"/>
        </w:rPr>
        <w:t>sz</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0"/>
        </w:rPr>
        <w:t xml:space="preserve"> </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rPr>
        <w:t>j</w:t>
      </w:r>
      <w:r w:rsidRPr="0072745A">
        <w:rPr>
          <w:rFonts w:ascii="Tahoma" w:eastAsia="Tahoma" w:hAnsi="Tahoma" w:cs="Tahoma"/>
          <w:spacing w:val="-7"/>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9"/>
        </w:rPr>
        <w:t xml:space="preserve"> </w:t>
      </w:r>
      <w:r w:rsidRPr="0072745A">
        <w:rPr>
          <w:rFonts w:ascii="Tahoma" w:eastAsia="Tahoma" w:hAnsi="Tahoma" w:cs="Tahoma"/>
        </w:rPr>
        <w:t>do</w:t>
      </w:r>
      <w:r w:rsidRPr="0072745A">
        <w:rPr>
          <w:rFonts w:ascii="Tahoma" w:eastAsia="Tahoma" w:hAnsi="Tahoma" w:cs="Tahoma"/>
          <w:spacing w:val="1"/>
        </w:rPr>
        <w:t>t</w:t>
      </w:r>
      <w:r w:rsidRPr="0072745A">
        <w:rPr>
          <w:rFonts w:ascii="Tahoma" w:eastAsia="Tahoma" w:hAnsi="Tahoma" w:cs="Tahoma"/>
          <w:spacing w:val="-3"/>
        </w:rPr>
        <w:t>y</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ą</w:t>
      </w:r>
      <w:r w:rsidRPr="0072745A">
        <w:rPr>
          <w:rFonts w:ascii="Tahoma" w:eastAsia="Tahoma" w:hAnsi="Tahoma" w:cs="Tahoma"/>
          <w:spacing w:val="2"/>
        </w:rPr>
        <w:t>c</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8"/>
        </w:rPr>
        <w:t xml:space="preserve"> </w:t>
      </w:r>
      <w:r w:rsidRPr="0072745A">
        <w:rPr>
          <w:rFonts w:ascii="Tahoma" w:eastAsia="Tahoma" w:hAnsi="Tahoma" w:cs="Tahoma"/>
        </w:rPr>
        <w:t>zl</w:t>
      </w:r>
      <w:r w:rsidRPr="0072745A">
        <w:rPr>
          <w:rFonts w:ascii="Tahoma" w:eastAsia="Tahoma" w:hAnsi="Tahoma" w:cs="Tahoma"/>
          <w:spacing w:val="3"/>
        </w:rPr>
        <w:t>e</w:t>
      </w:r>
      <w:r w:rsidRPr="0072745A">
        <w:rPr>
          <w:rFonts w:ascii="Tahoma" w:eastAsia="Tahoma" w:hAnsi="Tahoma" w:cs="Tahoma"/>
          <w:spacing w:val="-1"/>
        </w:rPr>
        <w:t>c</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5"/>
        </w:rPr>
        <w:t xml:space="preserve"> </w:t>
      </w:r>
      <w:r w:rsidRPr="0072745A">
        <w:rPr>
          <w:rFonts w:ascii="Tahoma" w:eastAsia="Tahoma" w:hAnsi="Tahoma" w:cs="Tahoma"/>
          <w:spacing w:val="-1"/>
        </w:rPr>
        <w:t>u</w:t>
      </w:r>
      <w:r w:rsidRPr="0072745A">
        <w:rPr>
          <w:rFonts w:ascii="Tahoma" w:eastAsia="Tahoma" w:hAnsi="Tahoma" w:cs="Tahoma"/>
        </w:rPr>
        <w:t>s</w:t>
      </w:r>
      <w:r w:rsidRPr="0072745A">
        <w:rPr>
          <w:rFonts w:ascii="Tahoma" w:eastAsia="Tahoma" w:hAnsi="Tahoma" w:cs="Tahoma"/>
          <w:spacing w:val="3"/>
        </w:rPr>
        <w:t>ł</w:t>
      </w:r>
      <w:r w:rsidRPr="0072745A">
        <w:rPr>
          <w:rFonts w:ascii="Tahoma" w:eastAsia="Tahoma" w:hAnsi="Tahoma" w:cs="Tahoma"/>
          <w:spacing w:val="-1"/>
        </w:rPr>
        <w:t>u</w:t>
      </w:r>
      <w:r w:rsidRPr="0072745A">
        <w:rPr>
          <w:rFonts w:ascii="Tahoma" w:eastAsia="Tahoma" w:hAnsi="Tahoma" w:cs="Tahoma"/>
        </w:rPr>
        <w:t>gi</w:t>
      </w:r>
      <w:r w:rsidRPr="0072745A">
        <w:rPr>
          <w:rFonts w:ascii="Tahoma" w:eastAsia="Tahoma" w:hAnsi="Tahoma" w:cs="Tahoma"/>
          <w:spacing w:val="-5"/>
        </w:rPr>
        <w:t xml:space="preserve"> </w:t>
      </w:r>
      <w:r w:rsidRPr="0072745A">
        <w:rPr>
          <w:rFonts w:ascii="Tahoma" w:eastAsia="Tahoma" w:hAnsi="Tahoma" w:cs="Tahoma"/>
          <w:spacing w:val="1"/>
        </w:rPr>
        <w:t>me</w:t>
      </w:r>
      <w:r w:rsidRPr="0072745A">
        <w:rPr>
          <w:rFonts w:ascii="Tahoma" w:eastAsia="Tahoma" w:hAnsi="Tahoma" w:cs="Tahoma"/>
        </w:rPr>
        <w:t>ryto</w:t>
      </w:r>
      <w:r w:rsidRPr="0072745A">
        <w:rPr>
          <w:rFonts w:ascii="Tahoma" w:eastAsia="Tahoma" w:hAnsi="Tahoma" w:cs="Tahoma"/>
          <w:spacing w:val="2"/>
        </w:rPr>
        <w:t>r</w:t>
      </w:r>
      <w:r w:rsidRPr="0072745A">
        <w:rPr>
          <w:rFonts w:ascii="Tahoma" w:eastAsia="Tahoma" w:hAnsi="Tahoma" w:cs="Tahoma"/>
          <w:spacing w:val="-1"/>
        </w:rPr>
        <w:t>yc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spacing w:val="1"/>
        </w:rPr>
        <w:t>j</w:t>
      </w:r>
      <w:r w:rsidRPr="0072745A">
        <w:rPr>
          <w:rFonts w:ascii="Tahoma" w:eastAsia="Tahoma" w:hAnsi="Tahoma" w:cs="Tahoma"/>
        </w:rPr>
        <w:t>;</w:t>
      </w:r>
    </w:p>
    <w:p w14:paraId="7AB9A02C" w14:textId="58F7C12F"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sz w:val="13"/>
          <w:szCs w:val="13"/>
        </w:rPr>
      </w:pPr>
      <w:r w:rsidRPr="0072745A">
        <w:rPr>
          <w:rFonts w:ascii="Tahoma" w:eastAsia="Tahoma" w:hAnsi="Tahoma" w:cs="Tahoma"/>
          <w:spacing w:val="1"/>
        </w:rPr>
        <w:t>w</w:t>
      </w:r>
      <w:r w:rsidRPr="0072745A">
        <w:rPr>
          <w:rFonts w:ascii="Tahoma" w:eastAsia="Tahoma" w:hAnsi="Tahoma" w:cs="Tahoma"/>
        </w:rPr>
        <w:t>p</w:t>
      </w:r>
      <w:r w:rsidRPr="0072745A">
        <w:rPr>
          <w:rFonts w:ascii="Tahoma" w:eastAsia="Tahoma" w:hAnsi="Tahoma" w:cs="Tahoma"/>
          <w:spacing w:val="1"/>
        </w:rPr>
        <w:t>ł</w:t>
      </w:r>
      <w:r w:rsidRPr="0072745A">
        <w:rPr>
          <w:rFonts w:ascii="Tahoma" w:eastAsia="Tahoma" w:hAnsi="Tahoma" w:cs="Tahoma"/>
          <w:spacing w:val="-1"/>
        </w:rPr>
        <w:t>yw</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5"/>
        </w:rPr>
        <w:t xml:space="preserve"> </w:t>
      </w:r>
      <w:r w:rsidRPr="0072745A">
        <w:rPr>
          <w:rFonts w:ascii="Tahoma" w:eastAsia="Tahoma" w:hAnsi="Tahoma" w:cs="Tahoma"/>
          <w:spacing w:val="-1"/>
        </w:rPr>
        <w:t>n</w:t>
      </w:r>
      <w:r w:rsidRPr="0072745A">
        <w:rPr>
          <w:rFonts w:ascii="Tahoma" w:eastAsia="Tahoma" w:hAnsi="Tahoma" w:cs="Tahoma"/>
        </w:rPr>
        <w:t>a</w:t>
      </w:r>
      <w:r w:rsidRPr="0072745A">
        <w:rPr>
          <w:rFonts w:ascii="Tahoma" w:eastAsia="Tahoma" w:hAnsi="Tahoma" w:cs="Tahoma"/>
          <w:spacing w:val="20"/>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ość</w:t>
      </w:r>
      <w:r w:rsidRPr="0072745A">
        <w:rPr>
          <w:rFonts w:ascii="Tahoma" w:eastAsia="Tahoma" w:hAnsi="Tahoma" w:cs="Tahoma"/>
          <w:spacing w:val="15"/>
        </w:rPr>
        <w:t xml:space="preserve"> </w:t>
      </w:r>
      <w:r w:rsidRPr="0072745A">
        <w:rPr>
          <w:rFonts w:ascii="Tahoma" w:eastAsia="Tahoma" w:hAnsi="Tahoma" w:cs="Tahoma"/>
        </w:rPr>
        <w:t>i</w:t>
      </w:r>
      <w:r w:rsidRPr="0072745A">
        <w:rPr>
          <w:rFonts w:ascii="Tahoma" w:eastAsia="Tahoma" w:hAnsi="Tahoma" w:cs="Tahoma"/>
          <w:spacing w:val="21"/>
        </w:rPr>
        <w:t xml:space="preserve"> </w:t>
      </w:r>
      <w:r w:rsidRPr="0072745A">
        <w:rPr>
          <w:rFonts w:ascii="Tahoma" w:eastAsia="Tahoma" w:hAnsi="Tahoma" w:cs="Tahoma"/>
          <w:spacing w:val="2"/>
        </w:rPr>
        <w:t>pr</w:t>
      </w:r>
      <w:r w:rsidRPr="0072745A">
        <w:rPr>
          <w:rFonts w:ascii="Tahoma" w:eastAsia="Tahoma" w:hAnsi="Tahoma" w:cs="Tahoma"/>
        </w:rPr>
        <w:t>z</w:t>
      </w:r>
      <w:r w:rsidRPr="0072745A">
        <w:rPr>
          <w:rFonts w:ascii="Tahoma" w:eastAsia="Tahoma" w:hAnsi="Tahoma" w:cs="Tahoma"/>
          <w:spacing w:val="1"/>
        </w:rPr>
        <w:t>e</w:t>
      </w:r>
      <w:r w:rsidRPr="0072745A">
        <w:rPr>
          <w:rFonts w:ascii="Tahoma" w:eastAsia="Tahoma" w:hAnsi="Tahoma" w:cs="Tahoma"/>
        </w:rPr>
        <w:t>zna</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14"/>
        </w:rPr>
        <w:t xml:space="preserve"> </w:t>
      </w:r>
      <w:r w:rsidRPr="0072745A">
        <w:rPr>
          <w:rFonts w:ascii="Tahoma" w:eastAsia="Tahoma" w:hAnsi="Tahoma" w:cs="Tahoma"/>
        </w:rPr>
        <w:t>po</w:t>
      </w:r>
      <w:r w:rsidRPr="0072745A">
        <w:rPr>
          <w:rFonts w:ascii="Tahoma" w:eastAsia="Tahoma" w:hAnsi="Tahoma" w:cs="Tahoma"/>
          <w:spacing w:val="1"/>
        </w:rPr>
        <w:t>m</w:t>
      </w:r>
      <w:r w:rsidRPr="0072745A">
        <w:rPr>
          <w:rFonts w:ascii="Tahoma" w:eastAsia="Tahoma" w:hAnsi="Tahoma" w:cs="Tahoma"/>
          <w:spacing w:val="2"/>
        </w:rPr>
        <w:t>o</w:t>
      </w:r>
      <w:r w:rsidRPr="0072745A">
        <w:rPr>
          <w:rFonts w:ascii="Tahoma" w:eastAsia="Tahoma" w:hAnsi="Tahoma" w:cs="Tahoma"/>
          <w:spacing w:val="-1"/>
        </w:rPr>
        <w:t>c</w:t>
      </w:r>
      <w:r w:rsidRPr="0072745A">
        <w:rPr>
          <w:rFonts w:ascii="Tahoma" w:eastAsia="Tahoma" w:hAnsi="Tahoma" w:cs="Tahoma"/>
        </w:rPr>
        <w:t>y</w:t>
      </w:r>
      <w:r w:rsidRPr="0072745A">
        <w:rPr>
          <w:rFonts w:ascii="Tahoma" w:eastAsia="Tahoma" w:hAnsi="Tahoma" w:cs="Tahoma"/>
          <w:spacing w:val="16"/>
        </w:rPr>
        <w:t xml:space="preserve"> </w:t>
      </w:r>
      <w:r w:rsidRPr="0072745A">
        <w:rPr>
          <w:rFonts w:ascii="Tahoma" w:eastAsia="Tahoma" w:hAnsi="Tahoma" w:cs="Tahoma"/>
        </w:rPr>
        <w:t>publ</w:t>
      </w:r>
      <w:r w:rsidRPr="0072745A">
        <w:rPr>
          <w:rFonts w:ascii="Tahoma" w:eastAsia="Tahoma" w:hAnsi="Tahoma" w:cs="Tahoma"/>
          <w:spacing w:val="2"/>
        </w:rPr>
        <w:t>ic</w:t>
      </w:r>
      <w:r w:rsidRPr="0072745A">
        <w:rPr>
          <w:rFonts w:ascii="Tahoma" w:eastAsia="Tahoma" w:hAnsi="Tahoma" w:cs="Tahoma"/>
        </w:rPr>
        <w:t>znej</w:t>
      </w:r>
      <w:r w:rsidRPr="0072745A">
        <w:rPr>
          <w:rFonts w:ascii="Tahoma" w:eastAsia="Tahoma" w:hAnsi="Tahoma" w:cs="Tahoma"/>
          <w:spacing w:val="13"/>
        </w:rPr>
        <w:t xml:space="preserve"> </w:t>
      </w:r>
      <w:r w:rsidRPr="0072745A">
        <w:rPr>
          <w:rFonts w:ascii="Tahoma" w:eastAsia="Tahoma" w:hAnsi="Tahoma" w:cs="Tahoma"/>
        </w:rPr>
        <w:t>i</w:t>
      </w:r>
      <w:r w:rsidRPr="0072745A">
        <w:rPr>
          <w:rFonts w:ascii="Tahoma" w:eastAsia="Tahoma" w:hAnsi="Tahoma" w:cs="Tahoma"/>
          <w:spacing w:val="1"/>
        </w:rPr>
        <w:t>/</w:t>
      </w:r>
      <w:r w:rsidRPr="0072745A">
        <w:rPr>
          <w:rFonts w:ascii="Tahoma" w:eastAsia="Tahoma" w:hAnsi="Tahoma" w:cs="Tahoma"/>
          <w:spacing w:val="2"/>
        </w:rPr>
        <w:t>l</w:t>
      </w:r>
      <w:r w:rsidRPr="0072745A">
        <w:rPr>
          <w:rFonts w:ascii="Tahoma" w:eastAsia="Tahoma" w:hAnsi="Tahoma" w:cs="Tahoma"/>
          <w:spacing w:val="-1"/>
        </w:rPr>
        <w:t>u</w:t>
      </w:r>
      <w:r w:rsidRPr="0072745A">
        <w:rPr>
          <w:rFonts w:ascii="Tahoma" w:eastAsia="Tahoma" w:hAnsi="Tahoma" w:cs="Tahoma"/>
        </w:rPr>
        <w:t>b</w:t>
      </w:r>
      <w:r w:rsidRPr="0072745A">
        <w:rPr>
          <w:rFonts w:ascii="Tahoma" w:eastAsia="Tahoma" w:hAnsi="Tahoma" w:cs="Tahoma"/>
          <w:spacing w:val="18"/>
        </w:rPr>
        <w:t xml:space="preserve"> </w:t>
      </w:r>
      <w:r w:rsidRPr="0072745A">
        <w:rPr>
          <w:rFonts w:ascii="Tahoma" w:eastAsia="Tahoma" w:hAnsi="Tahoma" w:cs="Tahoma"/>
          <w:spacing w:val="2"/>
        </w:rPr>
        <w:t>p</w:t>
      </w:r>
      <w:r w:rsidRPr="0072745A">
        <w:rPr>
          <w:rFonts w:ascii="Tahoma" w:eastAsia="Tahoma" w:hAnsi="Tahoma" w:cs="Tahoma"/>
        </w:rPr>
        <w:t>omo</w:t>
      </w:r>
      <w:r w:rsidRPr="0072745A">
        <w:rPr>
          <w:rFonts w:ascii="Tahoma" w:eastAsia="Tahoma" w:hAnsi="Tahoma" w:cs="Tahoma"/>
          <w:spacing w:val="2"/>
        </w:rPr>
        <w:t>c</w:t>
      </w:r>
      <w:r w:rsidRPr="0072745A">
        <w:rPr>
          <w:rFonts w:ascii="Tahoma" w:eastAsia="Tahoma" w:hAnsi="Tahoma" w:cs="Tahoma"/>
        </w:rPr>
        <w:t>y</w:t>
      </w:r>
      <w:r w:rsidRPr="0072745A">
        <w:rPr>
          <w:rFonts w:ascii="Tahoma" w:eastAsia="Tahoma" w:hAnsi="Tahoma" w:cs="Tahoma"/>
          <w:spacing w:val="14"/>
        </w:rPr>
        <w:t xml:space="preserve"> </w:t>
      </w:r>
      <w:r w:rsidRPr="0072745A">
        <w:rPr>
          <w:rFonts w:ascii="Tahoma" w:eastAsia="Tahoma" w:hAnsi="Tahoma" w:cs="Tahoma"/>
        </w:rPr>
        <w:t>de</w:t>
      </w:r>
      <w:r w:rsidRPr="0072745A">
        <w:rPr>
          <w:rFonts w:ascii="Tahoma" w:eastAsia="Tahoma" w:hAnsi="Tahoma" w:cs="Tahoma"/>
          <w:spacing w:val="23"/>
        </w:rPr>
        <w:t xml:space="preserve"> </w:t>
      </w:r>
      <w:r w:rsidRPr="0072745A">
        <w:rPr>
          <w:rFonts w:ascii="Tahoma" w:eastAsia="Tahoma" w:hAnsi="Tahoma" w:cs="Tahoma"/>
        </w:rPr>
        <w:t>mi</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rPr>
        <w:t>mis</w:t>
      </w:r>
      <w:r w:rsidRPr="0072745A">
        <w:rPr>
          <w:rFonts w:ascii="Tahoma" w:eastAsia="Tahoma" w:hAnsi="Tahoma" w:cs="Tahoma"/>
          <w:spacing w:val="17"/>
        </w:rPr>
        <w:t xml:space="preserve"> </w:t>
      </w:r>
      <w:r w:rsidRPr="0072745A">
        <w:rPr>
          <w:rFonts w:ascii="Tahoma" w:eastAsia="Tahoma" w:hAnsi="Tahoma" w:cs="Tahoma"/>
        </w:rPr>
        <w:t>pr</w:t>
      </w:r>
      <w:r w:rsidRPr="0072745A">
        <w:rPr>
          <w:rFonts w:ascii="Tahoma" w:eastAsia="Tahoma" w:hAnsi="Tahoma" w:cs="Tahoma"/>
          <w:spacing w:val="1"/>
        </w:rPr>
        <w:t>z</w:t>
      </w:r>
      <w:r w:rsidRPr="0072745A">
        <w:rPr>
          <w:rFonts w:ascii="Tahoma" w:eastAsia="Tahoma" w:hAnsi="Tahoma" w:cs="Tahoma"/>
          <w:spacing w:val="-1"/>
        </w:rPr>
        <w:t>y</w:t>
      </w:r>
      <w:r w:rsidRPr="0072745A">
        <w:rPr>
          <w:rFonts w:ascii="Tahoma" w:eastAsia="Tahoma" w:hAnsi="Tahoma" w:cs="Tahoma"/>
          <w:spacing w:val="3"/>
        </w:rPr>
        <w:t>z</w:t>
      </w:r>
      <w:r w:rsidRPr="0072745A">
        <w:rPr>
          <w:rFonts w:ascii="Tahoma" w:eastAsia="Tahoma" w:hAnsi="Tahoma" w:cs="Tahoma"/>
          <w:spacing w:val="-1"/>
        </w:rPr>
        <w:t>n</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rPr>
        <w:t>j</w:t>
      </w:r>
      <w:r w:rsidR="00CF2E28" w:rsidRPr="0072745A">
        <w:rPr>
          <w:rFonts w:ascii="Tahoma" w:eastAsia="Tahoma" w:hAnsi="Tahoma" w:cs="Tahoma"/>
        </w:rPr>
        <w:t xml:space="preserve"> </w:t>
      </w:r>
      <w:r w:rsidRPr="0072745A">
        <w:rPr>
          <w:rFonts w:ascii="Tahoma" w:eastAsia="Tahoma" w:hAnsi="Tahoma" w:cs="Tahoma"/>
          <w:position w:val="-1"/>
        </w:rPr>
        <w:t>B</w:t>
      </w:r>
      <w:r w:rsidRPr="0072745A">
        <w:rPr>
          <w:rFonts w:ascii="Tahoma" w:eastAsia="Tahoma" w:hAnsi="Tahoma" w:cs="Tahoma"/>
          <w:spacing w:val="1"/>
          <w:position w:val="-1"/>
        </w:rPr>
        <w:t>e</w:t>
      </w:r>
      <w:r w:rsidRPr="0072745A">
        <w:rPr>
          <w:rFonts w:ascii="Tahoma" w:eastAsia="Tahoma" w:hAnsi="Tahoma" w:cs="Tahoma"/>
          <w:spacing w:val="-1"/>
          <w:position w:val="-1"/>
        </w:rPr>
        <w:t>n</w:t>
      </w:r>
      <w:r w:rsidRPr="0072745A">
        <w:rPr>
          <w:rFonts w:ascii="Tahoma" w:eastAsia="Tahoma" w:hAnsi="Tahoma" w:cs="Tahoma"/>
          <w:spacing w:val="1"/>
          <w:position w:val="-1"/>
        </w:rPr>
        <w:t>e</w:t>
      </w:r>
      <w:r w:rsidRPr="0072745A">
        <w:rPr>
          <w:rFonts w:ascii="Tahoma" w:eastAsia="Tahoma" w:hAnsi="Tahoma" w:cs="Tahoma"/>
          <w:spacing w:val="-1"/>
          <w:position w:val="-1"/>
        </w:rPr>
        <w:t>f</w:t>
      </w:r>
      <w:r w:rsidRPr="0072745A">
        <w:rPr>
          <w:rFonts w:ascii="Tahoma" w:eastAsia="Tahoma" w:hAnsi="Tahoma" w:cs="Tahoma"/>
          <w:spacing w:val="2"/>
          <w:position w:val="-1"/>
        </w:rPr>
        <w:t>i</w:t>
      </w:r>
      <w:r w:rsidRPr="0072745A">
        <w:rPr>
          <w:rFonts w:ascii="Tahoma" w:eastAsia="Tahoma" w:hAnsi="Tahoma" w:cs="Tahoma"/>
          <w:spacing w:val="-1"/>
          <w:position w:val="-1"/>
        </w:rPr>
        <w:t>c</w:t>
      </w:r>
      <w:r w:rsidRPr="0072745A">
        <w:rPr>
          <w:rFonts w:ascii="Tahoma" w:eastAsia="Tahoma" w:hAnsi="Tahoma" w:cs="Tahoma"/>
          <w:position w:val="-1"/>
        </w:rPr>
        <w:t>j</w:t>
      </w:r>
      <w:r w:rsidRPr="0072745A">
        <w:rPr>
          <w:rFonts w:ascii="Tahoma" w:eastAsia="Tahoma" w:hAnsi="Tahoma" w:cs="Tahoma"/>
          <w:spacing w:val="3"/>
          <w:position w:val="-1"/>
        </w:rPr>
        <w:t>e</w:t>
      </w:r>
      <w:r w:rsidRPr="0072745A">
        <w:rPr>
          <w:rFonts w:ascii="Tahoma" w:eastAsia="Tahoma" w:hAnsi="Tahoma" w:cs="Tahoma"/>
          <w:spacing w:val="-1"/>
          <w:position w:val="-1"/>
        </w:rPr>
        <w:t>n</w:t>
      </w:r>
      <w:r w:rsidRPr="0072745A">
        <w:rPr>
          <w:rFonts w:ascii="Tahoma" w:eastAsia="Tahoma" w:hAnsi="Tahoma" w:cs="Tahoma"/>
          <w:position w:val="-1"/>
        </w:rPr>
        <w:t>to</w:t>
      </w:r>
      <w:r w:rsidRPr="0072745A">
        <w:rPr>
          <w:rFonts w:ascii="Tahoma" w:eastAsia="Tahoma" w:hAnsi="Tahoma" w:cs="Tahoma"/>
          <w:spacing w:val="1"/>
          <w:position w:val="-1"/>
        </w:rPr>
        <w:t>w</w:t>
      </w:r>
      <w:r w:rsidRPr="0072745A">
        <w:rPr>
          <w:rFonts w:ascii="Tahoma" w:eastAsia="Tahoma" w:hAnsi="Tahoma" w:cs="Tahoma"/>
          <w:position w:val="-1"/>
        </w:rPr>
        <w:t>i</w:t>
      </w:r>
      <w:r w:rsidRPr="0072745A">
        <w:rPr>
          <w:rFonts w:ascii="Tahoma" w:eastAsia="Tahoma" w:hAnsi="Tahoma" w:cs="Tahoma"/>
          <w:spacing w:val="-13"/>
          <w:position w:val="-1"/>
        </w:rPr>
        <w:t xml:space="preserve"> </w:t>
      </w:r>
      <w:r w:rsidRPr="0072745A">
        <w:rPr>
          <w:rFonts w:ascii="Tahoma" w:eastAsia="Tahoma" w:hAnsi="Tahoma" w:cs="Tahoma"/>
          <w:position w:val="-1"/>
        </w:rPr>
        <w:t xml:space="preserve">w </w:t>
      </w:r>
      <w:r w:rsidRPr="0072745A">
        <w:rPr>
          <w:rFonts w:ascii="Tahoma" w:eastAsia="Tahoma" w:hAnsi="Tahoma" w:cs="Tahoma"/>
          <w:spacing w:val="-2"/>
          <w:position w:val="-1"/>
        </w:rPr>
        <w:t>r</w:t>
      </w:r>
      <w:r w:rsidRPr="0072745A">
        <w:rPr>
          <w:rFonts w:ascii="Tahoma" w:eastAsia="Tahoma" w:hAnsi="Tahoma" w:cs="Tahoma"/>
          <w:spacing w:val="1"/>
          <w:position w:val="-1"/>
        </w:rPr>
        <w:t>a</w:t>
      </w:r>
      <w:r w:rsidRPr="0072745A">
        <w:rPr>
          <w:rFonts w:ascii="Tahoma" w:eastAsia="Tahoma" w:hAnsi="Tahoma" w:cs="Tahoma"/>
          <w:position w:val="-1"/>
        </w:rPr>
        <w:t>m</w:t>
      </w:r>
      <w:r w:rsidRPr="0072745A">
        <w:rPr>
          <w:rFonts w:ascii="Tahoma" w:eastAsia="Tahoma" w:hAnsi="Tahoma" w:cs="Tahoma"/>
          <w:spacing w:val="1"/>
          <w:position w:val="-1"/>
        </w:rPr>
        <w:t>a</w:t>
      </w:r>
      <w:r w:rsidRPr="0072745A">
        <w:rPr>
          <w:rFonts w:ascii="Tahoma" w:eastAsia="Tahoma" w:hAnsi="Tahoma" w:cs="Tahoma"/>
          <w:spacing w:val="-1"/>
          <w:position w:val="-1"/>
        </w:rPr>
        <w:t>c</w:t>
      </w:r>
      <w:r w:rsidRPr="0072745A">
        <w:rPr>
          <w:rFonts w:ascii="Tahoma" w:eastAsia="Tahoma" w:hAnsi="Tahoma" w:cs="Tahoma"/>
          <w:position w:val="-1"/>
        </w:rPr>
        <w:t>h</w:t>
      </w:r>
      <w:r w:rsidRPr="0072745A">
        <w:rPr>
          <w:rFonts w:ascii="Tahoma" w:eastAsia="Tahoma" w:hAnsi="Tahoma" w:cs="Tahoma"/>
          <w:spacing w:val="-8"/>
          <w:position w:val="-1"/>
        </w:rPr>
        <w:t xml:space="preserve"> </w:t>
      </w:r>
      <w:r w:rsidRPr="0072745A">
        <w:rPr>
          <w:rFonts w:ascii="Tahoma" w:eastAsia="Tahoma" w:hAnsi="Tahoma" w:cs="Tahoma"/>
          <w:spacing w:val="3"/>
          <w:position w:val="-1"/>
        </w:rPr>
        <w:t>p</w:t>
      </w:r>
      <w:r w:rsidRPr="0072745A">
        <w:rPr>
          <w:rFonts w:ascii="Tahoma" w:eastAsia="Tahoma" w:hAnsi="Tahoma" w:cs="Tahoma"/>
          <w:position w:val="-1"/>
        </w:rPr>
        <w:t>ro</w:t>
      </w:r>
      <w:r w:rsidRPr="0072745A">
        <w:rPr>
          <w:rFonts w:ascii="Tahoma" w:eastAsia="Tahoma" w:hAnsi="Tahoma" w:cs="Tahoma"/>
          <w:spacing w:val="-1"/>
          <w:position w:val="-1"/>
        </w:rPr>
        <w:t>j</w:t>
      </w:r>
      <w:r w:rsidRPr="0072745A">
        <w:rPr>
          <w:rFonts w:ascii="Tahoma" w:eastAsia="Tahoma" w:hAnsi="Tahoma" w:cs="Tahoma"/>
          <w:spacing w:val="1"/>
          <w:position w:val="-1"/>
        </w:rPr>
        <w:t>e</w:t>
      </w:r>
      <w:r w:rsidRPr="0072745A">
        <w:rPr>
          <w:rFonts w:ascii="Tahoma" w:eastAsia="Tahoma" w:hAnsi="Tahoma" w:cs="Tahoma"/>
          <w:spacing w:val="-1"/>
          <w:position w:val="-1"/>
        </w:rPr>
        <w:t>k</w:t>
      </w:r>
      <w:r w:rsidRPr="0072745A">
        <w:rPr>
          <w:rFonts w:ascii="Tahoma" w:eastAsia="Tahoma" w:hAnsi="Tahoma" w:cs="Tahoma"/>
          <w:position w:val="-1"/>
        </w:rPr>
        <w:t>t</w:t>
      </w:r>
      <w:r w:rsidRPr="0072745A">
        <w:rPr>
          <w:rFonts w:ascii="Tahoma" w:eastAsia="Tahoma" w:hAnsi="Tahoma" w:cs="Tahoma"/>
          <w:spacing w:val="2"/>
          <w:position w:val="-1"/>
        </w:rPr>
        <w:t>u</w:t>
      </w:r>
      <w:r w:rsidR="00BB32D5" w:rsidRPr="0072745A">
        <w:rPr>
          <w:rFonts w:ascii="Tahoma" w:eastAsia="Tahoma" w:hAnsi="Tahoma" w:cs="Tahoma"/>
          <w:spacing w:val="2"/>
          <w:position w:val="-1"/>
        </w:rPr>
        <w:t>;</w:t>
      </w:r>
      <w:r w:rsidR="00BB32D5" w:rsidRPr="001C3C76">
        <w:rPr>
          <w:rStyle w:val="Odwoanieprzypisudolnego"/>
          <w:rFonts w:ascii="Tahoma" w:eastAsia="Tahoma" w:hAnsi="Tahoma" w:cs="Tahoma"/>
          <w:spacing w:val="2"/>
          <w:position w:val="-1"/>
        </w:rPr>
        <w:footnoteReference w:id="81"/>
      </w:r>
    </w:p>
    <w:p w14:paraId="3E42A54E" w14:textId="75BCCA61" w:rsidR="00942F4E" w:rsidRPr="0072745A" w:rsidRDefault="00CF2E28" w:rsidP="00E43CDE">
      <w:pPr>
        <w:pStyle w:val="Akapitzlist"/>
        <w:numPr>
          <w:ilvl w:val="0"/>
          <w:numId w:val="57"/>
        </w:numPr>
        <w:tabs>
          <w:tab w:val="clear" w:pos="360"/>
        </w:tabs>
        <w:spacing w:line="276" w:lineRule="auto"/>
        <w:ind w:left="851" w:right="14" w:hanging="425"/>
        <w:jc w:val="both"/>
        <w:rPr>
          <w:rFonts w:ascii="Tahoma" w:eastAsia="Tahoma" w:hAnsi="Tahoma" w:cs="Tahoma"/>
          <w:sz w:val="13"/>
          <w:szCs w:val="13"/>
        </w:rPr>
      </w:pPr>
      <w:r w:rsidRPr="0072745A">
        <w:rPr>
          <w:rFonts w:ascii="Tahoma" w:eastAsia="Tahoma" w:hAnsi="Tahoma" w:cs="Tahoma"/>
        </w:rPr>
        <w:t>d</w:t>
      </w:r>
      <w:r w:rsidR="00280ADA" w:rsidRPr="0072745A">
        <w:rPr>
          <w:rFonts w:ascii="Tahoma" w:eastAsia="Tahoma" w:hAnsi="Tahoma" w:cs="Tahoma"/>
        </w:rPr>
        <w:t>o</w:t>
      </w:r>
      <w:r w:rsidR="00280ADA" w:rsidRPr="0072745A">
        <w:rPr>
          <w:rFonts w:ascii="Tahoma" w:eastAsia="Tahoma" w:hAnsi="Tahoma" w:cs="Tahoma"/>
          <w:spacing w:val="-2"/>
        </w:rPr>
        <w:t>t</w:t>
      </w:r>
      <w:r w:rsidR="00280ADA" w:rsidRPr="0072745A">
        <w:rPr>
          <w:rFonts w:ascii="Tahoma" w:eastAsia="Tahoma" w:hAnsi="Tahoma" w:cs="Tahoma"/>
          <w:spacing w:val="-1"/>
        </w:rPr>
        <w:t>yc</w:t>
      </w:r>
      <w:r w:rsidR="00280ADA" w:rsidRPr="0072745A">
        <w:rPr>
          <w:rFonts w:ascii="Tahoma" w:eastAsia="Tahoma" w:hAnsi="Tahoma" w:cs="Tahoma"/>
        </w:rPr>
        <w:t>z</w:t>
      </w:r>
      <w:r w:rsidR="00280ADA" w:rsidRPr="0072745A">
        <w:rPr>
          <w:rFonts w:ascii="Tahoma" w:eastAsia="Tahoma" w:hAnsi="Tahoma" w:cs="Tahoma"/>
          <w:spacing w:val="2"/>
        </w:rPr>
        <w:t>y</w:t>
      </w:r>
      <w:r w:rsidR="00280ADA" w:rsidRPr="0072745A">
        <w:rPr>
          <w:rFonts w:ascii="Tahoma" w:eastAsia="Tahoma" w:hAnsi="Tahoma" w:cs="Tahoma"/>
        </w:rPr>
        <w:t>ć</w:t>
      </w:r>
      <w:r w:rsidR="00280ADA" w:rsidRPr="0072745A">
        <w:rPr>
          <w:rFonts w:ascii="Tahoma" w:eastAsia="Tahoma" w:hAnsi="Tahoma" w:cs="Tahoma"/>
          <w:spacing w:val="-9"/>
        </w:rPr>
        <w:t xml:space="preserve"> </w:t>
      </w:r>
      <w:r w:rsidR="00280ADA" w:rsidRPr="0072745A">
        <w:rPr>
          <w:rFonts w:ascii="Tahoma" w:eastAsia="Tahoma" w:hAnsi="Tahoma" w:cs="Tahoma"/>
          <w:spacing w:val="-1"/>
        </w:rPr>
        <w:t>k</w:t>
      </w:r>
      <w:r w:rsidR="00280ADA" w:rsidRPr="0072745A">
        <w:rPr>
          <w:rFonts w:ascii="Tahoma" w:eastAsia="Tahoma" w:hAnsi="Tahoma" w:cs="Tahoma"/>
        </w:rPr>
        <w:t>osz</w:t>
      </w:r>
      <w:r w:rsidR="00280ADA" w:rsidRPr="0072745A">
        <w:rPr>
          <w:rFonts w:ascii="Tahoma" w:eastAsia="Tahoma" w:hAnsi="Tahoma" w:cs="Tahoma"/>
          <w:spacing w:val="1"/>
        </w:rPr>
        <w:t>t</w:t>
      </w:r>
      <w:r w:rsidR="00280ADA" w:rsidRPr="0072745A">
        <w:rPr>
          <w:rFonts w:ascii="Tahoma" w:eastAsia="Tahoma" w:hAnsi="Tahoma" w:cs="Tahoma"/>
        </w:rPr>
        <w:t>ów</w:t>
      </w:r>
      <w:r w:rsidR="00280ADA" w:rsidRPr="0072745A">
        <w:rPr>
          <w:rFonts w:ascii="Tahoma" w:eastAsia="Tahoma" w:hAnsi="Tahoma" w:cs="Tahoma"/>
          <w:spacing w:val="-6"/>
        </w:rPr>
        <w:t xml:space="preserve"> </w:t>
      </w:r>
      <w:r w:rsidR="00280ADA" w:rsidRPr="0072745A">
        <w:rPr>
          <w:rFonts w:ascii="Tahoma" w:eastAsia="Tahoma" w:hAnsi="Tahoma" w:cs="Tahoma"/>
        </w:rPr>
        <w:t>rozl</w:t>
      </w:r>
      <w:r w:rsidR="00280ADA" w:rsidRPr="0072745A">
        <w:rPr>
          <w:rFonts w:ascii="Tahoma" w:eastAsia="Tahoma" w:hAnsi="Tahoma" w:cs="Tahoma"/>
          <w:spacing w:val="3"/>
        </w:rPr>
        <w:t>i</w:t>
      </w:r>
      <w:r w:rsidR="00280ADA" w:rsidRPr="0072745A">
        <w:rPr>
          <w:rFonts w:ascii="Tahoma" w:eastAsia="Tahoma" w:hAnsi="Tahoma" w:cs="Tahoma"/>
          <w:spacing w:val="-1"/>
        </w:rPr>
        <w:t>c</w:t>
      </w:r>
      <w:r w:rsidR="00280ADA" w:rsidRPr="0072745A">
        <w:rPr>
          <w:rFonts w:ascii="Tahoma" w:eastAsia="Tahoma" w:hAnsi="Tahoma" w:cs="Tahoma"/>
        </w:rPr>
        <w:t>z</w:t>
      </w:r>
      <w:r w:rsidR="00280ADA" w:rsidRPr="0072745A">
        <w:rPr>
          <w:rFonts w:ascii="Tahoma" w:eastAsia="Tahoma" w:hAnsi="Tahoma" w:cs="Tahoma"/>
          <w:spacing w:val="1"/>
        </w:rPr>
        <w:t>a</w:t>
      </w:r>
      <w:r w:rsidR="00280ADA" w:rsidRPr="0072745A">
        <w:rPr>
          <w:rFonts w:ascii="Tahoma" w:eastAsia="Tahoma" w:hAnsi="Tahoma" w:cs="Tahoma"/>
          <w:spacing w:val="-1"/>
        </w:rPr>
        <w:t>nyc</w:t>
      </w:r>
      <w:r w:rsidR="00280ADA" w:rsidRPr="0072745A">
        <w:rPr>
          <w:rFonts w:ascii="Tahoma" w:eastAsia="Tahoma" w:hAnsi="Tahoma" w:cs="Tahoma"/>
        </w:rPr>
        <w:t>h</w:t>
      </w:r>
      <w:r w:rsidR="00280ADA" w:rsidRPr="0072745A">
        <w:rPr>
          <w:rFonts w:ascii="Tahoma" w:eastAsia="Tahoma" w:hAnsi="Tahoma" w:cs="Tahoma"/>
          <w:spacing w:val="-12"/>
        </w:rPr>
        <w:t xml:space="preserve"> </w:t>
      </w:r>
      <w:r w:rsidR="00280ADA" w:rsidRPr="0072745A">
        <w:rPr>
          <w:rFonts w:ascii="Tahoma" w:eastAsia="Tahoma" w:hAnsi="Tahoma" w:cs="Tahoma"/>
          <w:spacing w:val="3"/>
        </w:rPr>
        <w:t>r</w:t>
      </w:r>
      <w:r w:rsidR="00280ADA" w:rsidRPr="0072745A">
        <w:rPr>
          <w:rFonts w:ascii="Tahoma" w:eastAsia="Tahoma" w:hAnsi="Tahoma" w:cs="Tahoma"/>
          <w:spacing w:val="-3"/>
        </w:rPr>
        <w:t>y</w:t>
      </w:r>
      <w:r w:rsidR="00280ADA" w:rsidRPr="0072745A">
        <w:rPr>
          <w:rFonts w:ascii="Tahoma" w:eastAsia="Tahoma" w:hAnsi="Tahoma" w:cs="Tahoma"/>
          <w:spacing w:val="-1"/>
        </w:rPr>
        <w:t>c</w:t>
      </w:r>
      <w:r w:rsidR="00280ADA" w:rsidRPr="0072745A">
        <w:rPr>
          <w:rFonts w:ascii="Tahoma" w:eastAsia="Tahoma" w:hAnsi="Tahoma" w:cs="Tahoma"/>
        </w:rPr>
        <w:t>z</w:t>
      </w:r>
      <w:r w:rsidR="00280ADA" w:rsidRPr="0072745A">
        <w:rPr>
          <w:rFonts w:ascii="Tahoma" w:eastAsia="Tahoma" w:hAnsi="Tahoma" w:cs="Tahoma"/>
          <w:spacing w:val="1"/>
        </w:rPr>
        <w:t>a</w:t>
      </w:r>
      <w:r w:rsidR="00280ADA" w:rsidRPr="0072745A">
        <w:rPr>
          <w:rFonts w:ascii="Tahoma" w:eastAsia="Tahoma" w:hAnsi="Tahoma" w:cs="Tahoma"/>
        </w:rPr>
        <w:t>łto</w:t>
      </w:r>
      <w:r w:rsidR="00280ADA" w:rsidRPr="0072745A">
        <w:rPr>
          <w:rFonts w:ascii="Tahoma" w:eastAsia="Tahoma" w:hAnsi="Tahoma" w:cs="Tahoma"/>
          <w:spacing w:val="1"/>
        </w:rPr>
        <w:t>w</w:t>
      </w:r>
      <w:r w:rsidR="00280ADA" w:rsidRPr="0072745A">
        <w:rPr>
          <w:rFonts w:ascii="Tahoma" w:eastAsia="Tahoma" w:hAnsi="Tahoma" w:cs="Tahoma"/>
        </w:rPr>
        <w:t>o</w:t>
      </w:r>
      <w:r w:rsidR="00BB32D5" w:rsidRPr="0072745A">
        <w:rPr>
          <w:rFonts w:ascii="Tahoma" w:eastAsia="Tahoma" w:hAnsi="Tahoma" w:cs="Tahoma"/>
          <w:spacing w:val="4"/>
        </w:rPr>
        <w:t>.</w:t>
      </w:r>
      <w:r w:rsidR="00BB32D5" w:rsidRPr="001C3C76">
        <w:rPr>
          <w:rStyle w:val="Odwoanieprzypisudolnego"/>
          <w:rFonts w:ascii="Tahoma" w:eastAsia="Tahoma" w:hAnsi="Tahoma" w:cs="Tahoma"/>
          <w:spacing w:val="4"/>
        </w:rPr>
        <w:footnoteReference w:id="82"/>
      </w:r>
    </w:p>
    <w:p w14:paraId="1DCC7BC7" w14:textId="77777777"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gdy</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w:t>
      </w:r>
      <w:r w:rsidRPr="001C3C76">
        <w:rPr>
          <w:rFonts w:ascii="Tahoma" w:eastAsia="Tahoma" w:hAnsi="Tahoma" w:cs="Tahoma"/>
          <w:spacing w:val="-1"/>
        </w:rPr>
        <w:t>un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2</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 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od</w:t>
      </w:r>
      <w:r w:rsidRPr="001C3C76">
        <w:rPr>
          <w:rFonts w:ascii="Tahoma" w:eastAsia="Tahoma" w:hAnsi="Tahoma" w:cs="Tahoma"/>
          <w:spacing w:val="-1"/>
        </w:rPr>
        <w:t>uj</w:t>
      </w:r>
      <w:r w:rsidRPr="001C3C76">
        <w:rPr>
          <w:rFonts w:ascii="Tahoma" w:eastAsia="Tahoma" w:hAnsi="Tahoma" w:cs="Tahoma"/>
        </w:rPr>
        <w:t>ą</w:t>
      </w:r>
      <w:r w:rsidRPr="001C3C76">
        <w:rPr>
          <w:rFonts w:ascii="Tahoma" w:eastAsia="Tahoma" w:hAnsi="Tahoma" w:cs="Tahoma"/>
          <w:spacing w:val="2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2"/>
        </w:rPr>
        <w:t>s</w:t>
      </w:r>
      <w:r w:rsidRPr="001C3C76">
        <w:rPr>
          <w:rFonts w:ascii="Tahoma" w:eastAsia="Tahoma" w:hAnsi="Tahoma" w:cs="Tahoma"/>
          <w:spacing w:val="-1"/>
        </w:rPr>
        <w:t>un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20"/>
        </w:rPr>
        <w:t xml:space="preserve"> </w:t>
      </w:r>
      <w:r w:rsidRPr="001C3C76">
        <w:rPr>
          <w:rFonts w:ascii="Tahoma" w:eastAsia="Tahoma" w:hAnsi="Tahoma" w:cs="Tahoma"/>
        </w:rPr>
        <w:t>bi</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mi</w:t>
      </w:r>
      <w:r w:rsidRPr="001C3C76">
        <w:rPr>
          <w:rFonts w:ascii="Tahoma" w:eastAsia="Tahoma" w:hAnsi="Tahoma" w:cs="Tahoma"/>
          <w:spacing w:val="21"/>
        </w:rPr>
        <w:t xml:space="preserve"> </w:t>
      </w:r>
      <w:r w:rsidRPr="001C3C76">
        <w:rPr>
          <w:rFonts w:ascii="Tahoma" w:eastAsia="Tahoma" w:hAnsi="Tahoma" w:cs="Tahoma"/>
        </w:rPr>
        <w:t>i</w:t>
      </w:r>
      <w:r w:rsidRPr="001C3C76">
        <w:rPr>
          <w:rFonts w:ascii="Tahoma" w:eastAsia="Tahoma" w:hAnsi="Tahoma" w:cs="Tahoma"/>
          <w:spacing w:val="29"/>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 w</w:t>
      </w:r>
      <w:r w:rsidRPr="001C3C76">
        <w:rPr>
          <w:rFonts w:ascii="Tahoma" w:eastAsia="Tahoma" w:hAnsi="Tahoma" w:cs="Tahoma"/>
          <w:spacing w:val="42"/>
        </w:rPr>
        <w:t xml:space="preserve"> </w:t>
      </w:r>
      <w:r w:rsidRPr="001C3C76">
        <w:rPr>
          <w:rFonts w:ascii="Tahoma" w:eastAsia="Tahoma" w:hAnsi="Tahoma" w:cs="Tahoma"/>
        </w:rPr>
        <w:t>budż</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39"/>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38"/>
        </w:rPr>
        <w:t xml:space="preserve"> </w:t>
      </w:r>
      <w:r w:rsidRPr="001C3C76">
        <w:rPr>
          <w:rFonts w:ascii="Tahoma" w:eastAsia="Tahoma" w:hAnsi="Tahoma" w:cs="Tahoma"/>
        </w:rPr>
        <w:t>B</w:t>
      </w:r>
      <w:r w:rsidRPr="001C3C76">
        <w:rPr>
          <w:rFonts w:ascii="Tahoma" w:eastAsia="Tahoma" w:hAnsi="Tahoma" w:cs="Tahoma"/>
          <w:spacing w:val="1"/>
        </w:rPr>
        <w:t>ene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4"/>
        </w:rPr>
        <w:t xml:space="preserve"> </w:t>
      </w:r>
      <w:r w:rsidRPr="001C3C76">
        <w:rPr>
          <w:rFonts w:ascii="Tahoma" w:eastAsia="Tahoma" w:hAnsi="Tahoma" w:cs="Tahoma"/>
        </w:rPr>
        <w:t>zobli</w:t>
      </w:r>
      <w:r w:rsidRPr="001C3C76">
        <w:rPr>
          <w:rFonts w:ascii="Tahoma" w:eastAsia="Tahoma" w:hAnsi="Tahoma" w:cs="Tahoma"/>
          <w:spacing w:val="1"/>
        </w:rPr>
        <w:t>g</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33"/>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42"/>
        </w:rPr>
        <w:t xml:space="preserve"> </w:t>
      </w:r>
      <w:r w:rsidRPr="001C3C76">
        <w:rPr>
          <w:rFonts w:ascii="Tahoma" w:eastAsia="Tahoma" w:hAnsi="Tahoma" w:cs="Tahoma"/>
        </w:rPr>
        <w:t>do</w:t>
      </w:r>
      <w:r w:rsidRPr="001C3C76">
        <w:rPr>
          <w:rFonts w:ascii="Tahoma" w:eastAsia="Tahoma" w:hAnsi="Tahoma" w:cs="Tahoma"/>
          <w:spacing w:val="41"/>
        </w:rPr>
        <w:t xml:space="preserve"> </w:t>
      </w:r>
      <w:r w:rsidRPr="001C3C76">
        <w:rPr>
          <w:rFonts w:ascii="Tahoma" w:eastAsia="Tahoma" w:hAnsi="Tahoma" w:cs="Tahoma"/>
        </w:rPr>
        <w:t>zgłosz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rPr>
        <w:t>p</w:t>
      </w:r>
      <w:r w:rsidRPr="001C3C76">
        <w:rPr>
          <w:rFonts w:ascii="Tahoma" w:eastAsia="Tahoma" w:hAnsi="Tahoma" w:cs="Tahoma"/>
          <w:spacing w:val="3"/>
        </w:rPr>
        <w:t>i</w:t>
      </w:r>
      <w:r w:rsidRPr="001C3C76">
        <w:rPr>
          <w:rFonts w:ascii="Tahoma" w:eastAsia="Tahoma" w:hAnsi="Tahoma" w:cs="Tahoma"/>
        </w:rPr>
        <w:t>sem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1"/>
        </w:rPr>
        <w:t xml:space="preserve"> </w:t>
      </w:r>
      <w:r w:rsidRPr="001C3C76">
        <w:rPr>
          <w:rFonts w:ascii="Tahoma" w:eastAsia="Tahoma" w:hAnsi="Tahoma" w:cs="Tahoma"/>
          <w:spacing w:val="-3"/>
        </w:rPr>
        <w:t>f</w:t>
      </w:r>
      <w:r w:rsidRPr="001C3C76">
        <w:rPr>
          <w:rFonts w:ascii="Tahoma" w:eastAsia="Tahoma" w:hAnsi="Tahoma" w:cs="Tahoma"/>
          <w:spacing w:val="3"/>
        </w:rPr>
        <w:t>a</w:t>
      </w:r>
      <w:r w:rsidRPr="001C3C76">
        <w:rPr>
          <w:rFonts w:ascii="Tahoma" w:eastAsia="Tahoma" w:hAnsi="Tahoma" w:cs="Tahoma"/>
          <w:spacing w:val="-1"/>
        </w:rPr>
        <w:t>k</w:t>
      </w:r>
      <w:r w:rsidRPr="001C3C76">
        <w:rPr>
          <w:rFonts w:ascii="Tahoma" w:eastAsia="Tahoma" w:hAnsi="Tahoma" w:cs="Tahoma"/>
        </w:rPr>
        <w:t xml:space="preserve">tu </w:t>
      </w:r>
      <w:r w:rsidR="008E3C45" w:rsidRPr="001C3C76">
        <w:rPr>
          <w:rFonts w:ascii="Tahoma" w:eastAsia="Tahoma" w:hAnsi="Tahoma" w:cs="Tahoma"/>
        </w:rPr>
        <w:t>IZ</w:t>
      </w:r>
      <w:r w:rsidR="008E3C45" w:rsidRPr="001C3C76">
        <w:rPr>
          <w:rFonts w:ascii="Tahoma" w:eastAsia="Tahoma" w:hAnsi="Tahoma" w:cs="Tahoma"/>
          <w:spacing w:val="-1"/>
        </w:rPr>
        <w:t xml:space="preserve"> zgodnie z ust. 1</w:t>
      </w:r>
      <w:r w:rsidRPr="001C3C76">
        <w:rPr>
          <w:rFonts w:ascii="Tahoma" w:eastAsia="Tahoma" w:hAnsi="Tahoma" w:cs="Tahoma"/>
        </w:rPr>
        <w:t>.</w:t>
      </w:r>
    </w:p>
    <w:p w14:paraId="48B53DFC" w14:textId="0BFE2FA0" w:rsidR="008E3C45" w:rsidRPr="00A87B83"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A87B83">
        <w:rPr>
          <w:rFonts w:ascii="Tahoma" w:eastAsia="Tahoma" w:hAnsi="Tahoma" w:cs="Tahoma"/>
        </w:rPr>
        <w:t>W pr</w:t>
      </w:r>
      <w:r w:rsidRPr="00A87B83">
        <w:rPr>
          <w:rFonts w:ascii="Tahoma" w:eastAsia="Tahoma" w:hAnsi="Tahoma" w:cs="Tahoma"/>
          <w:spacing w:val="1"/>
        </w:rPr>
        <w:t>z</w:t>
      </w:r>
      <w:r w:rsidRPr="00A87B83">
        <w:rPr>
          <w:rFonts w:ascii="Tahoma" w:eastAsia="Tahoma" w:hAnsi="Tahoma" w:cs="Tahoma"/>
          <w:spacing w:val="-1"/>
        </w:rPr>
        <w:t>y</w:t>
      </w:r>
      <w:r w:rsidRPr="00A87B83">
        <w:rPr>
          <w:rFonts w:ascii="Tahoma" w:eastAsia="Tahoma" w:hAnsi="Tahoma" w:cs="Tahoma"/>
        </w:rPr>
        <w:t>p</w:t>
      </w:r>
      <w:r w:rsidRPr="00A87B83">
        <w:rPr>
          <w:rFonts w:ascii="Tahoma" w:eastAsia="Tahoma" w:hAnsi="Tahoma" w:cs="Tahoma"/>
          <w:spacing w:val="1"/>
        </w:rPr>
        <w:t>a</w:t>
      </w:r>
      <w:r w:rsidRPr="00A87B83">
        <w:rPr>
          <w:rFonts w:ascii="Tahoma" w:eastAsia="Tahoma" w:hAnsi="Tahoma" w:cs="Tahoma"/>
        </w:rPr>
        <w:t>dku</w:t>
      </w:r>
      <w:r w:rsidRPr="00A87B83">
        <w:rPr>
          <w:rFonts w:ascii="Tahoma" w:eastAsia="Tahoma" w:hAnsi="Tahoma" w:cs="Tahoma"/>
          <w:spacing w:val="1"/>
        </w:rPr>
        <w:t xml:space="preserve"> </w:t>
      </w:r>
      <w:r w:rsidRPr="00A87B83">
        <w:rPr>
          <w:rFonts w:ascii="Tahoma" w:eastAsia="Tahoma" w:hAnsi="Tahoma" w:cs="Tahoma"/>
          <w:spacing w:val="3"/>
        </w:rPr>
        <w:t>w</w:t>
      </w:r>
      <w:r w:rsidRPr="00A87B83">
        <w:rPr>
          <w:rFonts w:ascii="Tahoma" w:eastAsia="Tahoma" w:hAnsi="Tahoma" w:cs="Tahoma"/>
          <w:spacing w:val="-1"/>
        </w:rPr>
        <w:t>y</w:t>
      </w:r>
      <w:r w:rsidRPr="00A87B83">
        <w:rPr>
          <w:rFonts w:ascii="Tahoma" w:eastAsia="Tahoma" w:hAnsi="Tahoma" w:cs="Tahoma"/>
        </w:rPr>
        <w:t>st</w:t>
      </w:r>
      <w:r w:rsidRPr="00A87B83">
        <w:rPr>
          <w:rFonts w:ascii="Tahoma" w:eastAsia="Tahoma" w:hAnsi="Tahoma" w:cs="Tahoma"/>
          <w:spacing w:val="1"/>
        </w:rPr>
        <w:t>ą</w:t>
      </w:r>
      <w:r w:rsidRPr="00A87B83">
        <w:rPr>
          <w:rFonts w:ascii="Tahoma" w:eastAsia="Tahoma" w:hAnsi="Tahoma" w:cs="Tahoma"/>
        </w:rPr>
        <w:t>pi</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4"/>
        </w:rPr>
        <w:t xml:space="preserve"> </w:t>
      </w:r>
      <w:r w:rsidRPr="00A87B83">
        <w:rPr>
          <w:rFonts w:ascii="Tahoma" w:eastAsia="Tahoma" w:hAnsi="Tahoma" w:cs="Tahoma"/>
        </w:rPr>
        <w:t>oszczędn</w:t>
      </w:r>
      <w:r w:rsidRPr="00A87B83">
        <w:rPr>
          <w:rFonts w:ascii="Tahoma" w:eastAsia="Tahoma" w:hAnsi="Tahoma" w:cs="Tahoma"/>
          <w:spacing w:val="-1"/>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i w pro</w:t>
      </w:r>
      <w:r w:rsidRPr="00A87B83">
        <w:rPr>
          <w:rFonts w:ascii="Tahoma" w:eastAsia="Tahoma" w:hAnsi="Tahoma" w:cs="Tahoma"/>
          <w:spacing w:val="-1"/>
        </w:rPr>
        <w:t>j</w:t>
      </w:r>
      <w:r w:rsidRPr="00A87B83">
        <w:rPr>
          <w:rFonts w:ascii="Tahoma" w:eastAsia="Tahoma" w:hAnsi="Tahoma" w:cs="Tahoma"/>
          <w:spacing w:val="1"/>
        </w:rPr>
        <w:t>ek</w:t>
      </w:r>
      <w:r w:rsidRPr="00A87B83">
        <w:rPr>
          <w:rFonts w:ascii="Tahoma" w:eastAsia="Tahoma" w:hAnsi="Tahoma" w:cs="Tahoma"/>
          <w:spacing w:val="-1"/>
        </w:rPr>
        <w:t>c</w:t>
      </w:r>
      <w:r w:rsidRPr="00A87B83">
        <w:rPr>
          <w:rFonts w:ascii="Tahoma" w:eastAsia="Tahoma" w:hAnsi="Tahoma" w:cs="Tahoma"/>
          <w:spacing w:val="2"/>
        </w:rPr>
        <w:t>i</w:t>
      </w:r>
      <w:r w:rsidRPr="00A87B83">
        <w:rPr>
          <w:rFonts w:ascii="Tahoma" w:eastAsia="Tahoma" w:hAnsi="Tahoma" w:cs="Tahoma"/>
        </w:rPr>
        <w:t>e po</w:t>
      </w:r>
      <w:r w:rsidRPr="00A87B83">
        <w:rPr>
          <w:rFonts w:ascii="Tahoma" w:eastAsia="Tahoma" w:hAnsi="Tahoma" w:cs="Tahoma"/>
          <w:spacing w:val="1"/>
        </w:rPr>
        <w:t>w</w:t>
      </w:r>
      <w:r w:rsidRPr="00A87B83">
        <w:rPr>
          <w:rFonts w:ascii="Tahoma" w:eastAsia="Tahoma" w:hAnsi="Tahoma" w:cs="Tahoma"/>
        </w:rPr>
        <w:t>st</w:t>
      </w:r>
      <w:r w:rsidRPr="00A87B83">
        <w:rPr>
          <w:rFonts w:ascii="Tahoma" w:eastAsia="Tahoma" w:hAnsi="Tahoma" w:cs="Tahoma"/>
          <w:spacing w:val="1"/>
        </w:rPr>
        <w:t>a</w:t>
      </w:r>
      <w:r w:rsidRPr="00A87B83">
        <w:rPr>
          <w:rFonts w:ascii="Tahoma" w:eastAsia="Tahoma" w:hAnsi="Tahoma" w:cs="Tahoma"/>
        </w:rPr>
        <w:t>ł</w:t>
      </w:r>
      <w:r w:rsidRPr="00A87B83">
        <w:rPr>
          <w:rFonts w:ascii="Tahoma" w:eastAsia="Tahoma" w:hAnsi="Tahoma" w:cs="Tahoma"/>
          <w:spacing w:val="-3"/>
        </w:rPr>
        <w:t>y</w:t>
      </w:r>
      <w:r w:rsidRPr="00A87B83">
        <w:rPr>
          <w:rFonts w:ascii="Tahoma" w:eastAsia="Tahoma" w:hAnsi="Tahoma" w:cs="Tahoma"/>
          <w:spacing w:val="-1"/>
        </w:rPr>
        <w:t>c</w:t>
      </w:r>
      <w:r w:rsidRPr="00A87B83">
        <w:rPr>
          <w:rFonts w:ascii="Tahoma" w:eastAsia="Tahoma" w:hAnsi="Tahoma" w:cs="Tahoma"/>
        </w:rPr>
        <w:t xml:space="preserve">h w </w:t>
      </w:r>
      <w:r w:rsidRPr="00A87B83">
        <w:rPr>
          <w:rFonts w:ascii="Tahoma" w:eastAsia="Tahoma" w:hAnsi="Tahoma" w:cs="Tahoma"/>
          <w:spacing w:val="1"/>
        </w:rPr>
        <w:t>wy</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k</w:t>
      </w:r>
      <w:r w:rsidRPr="00A87B83">
        <w:rPr>
          <w:rFonts w:ascii="Tahoma" w:eastAsia="Tahoma" w:hAnsi="Tahoma" w:cs="Tahoma"/>
        </w:rPr>
        <w:t>u pr</w:t>
      </w:r>
      <w:r w:rsidRPr="00A87B83">
        <w:rPr>
          <w:rFonts w:ascii="Tahoma" w:eastAsia="Tahoma" w:hAnsi="Tahoma" w:cs="Tahoma"/>
          <w:spacing w:val="1"/>
        </w:rPr>
        <w:t>ze</w:t>
      </w:r>
      <w:r w:rsidRPr="00A87B83">
        <w:rPr>
          <w:rFonts w:ascii="Tahoma" w:eastAsia="Tahoma" w:hAnsi="Tahoma" w:cs="Tahoma"/>
        </w:rPr>
        <w:t>pro</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rPr>
        <w:t>dz</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spacing w:val="-2"/>
        </w:rPr>
        <w:t>i</w:t>
      </w:r>
      <w:r w:rsidRPr="00A87B83">
        <w:rPr>
          <w:rFonts w:ascii="Tahoma" w:eastAsia="Tahoma" w:hAnsi="Tahoma" w:cs="Tahoma"/>
        </w:rPr>
        <w:t>a pos</w:t>
      </w:r>
      <w:r w:rsidRPr="00A87B83">
        <w:rPr>
          <w:rFonts w:ascii="Tahoma" w:eastAsia="Tahoma" w:hAnsi="Tahoma" w:cs="Tahoma"/>
          <w:spacing w:val="1"/>
        </w:rPr>
        <w:t>tę</w:t>
      </w:r>
      <w:r w:rsidRPr="00A87B83">
        <w:rPr>
          <w:rFonts w:ascii="Tahoma" w:eastAsia="Tahoma" w:hAnsi="Tahoma" w:cs="Tahoma"/>
        </w:rPr>
        <w:t>po</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2"/>
        </w:rPr>
        <w:t xml:space="preserve"> </w:t>
      </w:r>
      <w:r w:rsidRPr="00A87B83">
        <w:rPr>
          <w:rFonts w:ascii="Tahoma" w:eastAsia="Tahoma" w:hAnsi="Tahoma" w:cs="Tahoma"/>
        </w:rPr>
        <w:t>o</w:t>
      </w:r>
      <w:r w:rsidRPr="00A87B83">
        <w:rPr>
          <w:rFonts w:ascii="Tahoma" w:eastAsia="Tahoma" w:hAnsi="Tahoma" w:cs="Tahoma"/>
          <w:spacing w:val="10"/>
        </w:rPr>
        <w:t xml:space="preserve"> </w:t>
      </w:r>
      <w:r w:rsidRPr="00A87B83">
        <w:rPr>
          <w:rFonts w:ascii="Tahoma" w:eastAsia="Tahoma" w:hAnsi="Tahoma" w:cs="Tahoma"/>
          <w:spacing w:val="-1"/>
        </w:rPr>
        <w:t>u</w:t>
      </w:r>
      <w:r w:rsidRPr="00A87B83">
        <w:rPr>
          <w:rFonts w:ascii="Tahoma" w:eastAsia="Tahoma" w:hAnsi="Tahoma" w:cs="Tahoma"/>
        </w:rPr>
        <w:t>d</w:t>
      </w:r>
      <w:r w:rsidRPr="00A87B83">
        <w:rPr>
          <w:rFonts w:ascii="Tahoma" w:eastAsia="Tahoma" w:hAnsi="Tahoma" w:cs="Tahoma"/>
          <w:spacing w:val="3"/>
        </w:rPr>
        <w:t>z</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l</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ie</w:t>
      </w:r>
      <w:r w:rsidRPr="00A87B83">
        <w:rPr>
          <w:rFonts w:ascii="Tahoma" w:eastAsia="Tahoma" w:hAnsi="Tahoma" w:cs="Tahoma"/>
          <w:spacing w:val="3"/>
        </w:rPr>
        <w:t xml:space="preserve"> </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mó</w:t>
      </w:r>
      <w:r w:rsidRPr="00A87B83">
        <w:rPr>
          <w:rFonts w:ascii="Tahoma" w:eastAsia="Tahoma" w:hAnsi="Tahoma" w:cs="Tahoma"/>
          <w:spacing w:val="1"/>
        </w:rPr>
        <w:t>w</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ia publ</w:t>
      </w:r>
      <w:r w:rsidRPr="00A87B83">
        <w:rPr>
          <w:rFonts w:ascii="Tahoma" w:eastAsia="Tahoma" w:hAnsi="Tahoma" w:cs="Tahoma"/>
          <w:spacing w:val="2"/>
        </w:rPr>
        <w:t>i</w:t>
      </w:r>
      <w:r w:rsidRPr="00A87B83">
        <w:rPr>
          <w:rFonts w:ascii="Tahoma" w:eastAsia="Tahoma" w:hAnsi="Tahoma" w:cs="Tahoma"/>
          <w:spacing w:val="-1"/>
        </w:rPr>
        <w:t>c</w:t>
      </w:r>
      <w:r w:rsidRPr="00A87B83">
        <w:rPr>
          <w:rFonts w:ascii="Tahoma" w:eastAsia="Tahoma" w:hAnsi="Tahoma" w:cs="Tahoma"/>
        </w:rPr>
        <w:t>znego</w:t>
      </w:r>
      <w:r w:rsidRPr="00A87B83">
        <w:rPr>
          <w:rFonts w:ascii="Tahoma" w:eastAsia="Tahoma" w:hAnsi="Tahoma" w:cs="Tahoma"/>
          <w:spacing w:val="1"/>
        </w:rPr>
        <w:t xml:space="preserve"> </w:t>
      </w:r>
      <w:r w:rsidRPr="00A87B83">
        <w:rPr>
          <w:rFonts w:ascii="Tahoma" w:eastAsia="Tahoma" w:hAnsi="Tahoma" w:cs="Tahoma"/>
        </w:rPr>
        <w:t>l</w:t>
      </w:r>
      <w:r w:rsidRPr="00A87B83">
        <w:rPr>
          <w:rFonts w:ascii="Tahoma" w:eastAsia="Tahoma" w:hAnsi="Tahoma" w:cs="Tahoma"/>
          <w:spacing w:val="1"/>
        </w:rPr>
        <w:t>u</w:t>
      </w:r>
      <w:r w:rsidRPr="00A87B83">
        <w:rPr>
          <w:rFonts w:ascii="Tahoma" w:eastAsia="Tahoma" w:hAnsi="Tahoma" w:cs="Tahoma"/>
        </w:rPr>
        <w:t>b</w:t>
      </w:r>
      <w:r w:rsidRPr="00A87B83">
        <w:rPr>
          <w:rFonts w:ascii="Tahoma" w:eastAsia="Tahoma" w:hAnsi="Tahoma" w:cs="Tahoma"/>
          <w:spacing w:val="7"/>
        </w:rPr>
        <w:t xml:space="preserve"> </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s</w:t>
      </w:r>
      <w:r w:rsidRPr="00A87B83">
        <w:rPr>
          <w:rFonts w:ascii="Tahoma" w:eastAsia="Tahoma" w:hAnsi="Tahoma" w:cs="Tahoma"/>
          <w:spacing w:val="1"/>
        </w:rPr>
        <w:t>a</w:t>
      </w:r>
      <w:r w:rsidRPr="00A87B83">
        <w:rPr>
          <w:rFonts w:ascii="Tahoma" w:eastAsia="Tahoma" w:hAnsi="Tahoma" w:cs="Tahoma"/>
        </w:rPr>
        <w:t>dy</w:t>
      </w:r>
      <w:r w:rsidRPr="00A87B83">
        <w:rPr>
          <w:rFonts w:ascii="Tahoma" w:eastAsia="Tahoma" w:hAnsi="Tahoma" w:cs="Tahoma"/>
          <w:spacing w:val="5"/>
        </w:rPr>
        <w:t xml:space="preserve"> </w:t>
      </w:r>
      <w:r w:rsidRPr="00A87B83">
        <w:rPr>
          <w:rFonts w:ascii="Tahoma" w:eastAsia="Tahoma" w:hAnsi="Tahoma" w:cs="Tahoma"/>
          <w:spacing w:val="-3"/>
        </w:rPr>
        <w:t>k</w:t>
      </w:r>
      <w:r w:rsidRPr="00A87B83">
        <w:rPr>
          <w:rFonts w:ascii="Tahoma" w:eastAsia="Tahoma" w:hAnsi="Tahoma" w:cs="Tahoma"/>
          <w:spacing w:val="2"/>
        </w:rPr>
        <w:t>o</w:t>
      </w:r>
      <w:r w:rsidRPr="00A87B83">
        <w:rPr>
          <w:rFonts w:ascii="Tahoma" w:eastAsia="Tahoma" w:hAnsi="Tahoma" w:cs="Tahoma"/>
          <w:spacing w:val="-1"/>
        </w:rPr>
        <w:t>n</w:t>
      </w:r>
      <w:r w:rsidRPr="00A87B83">
        <w:rPr>
          <w:rFonts w:ascii="Tahoma" w:eastAsia="Tahoma" w:hAnsi="Tahoma" w:cs="Tahoma"/>
          <w:spacing w:val="1"/>
        </w:rPr>
        <w:t>k</w:t>
      </w:r>
      <w:r w:rsidRPr="00A87B83">
        <w:rPr>
          <w:rFonts w:ascii="Tahoma" w:eastAsia="Tahoma" w:hAnsi="Tahoma" w:cs="Tahoma"/>
          <w:spacing w:val="-1"/>
        </w:rPr>
        <w:t>u</w:t>
      </w:r>
      <w:r w:rsidRPr="00A87B83">
        <w:rPr>
          <w:rFonts w:ascii="Tahoma" w:eastAsia="Tahoma" w:hAnsi="Tahoma" w:cs="Tahoma"/>
        </w:rPr>
        <w:t>r</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spacing w:val="2"/>
        </w:rPr>
        <w:t>c</w:t>
      </w:r>
      <w:r w:rsidRPr="00A87B83">
        <w:rPr>
          <w:rFonts w:ascii="Tahoma" w:eastAsia="Tahoma" w:hAnsi="Tahoma" w:cs="Tahoma"/>
          <w:spacing w:val="-1"/>
        </w:rPr>
        <w:t>y</w:t>
      </w:r>
      <w:r w:rsidRPr="00A87B83">
        <w:rPr>
          <w:rFonts w:ascii="Tahoma" w:eastAsia="Tahoma" w:hAnsi="Tahoma" w:cs="Tahoma"/>
          <w:spacing w:val="1"/>
        </w:rPr>
        <w:t>j</w:t>
      </w:r>
      <w:r w:rsidRPr="00A87B83">
        <w:rPr>
          <w:rFonts w:ascii="Tahoma" w:eastAsia="Tahoma" w:hAnsi="Tahoma" w:cs="Tahoma"/>
          <w:spacing w:val="-1"/>
        </w:rPr>
        <w:t>n</w:t>
      </w:r>
      <w:r w:rsidRPr="00A87B83">
        <w:rPr>
          <w:rFonts w:ascii="Tahoma" w:eastAsia="Tahoma" w:hAnsi="Tahoma" w:cs="Tahoma"/>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i,</w:t>
      </w:r>
      <w:r w:rsidRPr="00A87B83">
        <w:rPr>
          <w:rFonts w:ascii="Tahoma" w:eastAsia="Tahoma" w:hAnsi="Tahoma" w:cs="Tahoma"/>
          <w:spacing w:val="4"/>
        </w:rPr>
        <w:t xml:space="preserve"> </w:t>
      </w:r>
      <w:r w:rsidRPr="00A87B83">
        <w:rPr>
          <w:rFonts w:ascii="Tahoma" w:eastAsia="Tahoma" w:hAnsi="Tahoma" w:cs="Tahoma"/>
        </w:rPr>
        <w:t>pr</w:t>
      </w:r>
      <w:r w:rsidRPr="00A87B83">
        <w:rPr>
          <w:rFonts w:ascii="Tahoma" w:eastAsia="Tahoma" w:hAnsi="Tahoma" w:cs="Tahoma"/>
          <w:spacing w:val="1"/>
        </w:rPr>
        <w:t>ze</w:t>
      </w:r>
      <w:r w:rsidRPr="00A87B83">
        <w:rPr>
          <w:rFonts w:ascii="Tahoma" w:eastAsia="Tahoma" w:hAnsi="Tahoma" w:cs="Tahoma"/>
          <w:spacing w:val="-1"/>
        </w:rPr>
        <w:t>k</w:t>
      </w:r>
      <w:r w:rsidRPr="00A87B83">
        <w:rPr>
          <w:rFonts w:ascii="Tahoma" w:eastAsia="Tahoma" w:hAnsi="Tahoma" w:cs="Tahoma"/>
          <w:spacing w:val="-2"/>
        </w:rPr>
        <w:t>r</w:t>
      </w:r>
      <w:r w:rsidRPr="00A87B83">
        <w:rPr>
          <w:rFonts w:ascii="Tahoma" w:eastAsia="Tahoma" w:hAnsi="Tahoma" w:cs="Tahoma"/>
          <w:spacing w:val="1"/>
        </w:rPr>
        <w:t>a</w:t>
      </w:r>
      <w:r w:rsidRPr="00A87B83">
        <w:rPr>
          <w:rFonts w:ascii="Tahoma" w:eastAsia="Tahoma" w:hAnsi="Tahoma" w:cs="Tahoma"/>
          <w:spacing w:val="-1"/>
        </w:rPr>
        <w:t>c</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spacing w:val="-1"/>
        </w:rPr>
        <w:t>j</w:t>
      </w:r>
      <w:r w:rsidRPr="00A87B83">
        <w:rPr>
          <w:rFonts w:ascii="Tahoma" w:eastAsia="Tahoma" w:hAnsi="Tahoma" w:cs="Tahoma"/>
          <w:spacing w:val="1"/>
        </w:rPr>
        <w:t>ą</w:t>
      </w:r>
      <w:r w:rsidRPr="00A87B83">
        <w:rPr>
          <w:rFonts w:ascii="Tahoma" w:eastAsia="Tahoma" w:hAnsi="Tahoma" w:cs="Tahoma"/>
          <w:spacing w:val="2"/>
        </w:rPr>
        <w:t>c</w:t>
      </w:r>
      <w:r w:rsidRPr="00A87B83">
        <w:rPr>
          <w:rFonts w:ascii="Tahoma" w:eastAsia="Tahoma" w:hAnsi="Tahoma" w:cs="Tahoma"/>
          <w:spacing w:val="-3"/>
        </w:rPr>
        <w:t>y</w:t>
      </w:r>
      <w:r w:rsidRPr="00A87B83">
        <w:rPr>
          <w:rFonts w:ascii="Tahoma" w:eastAsia="Tahoma" w:hAnsi="Tahoma" w:cs="Tahoma"/>
          <w:spacing w:val="2"/>
        </w:rPr>
        <w:t>c</w:t>
      </w:r>
      <w:r w:rsidRPr="00A87B83">
        <w:rPr>
          <w:rFonts w:ascii="Tahoma" w:eastAsia="Tahoma" w:hAnsi="Tahoma" w:cs="Tahoma"/>
        </w:rPr>
        <w:t>h</w:t>
      </w:r>
      <w:r w:rsidR="00A87B83" w:rsidRPr="00A87B83">
        <w:rPr>
          <w:rFonts w:ascii="Tahoma" w:eastAsia="Tahoma" w:hAnsi="Tahoma" w:cs="Tahoma"/>
          <w:spacing w:val="-1"/>
          <w:position w:val="-1"/>
        </w:rPr>
        <w:t xml:space="preserve"> </w:t>
      </w:r>
      <w:r w:rsidRPr="00A87B83">
        <w:rPr>
          <w:rFonts w:ascii="Tahoma" w:eastAsia="Tahoma" w:hAnsi="Tahoma" w:cs="Tahoma"/>
          <w:spacing w:val="-1"/>
          <w:position w:val="-1"/>
        </w:rPr>
        <w:t>10</w:t>
      </w:r>
      <w:r w:rsidRPr="00A87B83">
        <w:rPr>
          <w:rFonts w:ascii="Tahoma" w:eastAsia="Tahoma" w:hAnsi="Tahoma" w:cs="Tahoma"/>
          <w:position w:val="-1"/>
        </w:rPr>
        <w:t>%</w:t>
      </w:r>
      <w:r w:rsidRPr="00A87B83">
        <w:rPr>
          <w:rFonts w:ascii="Tahoma" w:eastAsia="Tahoma" w:hAnsi="Tahoma" w:cs="Tahoma"/>
          <w:spacing w:val="48"/>
          <w:position w:val="-1"/>
        </w:rPr>
        <w:t xml:space="preserve"> </w:t>
      </w:r>
      <w:r w:rsidRPr="00A87B83">
        <w:rPr>
          <w:rFonts w:ascii="Tahoma" w:eastAsia="Tahoma" w:hAnsi="Tahoma" w:cs="Tahoma"/>
          <w:position w:val="-1"/>
        </w:rPr>
        <w:t>śro</w:t>
      </w:r>
      <w:r w:rsidRPr="00A87B83">
        <w:rPr>
          <w:rFonts w:ascii="Tahoma" w:eastAsia="Tahoma" w:hAnsi="Tahoma" w:cs="Tahoma"/>
          <w:spacing w:val="3"/>
          <w:position w:val="-1"/>
        </w:rPr>
        <w:t>d</w:t>
      </w:r>
      <w:r w:rsidRPr="00A87B83">
        <w:rPr>
          <w:rFonts w:ascii="Tahoma" w:eastAsia="Tahoma" w:hAnsi="Tahoma" w:cs="Tahoma"/>
          <w:spacing w:val="-1"/>
          <w:position w:val="-1"/>
        </w:rPr>
        <w:t>k</w:t>
      </w:r>
      <w:r w:rsidRPr="00A87B83">
        <w:rPr>
          <w:rFonts w:ascii="Tahoma" w:eastAsia="Tahoma" w:hAnsi="Tahoma" w:cs="Tahoma"/>
          <w:position w:val="-1"/>
        </w:rPr>
        <w:t>ów</w:t>
      </w:r>
      <w:r w:rsidRPr="00A87B83">
        <w:rPr>
          <w:rFonts w:ascii="Tahoma" w:eastAsia="Tahoma" w:hAnsi="Tahoma" w:cs="Tahoma"/>
          <w:spacing w:val="46"/>
          <w:position w:val="-1"/>
        </w:rPr>
        <w:t xml:space="preserve"> </w:t>
      </w:r>
      <w:r w:rsidRPr="00A87B83">
        <w:rPr>
          <w:rFonts w:ascii="Tahoma" w:eastAsia="Tahoma" w:hAnsi="Tahoma" w:cs="Tahoma"/>
          <w:spacing w:val="1"/>
          <w:position w:val="-1"/>
        </w:rPr>
        <w:t>a</w:t>
      </w:r>
      <w:r w:rsidRPr="00A87B83">
        <w:rPr>
          <w:rFonts w:ascii="Tahoma" w:eastAsia="Tahoma" w:hAnsi="Tahoma" w:cs="Tahoma"/>
          <w:position w:val="-1"/>
        </w:rPr>
        <w:t>lo</w:t>
      </w:r>
      <w:r w:rsidRPr="00A87B83">
        <w:rPr>
          <w:rFonts w:ascii="Tahoma" w:eastAsia="Tahoma" w:hAnsi="Tahoma" w:cs="Tahoma"/>
          <w:spacing w:val="-1"/>
          <w:position w:val="-1"/>
        </w:rPr>
        <w:t>k</w:t>
      </w:r>
      <w:r w:rsidRPr="00A87B83">
        <w:rPr>
          <w:rFonts w:ascii="Tahoma" w:eastAsia="Tahoma" w:hAnsi="Tahoma" w:cs="Tahoma"/>
          <w:position w:val="-1"/>
        </w:rPr>
        <w:t>o</w:t>
      </w:r>
      <w:r w:rsidRPr="00A87B83">
        <w:rPr>
          <w:rFonts w:ascii="Tahoma" w:eastAsia="Tahoma" w:hAnsi="Tahoma" w:cs="Tahoma"/>
          <w:spacing w:val="-2"/>
          <w:position w:val="-1"/>
        </w:rPr>
        <w:t>w</w:t>
      </w:r>
      <w:r w:rsidRPr="00A87B83">
        <w:rPr>
          <w:rFonts w:ascii="Tahoma" w:eastAsia="Tahoma" w:hAnsi="Tahoma" w:cs="Tahoma"/>
          <w:spacing w:val="1"/>
          <w:position w:val="-1"/>
        </w:rPr>
        <w:t>a</w:t>
      </w:r>
      <w:r w:rsidRPr="00A87B83">
        <w:rPr>
          <w:rFonts w:ascii="Tahoma" w:eastAsia="Tahoma" w:hAnsi="Tahoma" w:cs="Tahoma"/>
          <w:spacing w:val="-1"/>
          <w:position w:val="-1"/>
        </w:rPr>
        <w:t>ny</w:t>
      </w:r>
      <w:r w:rsidRPr="00A87B83">
        <w:rPr>
          <w:rFonts w:ascii="Tahoma" w:eastAsia="Tahoma" w:hAnsi="Tahoma" w:cs="Tahoma"/>
          <w:spacing w:val="2"/>
          <w:position w:val="-1"/>
        </w:rPr>
        <w:t>c</w:t>
      </w:r>
      <w:r w:rsidRPr="00A87B83">
        <w:rPr>
          <w:rFonts w:ascii="Tahoma" w:eastAsia="Tahoma" w:hAnsi="Tahoma" w:cs="Tahoma"/>
          <w:position w:val="-1"/>
        </w:rPr>
        <w:t>h</w:t>
      </w:r>
      <w:r w:rsidRPr="00A87B83">
        <w:rPr>
          <w:rFonts w:ascii="Tahoma" w:eastAsia="Tahoma" w:hAnsi="Tahoma" w:cs="Tahoma"/>
          <w:spacing w:val="40"/>
          <w:position w:val="-1"/>
        </w:rPr>
        <w:t xml:space="preserve"> </w:t>
      </w:r>
      <w:r w:rsidRPr="00A87B83">
        <w:rPr>
          <w:rFonts w:ascii="Tahoma" w:eastAsia="Tahoma" w:hAnsi="Tahoma" w:cs="Tahoma"/>
          <w:spacing w:val="-1"/>
          <w:position w:val="-1"/>
        </w:rPr>
        <w:t>n</w:t>
      </w:r>
      <w:r w:rsidRPr="00A87B83">
        <w:rPr>
          <w:rFonts w:ascii="Tahoma" w:eastAsia="Tahoma" w:hAnsi="Tahoma" w:cs="Tahoma"/>
          <w:position w:val="-1"/>
        </w:rPr>
        <w:t>a</w:t>
      </w:r>
      <w:r w:rsidRPr="00A87B83">
        <w:rPr>
          <w:rFonts w:ascii="Tahoma" w:eastAsia="Tahoma" w:hAnsi="Tahoma" w:cs="Tahoma"/>
          <w:spacing w:val="51"/>
          <w:position w:val="-1"/>
        </w:rPr>
        <w:t xml:space="preserve"> </w:t>
      </w:r>
      <w:r w:rsidRPr="00A87B83">
        <w:rPr>
          <w:rFonts w:ascii="Tahoma" w:eastAsia="Tahoma" w:hAnsi="Tahoma" w:cs="Tahoma"/>
          <w:position w:val="-1"/>
        </w:rPr>
        <w:t>d</w:t>
      </w:r>
      <w:r w:rsidRPr="00A87B83">
        <w:rPr>
          <w:rFonts w:ascii="Tahoma" w:eastAsia="Tahoma" w:hAnsi="Tahoma" w:cs="Tahoma"/>
          <w:spacing w:val="1"/>
          <w:position w:val="-1"/>
        </w:rPr>
        <w:t>a</w:t>
      </w:r>
      <w:r w:rsidRPr="00A87B83">
        <w:rPr>
          <w:rFonts w:ascii="Tahoma" w:eastAsia="Tahoma" w:hAnsi="Tahoma" w:cs="Tahoma"/>
          <w:spacing w:val="-1"/>
          <w:position w:val="-1"/>
        </w:rPr>
        <w:t>n</w:t>
      </w:r>
      <w:r w:rsidRPr="00A87B83">
        <w:rPr>
          <w:rFonts w:ascii="Tahoma" w:eastAsia="Tahoma" w:hAnsi="Tahoma" w:cs="Tahoma"/>
          <w:position w:val="-1"/>
        </w:rPr>
        <w:t>e</w:t>
      </w:r>
      <w:r w:rsidRPr="00A87B83">
        <w:rPr>
          <w:rFonts w:ascii="Tahoma" w:eastAsia="Tahoma" w:hAnsi="Tahoma" w:cs="Tahoma"/>
          <w:spacing w:val="49"/>
          <w:position w:val="-1"/>
        </w:rPr>
        <w:t xml:space="preserve"> </w:t>
      </w:r>
      <w:r w:rsidRPr="00A87B83">
        <w:rPr>
          <w:rFonts w:ascii="Tahoma" w:eastAsia="Tahoma" w:hAnsi="Tahoma" w:cs="Tahoma"/>
          <w:position w:val="-1"/>
        </w:rPr>
        <w:t>z</w:t>
      </w:r>
      <w:r w:rsidRPr="00A87B83">
        <w:rPr>
          <w:rFonts w:ascii="Tahoma" w:eastAsia="Tahoma" w:hAnsi="Tahoma" w:cs="Tahoma"/>
          <w:spacing w:val="1"/>
          <w:position w:val="-1"/>
        </w:rPr>
        <w:t>a</w:t>
      </w:r>
      <w:r w:rsidRPr="00A87B83">
        <w:rPr>
          <w:rFonts w:ascii="Tahoma" w:eastAsia="Tahoma" w:hAnsi="Tahoma" w:cs="Tahoma"/>
          <w:position w:val="-1"/>
        </w:rPr>
        <w:t>d</w:t>
      </w:r>
      <w:r w:rsidRPr="00A87B83">
        <w:rPr>
          <w:rFonts w:ascii="Tahoma" w:eastAsia="Tahoma" w:hAnsi="Tahoma" w:cs="Tahoma"/>
          <w:spacing w:val="1"/>
          <w:position w:val="-1"/>
        </w:rPr>
        <w:t>a</w:t>
      </w:r>
      <w:r w:rsidRPr="00A87B83">
        <w:rPr>
          <w:rFonts w:ascii="Tahoma" w:eastAsia="Tahoma" w:hAnsi="Tahoma" w:cs="Tahoma"/>
          <w:spacing w:val="-1"/>
          <w:position w:val="-1"/>
        </w:rPr>
        <w:t>n</w:t>
      </w:r>
      <w:r w:rsidRPr="00A87B83">
        <w:rPr>
          <w:rFonts w:ascii="Tahoma" w:eastAsia="Tahoma" w:hAnsi="Tahoma" w:cs="Tahoma"/>
          <w:position w:val="-1"/>
        </w:rPr>
        <w:t>i</w:t>
      </w:r>
      <w:r w:rsidRPr="00A87B83">
        <w:rPr>
          <w:rFonts w:ascii="Tahoma" w:eastAsia="Tahoma" w:hAnsi="Tahoma" w:cs="Tahoma"/>
          <w:spacing w:val="1"/>
          <w:position w:val="-1"/>
        </w:rPr>
        <w:t>e</w:t>
      </w:r>
      <w:r w:rsidRPr="00A87B83">
        <w:rPr>
          <w:rFonts w:ascii="Tahoma" w:eastAsia="Tahoma" w:hAnsi="Tahoma" w:cs="Tahoma"/>
          <w:position w:val="-1"/>
        </w:rPr>
        <w:t>,</w:t>
      </w:r>
      <w:r w:rsidRPr="00A87B83">
        <w:rPr>
          <w:rFonts w:ascii="Tahoma" w:eastAsia="Tahoma" w:hAnsi="Tahoma" w:cs="Tahoma"/>
          <w:spacing w:val="45"/>
          <w:position w:val="-1"/>
        </w:rPr>
        <w:t xml:space="preserve"> </w:t>
      </w:r>
      <w:r w:rsidRPr="00A87B83">
        <w:rPr>
          <w:rFonts w:ascii="Tahoma" w:eastAsia="Tahoma" w:hAnsi="Tahoma" w:cs="Tahoma"/>
          <w:spacing w:val="5"/>
          <w:position w:val="-1"/>
        </w:rPr>
        <w:t>m</w:t>
      </w:r>
      <w:r w:rsidRPr="00A87B83">
        <w:rPr>
          <w:rFonts w:ascii="Tahoma" w:eastAsia="Tahoma" w:hAnsi="Tahoma" w:cs="Tahoma"/>
          <w:position w:val="-1"/>
        </w:rPr>
        <w:t>ogą</w:t>
      </w:r>
      <w:r w:rsidRPr="00A87B83">
        <w:rPr>
          <w:rFonts w:ascii="Tahoma" w:eastAsia="Tahoma" w:hAnsi="Tahoma" w:cs="Tahoma"/>
          <w:spacing w:val="48"/>
          <w:position w:val="-1"/>
        </w:rPr>
        <w:t xml:space="preserve"> </w:t>
      </w:r>
      <w:r w:rsidRPr="00A87B83">
        <w:rPr>
          <w:rFonts w:ascii="Tahoma" w:eastAsia="Tahoma" w:hAnsi="Tahoma" w:cs="Tahoma"/>
          <w:position w:val="-1"/>
        </w:rPr>
        <w:t>o</w:t>
      </w:r>
      <w:r w:rsidRPr="00A87B83">
        <w:rPr>
          <w:rFonts w:ascii="Tahoma" w:eastAsia="Tahoma" w:hAnsi="Tahoma" w:cs="Tahoma"/>
          <w:spacing w:val="-1"/>
          <w:position w:val="-1"/>
        </w:rPr>
        <w:t>n</w:t>
      </w:r>
      <w:r w:rsidRPr="00A87B83">
        <w:rPr>
          <w:rFonts w:ascii="Tahoma" w:eastAsia="Tahoma" w:hAnsi="Tahoma" w:cs="Tahoma"/>
          <w:position w:val="-1"/>
        </w:rPr>
        <w:t>e</w:t>
      </w:r>
      <w:r w:rsidRPr="00A87B83">
        <w:rPr>
          <w:rFonts w:ascii="Tahoma" w:eastAsia="Tahoma" w:hAnsi="Tahoma" w:cs="Tahoma"/>
          <w:spacing w:val="50"/>
          <w:position w:val="-1"/>
        </w:rPr>
        <w:t xml:space="preserve"> </w:t>
      </w:r>
      <w:r w:rsidRPr="00A87B83">
        <w:rPr>
          <w:rFonts w:ascii="Tahoma" w:eastAsia="Tahoma" w:hAnsi="Tahoma" w:cs="Tahoma"/>
          <w:position w:val="-1"/>
        </w:rPr>
        <w:t>być</w:t>
      </w:r>
      <w:r w:rsidRPr="00A87B83">
        <w:rPr>
          <w:rFonts w:ascii="Tahoma" w:eastAsia="Tahoma" w:hAnsi="Tahoma" w:cs="Tahoma"/>
          <w:spacing w:val="48"/>
          <w:position w:val="-1"/>
        </w:rPr>
        <w:t xml:space="preserve"> </w:t>
      </w:r>
      <w:r w:rsidRPr="00A87B83">
        <w:rPr>
          <w:rFonts w:ascii="Tahoma" w:eastAsia="Tahoma" w:hAnsi="Tahoma" w:cs="Tahoma"/>
          <w:spacing w:val="1"/>
          <w:position w:val="-1"/>
        </w:rPr>
        <w:t>wy</w:t>
      </w:r>
      <w:r w:rsidRPr="00A87B83">
        <w:rPr>
          <w:rFonts w:ascii="Tahoma" w:eastAsia="Tahoma" w:hAnsi="Tahoma" w:cs="Tahoma"/>
          <w:spacing w:val="-3"/>
          <w:position w:val="-1"/>
        </w:rPr>
        <w:t>k</w:t>
      </w:r>
      <w:r w:rsidRPr="00A87B83">
        <w:rPr>
          <w:rFonts w:ascii="Tahoma" w:eastAsia="Tahoma" w:hAnsi="Tahoma" w:cs="Tahoma"/>
          <w:position w:val="-1"/>
        </w:rPr>
        <w:t>or</w:t>
      </w:r>
      <w:r w:rsidRPr="00A87B83">
        <w:rPr>
          <w:rFonts w:ascii="Tahoma" w:eastAsia="Tahoma" w:hAnsi="Tahoma" w:cs="Tahoma"/>
          <w:spacing w:val="3"/>
          <w:position w:val="-1"/>
        </w:rPr>
        <w:t>z</w:t>
      </w:r>
      <w:r w:rsidRPr="00A87B83">
        <w:rPr>
          <w:rFonts w:ascii="Tahoma" w:eastAsia="Tahoma" w:hAnsi="Tahoma" w:cs="Tahoma"/>
          <w:spacing w:val="-1"/>
          <w:position w:val="-1"/>
        </w:rPr>
        <w:t>y</w:t>
      </w:r>
      <w:r w:rsidRPr="00A87B83">
        <w:rPr>
          <w:rFonts w:ascii="Tahoma" w:eastAsia="Tahoma" w:hAnsi="Tahoma" w:cs="Tahoma"/>
          <w:position w:val="-1"/>
        </w:rPr>
        <w:t>st</w:t>
      </w:r>
      <w:r w:rsidRPr="00A87B83">
        <w:rPr>
          <w:rFonts w:ascii="Tahoma" w:eastAsia="Tahoma" w:hAnsi="Tahoma" w:cs="Tahoma"/>
          <w:spacing w:val="1"/>
          <w:position w:val="-1"/>
        </w:rPr>
        <w:t>a</w:t>
      </w:r>
      <w:r w:rsidRPr="00A87B83">
        <w:rPr>
          <w:rFonts w:ascii="Tahoma" w:eastAsia="Tahoma" w:hAnsi="Tahoma" w:cs="Tahoma"/>
          <w:spacing w:val="-1"/>
          <w:position w:val="-1"/>
        </w:rPr>
        <w:t>n</w:t>
      </w:r>
      <w:r w:rsidRPr="00A87B83">
        <w:rPr>
          <w:rFonts w:ascii="Tahoma" w:eastAsia="Tahoma" w:hAnsi="Tahoma" w:cs="Tahoma"/>
          <w:position w:val="-1"/>
        </w:rPr>
        <w:t>e</w:t>
      </w:r>
      <w:r w:rsidRPr="00A87B83">
        <w:rPr>
          <w:rFonts w:ascii="Tahoma" w:eastAsia="Tahoma" w:hAnsi="Tahoma" w:cs="Tahoma"/>
          <w:spacing w:val="41"/>
          <w:position w:val="-1"/>
        </w:rPr>
        <w:t xml:space="preserve"> </w:t>
      </w:r>
      <w:r w:rsidRPr="00A87B83">
        <w:rPr>
          <w:rFonts w:ascii="Tahoma" w:eastAsia="Tahoma" w:hAnsi="Tahoma" w:cs="Tahoma"/>
          <w:spacing w:val="2"/>
          <w:position w:val="-1"/>
        </w:rPr>
        <w:t>p</w:t>
      </w:r>
      <w:r w:rsidRPr="00A87B83">
        <w:rPr>
          <w:rFonts w:ascii="Tahoma" w:eastAsia="Tahoma" w:hAnsi="Tahoma" w:cs="Tahoma"/>
          <w:position w:val="-1"/>
        </w:rPr>
        <w:t>rz</w:t>
      </w:r>
      <w:r w:rsidRPr="00A87B83">
        <w:rPr>
          <w:rFonts w:ascii="Tahoma" w:eastAsia="Tahoma" w:hAnsi="Tahoma" w:cs="Tahoma"/>
          <w:spacing w:val="1"/>
          <w:position w:val="-1"/>
        </w:rPr>
        <w:t>e</w:t>
      </w:r>
      <w:r w:rsidRPr="00A87B83">
        <w:rPr>
          <w:rFonts w:ascii="Tahoma" w:eastAsia="Tahoma" w:hAnsi="Tahoma" w:cs="Tahoma"/>
          <w:position w:val="-1"/>
        </w:rPr>
        <w:t>z</w:t>
      </w:r>
      <w:r w:rsidRPr="00A87B83">
        <w:rPr>
          <w:rFonts w:ascii="Tahoma" w:eastAsia="Tahoma" w:hAnsi="Tahoma" w:cs="Tahoma"/>
          <w:spacing w:val="53"/>
          <w:position w:val="-1"/>
        </w:rPr>
        <w:t xml:space="preserve"> </w:t>
      </w:r>
      <w:r w:rsidRPr="00A87B83">
        <w:rPr>
          <w:rFonts w:ascii="Tahoma" w:eastAsia="Tahoma" w:hAnsi="Tahoma" w:cs="Tahoma"/>
          <w:position w:val="-1"/>
        </w:rPr>
        <w:t>B</w:t>
      </w:r>
      <w:r w:rsidRPr="00A87B83">
        <w:rPr>
          <w:rFonts w:ascii="Tahoma" w:eastAsia="Tahoma" w:hAnsi="Tahoma" w:cs="Tahoma"/>
          <w:spacing w:val="1"/>
          <w:position w:val="-1"/>
        </w:rPr>
        <w:t>e</w:t>
      </w:r>
      <w:r w:rsidRPr="00A87B83">
        <w:rPr>
          <w:rFonts w:ascii="Tahoma" w:eastAsia="Tahoma" w:hAnsi="Tahoma" w:cs="Tahoma"/>
          <w:spacing w:val="-1"/>
          <w:position w:val="-1"/>
        </w:rPr>
        <w:t>n</w:t>
      </w:r>
      <w:r w:rsidRPr="00A87B83">
        <w:rPr>
          <w:rFonts w:ascii="Tahoma" w:eastAsia="Tahoma" w:hAnsi="Tahoma" w:cs="Tahoma"/>
          <w:spacing w:val="1"/>
          <w:position w:val="-1"/>
        </w:rPr>
        <w:t>e</w:t>
      </w:r>
      <w:r w:rsidRPr="00A87B83">
        <w:rPr>
          <w:rFonts w:ascii="Tahoma" w:eastAsia="Tahoma" w:hAnsi="Tahoma" w:cs="Tahoma"/>
          <w:spacing w:val="-1"/>
          <w:position w:val="-1"/>
        </w:rPr>
        <w:t>f</w:t>
      </w:r>
      <w:r w:rsidRPr="00A87B83">
        <w:rPr>
          <w:rFonts w:ascii="Tahoma" w:eastAsia="Tahoma" w:hAnsi="Tahoma" w:cs="Tahoma"/>
          <w:position w:val="-1"/>
        </w:rPr>
        <w:t>i</w:t>
      </w:r>
      <w:r w:rsidRPr="00A87B83">
        <w:rPr>
          <w:rFonts w:ascii="Tahoma" w:eastAsia="Tahoma" w:hAnsi="Tahoma" w:cs="Tahoma"/>
          <w:spacing w:val="2"/>
          <w:position w:val="-1"/>
        </w:rPr>
        <w:t>c</w:t>
      </w:r>
      <w:r w:rsidRPr="00A87B83">
        <w:rPr>
          <w:rFonts w:ascii="Tahoma" w:eastAsia="Tahoma" w:hAnsi="Tahoma" w:cs="Tahoma"/>
          <w:position w:val="-1"/>
        </w:rPr>
        <w:t>j</w:t>
      </w:r>
      <w:r w:rsidRPr="00A87B83">
        <w:rPr>
          <w:rFonts w:ascii="Tahoma" w:eastAsia="Tahoma" w:hAnsi="Tahoma" w:cs="Tahoma"/>
          <w:spacing w:val="1"/>
          <w:position w:val="-1"/>
        </w:rPr>
        <w:t>e</w:t>
      </w:r>
      <w:r w:rsidRPr="00A87B83">
        <w:rPr>
          <w:rFonts w:ascii="Tahoma" w:eastAsia="Tahoma" w:hAnsi="Tahoma" w:cs="Tahoma"/>
          <w:spacing w:val="-1"/>
          <w:position w:val="-1"/>
        </w:rPr>
        <w:t>n</w:t>
      </w:r>
      <w:r w:rsidRPr="00A87B83">
        <w:rPr>
          <w:rFonts w:ascii="Tahoma" w:eastAsia="Tahoma" w:hAnsi="Tahoma" w:cs="Tahoma"/>
          <w:position w:val="-1"/>
        </w:rPr>
        <w:t>ta</w:t>
      </w:r>
      <w:r w:rsidR="00A87B83" w:rsidRPr="00A87B83">
        <w:rPr>
          <w:rFonts w:ascii="Tahoma" w:eastAsia="Tahoma" w:hAnsi="Tahoma" w:cs="Tahoma"/>
          <w:spacing w:val="1"/>
        </w:rPr>
        <w:t xml:space="preserve">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rPr>
        <w:t>ł</w:t>
      </w:r>
      <w:r w:rsidRPr="00A87B83">
        <w:rPr>
          <w:rFonts w:ascii="Tahoma" w:eastAsia="Tahoma" w:hAnsi="Tahoma" w:cs="Tahoma"/>
          <w:spacing w:val="1"/>
        </w:rPr>
        <w:t>ą</w:t>
      </w:r>
      <w:r w:rsidRPr="00A87B83">
        <w:rPr>
          <w:rFonts w:ascii="Tahoma" w:eastAsia="Tahoma" w:hAnsi="Tahoma" w:cs="Tahoma"/>
          <w:spacing w:val="-1"/>
        </w:rPr>
        <w:t>c</w:t>
      </w:r>
      <w:r w:rsidRPr="00A87B83">
        <w:rPr>
          <w:rFonts w:ascii="Tahoma" w:eastAsia="Tahoma" w:hAnsi="Tahoma" w:cs="Tahoma"/>
        </w:rPr>
        <w:t>znie</w:t>
      </w:r>
      <w:r w:rsidRPr="00A87B83">
        <w:rPr>
          <w:rFonts w:ascii="Tahoma" w:eastAsia="Tahoma" w:hAnsi="Tahoma" w:cs="Tahoma"/>
          <w:spacing w:val="-2"/>
        </w:rPr>
        <w:t xml:space="preserve"> </w:t>
      </w:r>
      <w:r w:rsidRPr="00A87B83">
        <w:rPr>
          <w:rFonts w:ascii="Tahoma" w:eastAsia="Tahoma" w:hAnsi="Tahoma" w:cs="Tahoma"/>
        </w:rPr>
        <w:t>za</w:t>
      </w:r>
      <w:r w:rsidRPr="00A87B83">
        <w:rPr>
          <w:rFonts w:ascii="Tahoma" w:eastAsia="Tahoma" w:hAnsi="Tahoma" w:cs="Tahoma"/>
          <w:spacing w:val="6"/>
        </w:rPr>
        <w:t xml:space="preserve"> </w:t>
      </w:r>
      <w:r w:rsidRPr="00A87B83">
        <w:rPr>
          <w:rFonts w:ascii="Tahoma" w:eastAsia="Tahoma" w:hAnsi="Tahoma" w:cs="Tahoma"/>
          <w:spacing w:val="2"/>
        </w:rPr>
        <w:t>p</w:t>
      </w:r>
      <w:r w:rsidRPr="00A87B83">
        <w:rPr>
          <w:rFonts w:ascii="Tahoma" w:eastAsia="Tahoma" w:hAnsi="Tahoma" w:cs="Tahoma"/>
        </w:rPr>
        <w:t>is</w:t>
      </w:r>
      <w:r w:rsidRPr="00A87B83">
        <w:rPr>
          <w:rFonts w:ascii="Tahoma" w:eastAsia="Tahoma" w:hAnsi="Tahoma" w:cs="Tahoma"/>
          <w:spacing w:val="1"/>
        </w:rPr>
        <w:t>e</w:t>
      </w:r>
      <w:r w:rsidRPr="00A87B83">
        <w:rPr>
          <w:rFonts w:ascii="Tahoma" w:eastAsia="Tahoma" w:hAnsi="Tahoma" w:cs="Tahoma"/>
        </w:rPr>
        <w:t>m</w:t>
      </w:r>
      <w:r w:rsidRPr="00A87B83">
        <w:rPr>
          <w:rFonts w:ascii="Tahoma" w:eastAsia="Tahoma" w:hAnsi="Tahoma" w:cs="Tahoma"/>
          <w:spacing w:val="-1"/>
        </w:rPr>
        <w:t>n</w:t>
      </w:r>
      <w:r w:rsidRPr="00A87B83">
        <w:rPr>
          <w:rFonts w:ascii="Tahoma" w:eastAsia="Tahoma" w:hAnsi="Tahoma" w:cs="Tahoma"/>
        </w:rPr>
        <w:t>ą</w:t>
      </w:r>
      <w:r w:rsidRPr="00A87B83">
        <w:rPr>
          <w:rFonts w:ascii="Tahoma" w:eastAsia="Tahoma" w:hAnsi="Tahoma" w:cs="Tahoma"/>
          <w:spacing w:val="1"/>
        </w:rPr>
        <w:t xml:space="preserve"> </w:t>
      </w:r>
      <w:r w:rsidRPr="00A87B83">
        <w:rPr>
          <w:rFonts w:ascii="Tahoma" w:eastAsia="Tahoma" w:hAnsi="Tahoma" w:cs="Tahoma"/>
        </w:rPr>
        <w:t>zgo</w:t>
      </w:r>
      <w:r w:rsidRPr="00A87B83">
        <w:rPr>
          <w:rFonts w:ascii="Tahoma" w:eastAsia="Tahoma" w:hAnsi="Tahoma" w:cs="Tahoma"/>
          <w:spacing w:val="2"/>
        </w:rPr>
        <w:t>d</w:t>
      </w:r>
      <w:r w:rsidRPr="00A87B83">
        <w:rPr>
          <w:rFonts w:ascii="Tahoma" w:eastAsia="Tahoma" w:hAnsi="Tahoma" w:cs="Tahoma"/>
        </w:rPr>
        <w:t>ą</w:t>
      </w:r>
      <w:r w:rsidRPr="00A87B83">
        <w:rPr>
          <w:rFonts w:ascii="Tahoma" w:eastAsia="Tahoma" w:hAnsi="Tahoma" w:cs="Tahoma"/>
          <w:spacing w:val="7"/>
        </w:rPr>
        <w:t xml:space="preserve"> </w:t>
      </w:r>
      <w:r w:rsidRPr="00A87B83">
        <w:rPr>
          <w:rFonts w:ascii="Tahoma" w:eastAsia="Tahoma" w:hAnsi="Tahoma" w:cs="Tahoma"/>
        </w:rPr>
        <w:t>IZ</w:t>
      </w:r>
      <w:r w:rsidRPr="00A87B83">
        <w:rPr>
          <w:rFonts w:ascii="Tahoma" w:eastAsia="Tahoma" w:hAnsi="Tahoma" w:cs="Tahoma"/>
          <w:spacing w:val="4"/>
        </w:rPr>
        <w:t xml:space="preserve"> </w:t>
      </w:r>
      <w:r w:rsidRPr="00A87B83">
        <w:rPr>
          <w:rFonts w:ascii="Tahoma" w:eastAsia="Tahoma" w:hAnsi="Tahoma" w:cs="Tahoma"/>
          <w:spacing w:val="2"/>
        </w:rPr>
        <w:t>p</w:t>
      </w:r>
      <w:r w:rsidRPr="00A87B83">
        <w:rPr>
          <w:rFonts w:ascii="Tahoma" w:eastAsia="Tahoma" w:hAnsi="Tahoma" w:cs="Tahoma"/>
        </w:rPr>
        <w:t>od</w:t>
      </w:r>
      <w:r w:rsidRPr="00A87B83">
        <w:rPr>
          <w:rFonts w:ascii="Tahoma" w:eastAsia="Tahoma" w:hAnsi="Tahoma" w:cs="Tahoma"/>
          <w:spacing w:val="4"/>
        </w:rPr>
        <w:t xml:space="preserve"> </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rPr>
        <w:t>r</w:t>
      </w:r>
      <w:r w:rsidRPr="00A87B83">
        <w:rPr>
          <w:rFonts w:ascii="Tahoma" w:eastAsia="Tahoma" w:hAnsi="Tahoma" w:cs="Tahoma"/>
          <w:spacing w:val="2"/>
        </w:rPr>
        <w:t>u</w:t>
      </w:r>
      <w:r w:rsidRPr="00A87B83">
        <w:rPr>
          <w:rFonts w:ascii="Tahoma" w:eastAsia="Tahoma" w:hAnsi="Tahoma" w:cs="Tahoma"/>
          <w:spacing w:val="-1"/>
        </w:rPr>
        <w:t>nk</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3"/>
        </w:rPr>
        <w:t>m</w:t>
      </w:r>
      <w:r w:rsidRPr="00A87B83">
        <w:rPr>
          <w:rFonts w:ascii="Tahoma" w:eastAsia="Tahoma" w:hAnsi="Tahoma" w:cs="Tahoma"/>
        </w:rPr>
        <w:t>,</w:t>
      </w:r>
      <w:r w:rsidRPr="00A87B83">
        <w:rPr>
          <w:rFonts w:ascii="Tahoma" w:eastAsia="Tahoma" w:hAnsi="Tahoma" w:cs="Tahoma"/>
          <w:spacing w:val="-3"/>
        </w:rPr>
        <w:t xml:space="preserve"> </w:t>
      </w:r>
      <w:r w:rsidRPr="00A87B83">
        <w:rPr>
          <w:rFonts w:ascii="Tahoma" w:eastAsia="Tahoma" w:hAnsi="Tahoma" w:cs="Tahoma"/>
        </w:rPr>
        <w:t>że</w:t>
      </w:r>
      <w:r w:rsidRPr="00A87B83">
        <w:rPr>
          <w:rFonts w:ascii="Tahoma" w:eastAsia="Tahoma" w:hAnsi="Tahoma" w:cs="Tahoma"/>
          <w:spacing w:val="6"/>
        </w:rPr>
        <w:t xml:space="preserve"> </w:t>
      </w:r>
      <w:r w:rsidRPr="00A87B83">
        <w:rPr>
          <w:rFonts w:ascii="Tahoma" w:eastAsia="Tahoma" w:hAnsi="Tahoma" w:cs="Tahoma"/>
        </w:rPr>
        <w:t>b</w:t>
      </w:r>
      <w:r w:rsidRPr="00A87B83">
        <w:rPr>
          <w:rFonts w:ascii="Tahoma" w:eastAsia="Tahoma" w:hAnsi="Tahoma" w:cs="Tahoma"/>
          <w:spacing w:val="3"/>
        </w:rPr>
        <w:t>ę</w:t>
      </w:r>
      <w:r w:rsidRPr="00A87B83">
        <w:rPr>
          <w:rFonts w:ascii="Tahoma" w:eastAsia="Tahoma" w:hAnsi="Tahoma" w:cs="Tahoma"/>
        </w:rPr>
        <w:t>dzie</w:t>
      </w:r>
      <w:r w:rsidRPr="00A87B83">
        <w:rPr>
          <w:rFonts w:ascii="Tahoma" w:eastAsia="Tahoma" w:hAnsi="Tahoma" w:cs="Tahoma"/>
          <w:spacing w:val="2"/>
        </w:rPr>
        <w:t xml:space="preserve"> </w:t>
      </w:r>
      <w:r w:rsidRPr="00A87B83">
        <w:rPr>
          <w:rFonts w:ascii="Tahoma" w:eastAsia="Tahoma" w:hAnsi="Tahoma" w:cs="Tahoma"/>
        </w:rPr>
        <w:t>się</w:t>
      </w:r>
      <w:r w:rsidRPr="00A87B83">
        <w:rPr>
          <w:rFonts w:ascii="Tahoma" w:eastAsia="Tahoma" w:hAnsi="Tahoma" w:cs="Tahoma"/>
          <w:spacing w:val="6"/>
        </w:rPr>
        <w:t xml:space="preserve"> </w:t>
      </w:r>
      <w:r w:rsidRPr="00A87B83">
        <w:rPr>
          <w:rFonts w:ascii="Tahoma" w:eastAsia="Tahoma" w:hAnsi="Tahoma" w:cs="Tahoma"/>
        </w:rPr>
        <w:t>to</w:t>
      </w:r>
      <w:r w:rsidRPr="00A87B83">
        <w:rPr>
          <w:rFonts w:ascii="Tahoma" w:eastAsia="Tahoma" w:hAnsi="Tahoma" w:cs="Tahoma"/>
          <w:spacing w:val="5"/>
        </w:rPr>
        <w:t xml:space="preserve"> </w:t>
      </w:r>
      <w:r w:rsidRPr="00A87B83">
        <w:rPr>
          <w:rFonts w:ascii="Tahoma" w:eastAsia="Tahoma" w:hAnsi="Tahoma" w:cs="Tahoma"/>
          <w:spacing w:val="1"/>
        </w:rPr>
        <w:t>w</w:t>
      </w:r>
      <w:r w:rsidRPr="00A87B83">
        <w:rPr>
          <w:rFonts w:ascii="Tahoma" w:eastAsia="Tahoma" w:hAnsi="Tahoma" w:cs="Tahoma"/>
        </w:rPr>
        <w:t>i</w:t>
      </w:r>
      <w:r w:rsidRPr="00A87B83">
        <w:rPr>
          <w:rFonts w:ascii="Tahoma" w:eastAsia="Tahoma" w:hAnsi="Tahoma" w:cs="Tahoma"/>
          <w:spacing w:val="1"/>
        </w:rPr>
        <w:t>ą</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ło ze</w:t>
      </w:r>
      <w:r w:rsidRPr="00A87B83">
        <w:rPr>
          <w:rFonts w:ascii="Tahoma" w:eastAsia="Tahoma" w:hAnsi="Tahoma" w:cs="Tahoma"/>
          <w:spacing w:val="6"/>
        </w:rPr>
        <w:t xml:space="preserve"> z</w:t>
      </w:r>
      <w:r w:rsidRPr="00A87B83">
        <w:rPr>
          <w:rFonts w:ascii="Tahoma" w:eastAsia="Tahoma" w:hAnsi="Tahoma" w:cs="Tahoma"/>
          <w:spacing w:val="1"/>
        </w:rPr>
        <w:t>w</w:t>
      </w:r>
      <w:r w:rsidRPr="00A87B83">
        <w:rPr>
          <w:rFonts w:ascii="Tahoma" w:eastAsia="Tahoma" w:hAnsi="Tahoma" w:cs="Tahoma"/>
        </w:rPr>
        <w:t>i</w:t>
      </w:r>
      <w:r w:rsidRPr="00A87B83">
        <w:rPr>
          <w:rFonts w:ascii="Tahoma" w:eastAsia="Tahoma" w:hAnsi="Tahoma" w:cs="Tahoma"/>
          <w:spacing w:val="3"/>
        </w:rPr>
        <w:t>ę</w:t>
      </w:r>
      <w:r w:rsidRPr="00A87B83">
        <w:rPr>
          <w:rFonts w:ascii="Tahoma" w:eastAsia="Tahoma" w:hAnsi="Tahoma" w:cs="Tahoma"/>
          <w:spacing w:val="-1"/>
        </w:rPr>
        <w:t>k</w:t>
      </w:r>
      <w:r w:rsidRPr="00A87B83">
        <w:rPr>
          <w:rFonts w:ascii="Tahoma" w:eastAsia="Tahoma" w:hAnsi="Tahoma" w:cs="Tahoma"/>
        </w:rPr>
        <w:t>sz</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m</w:t>
      </w:r>
      <w:r w:rsidRPr="00A87B83">
        <w:rPr>
          <w:rFonts w:ascii="Tahoma" w:eastAsia="Tahoma" w:hAnsi="Tahoma" w:cs="Tahoma"/>
          <w:spacing w:val="-5"/>
        </w:rPr>
        <w:t xml:space="preserve"> </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rPr>
        <w:t>r</w:t>
      </w:r>
      <w:r w:rsidRPr="00A87B83">
        <w:rPr>
          <w:rFonts w:ascii="Tahoma" w:eastAsia="Tahoma" w:hAnsi="Tahoma" w:cs="Tahoma"/>
          <w:spacing w:val="1"/>
        </w:rPr>
        <w:t>t</w:t>
      </w:r>
      <w:r w:rsidRPr="00A87B83">
        <w:rPr>
          <w:rFonts w:ascii="Tahoma" w:eastAsia="Tahoma" w:hAnsi="Tahoma" w:cs="Tahoma"/>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 xml:space="preserve">i </w:t>
      </w:r>
      <w:r w:rsidRPr="00A87B83">
        <w:rPr>
          <w:rFonts w:ascii="Tahoma" w:eastAsia="Tahoma" w:hAnsi="Tahoma" w:cs="Tahoma"/>
          <w:spacing w:val="1"/>
        </w:rPr>
        <w:t>w</w:t>
      </w:r>
      <w:r w:rsidRPr="00A87B83">
        <w:rPr>
          <w:rFonts w:ascii="Tahoma" w:eastAsia="Tahoma" w:hAnsi="Tahoma" w:cs="Tahoma"/>
        </w:rPr>
        <w:t>s</w:t>
      </w:r>
      <w:r w:rsidRPr="00A87B83">
        <w:rPr>
          <w:rFonts w:ascii="Tahoma" w:eastAsia="Tahoma" w:hAnsi="Tahoma" w:cs="Tahoma"/>
          <w:spacing w:val="-1"/>
        </w:rPr>
        <w:t>k</w:t>
      </w:r>
      <w:r w:rsidRPr="00A87B83">
        <w:rPr>
          <w:rFonts w:ascii="Tahoma" w:eastAsia="Tahoma" w:hAnsi="Tahoma" w:cs="Tahoma"/>
          <w:spacing w:val="1"/>
        </w:rPr>
        <w:t>a</w:t>
      </w:r>
      <w:r w:rsidRPr="00A87B83">
        <w:rPr>
          <w:rFonts w:ascii="Tahoma" w:eastAsia="Tahoma" w:hAnsi="Tahoma" w:cs="Tahoma"/>
        </w:rPr>
        <w:t>źni</w:t>
      </w:r>
      <w:r w:rsidRPr="00A87B83">
        <w:rPr>
          <w:rFonts w:ascii="Tahoma" w:eastAsia="Tahoma" w:hAnsi="Tahoma" w:cs="Tahoma"/>
          <w:spacing w:val="1"/>
        </w:rPr>
        <w:t>k</w:t>
      </w:r>
      <w:r w:rsidRPr="00A87B83">
        <w:rPr>
          <w:rFonts w:ascii="Tahoma" w:eastAsia="Tahoma" w:hAnsi="Tahoma" w:cs="Tahoma"/>
        </w:rPr>
        <w:t>ów od</w:t>
      </w:r>
      <w:r w:rsidRPr="00A87B83">
        <w:rPr>
          <w:rFonts w:ascii="Tahoma" w:eastAsia="Tahoma" w:hAnsi="Tahoma" w:cs="Tahoma"/>
          <w:spacing w:val="2"/>
        </w:rPr>
        <w:t>n</w:t>
      </w:r>
      <w:r w:rsidRPr="00A87B83">
        <w:rPr>
          <w:rFonts w:ascii="Tahoma" w:eastAsia="Tahoma" w:hAnsi="Tahoma" w:cs="Tahoma"/>
        </w:rPr>
        <w:t>osz</w:t>
      </w:r>
      <w:r w:rsidRPr="00A87B83">
        <w:rPr>
          <w:rFonts w:ascii="Tahoma" w:eastAsia="Tahoma" w:hAnsi="Tahoma" w:cs="Tahoma"/>
          <w:spacing w:val="1"/>
        </w:rPr>
        <w:t>ą</w:t>
      </w:r>
      <w:r w:rsidRPr="00A87B83">
        <w:rPr>
          <w:rFonts w:ascii="Tahoma" w:eastAsia="Tahoma" w:hAnsi="Tahoma" w:cs="Tahoma"/>
          <w:spacing w:val="2"/>
        </w:rPr>
        <w:t>c</w:t>
      </w:r>
      <w:r w:rsidRPr="00A87B83">
        <w:rPr>
          <w:rFonts w:ascii="Tahoma" w:eastAsia="Tahoma" w:hAnsi="Tahoma" w:cs="Tahoma"/>
          <w:spacing w:val="-3"/>
        </w:rPr>
        <w:t>y</w:t>
      </w:r>
      <w:r w:rsidRPr="00A87B83">
        <w:rPr>
          <w:rFonts w:ascii="Tahoma" w:eastAsia="Tahoma" w:hAnsi="Tahoma" w:cs="Tahoma"/>
          <w:spacing w:val="2"/>
        </w:rPr>
        <w:t>c</w:t>
      </w:r>
      <w:r w:rsidRPr="00A87B83">
        <w:rPr>
          <w:rFonts w:ascii="Tahoma" w:eastAsia="Tahoma" w:hAnsi="Tahoma" w:cs="Tahoma"/>
        </w:rPr>
        <w:t xml:space="preserve">h się do </w:t>
      </w:r>
      <w:r w:rsidRPr="00A87B83">
        <w:rPr>
          <w:rFonts w:ascii="Tahoma" w:eastAsia="Tahoma" w:hAnsi="Tahoma" w:cs="Tahoma"/>
          <w:spacing w:val="-1"/>
        </w:rPr>
        <w:t>c</w:t>
      </w:r>
      <w:r w:rsidRPr="00A87B83">
        <w:rPr>
          <w:rFonts w:ascii="Tahoma" w:eastAsia="Tahoma" w:hAnsi="Tahoma" w:cs="Tahoma"/>
          <w:spacing w:val="1"/>
        </w:rPr>
        <w:t>e</w:t>
      </w:r>
      <w:r w:rsidRPr="00A87B83">
        <w:rPr>
          <w:rFonts w:ascii="Tahoma" w:eastAsia="Tahoma" w:hAnsi="Tahoma" w:cs="Tahoma"/>
        </w:rPr>
        <w:t>lów pro</w:t>
      </w:r>
      <w:r w:rsidRPr="00A87B83">
        <w:rPr>
          <w:rFonts w:ascii="Tahoma" w:eastAsia="Tahoma" w:hAnsi="Tahoma" w:cs="Tahoma"/>
          <w:spacing w:val="-1"/>
        </w:rPr>
        <w:t>j</w:t>
      </w:r>
      <w:r w:rsidRPr="00A87B83">
        <w:rPr>
          <w:rFonts w:ascii="Tahoma" w:eastAsia="Tahoma" w:hAnsi="Tahoma" w:cs="Tahoma"/>
          <w:spacing w:val="3"/>
        </w:rPr>
        <w:t>e</w:t>
      </w:r>
      <w:r w:rsidRPr="00A87B83">
        <w:rPr>
          <w:rFonts w:ascii="Tahoma" w:eastAsia="Tahoma" w:hAnsi="Tahoma" w:cs="Tahoma"/>
          <w:spacing w:val="-1"/>
        </w:rPr>
        <w:t>k</w:t>
      </w:r>
      <w:r w:rsidRPr="00A87B83">
        <w:rPr>
          <w:rFonts w:ascii="Tahoma" w:eastAsia="Tahoma" w:hAnsi="Tahoma" w:cs="Tahoma"/>
        </w:rPr>
        <w:t xml:space="preserve">tu </w:t>
      </w:r>
      <w:r w:rsidRPr="00A87B83">
        <w:rPr>
          <w:rFonts w:ascii="Tahoma" w:eastAsia="Tahoma" w:hAnsi="Tahoma" w:cs="Tahoma"/>
          <w:spacing w:val="2"/>
        </w:rPr>
        <w:t>o</w:t>
      </w:r>
      <w:r w:rsidRPr="00A87B83">
        <w:rPr>
          <w:rFonts w:ascii="Tahoma" w:eastAsia="Tahoma" w:hAnsi="Tahoma" w:cs="Tahoma"/>
          <w:spacing w:val="-1"/>
        </w:rPr>
        <w:t>k</w:t>
      </w:r>
      <w:r w:rsidRPr="00A87B83">
        <w:rPr>
          <w:rFonts w:ascii="Tahoma" w:eastAsia="Tahoma" w:hAnsi="Tahoma" w:cs="Tahoma"/>
        </w:rPr>
        <w:t>r</w:t>
      </w:r>
      <w:r w:rsidRPr="00A87B83">
        <w:rPr>
          <w:rFonts w:ascii="Tahoma" w:eastAsia="Tahoma" w:hAnsi="Tahoma" w:cs="Tahoma"/>
          <w:spacing w:val="1"/>
        </w:rPr>
        <w:t>e</w:t>
      </w:r>
      <w:r w:rsidRPr="00A87B83">
        <w:rPr>
          <w:rFonts w:ascii="Tahoma" w:eastAsia="Tahoma" w:hAnsi="Tahoma" w:cs="Tahoma"/>
        </w:rPr>
        <w:t>ślo</w:t>
      </w:r>
      <w:r w:rsidRPr="00A87B83">
        <w:rPr>
          <w:rFonts w:ascii="Tahoma" w:eastAsia="Tahoma" w:hAnsi="Tahoma" w:cs="Tahoma"/>
          <w:spacing w:val="-1"/>
        </w:rPr>
        <w:t>nyc</w:t>
      </w:r>
      <w:r w:rsidRPr="00A87B83">
        <w:rPr>
          <w:rFonts w:ascii="Tahoma" w:eastAsia="Tahoma" w:hAnsi="Tahoma" w:cs="Tahoma"/>
        </w:rPr>
        <w:t xml:space="preserve">h </w:t>
      </w:r>
      <w:r w:rsidRPr="00A87B83">
        <w:rPr>
          <w:rFonts w:ascii="Tahoma" w:eastAsia="Tahoma" w:hAnsi="Tahoma" w:cs="Tahoma"/>
          <w:spacing w:val="1"/>
        </w:rPr>
        <w:t>w</w:t>
      </w:r>
      <w:r w:rsidRPr="00A87B83">
        <w:rPr>
          <w:rFonts w:ascii="Tahoma" w:eastAsia="Tahoma" w:hAnsi="Tahoma" w:cs="Tahoma"/>
        </w:rPr>
        <w:t xml:space="preserve">e </w:t>
      </w:r>
      <w:r w:rsidRPr="00A87B83">
        <w:rPr>
          <w:rFonts w:ascii="Tahoma" w:eastAsia="Tahoma" w:hAnsi="Tahoma" w:cs="Tahoma"/>
          <w:spacing w:val="1"/>
        </w:rPr>
        <w:t>w</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2"/>
        </w:rPr>
        <w:t>o</w:t>
      </w:r>
      <w:r w:rsidRPr="00A87B83">
        <w:rPr>
          <w:rFonts w:ascii="Tahoma" w:eastAsia="Tahoma" w:hAnsi="Tahoma" w:cs="Tahoma"/>
        </w:rPr>
        <w:t>s</w:t>
      </w:r>
      <w:r w:rsidRPr="00A87B83">
        <w:rPr>
          <w:rFonts w:ascii="Tahoma" w:eastAsia="Tahoma" w:hAnsi="Tahoma" w:cs="Tahoma"/>
          <w:spacing w:val="3"/>
        </w:rPr>
        <w:t>k</w:t>
      </w:r>
      <w:r w:rsidRPr="00A87B83">
        <w:rPr>
          <w:rFonts w:ascii="Tahoma" w:eastAsia="Tahoma" w:hAnsi="Tahoma" w:cs="Tahoma"/>
        </w:rPr>
        <w:t xml:space="preserve">u </w:t>
      </w:r>
      <w:r w:rsidRPr="00A87B83">
        <w:rPr>
          <w:rFonts w:ascii="Tahoma" w:eastAsia="Tahoma" w:hAnsi="Tahoma" w:cs="Tahoma"/>
          <w:spacing w:val="2"/>
        </w:rPr>
        <w:t>p</w:t>
      </w:r>
      <w:r w:rsidRPr="00A87B83">
        <w:rPr>
          <w:rFonts w:ascii="Tahoma" w:eastAsia="Tahoma" w:hAnsi="Tahoma" w:cs="Tahoma"/>
        </w:rPr>
        <w:t>rz</w:t>
      </w:r>
      <w:r w:rsidRPr="00A87B83">
        <w:rPr>
          <w:rFonts w:ascii="Tahoma" w:eastAsia="Tahoma" w:hAnsi="Tahoma" w:cs="Tahoma"/>
          <w:spacing w:val="1"/>
        </w:rPr>
        <w:t>e</w:t>
      </w:r>
      <w:r w:rsidRPr="00A87B83">
        <w:rPr>
          <w:rFonts w:ascii="Tahoma" w:eastAsia="Tahoma" w:hAnsi="Tahoma" w:cs="Tahoma"/>
        </w:rPr>
        <w:t xml:space="preserve">d </w:t>
      </w:r>
      <w:r w:rsidRPr="00A87B83">
        <w:rPr>
          <w:rFonts w:ascii="Tahoma" w:eastAsia="Tahoma" w:hAnsi="Tahoma" w:cs="Tahoma"/>
          <w:spacing w:val="1"/>
        </w:rPr>
        <w:t>w</w:t>
      </w:r>
      <w:r w:rsidRPr="00A87B83">
        <w:rPr>
          <w:rFonts w:ascii="Tahoma" w:eastAsia="Tahoma" w:hAnsi="Tahoma" w:cs="Tahoma"/>
        </w:rPr>
        <w:t>szcz</w:t>
      </w:r>
      <w:r w:rsidRPr="00A87B83">
        <w:rPr>
          <w:rFonts w:ascii="Tahoma" w:eastAsia="Tahoma" w:hAnsi="Tahoma" w:cs="Tahoma"/>
          <w:spacing w:val="1"/>
        </w:rPr>
        <w:t>ę</w:t>
      </w:r>
      <w:r w:rsidRPr="00A87B83">
        <w:rPr>
          <w:rFonts w:ascii="Tahoma" w:eastAsia="Tahoma" w:hAnsi="Tahoma" w:cs="Tahoma"/>
          <w:spacing w:val="-1"/>
        </w:rPr>
        <w:t>c</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m</w:t>
      </w:r>
      <w:r w:rsidR="00A87B83">
        <w:rPr>
          <w:rFonts w:ascii="Tahoma" w:eastAsia="Tahoma" w:hAnsi="Tahoma" w:cs="Tahoma"/>
        </w:rPr>
        <w:t xml:space="preserve"> </w:t>
      </w:r>
      <w:r w:rsidRPr="00A87B83">
        <w:rPr>
          <w:rFonts w:ascii="Tahoma" w:eastAsia="Tahoma" w:hAnsi="Tahoma" w:cs="Tahoma"/>
        </w:rPr>
        <w:t>pos</w:t>
      </w:r>
      <w:r w:rsidRPr="00A87B83">
        <w:rPr>
          <w:rFonts w:ascii="Tahoma" w:eastAsia="Tahoma" w:hAnsi="Tahoma" w:cs="Tahoma"/>
          <w:spacing w:val="1"/>
        </w:rPr>
        <w:t>tę</w:t>
      </w:r>
      <w:r w:rsidRPr="00A87B83">
        <w:rPr>
          <w:rFonts w:ascii="Tahoma" w:eastAsia="Tahoma" w:hAnsi="Tahoma" w:cs="Tahoma"/>
        </w:rPr>
        <w:t>po</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44"/>
        </w:rPr>
        <w:t xml:space="preserve"> </w:t>
      </w:r>
      <w:r w:rsidRPr="00A87B83">
        <w:rPr>
          <w:rFonts w:ascii="Tahoma" w:eastAsia="Tahoma" w:hAnsi="Tahoma" w:cs="Tahoma"/>
        </w:rPr>
        <w:t>o</w:t>
      </w:r>
      <w:r w:rsidRPr="00A87B83">
        <w:rPr>
          <w:rFonts w:ascii="Tahoma" w:eastAsia="Tahoma" w:hAnsi="Tahoma" w:cs="Tahoma"/>
          <w:spacing w:val="56"/>
        </w:rPr>
        <w:t xml:space="preserve"> </w:t>
      </w:r>
      <w:r w:rsidRPr="00A87B83">
        <w:rPr>
          <w:rFonts w:ascii="Tahoma" w:eastAsia="Tahoma" w:hAnsi="Tahoma" w:cs="Tahoma"/>
          <w:spacing w:val="-1"/>
        </w:rPr>
        <w:t>u</w:t>
      </w:r>
      <w:r w:rsidRPr="00A87B83">
        <w:rPr>
          <w:rFonts w:ascii="Tahoma" w:eastAsia="Tahoma" w:hAnsi="Tahoma" w:cs="Tahoma"/>
        </w:rPr>
        <w:t>dzi</w:t>
      </w:r>
      <w:r w:rsidRPr="00A87B83">
        <w:rPr>
          <w:rFonts w:ascii="Tahoma" w:eastAsia="Tahoma" w:hAnsi="Tahoma" w:cs="Tahoma"/>
          <w:spacing w:val="1"/>
        </w:rPr>
        <w:t>e</w:t>
      </w:r>
      <w:r w:rsidRPr="00A87B83">
        <w:rPr>
          <w:rFonts w:ascii="Tahoma" w:eastAsia="Tahoma" w:hAnsi="Tahoma" w:cs="Tahoma"/>
        </w:rPr>
        <w:t>l</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ie</w:t>
      </w:r>
      <w:r w:rsidRPr="00A87B83">
        <w:rPr>
          <w:rFonts w:ascii="Tahoma" w:eastAsia="Tahoma" w:hAnsi="Tahoma" w:cs="Tahoma"/>
          <w:spacing w:val="50"/>
        </w:rPr>
        <w:t xml:space="preserve"> </w:t>
      </w:r>
      <w:r w:rsidRPr="00A87B83">
        <w:rPr>
          <w:rFonts w:ascii="Tahoma" w:eastAsia="Tahoma" w:hAnsi="Tahoma" w:cs="Tahoma"/>
        </w:rPr>
        <w:t>z</w:t>
      </w:r>
      <w:r w:rsidRPr="00A87B83">
        <w:rPr>
          <w:rFonts w:ascii="Tahoma" w:eastAsia="Tahoma" w:hAnsi="Tahoma" w:cs="Tahoma"/>
          <w:spacing w:val="4"/>
        </w:rPr>
        <w:t>a</w:t>
      </w:r>
      <w:r w:rsidRPr="00A87B83">
        <w:rPr>
          <w:rFonts w:ascii="Tahoma" w:eastAsia="Tahoma" w:hAnsi="Tahoma" w:cs="Tahoma"/>
        </w:rPr>
        <w:t>mó</w:t>
      </w:r>
      <w:r w:rsidRPr="00A87B83">
        <w:rPr>
          <w:rFonts w:ascii="Tahoma" w:eastAsia="Tahoma" w:hAnsi="Tahoma" w:cs="Tahoma"/>
          <w:spacing w:val="1"/>
        </w:rPr>
        <w:t>w</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45"/>
        </w:rPr>
        <w:t xml:space="preserve"> </w:t>
      </w:r>
      <w:r w:rsidRPr="00A87B83">
        <w:rPr>
          <w:rFonts w:ascii="Tahoma" w:eastAsia="Tahoma" w:hAnsi="Tahoma" w:cs="Tahoma"/>
        </w:rPr>
        <w:t>publ</w:t>
      </w:r>
      <w:r w:rsidRPr="00A87B83">
        <w:rPr>
          <w:rFonts w:ascii="Tahoma" w:eastAsia="Tahoma" w:hAnsi="Tahoma" w:cs="Tahoma"/>
          <w:spacing w:val="2"/>
        </w:rPr>
        <w:t>i</w:t>
      </w:r>
      <w:r w:rsidRPr="00A87B83">
        <w:rPr>
          <w:rFonts w:ascii="Tahoma" w:eastAsia="Tahoma" w:hAnsi="Tahoma" w:cs="Tahoma"/>
          <w:spacing w:val="-1"/>
        </w:rPr>
        <w:t>c</w:t>
      </w:r>
      <w:r w:rsidRPr="00A87B83">
        <w:rPr>
          <w:rFonts w:ascii="Tahoma" w:eastAsia="Tahoma" w:hAnsi="Tahoma" w:cs="Tahoma"/>
        </w:rPr>
        <w:t>znego,</w:t>
      </w:r>
      <w:r w:rsidRPr="00A87B83">
        <w:rPr>
          <w:rFonts w:ascii="Tahoma" w:eastAsia="Tahoma" w:hAnsi="Tahoma" w:cs="Tahoma"/>
          <w:spacing w:val="45"/>
        </w:rPr>
        <w:t xml:space="preserve"> </w:t>
      </w:r>
      <w:r w:rsidRPr="00A87B83">
        <w:rPr>
          <w:rFonts w:ascii="Tahoma" w:eastAsia="Tahoma" w:hAnsi="Tahoma" w:cs="Tahoma"/>
          <w:spacing w:val="2"/>
        </w:rPr>
        <w:t>c</w:t>
      </w:r>
      <w:r w:rsidRPr="00A87B83">
        <w:rPr>
          <w:rFonts w:ascii="Tahoma" w:eastAsia="Tahoma" w:hAnsi="Tahoma" w:cs="Tahoma"/>
          <w:spacing w:val="-3"/>
        </w:rPr>
        <w:t>h</w:t>
      </w:r>
      <w:r w:rsidRPr="00A87B83">
        <w:rPr>
          <w:rFonts w:ascii="Tahoma" w:eastAsia="Tahoma" w:hAnsi="Tahoma" w:cs="Tahoma"/>
          <w:spacing w:val="-1"/>
        </w:rPr>
        <w:t>y</w:t>
      </w:r>
      <w:r w:rsidRPr="00A87B83">
        <w:rPr>
          <w:rFonts w:ascii="Tahoma" w:eastAsia="Tahoma" w:hAnsi="Tahoma" w:cs="Tahoma"/>
        </w:rPr>
        <w:t>ba</w:t>
      </w:r>
      <w:r w:rsidRPr="00A87B83">
        <w:rPr>
          <w:rFonts w:ascii="Tahoma" w:eastAsia="Tahoma" w:hAnsi="Tahoma" w:cs="Tahoma"/>
          <w:spacing w:val="51"/>
        </w:rPr>
        <w:t xml:space="preserve"> </w:t>
      </w:r>
      <w:r w:rsidRPr="00A87B83">
        <w:rPr>
          <w:rFonts w:ascii="Tahoma" w:eastAsia="Tahoma" w:hAnsi="Tahoma" w:cs="Tahoma"/>
        </w:rPr>
        <w:t>że</w:t>
      </w:r>
      <w:r w:rsidRPr="00A87B83">
        <w:rPr>
          <w:rFonts w:ascii="Tahoma" w:eastAsia="Tahoma" w:hAnsi="Tahoma" w:cs="Tahoma"/>
          <w:spacing w:val="60"/>
        </w:rPr>
        <w:t xml:space="preserve"> </w:t>
      </w:r>
      <w:r w:rsidRPr="00A87B83">
        <w:rPr>
          <w:rFonts w:ascii="Tahoma" w:eastAsia="Tahoma" w:hAnsi="Tahoma" w:cs="Tahoma"/>
        </w:rPr>
        <w:t>B</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spacing w:val="3"/>
        </w:rPr>
        <w:t>e</w:t>
      </w:r>
      <w:r w:rsidRPr="00A87B83">
        <w:rPr>
          <w:rFonts w:ascii="Tahoma" w:eastAsia="Tahoma" w:hAnsi="Tahoma" w:cs="Tahoma"/>
          <w:spacing w:val="-1"/>
        </w:rPr>
        <w:t>f</w:t>
      </w:r>
      <w:r w:rsidRPr="00A87B83">
        <w:rPr>
          <w:rFonts w:ascii="Tahoma" w:eastAsia="Tahoma" w:hAnsi="Tahoma" w:cs="Tahoma"/>
        </w:rPr>
        <w:t>i</w:t>
      </w:r>
      <w:r w:rsidRPr="00A87B83">
        <w:rPr>
          <w:rFonts w:ascii="Tahoma" w:eastAsia="Tahoma" w:hAnsi="Tahoma" w:cs="Tahoma"/>
          <w:spacing w:val="2"/>
        </w:rPr>
        <w:t>c</w:t>
      </w:r>
      <w:r w:rsidRPr="00A87B83">
        <w:rPr>
          <w:rFonts w:ascii="Tahoma" w:eastAsia="Tahoma" w:hAnsi="Tahoma" w:cs="Tahoma"/>
        </w:rPr>
        <w:t>j</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t</w:t>
      </w:r>
      <w:r w:rsidRPr="00A87B83">
        <w:rPr>
          <w:rFonts w:ascii="Tahoma" w:eastAsia="Tahoma" w:hAnsi="Tahoma" w:cs="Tahoma"/>
          <w:spacing w:val="46"/>
        </w:rPr>
        <w:t xml:space="preserve"> </w:t>
      </w:r>
      <w:r w:rsidRPr="00A87B83">
        <w:rPr>
          <w:rFonts w:ascii="Tahoma" w:eastAsia="Tahoma" w:hAnsi="Tahoma" w:cs="Tahoma"/>
          <w:spacing w:val="1"/>
        </w:rPr>
        <w:t>wy</w:t>
      </w:r>
      <w:r w:rsidRPr="00A87B83">
        <w:rPr>
          <w:rFonts w:ascii="Tahoma" w:eastAsia="Tahoma" w:hAnsi="Tahoma" w:cs="Tahoma"/>
          <w:spacing w:val="-1"/>
        </w:rPr>
        <w:t>k</w:t>
      </w:r>
      <w:r w:rsidRPr="00A87B83">
        <w:rPr>
          <w:rFonts w:ascii="Tahoma" w:eastAsia="Tahoma" w:hAnsi="Tahoma" w:cs="Tahoma"/>
          <w:spacing w:val="1"/>
        </w:rPr>
        <w:t>a</w:t>
      </w:r>
      <w:r w:rsidRPr="00A87B83">
        <w:rPr>
          <w:rFonts w:ascii="Tahoma" w:eastAsia="Tahoma" w:hAnsi="Tahoma" w:cs="Tahoma"/>
        </w:rPr>
        <w:t>że</w:t>
      </w:r>
      <w:r w:rsidRPr="00A87B83">
        <w:rPr>
          <w:rFonts w:ascii="Tahoma" w:eastAsia="Tahoma" w:hAnsi="Tahoma" w:cs="Tahoma"/>
          <w:spacing w:val="50"/>
        </w:rPr>
        <w:t xml:space="preserve"> </w:t>
      </w:r>
      <w:r w:rsidRPr="00A87B83">
        <w:rPr>
          <w:rFonts w:ascii="Tahoma" w:eastAsia="Tahoma" w:hAnsi="Tahoma" w:cs="Tahoma"/>
          <w:spacing w:val="-3"/>
        </w:rPr>
        <w:t>k</w:t>
      </w:r>
      <w:r w:rsidRPr="00A87B83">
        <w:rPr>
          <w:rFonts w:ascii="Tahoma" w:eastAsia="Tahoma" w:hAnsi="Tahoma" w:cs="Tahoma"/>
          <w:spacing w:val="2"/>
        </w:rPr>
        <w:t>o</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1"/>
        </w:rPr>
        <w:t>c</w:t>
      </w:r>
      <w:r w:rsidRPr="00A87B83">
        <w:rPr>
          <w:rFonts w:ascii="Tahoma" w:eastAsia="Tahoma" w:hAnsi="Tahoma" w:cs="Tahoma"/>
          <w:spacing w:val="3"/>
        </w:rPr>
        <w:t>z</w:t>
      </w:r>
      <w:r w:rsidRPr="00A87B83">
        <w:rPr>
          <w:rFonts w:ascii="Tahoma" w:eastAsia="Tahoma" w:hAnsi="Tahoma" w:cs="Tahoma"/>
          <w:spacing w:val="-1"/>
        </w:rPr>
        <w:t>n</w:t>
      </w:r>
      <w:r w:rsidRPr="00A87B83">
        <w:rPr>
          <w:rFonts w:ascii="Tahoma" w:eastAsia="Tahoma" w:hAnsi="Tahoma" w:cs="Tahoma"/>
        </w:rPr>
        <w:t>o</w:t>
      </w:r>
      <w:r w:rsidRPr="00A87B83">
        <w:rPr>
          <w:rFonts w:ascii="Tahoma" w:eastAsia="Tahoma" w:hAnsi="Tahoma" w:cs="Tahoma"/>
          <w:spacing w:val="2"/>
        </w:rPr>
        <w:t>ś</w:t>
      </w:r>
      <w:r w:rsidRPr="00A87B83">
        <w:rPr>
          <w:rFonts w:ascii="Tahoma" w:eastAsia="Tahoma" w:hAnsi="Tahoma" w:cs="Tahoma"/>
        </w:rPr>
        <w:t>ć pr</w:t>
      </w:r>
      <w:r w:rsidRPr="00A87B83">
        <w:rPr>
          <w:rFonts w:ascii="Tahoma" w:eastAsia="Tahoma" w:hAnsi="Tahoma" w:cs="Tahoma"/>
          <w:spacing w:val="1"/>
        </w:rPr>
        <w:t>ze</w:t>
      </w:r>
      <w:r w:rsidRPr="00A87B83">
        <w:rPr>
          <w:rFonts w:ascii="Tahoma" w:eastAsia="Tahoma" w:hAnsi="Tahoma" w:cs="Tahoma"/>
        </w:rPr>
        <w:t>zna</w:t>
      </w:r>
      <w:r w:rsidRPr="00A87B83">
        <w:rPr>
          <w:rFonts w:ascii="Tahoma" w:eastAsia="Tahoma" w:hAnsi="Tahoma" w:cs="Tahoma"/>
          <w:spacing w:val="-1"/>
        </w:rPr>
        <w:t>c</w:t>
      </w:r>
      <w:r w:rsidRPr="00A87B83">
        <w:rPr>
          <w:rFonts w:ascii="Tahoma" w:eastAsia="Tahoma" w:hAnsi="Tahoma" w:cs="Tahoma"/>
        </w:rPr>
        <w:t>z</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31"/>
        </w:rPr>
        <w:t xml:space="preserve"> </w:t>
      </w:r>
      <w:r w:rsidRPr="00A87B83">
        <w:rPr>
          <w:rFonts w:ascii="Tahoma" w:eastAsia="Tahoma" w:hAnsi="Tahoma" w:cs="Tahoma"/>
        </w:rPr>
        <w:t>oszczędn</w:t>
      </w:r>
      <w:r w:rsidRPr="00A87B83">
        <w:rPr>
          <w:rFonts w:ascii="Tahoma" w:eastAsia="Tahoma" w:hAnsi="Tahoma" w:cs="Tahoma"/>
          <w:spacing w:val="-1"/>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 xml:space="preserve">i </w:t>
      </w:r>
      <w:r w:rsidRPr="00A87B83">
        <w:rPr>
          <w:rFonts w:ascii="Tahoma" w:eastAsia="Tahoma" w:hAnsi="Tahoma" w:cs="Tahoma"/>
          <w:spacing w:val="-1"/>
        </w:rPr>
        <w:t>n</w:t>
      </w:r>
      <w:r w:rsidRPr="00A87B83">
        <w:rPr>
          <w:rFonts w:ascii="Tahoma" w:eastAsia="Tahoma" w:hAnsi="Tahoma" w:cs="Tahoma"/>
        </w:rPr>
        <w:t>a po</w:t>
      </w:r>
      <w:r w:rsidRPr="00A87B83">
        <w:rPr>
          <w:rFonts w:ascii="Tahoma" w:eastAsia="Tahoma" w:hAnsi="Tahoma" w:cs="Tahoma"/>
          <w:spacing w:val="-1"/>
        </w:rPr>
        <w:t>k</w:t>
      </w:r>
      <w:r w:rsidRPr="00A87B83">
        <w:rPr>
          <w:rFonts w:ascii="Tahoma" w:eastAsia="Tahoma" w:hAnsi="Tahoma" w:cs="Tahoma"/>
          <w:spacing w:val="2"/>
        </w:rPr>
        <w:t>r</w:t>
      </w:r>
      <w:r w:rsidRPr="00A87B83">
        <w:rPr>
          <w:rFonts w:ascii="Tahoma" w:eastAsia="Tahoma" w:hAnsi="Tahoma" w:cs="Tahoma"/>
          <w:spacing w:val="-3"/>
        </w:rPr>
        <w:t>y</w:t>
      </w:r>
      <w:r w:rsidRPr="00A87B83">
        <w:rPr>
          <w:rFonts w:ascii="Tahoma" w:eastAsia="Tahoma" w:hAnsi="Tahoma" w:cs="Tahoma"/>
          <w:spacing w:val="-1"/>
        </w:rPr>
        <w:t>c</w:t>
      </w:r>
      <w:r w:rsidRPr="00A87B83">
        <w:rPr>
          <w:rFonts w:ascii="Tahoma" w:eastAsia="Tahoma" w:hAnsi="Tahoma" w:cs="Tahoma"/>
        </w:rPr>
        <w:t xml:space="preserve">ie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rPr>
        <w:t>d</w:t>
      </w:r>
      <w:r w:rsidRPr="00A87B83">
        <w:rPr>
          <w:rFonts w:ascii="Tahoma" w:eastAsia="Tahoma" w:hAnsi="Tahoma" w:cs="Tahoma"/>
          <w:spacing w:val="1"/>
        </w:rPr>
        <w:t>a</w:t>
      </w:r>
      <w:r w:rsidRPr="00A87B83">
        <w:rPr>
          <w:rFonts w:ascii="Tahoma" w:eastAsia="Tahoma" w:hAnsi="Tahoma" w:cs="Tahoma"/>
        </w:rPr>
        <w:t>t</w:t>
      </w:r>
      <w:r w:rsidRPr="00A87B83">
        <w:rPr>
          <w:rFonts w:ascii="Tahoma" w:eastAsia="Tahoma" w:hAnsi="Tahoma" w:cs="Tahoma"/>
          <w:spacing w:val="-1"/>
        </w:rPr>
        <w:t>k</w:t>
      </w:r>
      <w:r w:rsidRPr="00A87B83">
        <w:rPr>
          <w:rFonts w:ascii="Tahoma" w:eastAsia="Tahoma" w:hAnsi="Tahoma" w:cs="Tahoma"/>
          <w:spacing w:val="2"/>
        </w:rPr>
        <w:t>ó</w:t>
      </w:r>
      <w:r w:rsidRPr="00A87B83">
        <w:rPr>
          <w:rFonts w:ascii="Tahoma" w:eastAsia="Tahoma" w:hAnsi="Tahoma" w:cs="Tahoma"/>
        </w:rPr>
        <w:t>w po</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sio</w:t>
      </w:r>
      <w:r w:rsidRPr="00A87B83">
        <w:rPr>
          <w:rFonts w:ascii="Tahoma" w:eastAsia="Tahoma" w:hAnsi="Tahoma" w:cs="Tahoma"/>
          <w:spacing w:val="-1"/>
        </w:rPr>
        <w:t>nyc</w:t>
      </w:r>
      <w:r w:rsidRPr="00A87B83">
        <w:rPr>
          <w:rFonts w:ascii="Tahoma" w:eastAsia="Tahoma" w:hAnsi="Tahoma" w:cs="Tahoma"/>
        </w:rPr>
        <w:t>h</w:t>
      </w:r>
      <w:r w:rsidRPr="00A87B83">
        <w:rPr>
          <w:rFonts w:ascii="Tahoma" w:eastAsia="Tahoma" w:hAnsi="Tahoma" w:cs="Tahoma"/>
          <w:spacing w:val="31"/>
        </w:rPr>
        <w:t xml:space="preserve"> </w:t>
      </w:r>
      <w:r w:rsidRPr="00A87B83">
        <w:rPr>
          <w:rFonts w:ascii="Tahoma" w:eastAsia="Tahoma" w:hAnsi="Tahoma" w:cs="Tahoma"/>
        </w:rPr>
        <w:t xml:space="preserve">w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rPr>
        <w:t>żs</w:t>
      </w:r>
      <w:r w:rsidRPr="00A87B83">
        <w:rPr>
          <w:rFonts w:ascii="Tahoma" w:eastAsia="Tahoma" w:hAnsi="Tahoma" w:cs="Tahoma"/>
          <w:spacing w:val="3"/>
        </w:rPr>
        <w:t>z</w:t>
      </w:r>
      <w:r w:rsidRPr="00A87B83">
        <w:rPr>
          <w:rFonts w:ascii="Tahoma" w:eastAsia="Tahoma" w:hAnsi="Tahoma" w:cs="Tahoma"/>
          <w:spacing w:val="1"/>
        </w:rPr>
        <w:t>e</w:t>
      </w:r>
      <w:r w:rsidRPr="00A87B83">
        <w:rPr>
          <w:rFonts w:ascii="Tahoma" w:eastAsia="Tahoma" w:hAnsi="Tahoma" w:cs="Tahoma"/>
        </w:rPr>
        <w:t xml:space="preserve">j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rPr>
        <w:t>s</w:t>
      </w:r>
      <w:r w:rsidRPr="00A87B83">
        <w:rPr>
          <w:rFonts w:ascii="Tahoma" w:eastAsia="Tahoma" w:hAnsi="Tahoma" w:cs="Tahoma"/>
          <w:spacing w:val="2"/>
        </w:rPr>
        <w:t>o</w:t>
      </w:r>
      <w:r w:rsidRPr="00A87B83">
        <w:rPr>
          <w:rFonts w:ascii="Tahoma" w:eastAsia="Tahoma" w:hAnsi="Tahoma" w:cs="Tahoma"/>
          <w:spacing w:val="-3"/>
        </w:rPr>
        <w:t>k</w:t>
      </w:r>
      <w:r w:rsidRPr="00A87B83">
        <w:rPr>
          <w:rFonts w:ascii="Tahoma" w:eastAsia="Tahoma" w:hAnsi="Tahoma" w:cs="Tahoma"/>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i</w:t>
      </w:r>
      <w:r w:rsidR="00C24D7D" w:rsidRPr="00A87B83">
        <w:rPr>
          <w:rFonts w:ascii="Tahoma" w:eastAsia="Tahoma" w:hAnsi="Tahoma" w:cs="Tahoma"/>
          <w:spacing w:val="35"/>
        </w:rPr>
        <w:t xml:space="preserve"> </w:t>
      </w:r>
      <w:r w:rsidRPr="00A87B83">
        <w:rPr>
          <w:rFonts w:ascii="Tahoma" w:eastAsia="Tahoma" w:hAnsi="Tahoma" w:cs="Tahoma"/>
          <w:spacing w:val="-1"/>
        </w:rPr>
        <w:t>n</w:t>
      </w:r>
      <w:r w:rsidRPr="00A87B83">
        <w:rPr>
          <w:rFonts w:ascii="Tahoma" w:eastAsia="Tahoma" w:hAnsi="Tahoma" w:cs="Tahoma"/>
        </w:rPr>
        <w:t>iż</w:t>
      </w:r>
      <w:r w:rsidR="00C24D7D" w:rsidRPr="00A87B83">
        <w:rPr>
          <w:rFonts w:ascii="Tahoma" w:eastAsia="Tahoma" w:hAnsi="Tahoma" w:cs="Tahoma"/>
        </w:rPr>
        <w:t xml:space="preserve"> </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pl</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o</w:t>
      </w:r>
      <w:r w:rsidRPr="00A87B83">
        <w:rPr>
          <w:rFonts w:ascii="Tahoma" w:eastAsia="Tahoma" w:hAnsi="Tahoma" w:cs="Tahoma"/>
          <w:spacing w:val="-2"/>
        </w:rPr>
        <w:t>w</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a</w:t>
      </w:r>
      <w:r w:rsidRPr="00A87B83">
        <w:rPr>
          <w:rFonts w:ascii="Tahoma" w:eastAsia="Tahoma" w:hAnsi="Tahoma" w:cs="Tahoma"/>
          <w:spacing w:val="-1"/>
        </w:rPr>
        <w:t xml:space="preserve"> </w:t>
      </w:r>
      <w:r w:rsidRPr="00A87B83">
        <w:rPr>
          <w:rFonts w:ascii="Tahoma" w:eastAsia="Tahoma" w:hAnsi="Tahoma" w:cs="Tahoma"/>
        </w:rPr>
        <w:t>w</w:t>
      </w:r>
      <w:r w:rsidRPr="00A87B83">
        <w:rPr>
          <w:rFonts w:ascii="Tahoma" w:eastAsia="Tahoma" w:hAnsi="Tahoma" w:cs="Tahoma"/>
          <w:spacing w:val="9"/>
        </w:rPr>
        <w:t xml:space="preserve"> </w:t>
      </w:r>
      <w:r w:rsidRPr="00A87B83">
        <w:rPr>
          <w:rFonts w:ascii="Tahoma" w:eastAsia="Tahoma" w:hAnsi="Tahoma" w:cs="Tahoma"/>
          <w:spacing w:val="1"/>
        </w:rPr>
        <w:t>w</w:t>
      </w:r>
      <w:r w:rsidRPr="00A87B83">
        <w:rPr>
          <w:rFonts w:ascii="Tahoma" w:eastAsia="Tahoma" w:hAnsi="Tahoma" w:cs="Tahoma"/>
          <w:spacing w:val="-1"/>
        </w:rPr>
        <w:t>yn</w:t>
      </w:r>
      <w:r w:rsidRPr="00A87B83">
        <w:rPr>
          <w:rFonts w:ascii="Tahoma" w:eastAsia="Tahoma" w:hAnsi="Tahoma" w:cs="Tahoma"/>
        </w:rPr>
        <w:t>i</w:t>
      </w:r>
      <w:r w:rsidRPr="00A87B83">
        <w:rPr>
          <w:rFonts w:ascii="Tahoma" w:eastAsia="Tahoma" w:hAnsi="Tahoma" w:cs="Tahoma"/>
          <w:spacing w:val="-1"/>
        </w:rPr>
        <w:t>k</w:t>
      </w:r>
      <w:r w:rsidRPr="00A87B83">
        <w:rPr>
          <w:rFonts w:ascii="Tahoma" w:eastAsia="Tahoma" w:hAnsi="Tahoma" w:cs="Tahoma"/>
        </w:rPr>
        <w:t>u</w:t>
      </w:r>
      <w:r w:rsidRPr="00A87B83">
        <w:rPr>
          <w:rFonts w:ascii="Tahoma" w:eastAsia="Tahoma" w:hAnsi="Tahoma" w:cs="Tahoma"/>
          <w:spacing w:val="3"/>
        </w:rPr>
        <w:t xml:space="preserve"> </w:t>
      </w:r>
      <w:r w:rsidRPr="00A87B83">
        <w:rPr>
          <w:rFonts w:ascii="Tahoma" w:eastAsia="Tahoma" w:hAnsi="Tahoma" w:cs="Tahoma"/>
        </w:rPr>
        <w:t>zn</w:t>
      </w:r>
      <w:r w:rsidRPr="00A87B83">
        <w:rPr>
          <w:rFonts w:ascii="Tahoma" w:eastAsia="Tahoma" w:hAnsi="Tahoma" w:cs="Tahoma"/>
          <w:spacing w:val="3"/>
        </w:rPr>
        <w:t>a</w:t>
      </w:r>
      <w:r w:rsidRPr="00A87B83">
        <w:rPr>
          <w:rFonts w:ascii="Tahoma" w:eastAsia="Tahoma" w:hAnsi="Tahoma" w:cs="Tahoma"/>
          <w:spacing w:val="-1"/>
        </w:rPr>
        <w:t>c</w:t>
      </w:r>
      <w:r w:rsidRPr="00A87B83">
        <w:rPr>
          <w:rFonts w:ascii="Tahoma" w:eastAsia="Tahoma" w:hAnsi="Tahoma" w:cs="Tahoma"/>
        </w:rPr>
        <w:t>z</w:t>
      </w:r>
      <w:r w:rsidRPr="00A87B83">
        <w:rPr>
          <w:rFonts w:ascii="Tahoma" w:eastAsia="Tahoma" w:hAnsi="Tahoma" w:cs="Tahoma"/>
          <w:spacing w:val="1"/>
        </w:rPr>
        <w:t>ą</w:t>
      </w:r>
      <w:r w:rsidRPr="00A87B83">
        <w:rPr>
          <w:rFonts w:ascii="Tahoma" w:eastAsia="Tahoma" w:hAnsi="Tahoma" w:cs="Tahoma"/>
          <w:spacing w:val="-1"/>
        </w:rPr>
        <w:t>c</w:t>
      </w:r>
      <w:r w:rsidRPr="00A87B83">
        <w:rPr>
          <w:rFonts w:ascii="Tahoma" w:eastAsia="Tahoma" w:hAnsi="Tahoma" w:cs="Tahoma"/>
          <w:spacing w:val="1"/>
        </w:rPr>
        <w:t>e</w:t>
      </w:r>
      <w:r w:rsidRPr="00A87B83">
        <w:rPr>
          <w:rFonts w:ascii="Tahoma" w:eastAsia="Tahoma" w:hAnsi="Tahoma" w:cs="Tahoma"/>
        </w:rPr>
        <w:t xml:space="preserve">go </w:t>
      </w:r>
      <w:r w:rsidRPr="00A87B83">
        <w:rPr>
          <w:rFonts w:ascii="Tahoma" w:eastAsia="Tahoma" w:hAnsi="Tahoma" w:cs="Tahoma"/>
          <w:spacing w:val="1"/>
        </w:rPr>
        <w:t>w</w:t>
      </w:r>
      <w:r w:rsidRPr="00A87B83">
        <w:rPr>
          <w:rFonts w:ascii="Tahoma" w:eastAsia="Tahoma" w:hAnsi="Tahoma" w:cs="Tahoma"/>
        </w:rPr>
        <w:t>zrostu</w:t>
      </w:r>
      <w:r w:rsidRPr="00A87B83">
        <w:rPr>
          <w:rFonts w:ascii="Tahoma" w:eastAsia="Tahoma" w:hAnsi="Tahoma" w:cs="Tahoma"/>
          <w:spacing w:val="2"/>
        </w:rPr>
        <w:t xml:space="preserve"> </w:t>
      </w:r>
      <w:r w:rsidRPr="00A87B83">
        <w:rPr>
          <w:rFonts w:ascii="Tahoma" w:eastAsia="Tahoma" w:hAnsi="Tahoma" w:cs="Tahoma"/>
          <w:spacing w:val="-1"/>
        </w:rPr>
        <w:t>c</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w:t>
      </w:r>
      <w:r w:rsidRPr="00A87B83">
        <w:rPr>
          <w:rFonts w:ascii="Tahoma" w:eastAsia="Tahoma" w:hAnsi="Tahoma" w:cs="Tahoma"/>
          <w:spacing w:val="10"/>
        </w:rPr>
        <w:t xml:space="preserve"> </w:t>
      </w:r>
      <w:r w:rsidRPr="00A87B83">
        <w:rPr>
          <w:rFonts w:ascii="Tahoma" w:eastAsia="Tahoma" w:hAnsi="Tahoma" w:cs="Tahoma"/>
          <w:spacing w:val="3"/>
        </w:rPr>
        <w:t>I</w:t>
      </w:r>
      <w:r w:rsidRPr="00A87B83">
        <w:rPr>
          <w:rFonts w:ascii="Tahoma" w:eastAsia="Tahoma" w:hAnsi="Tahoma" w:cs="Tahoma"/>
        </w:rPr>
        <w:t>Z</w:t>
      </w:r>
      <w:r w:rsidRPr="00A87B83">
        <w:rPr>
          <w:rFonts w:ascii="Tahoma" w:eastAsia="Tahoma" w:hAnsi="Tahoma" w:cs="Tahoma"/>
          <w:spacing w:val="7"/>
        </w:rPr>
        <w:t xml:space="preserve"> </w:t>
      </w:r>
      <w:r w:rsidRPr="00A87B83">
        <w:rPr>
          <w:rFonts w:ascii="Tahoma" w:eastAsia="Tahoma" w:hAnsi="Tahoma" w:cs="Tahoma"/>
        </w:rPr>
        <w:t>może</w:t>
      </w:r>
      <w:r w:rsidRPr="00A87B83">
        <w:rPr>
          <w:rFonts w:ascii="Tahoma" w:eastAsia="Tahoma" w:hAnsi="Tahoma" w:cs="Tahoma"/>
          <w:spacing w:val="6"/>
        </w:rPr>
        <w:t xml:space="preserve"> </w:t>
      </w:r>
      <w:r w:rsidRPr="00A87B83">
        <w:rPr>
          <w:rFonts w:ascii="Tahoma" w:eastAsia="Tahoma" w:hAnsi="Tahoma" w:cs="Tahoma"/>
        </w:rPr>
        <w:t>ró</w:t>
      </w:r>
      <w:r w:rsidRPr="00A87B83">
        <w:rPr>
          <w:rFonts w:ascii="Tahoma" w:eastAsia="Tahoma" w:hAnsi="Tahoma" w:cs="Tahoma"/>
          <w:spacing w:val="1"/>
        </w:rPr>
        <w:t>w</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ż</w:t>
      </w:r>
      <w:r w:rsidRPr="00A87B83">
        <w:rPr>
          <w:rFonts w:ascii="Tahoma" w:eastAsia="Tahoma" w:hAnsi="Tahoma" w:cs="Tahoma"/>
          <w:spacing w:val="3"/>
        </w:rPr>
        <w:t xml:space="preserve">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spacing w:val="-2"/>
        </w:rPr>
        <w:t>r</w:t>
      </w:r>
      <w:r w:rsidRPr="00A87B83">
        <w:rPr>
          <w:rFonts w:ascii="Tahoma" w:eastAsia="Tahoma" w:hAnsi="Tahoma" w:cs="Tahoma"/>
          <w:spacing w:val="1"/>
        </w:rPr>
        <w:t>a</w:t>
      </w:r>
      <w:r w:rsidRPr="00A87B83">
        <w:rPr>
          <w:rFonts w:ascii="Tahoma" w:eastAsia="Tahoma" w:hAnsi="Tahoma" w:cs="Tahoma"/>
        </w:rPr>
        <w:t>zić</w:t>
      </w:r>
      <w:r w:rsidRPr="00A87B83">
        <w:rPr>
          <w:rFonts w:ascii="Tahoma" w:eastAsia="Tahoma" w:hAnsi="Tahoma" w:cs="Tahoma"/>
          <w:spacing w:val="2"/>
        </w:rPr>
        <w:t xml:space="preserve"> </w:t>
      </w:r>
      <w:r w:rsidRPr="00A87B83">
        <w:rPr>
          <w:rFonts w:ascii="Tahoma" w:eastAsia="Tahoma" w:hAnsi="Tahoma" w:cs="Tahoma"/>
        </w:rPr>
        <w:t>zgodę</w:t>
      </w:r>
      <w:r w:rsidRPr="00A87B83">
        <w:rPr>
          <w:rFonts w:ascii="Tahoma" w:eastAsia="Tahoma" w:hAnsi="Tahoma" w:cs="Tahoma"/>
          <w:spacing w:val="3"/>
        </w:rPr>
        <w:t xml:space="preserve"> </w:t>
      </w:r>
      <w:r w:rsidRPr="00A87B83">
        <w:rPr>
          <w:rFonts w:ascii="Tahoma" w:eastAsia="Tahoma" w:hAnsi="Tahoma" w:cs="Tahoma"/>
          <w:spacing w:val="-1"/>
        </w:rPr>
        <w:t>n</w:t>
      </w:r>
      <w:r w:rsidRPr="00A87B83">
        <w:rPr>
          <w:rFonts w:ascii="Tahoma" w:eastAsia="Tahoma" w:hAnsi="Tahoma" w:cs="Tahoma"/>
        </w:rPr>
        <w:t>a</w:t>
      </w:r>
      <w:r w:rsidRPr="00A87B83">
        <w:rPr>
          <w:rFonts w:ascii="Tahoma" w:eastAsia="Tahoma" w:hAnsi="Tahoma" w:cs="Tahoma"/>
          <w:spacing w:val="8"/>
        </w:rPr>
        <w:t xml:space="preserve">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spacing w:val="-3"/>
        </w:rPr>
        <w:t>k</w:t>
      </w:r>
      <w:r w:rsidRPr="00A87B83">
        <w:rPr>
          <w:rFonts w:ascii="Tahoma" w:eastAsia="Tahoma" w:hAnsi="Tahoma" w:cs="Tahoma"/>
        </w:rPr>
        <w:t>or</w:t>
      </w:r>
      <w:r w:rsidRPr="00A87B83">
        <w:rPr>
          <w:rFonts w:ascii="Tahoma" w:eastAsia="Tahoma" w:hAnsi="Tahoma" w:cs="Tahoma"/>
          <w:spacing w:val="3"/>
        </w:rPr>
        <w:t>z</w:t>
      </w:r>
      <w:r w:rsidRPr="00A87B83">
        <w:rPr>
          <w:rFonts w:ascii="Tahoma" w:eastAsia="Tahoma" w:hAnsi="Tahoma" w:cs="Tahoma"/>
          <w:spacing w:val="-1"/>
        </w:rPr>
        <w:t>y</w:t>
      </w:r>
      <w:r w:rsidRPr="00A87B83">
        <w:rPr>
          <w:rFonts w:ascii="Tahoma" w:eastAsia="Tahoma" w:hAnsi="Tahoma" w:cs="Tahoma"/>
        </w:rPr>
        <w:t>st</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ie oszczędn</w:t>
      </w:r>
      <w:r w:rsidRPr="00A87B83">
        <w:rPr>
          <w:rFonts w:ascii="Tahoma" w:eastAsia="Tahoma" w:hAnsi="Tahoma" w:cs="Tahoma"/>
          <w:spacing w:val="-1"/>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i</w:t>
      </w:r>
      <w:r w:rsidRPr="00A87B83">
        <w:rPr>
          <w:rFonts w:ascii="Tahoma" w:eastAsia="Tahoma" w:hAnsi="Tahoma" w:cs="Tahoma"/>
          <w:spacing w:val="1"/>
        </w:rPr>
        <w:t xml:space="preserve"> </w:t>
      </w:r>
      <w:r w:rsidRPr="00A87B83">
        <w:rPr>
          <w:rFonts w:ascii="Tahoma" w:eastAsia="Tahoma" w:hAnsi="Tahoma" w:cs="Tahoma"/>
        </w:rPr>
        <w:t>w</w:t>
      </w:r>
      <w:r w:rsidRPr="00A87B83">
        <w:rPr>
          <w:rFonts w:ascii="Tahoma" w:eastAsia="Tahoma" w:hAnsi="Tahoma" w:cs="Tahoma"/>
          <w:spacing w:val="14"/>
        </w:rPr>
        <w:t xml:space="preserve"> </w:t>
      </w:r>
      <w:r w:rsidRPr="00A87B83">
        <w:rPr>
          <w:rFonts w:ascii="Tahoma" w:eastAsia="Tahoma" w:hAnsi="Tahoma" w:cs="Tahoma"/>
        </w:rPr>
        <w:t>pr</w:t>
      </w:r>
      <w:r w:rsidRPr="00A87B83">
        <w:rPr>
          <w:rFonts w:ascii="Tahoma" w:eastAsia="Tahoma" w:hAnsi="Tahoma" w:cs="Tahoma"/>
          <w:spacing w:val="1"/>
        </w:rPr>
        <w:t>z</w:t>
      </w:r>
      <w:r w:rsidRPr="00A87B83">
        <w:rPr>
          <w:rFonts w:ascii="Tahoma" w:eastAsia="Tahoma" w:hAnsi="Tahoma" w:cs="Tahoma"/>
          <w:spacing w:val="-1"/>
        </w:rPr>
        <w:t>y</w:t>
      </w:r>
      <w:r w:rsidRPr="00A87B83">
        <w:rPr>
          <w:rFonts w:ascii="Tahoma" w:eastAsia="Tahoma" w:hAnsi="Tahoma" w:cs="Tahoma"/>
        </w:rPr>
        <w:t>p</w:t>
      </w:r>
      <w:r w:rsidRPr="00A87B83">
        <w:rPr>
          <w:rFonts w:ascii="Tahoma" w:eastAsia="Tahoma" w:hAnsi="Tahoma" w:cs="Tahoma"/>
          <w:spacing w:val="1"/>
        </w:rPr>
        <w:t>a</w:t>
      </w:r>
      <w:r w:rsidRPr="00A87B83">
        <w:rPr>
          <w:rFonts w:ascii="Tahoma" w:eastAsia="Tahoma" w:hAnsi="Tahoma" w:cs="Tahoma"/>
          <w:spacing w:val="2"/>
        </w:rPr>
        <w:t>d</w:t>
      </w:r>
      <w:r w:rsidRPr="00A87B83">
        <w:rPr>
          <w:rFonts w:ascii="Tahoma" w:eastAsia="Tahoma" w:hAnsi="Tahoma" w:cs="Tahoma"/>
          <w:spacing w:val="-1"/>
        </w:rPr>
        <w:t>ku</w:t>
      </w:r>
      <w:r w:rsidRPr="00A87B83">
        <w:rPr>
          <w:rFonts w:ascii="Tahoma" w:eastAsia="Tahoma" w:hAnsi="Tahoma" w:cs="Tahoma"/>
        </w:rPr>
        <w:t>,</w:t>
      </w:r>
      <w:r w:rsidRPr="00A87B83">
        <w:rPr>
          <w:rFonts w:ascii="Tahoma" w:eastAsia="Tahoma" w:hAnsi="Tahoma" w:cs="Tahoma"/>
          <w:spacing w:val="4"/>
        </w:rPr>
        <w:t xml:space="preserve"> </w:t>
      </w:r>
      <w:r w:rsidRPr="00A87B83">
        <w:rPr>
          <w:rFonts w:ascii="Tahoma" w:eastAsia="Tahoma" w:hAnsi="Tahoma" w:cs="Tahoma"/>
        </w:rPr>
        <w:t>gdy</w:t>
      </w:r>
      <w:r w:rsidRPr="00A87B83">
        <w:rPr>
          <w:rFonts w:ascii="Tahoma" w:eastAsia="Tahoma" w:hAnsi="Tahoma" w:cs="Tahoma"/>
          <w:spacing w:val="14"/>
        </w:rPr>
        <w:t xml:space="preserve"> </w:t>
      </w:r>
      <w:r w:rsidRPr="00A87B83">
        <w:rPr>
          <w:rFonts w:ascii="Tahoma" w:eastAsia="Tahoma" w:hAnsi="Tahoma" w:cs="Tahoma"/>
        </w:rPr>
        <w:t>B</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spacing w:val="3"/>
        </w:rPr>
        <w:t>e</w:t>
      </w:r>
      <w:r w:rsidRPr="00A87B83">
        <w:rPr>
          <w:rFonts w:ascii="Tahoma" w:eastAsia="Tahoma" w:hAnsi="Tahoma" w:cs="Tahoma"/>
          <w:spacing w:val="-1"/>
        </w:rPr>
        <w:t>f</w:t>
      </w:r>
      <w:r w:rsidRPr="00A87B83">
        <w:rPr>
          <w:rFonts w:ascii="Tahoma" w:eastAsia="Tahoma" w:hAnsi="Tahoma" w:cs="Tahoma"/>
        </w:rPr>
        <w:t>i</w:t>
      </w:r>
      <w:r w:rsidRPr="00A87B83">
        <w:rPr>
          <w:rFonts w:ascii="Tahoma" w:eastAsia="Tahoma" w:hAnsi="Tahoma" w:cs="Tahoma"/>
          <w:spacing w:val="2"/>
        </w:rPr>
        <w:t>c</w:t>
      </w:r>
      <w:r w:rsidRPr="00A87B83">
        <w:rPr>
          <w:rFonts w:ascii="Tahoma" w:eastAsia="Tahoma" w:hAnsi="Tahoma" w:cs="Tahoma"/>
        </w:rPr>
        <w:t>j</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t</w:t>
      </w:r>
      <w:r w:rsidRPr="00A87B83">
        <w:rPr>
          <w:rFonts w:ascii="Tahoma" w:eastAsia="Tahoma" w:hAnsi="Tahoma" w:cs="Tahoma"/>
          <w:spacing w:val="2"/>
        </w:rPr>
        <w:t xml:space="preserve"> </w:t>
      </w:r>
      <w:r w:rsidRPr="00A87B83">
        <w:rPr>
          <w:rFonts w:ascii="Tahoma" w:eastAsia="Tahoma" w:hAnsi="Tahoma" w:cs="Tahoma"/>
          <w:spacing w:val="3"/>
        </w:rPr>
        <w:t>w</w:t>
      </w:r>
      <w:r w:rsidRPr="00A87B83">
        <w:rPr>
          <w:rFonts w:ascii="Tahoma" w:eastAsia="Tahoma" w:hAnsi="Tahoma" w:cs="Tahoma"/>
          <w:spacing w:val="-1"/>
        </w:rPr>
        <w:t>yk</w:t>
      </w:r>
      <w:r w:rsidRPr="00A87B83">
        <w:rPr>
          <w:rFonts w:ascii="Tahoma" w:eastAsia="Tahoma" w:hAnsi="Tahoma" w:cs="Tahoma"/>
          <w:spacing w:val="1"/>
        </w:rPr>
        <w:t>a</w:t>
      </w:r>
      <w:r w:rsidRPr="00A87B83">
        <w:rPr>
          <w:rFonts w:ascii="Tahoma" w:eastAsia="Tahoma" w:hAnsi="Tahoma" w:cs="Tahoma"/>
        </w:rPr>
        <w:t>że</w:t>
      </w:r>
      <w:r w:rsidRPr="00A87B83">
        <w:rPr>
          <w:rFonts w:ascii="Tahoma" w:eastAsia="Tahoma" w:hAnsi="Tahoma" w:cs="Tahoma"/>
          <w:spacing w:val="9"/>
        </w:rPr>
        <w:t xml:space="preserve"> </w:t>
      </w:r>
      <w:r w:rsidRPr="00A87B83">
        <w:rPr>
          <w:rFonts w:ascii="Tahoma" w:eastAsia="Tahoma" w:hAnsi="Tahoma" w:cs="Tahoma"/>
          <w:spacing w:val="1"/>
        </w:rPr>
        <w:t>n</w:t>
      </w:r>
      <w:r w:rsidRPr="00A87B83">
        <w:rPr>
          <w:rFonts w:ascii="Tahoma" w:eastAsia="Tahoma" w:hAnsi="Tahoma" w:cs="Tahoma"/>
        </w:rPr>
        <w:t>o</w:t>
      </w:r>
      <w:r w:rsidRPr="00A87B83">
        <w:rPr>
          <w:rFonts w:ascii="Tahoma" w:eastAsia="Tahoma" w:hAnsi="Tahoma" w:cs="Tahoma"/>
          <w:spacing w:val="1"/>
        </w:rPr>
        <w:t>w</w:t>
      </w:r>
      <w:r w:rsidRPr="00A87B83">
        <w:rPr>
          <w:rFonts w:ascii="Tahoma" w:eastAsia="Tahoma" w:hAnsi="Tahoma" w:cs="Tahoma"/>
        </w:rPr>
        <w:t>e</w:t>
      </w:r>
      <w:r w:rsidRPr="00A87B83">
        <w:rPr>
          <w:rFonts w:ascii="Tahoma" w:eastAsia="Tahoma" w:hAnsi="Tahoma" w:cs="Tahoma"/>
          <w:spacing w:val="7"/>
        </w:rPr>
        <w:t xml:space="preserve"> </w:t>
      </w:r>
      <w:r w:rsidRPr="00A87B83">
        <w:rPr>
          <w:rFonts w:ascii="Tahoma" w:eastAsia="Tahoma" w:hAnsi="Tahoma" w:cs="Tahoma"/>
        </w:rPr>
        <w:t>r</w:t>
      </w:r>
      <w:r w:rsidRPr="00A87B83">
        <w:rPr>
          <w:rFonts w:ascii="Tahoma" w:eastAsia="Tahoma" w:hAnsi="Tahoma" w:cs="Tahoma"/>
          <w:spacing w:val="1"/>
        </w:rPr>
        <w:t>e</w:t>
      </w:r>
      <w:r w:rsidRPr="00A87B83">
        <w:rPr>
          <w:rFonts w:ascii="Tahoma" w:eastAsia="Tahoma" w:hAnsi="Tahoma" w:cs="Tahoma"/>
        </w:rPr>
        <w:t>zult</w:t>
      </w:r>
      <w:r w:rsidRPr="00A87B83">
        <w:rPr>
          <w:rFonts w:ascii="Tahoma" w:eastAsia="Tahoma" w:hAnsi="Tahoma" w:cs="Tahoma"/>
          <w:spacing w:val="1"/>
        </w:rPr>
        <w:t>a</w:t>
      </w:r>
      <w:r w:rsidRPr="00A87B83">
        <w:rPr>
          <w:rFonts w:ascii="Tahoma" w:eastAsia="Tahoma" w:hAnsi="Tahoma" w:cs="Tahoma"/>
          <w:spacing w:val="-2"/>
        </w:rPr>
        <w:t>t</w:t>
      </w:r>
      <w:r w:rsidRPr="00A87B83">
        <w:rPr>
          <w:rFonts w:ascii="Tahoma" w:eastAsia="Tahoma" w:hAnsi="Tahoma" w:cs="Tahoma"/>
        </w:rPr>
        <w:t>y</w:t>
      </w:r>
      <w:r w:rsidRPr="00A87B83">
        <w:rPr>
          <w:rFonts w:ascii="Tahoma" w:eastAsia="Tahoma" w:hAnsi="Tahoma" w:cs="Tahoma"/>
          <w:spacing w:val="3"/>
        </w:rPr>
        <w:t xml:space="preserve"> </w:t>
      </w:r>
      <w:r w:rsidR="00E66A5B">
        <w:rPr>
          <w:rFonts w:ascii="Tahoma" w:eastAsia="Tahoma" w:hAnsi="Tahoma" w:cs="Tahoma"/>
          <w:spacing w:val="3"/>
        </w:rPr>
        <w:br/>
      </w:r>
      <w:r w:rsidRPr="00A87B83">
        <w:rPr>
          <w:rFonts w:ascii="Tahoma" w:eastAsia="Tahoma" w:hAnsi="Tahoma" w:cs="Tahoma"/>
        </w:rPr>
        <w:t>w</w:t>
      </w:r>
      <w:r w:rsidRPr="00A87B83">
        <w:rPr>
          <w:rFonts w:ascii="Tahoma" w:eastAsia="Tahoma" w:hAnsi="Tahoma" w:cs="Tahoma"/>
          <w:spacing w:val="11"/>
        </w:rPr>
        <w:t xml:space="preserve"> </w:t>
      </w:r>
      <w:r w:rsidRPr="00A87B83">
        <w:rPr>
          <w:rFonts w:ascii="Tahoma" w:eastAsia="Tahoma" w:hAnsi="Tahoma" w:cs="Tahoma"/>
        </w:rPr>
        <w:t>pr</w:t>
      </w:r>
      <w:r w:rsidRPr="00A87B83">
        <w:rPr>
          <w:rFonts w:ascii="Tahoma" w:eastAsia="Tahoma" w:hAnsi="Tahoma" w:cs="Tahoma"/>
          <w:spacing w:val="3"/>
        </w:rPr>
        <w:t>o</w:t>
      </w:r>
      <w:r w:rsidRPr="00A87B83">
        <w:rPr>
          <w:rFonts w:ascii="Tahoma" w:eastAsia="Tahoma" w:hAnsi="Tahoma" w:cs="Tahoma"/>
          <w:spacing w:val="-1"/>
        </w:rPr>
        <w:t>j</w:t>
      </w:r>
      <w:r w:rsidRPr="00A87B83">
        <w:rPr>
          <w:rFonts w:ascii="Tahoma" w:eastAsia="Tahoma" w:hAnsi="Tahoma" w:cs="Tahoma"/>
          <w:spacing w:val="1"/>
        </w:rPr>
        <w:t>ek</w:t>
      </w:r>
      <w:r w:rsidRPr="00A87B83">
        <w:rPr>
          <w:rFonts w:ascii="Tahoma" w:eastAsia="Tahoma" w:hAnsi="Tahoma" w:cs="Tahoma"/>
          <w:spacing w:val="-1"/>
        </w:rPr>
        <w:t>c</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w:t>
      </w:r>
      <w:r w:rsidRPr="00A87B83">
        <w:rPr>
          <w:rFonts w:ascii="Tahoma" w:eastAsia="Tahoma" w:hAnsi="Tahoma" w:cs="Tahoma"/>
          <w:spacing w:val="5"/>
        </w:rPr>
        <w:t xml:space="preserve"> </w:t>
      </w:r>
      <w:r w:rsidRPr="00A87B83">
        <w:rPr>
          <w:rFonts w:ascii="Tahoma" w:eastAsia="Tahoma" w:hAnsi="Tahoma" w:cs="Tahoma"/>
          <w:spacing w:val="-1"/>
        </w:rPr>
        <w:t>k</w:t>
      </w:r>
      <w:r w:rsidRPr="00A87B83">
        <w:rPr>
          <w:rFonts w:ascii="Tahoma" w:eastAsia="Tahoma" w:hAnsi="Tahoma" w:cs="Tahoma"/>
        </w:rPr>
        <w:t>tóre</w:t>
      </w:r>
      <w:r w:rsidRPr="00A87B83">
        <w:rPr>
          <w:rFonts w:ascii="Tahoma" w:eastAsia="Tahoma" w:hAnsi="Tahoma" w:cs="Tahoma"/>
          <w:spacing w:val="7"/>
        </w:rPr>
        <w:t xml:space="preserve"> </w:t>
      </w:r>
      <w:r w:rsidRPr="00A87B83">
        <w:rPr>
          <w:rFonts w:ascii="Tahoma" w:eastAsia="Tahoma" w:hAnsi="Tahoma" w:cs="Tahoma"/>
        </w:rPr>
        <w:t>m</w:t>
      </w:r>
      <w:r w:rsidRPr="00A87B83">
        <w:rPr>
          <w:rFonts w:ascii="Tahoma" w:eastAsia="Tahoma" w:hAnsi="Tahoma" w:cs="Tahoma"/>
          <w:spacing w:val="1"/>
        </w:rPr>
        <w:t>a</w:t>
      </w:r>
      <w:r w:rsidRPr="00A87B83">
        <w:rPr>
          <w:rFonts w:ascii="Tahoma" w:eastAsia="Tahoma" w:hAnsi="Tahoma" w:cs="Tahoma"/>
          <w:spacing w:val="-1"/>
        </w:rPr>
        <w:t>j</w:t>
      </w:r>
      <w:r w:rsidRPr="00A87B83">
        <w:rPr>
          <w:rFonts w:ascii="Tahoma" w:eastAsia="Tahoma" w:hAnsi="Tahoma" w:cs="Tahoma"/>
        </w:rPr>
        <w:t>ą</w:t>
      </w:r>
      <w:r w:rsidRPr="00A87B83">
        <w:rPr>
          <w:rFonts w:ascii="Tahoma" w:eastAsia="Tahoma" w:hAnsi="Tahoma" w:cs="Tahoma"/>
          <w:spacing w:val="8"/>
        </w:rPr>
        <w:t xml:space="preserve"> </w:t>
      </w:r>
      <w:r w:rsidRPr="00A87B83">
        <w:rPr>
          <w:rFonts w:ascii="Tahoma" w:eastAsia="Tahoma" w:hAnsi="Tahoma" w:cs="Tahoma"/>
          <w:spacing w:val="1"/>
        </w:rPr>
        <w:t>w</w:t>
      </w:r>
      <w:r w:rsidRPr="00A87B83">
        <w:rPr>
          <w:rFonts w:ascii="Tahoma" w:eastAsia="Tahoma" w:hAnsi="Tahoma" w:cs="Tahoma"/>
        </w:rPr>
        <w:t>p</w:t>
      </w:r>
      <w:r w:rsidRPr="00A87B83">
        <w:rPr>
          <w:rFonts w:ascii="Tahoma" w:eastAsia="Tahoma" w:hAnsi="Tahoma" w:cs="Tahoma"/>
          <w:spacing w:val="1"/>
        </w:rPr>
        <w:t>ł</w:t>
      </w:r>
      <w:r w:rsidRPr="00A87B83">
        <w:rPr>
          <w:rFonts w:ascii="Tahoma" w:eastAsia="Tahoma" w:hAnsi="Tahoma" w:cs="Tahoma"/>
          <w:spacing w:val="-1"/>
        </w:rPr>
        <w:t>y</w:t>
      </w:r>
      <w:r w:rsidRPr="00A87B83">
        <w:rPr>
          <w:rFonts w:ascii="Tahoma" w:eastAsia="Tahoma" w:hAnsi="Tahoma" w:cs="Tahoma"/>
        </w:rPr>
        <w:t>w</w:t>
      </w:r>
      <w:r w:rsidR="00826D23" w:rsidRPr="00A87B83">
        <w:rPr>
          <w:rFonts w:ascii="Tahoma" w:eastAsia="Tahoma" w:hAnsi="Tahoma" w:cs="Tahoma"/>
        </w:rPr>
        <w:t xml:space="preserve"> </w:t>
      </w:r>
      <w:r w:rsidRPr="00A87B83">
        <w:rPr>
          <w:rFonts w:ascii="Tahoma" w:eastAsia="Tahoma" w:hAnsi="Tahoma" w:cs="Tahoma"/>
          <w:spacing w:val="-1"/>
        </w:rPr>
        <w:t>n</w:t>
      </w:r>
      <w:r w:rsidRPr="00A87B83">
        <w:rPr>
          <w:rFonts w:ascii="Tahoma" w:eastAsia="Tahoma" w:hAnsi="Tahoma" w:cs="Tahoma"/>
        </w:rPr>
        <w:t>a o</w:t>
      </w:r>
      <w:r w:rsidRPr="00A87B83">
        <w:rPr>
          <w:rFonts w:ascii="Tahoma" w:eastAsia="Tahoma" w:hAnsi="Tahoma" w:cs="Tahoma"/>
          <w:spacing w:val="-1"/>
        </w:rPr>
        <w:t>k</w:t>
      </w:r>
      <w:r w:rsidRPr="00A87B83">
        <w:rPr>
          <w:rFonts w:ascii="Tahoma" w:eastAsia="Tahoma" w:hAnsi="Tahoma" w:cs="Tahoma"/>
        </w:rPr>
        <w:t>r</w:t>
      </w:r>
      <w:r w:rsidRPr="00A87B83">
        <w:rPr>
          <w:rFonts w:ascii="Tahoma" w:eastAsia="Tahoma" w:hAnsi="Tahoma" w:cs="Tahoma"/>
          <w:spacing w:val="1"/>
        </w:rPr>
        <w:t>e</w:t>
      </w:r>
      <w:r w:rsidRPr="00A87B83">
        <w:rPr>
          <w:rFonts w:ascii="Tahoma" w:eastAsia="Tahoma" w:hAnsi="Tahoma" w:cs="Tahoma"/>
        </w:rPr>
        <w:t>ślo</w:t>
      </w:r>
      <w:r w:rsidRPr="00A87B83">
        <w:rPr>
          <w:rFonts w:ascii="Tahoma" w:eastAsia="Tahoma" w:hAnsi="Tahoma" w:cs="Tahoma"/>
          <w:spacing w:val="-1"/>
        </w:rPr>
        <w:t>n</w:t>
      </w:r>
      <w:r w:rsidRPr="00A87B83">
        <w:rPr>
          <w:rFonts w:ascii="Tahoma" w:eastAsia="Tahoma" w:hAnsi="Tahoma" w:cs="Tahoma"/>
        </w:rPr>
        <w:t>e pr</w:t>
      </w:r>
      <w:r w:rsidRPr="00A87B83">
        <w:rPr>
          <w:rFonts w:ascii="Tahoma" w:eastAsia="Tahoma" w:hAnsi="Tahoma" w:cs="Tahoma"/>
          <w:spacing w:val="1"/>
        </w:rPr>
        <w:t>ze</w:t>
      </w:r>
      <w:r w:rsidRPr="00A87B83">
        <w:rPr>
          <w:rFonts w:ascii="Tahoma" w:eastAsia="Tahoma" w:hAnsi="Tahoma" w:cs="Tahoma"/>
        </w:rPr>
        <w:t xml:space="preserve">z </w:t>
      </w:r>
      <w:r w:rsidRPr="00A87B83">
        <w:rPr>
          <w:rFonts w:ascii="Tahoma" w:eastAsia="Tahoma" w:hAnsi="Tahoma" w:cs="Tahoma"/>
          <w:spacing w:val="3"/>
        </w:rPr>
        <w:t>I</w:t>
      </w:r>
      <w:r w:rsidRPr="00A87B83">
        <w:rPr>
          <w:rFonts w:ascii="Tahoma" w:eastAsia="Tahoma" w:hAnsi="Tahoma" w:cs="Tahoma"/>
        </w:rPr>
        <w:t xml:space="preserve">Z </w:t>
      </w:r>
      <w:r w:rsidRPr="00A87B83">
        <w:rPr>
          <w:rFonts w:ascii="Tahoma" w:eastAsia="Tahoma" w:hAnsi="Tahoma" w:cs="Tahoma"/>
          <w:spacing w:val="1"/>
        </w:rPr>
        <w:t>w</w:t>
      </w:r>
      <w:r w:rsidRPr="00A87B83">
        <w:rPr>
          <w:rFonts w:ascii="Tahoma" w:eastAsia="Tahoma" w:hAnsi="Tahoma" w:cs="Tahoma"/>
        </w:rPr>
        <w:t>s</w:t>
      </w:r>
      <w:r w:rsidRPr="00A87B83">
        <w:rPr>
          <w:rFonts w:ascii="Tahoma" w:eastAsia="Tahoma" w:hAnsi="Tahoma" w:cs="Tahoma"/>
          <w:spacing w:val="-1"/>
        </w:rPr>
        <w:t>k</w:t>
      </w:r>
      <w:r w:rsidRPr="00A87B83">
        <w:rPr>
          <w:rFonts w:ascii="Tahoma" w:eastAsia="Tahoma" w:hAnsi="Tahoma" w:cs="Tahoma"/>
          <w:spacing w:val="1"/>
        </w:rPr>
        <w:t>a</w:t>
      </w:r>
      <w:r w:rsidRPr="00A87B83">
        <w:rPr>
          <w:rFonts w:ascii="Tahoma" w:eastAsia="Tahoma" w:hAnsi="Tahoma" w:cs="Tahoma"/>
        </w:rPr>
        <w:t>źn</w:t>
      </w:r>
      <w:r w:rsidRPr="00A87B83">
        <w:rPr>
          <w:rFonts w:ascii="Tahoma" w:eastAsia="Tahoma" w:hAnsi="Tahoma" w:cs="Tahoma"/>
          <w:spacing w:val="2"/>
        </w:rPr>
        <w:t>i</w:t>
      </w:r>
      <w:r w:rsidRPr="00A87B83">
        <w:rPr>
          <w:rFonts w:ascii="Tahoma" w:eastAsia="Tahoma" w:hAnsi="Tahoma" w:cs="Tahoma"/>
          <w:spacing w:val="-1"/>
        </w:rPr>
        <w:t>k</w:t>
      </w:r>
      <w:r w:rsidRPr="00A87B83">
        <w:rPr>
          <w:rFonts w:ascii="Tahoma" w:eastAsia="Tahoma" w:hAnsi="Tahoma" w:cs="Tahoma"/>
        </w:rPr>
        <w:t xml:space="preserve">i dla </w:t>
      </w:r>
      <w:r w:rsidRPr="00A87B83">
        <w:rPr>
          <w:rFonts w:ascii="Tahoma" w:eastAsia="Tahoma" w:hAnsi="Tahoma" w:cs="Tahoma"/>
          <w:spacing w:val="1"/>
        </w:rPr>
        <w:t>P</w:t>
      </w:r>
      <w:r w:rsidRPr="00A87B83">
        <w:rPr>
          <w:rFonts w:ascii="Tahoma" w:eastAsia="Tahoma" w:hAnsi="Tahoma" w:cs="Tahoma"/>
        </w:rPr>
        <w:t>rog</w:t>
      </w:r>
      <w:r w:rsidRPr="00A87B83">
        <w:rPr>
          <w:rFonts w:ascii="Tahoma" w:eastAsia="Tahoma" w:hAnsi="Tahoma" w:cs="Tahoma"/>
          <w:spacing w:val="-2"/>
        </w:rPr>
        <w:t>r</w:t>
      </w:r>
      <w:r w:rsidRPr="00A87B83">
        <w:rPr>
          <w:rFonts w:ascii="Tahoma" w:eastAsia="Tahoma" w:hAnsi="Tahoma" w:cs="Tahoma"/>
          <w:spacing w:val="1"/>
        </w:rPr>
        <w:t>a</w:t>
      </w:r>
      <w:r w:rsidRPr="00A87B83">
        <w:rPr>
          <w:rFonts w:ascii="Tahoma" w:eastAsia="Tahoma" w:hAnsi="Tahoma" w:cs="Tahoma"/>
        </w:rPr>
        <w:t>m</w:t>
      </w:r>
      <w:r w:rsidRPr="00A87B83">
        <w:rPr>
          <w:rFonts w:ascii="Tahoma" w:eastAsia="Tahoma" w:hAnsi="Tahoma" w:cs="Tahoma"/>
          <w:spacing w:val="-1"/>
        </w:rPr>
        <w:t>u</w:t>
      </w:r>
      <w:r w:rsidRPr="00A87B83">
        <w:rPr>
          <w:rFonts w:ascii="Tahoma" w:eastAsia="Tahoma" w:hAnsi="Tahoma" w:cs="Tahoma"/>
        </w:rPr>
        <w:t>. W pr</w:t>
      </w:r>
      <w:r w:rsidRPr="00A87B83">
        <w:rPr>
          <w:rFonts w:ascii="Tahoma" w:eastAsia="Tahoma" w:hAnsi="Tahoma" w:cs="Tahoma"/>
          <w:spacing w:val="1"/>
        </w:rPr>
        <w:t>z</w:t>
      </w:r>
      <w:r w:rsidRPr="00A87B83">
        <w:rPr>
          <w:rFonts w:ascii="Tahoma" w:eastAsia="Tahoma" w:hAnsi="Tahoma" w:cs="Tahoma"/>
          <w:spacing w:val="-1"/>
        </w:rPr>
        <w:t>y</w:t>
      </w:r>
      <w:r w:rsidRPr="00A87B83">
        <w:rPr>
          <w:rFonts w:ascii="Tahoma" w:eastAsia="Tahoma" w:hAnsi="Tahoma" w:cs="Tahoma"/>
        </w:rPr>
        <w:t>p</w:t>
      </w:r>
      <w:r w:rsidRPr="00A87B83">
        <w:rPr>
          <w:rFonts w:ascii="Tahoma" w:eastAsia="Tahoma" w:hAnsi="Tahoma" w:cs="Tahoma"/>
          <w:spacing w:val="1"/>
        </w:rPr>
        <w:t>a</w:t>
      </w:r>
      <w:r w:rsidRPr="00A87B83">
        <w:rPr>
          <w:rFonts w:ascii="Tahoma" w:eastAsia="Tahoma" w:hAnsi="Tahoma" w:cs="Tahoma"/>
        </w:rPr>
        <w:t>dku br</w:t>
      </w:r>
      <w:r w:rsidRPr="00A87B83">
        <w:rPr>
          <w:rFonts w:ascii="Tahoma" w:eastAsia="Tahoma" w:hAnsi="Tahoma" w:cs="Tahoma"/>
          <w:spacing w:val="1"/>
        </w:rPr>
        <w:t>a</w:t>
      </w:r>
      <w:r w:rsidRPr="00A87B83">
        <w:rPr>
          <w:rFonts w:ascii="Tahoma" w:eastAsia="Tahoma" w:hAnsi="Tahoma" w:cs="Tahoma"/>
          <w:spacing w:val="-1"/>
        </w:rPr>
        <w:t>k</w:t>
      </w:r>
      <w:r w:rsidRPr="00A87B83">
        <w:rPr>
          <w:rFonts w:ascii="Tahoma" w:eastAsia="Tahoma" w:hAnsi="Tahoma" w:cs="Tahoma"/>
        </w:rPr>
        <w:t>u z</w:t>
      </w:r>
      <w:r w:rsidRPr="00A87B83">
        <w:rPr>
          <w:rFonts w:ascii="Tahoma" w:eastAsia="Tahoma" w:hAnsi="Tahoma" w:cs="Tahoma"/>
          <w:spacing w:val="3"/>
        </w:rPr>
        <w:t>g</w:t>
      </w:r>
      <w:r w:rsidRPr="00A87B83">
        <w:rPr>
          <w:rFonts w:ascii="Tahoma" w:eastAsia="Tahoma" w:hAnsi="Tahoma" w:cs="Tahoma"/>
        </w:rPr>
        <w:t>ody IZ os</w:t>
      </w:r>
      <w:r w:rsidRPr="00A87B83">
        <w:rPr>
          <w:rFonts w:ascii="Tahoma" w:eastAsia="Tahoma" w:hAnsi="Tahoma" w:cs="Tahoma"/>
          <w:spacing w:val="2"/>
        </w:rPr>
        <w:t>z</w:t>
      </w:r>
      <w:r w:rsidRPr="00A87B83">
        <w:rPr>
          <w:rFonts w:ascii="Tahoma" w:eastAsia="Tahoma" w:hAnsi="Tahoma" w:cs="Tahoma"/>
          <w:spacing w:val="-1"/>
        </w:rPr>
        <w:t>c</w:t>
      </w:r>
      <w:r w:rsidRPr="00A87B83">
        <w:rPr>
          <w:rFonts w:ascii="Tahoma" w:eastAsia="Tahoma" w:hAnsi="Tahoma" w:cs="Tahoma"/>
        </w:rPr>
        <w:t>z</w:t>
      </w:r>
      <w:r w:rsidRPr="00A87B83">
        <w:rPr>
          <w:rFonts w:ascii="Tahoma" w:eastAsia="Tahoma" w:hAnsi="Tahoma" w:cs="Tahoma"/>
          <w:spacing w:val="1"/>
        </w:rPr>
        <w:t>ę</w:t>
      </w:r>
      <w:r w:rsidRPr="00A87B83">
        <w:rPr>
          <w:rFonts w:ascii="Tahoma" w:eastAsia="Tahoma" w:hAnsi="Tahoma" w:cs="Tahoma"/>
        </w:rPr>
        <w:t>dn</w:t>
      </w:r>
      <w:r w:rsidRPr="00A87B83">
        <w:rPr>
          <w:rFonts w:ascii="Tahoma" w:eastAsia="Tahoma" w:hAnsi="Tahoma" w:cs="Tahoma"/>
          <w:spacing w:val="-1"/>
        </w:rPr>
        <w:t>o</w:t>
      </w:r>
      <w:r w:rsidRPr="00A87B83">
        <w:rPr>
          <w:rFonts w:ascii="Tahoma" w:eastAsia="Tahoma" w:hAnsi="Tahoma" w:cs="Tahoma"/>
          <w:spacing w:val="2"/>
        </w:rPr>
        <w:t>śc</w:t>
      </w:r>
      <w:r w:rsidRPr="00A87B83">
        <w:rPr>
          <w:rFonts w:ascii="Tahoma" w:eastAsia="Tahoma" w:hAnsi="Tahoma" w:cs="Tahoma"/>
        </w:rPr>
        <w:t>i po</w:t>
      </w:r>
      <w:r w:rsidRPr="00A87B83">
        <w:rPr>
          <w:rFonts w:ascii="Tahoma" w:eastAsia="Tahoma" w:hAnsi="Tahoma" w:cs="Tahoma"/>
          <w:spacing w:val="1"/>
        </w:rPr>
        <w:t>m</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1"/>
        </w:rPr>
        <w:t>j</w:t>
      </w:r>
      <w:r w:rsidRPr="00A87B83">
        <w:rPr>
          <w:rFonts w:ascii="Tahoma" w:eastAsia="Tahoma" w:hAnsi="Tahoma" w:cs="Tahoma"/>
        </w:rPr>
        <w:t>sz</w:t>
      </w:r>
      <w:r w:rsidRPr="00A87B83">
        <w:rPr>
          <w:rFonts w:ascii="Tahoma" w:eastAsia="Tahoma" w:hAnsi="Tahoma" w:cs="Tahoma"/>
          <w:spacing w:val="4"/>
        </w:rPr>
        <w:t>a</w:t>
      </w:r>
      <w:r w:rsidRPr="00A87B83">
        <w:rPr>
          <w:rFonts w:ascii="Tahoma" w:eastAsia="Tahoma" w:hAnsi="Tahoma" w:cs="Tahoma"/>
          <w:spacing w:val="-1"/>
        </w:rPr>
        <w:t>j</w:t>
      </w:r>
      <w:r w:rsidRPr="00A87B83">
        <w:rPr>
          <w:rFonts w:ascii="Tahoma" w:eastAsia="Tahoma" w:hAnsi="Tahoma" w:cs="Tahoma"/>
        </w:rPr>
        <w:t>ą</w:t>
      </w:r>
      <w:r w:rsidRPr="00A87B83">
        <w:rPr>
          <w:rFonts w:ascii="Tahoma" w:eastAsia="Tahoma" w:hAnsi="Tahoma" w:cs="Tahoma"/>
          <w:spacing w:val="-10"/>
        </w:rPr>
        <w:t xml:space="preserve"> </w:t>
      </w:r>
      <w:r w:rsidRPr="00A87B83">
        <w:rPr>
          <w:rFonts w:ascii="Tahoma" w:eastAsia="Tahoma" w:hAnsi="Tahoma" w:cs="Tahoma"/>
          <w:spacing w:val="1"/>
        </w:rPr>
        <w:t>wa</w:t>
      </w:r>
      <w:r w:rsidRPr="00A87B83">
        <w:rPr>
          <w:rFonts w:ascii="Tahoma" w:eastAsia="Tahoma" w:hAnsi="Tahoma" w:cs="Tahoma"/>
        </w:rPr>
        <w:t>r</w:t>
      </w:r>
      <w:r w:rsidRPr="00A87B83">
        <w:rPr>
          <w:rFonts w:ascii="Tahoma" w:eastAsia="Tahoma" w:hAnsi="Tahoma" w:cs="Tahoma"/>
          <w:spacing w:val="1"/>
        </w:rPr>
        <w:t>t</w:t>
      </w:r>
      <w:r w:rsidRPr="00A87B83">
        <w:rPr>
          <w:rFonts w:ascii="Tahoma" w:eastAsia="Tahoma" w:hAnsi="Tahoma" w:cs="Tahoma"/>
        </w:rPr>
        <w:t>ość</w:t>
      </w:r>
      <w:r w:rsidRPr="00A87B83">
        <w:rPr>
          <w:rFonts w:ascii="Tahoma" w:eastAsia="Tahoma" w:hAnsi="Tahoma" w:cs="Tahoma"/>
          <w:spacing w:val="-7"/>
        </w:rPr>
        <w:t xml:space="preserve"> </w:t>
      </w:r>
      <w:r w:rsidRPr="00A87B83">
        <w:rPr>
          <w:rFonts w:ascii="Tahoma" w:eastAsia="Tahoma" w:hAnsi="Tahoma" w:cs="Tahoma"/>
        </w:rPr>
        <w:t>pr</w:t>
      </w:r>
      <w:r w:rsidRPr="00A87B83">
        <w:rPr>
          <w:rFonts w:ascii="Tahoma" w:eastAsia="Tahoma" w:hAnsi="Tahoma" w:cs="Tahoma"/>
          <w:spacing w:val="2"/>
        </w:rPr>
        <w:t>o</w:t>
      </w:r>
      <w:r w:rsidRPr="00A87B83">
        <w:rPr>
          <w:rFonts w:ascii="Tahoma" w:eastAsia="Tahoma" w:hAnsi="Tahoma" w:cs="Tahoma"/>
          <w:spacing w:val="-1"/>
        </w:rPr>
        <w:t>j</w:t>
      </w:r>
      <w:r w:rsidRPr="00A87B83">
        <w:rPr>
          <w:rFonts w:ascii="Tahoma" w:eastAsia="Tahoma" w:hAnsi="Tahoma" w:cs="Tahoma"/>
          <w:spacing w:val="3"/>
        </w:rPr>
        <w:t>e</w:t>
      </w:r>
      <w:r w:rsidRPr="00A87B83">
        <w:rPr>
          <w:rFonts w:ascii="Tahoma" w:eastAsia="Tahoma" w:hAnsi="Tahoma" w:cs="Tahoma"/>
          <w:spacing w:val="-1"/>
        </w:rPr>
        <w:t>k</w:t>
      </w:r>
      <w:r w:rsidRPr="00A87B83">
        <w:rPr>
          <w:rFonts w:ascii="Tahoma" w:eastAsia="Tahoma" w:hAnsi="Tahoma" w:cs="Tahoma"/>
        </w:rPr>
        <w:t>t</w:t>
      </w:r>
      <w:r w:rsidRPr="00A87B83">
        <w:rPr>
          <w:rFonts w:ascii="Tahoma" w:eastAsia="Tahoma" w:hAnsi="Tahoma" w:cs="Tahoma"/>
          <w:spacing w:val="-1"/>
        </w:rPr>
        <w:t>u</w:t>
      </w:r>
      <w:r w:rsidRPr="00A87B83">
        <w:rPr>
          <w:rFonts w:ascii="Tahoma" w:eastAsia="Tahoma" w:hAnsi="Tahoma" w:cs="Tahoma"/>
        </w:rPr>
        <w:t>,</w:t>
      </w:r>
      <w:r w:rsidRPr="00A87B83">
        <w:rPr>
          <w:rFonts w:ascii="Tahoma" w:eastAsia="Tahoma" w:hAnsi="Tahoma" w:cs="Tahoma"/>
          <w:spacing w:val="-8"/>
        </w:rPr>
        <w:t xml:space="preserve"> </w:t>
      </w:r>
      <w:r w:rsidRPr="00A87B83">
        <w:rPr>
          <w:rFonts w:ascii="Tahoma" w:eastAsia="Tahoma" w:hAnsi="Tahoma" w:cs="Tahoma"/>
        </w:rPr>
        <w:t>a</w:t>
      </w:r>
      <w:r w:rsidRPr="00A87B83">
        <w:rPr>
          <w:rFonts w:ascii="Tahoma" w:eastAsia="Tahoma" w:hAnsi="Tahoma" w:cs="Tahoma"/>
          <w:spacing w:val="-1"/>
        </w:rPr>
        <w:t xml:space="preserve"> </w:t>
      </w:r>
      <w:r w:rsidRPr="00A87B83">
        <w:rPr>
          <w:rFonts w:ascii="Tahoma" w:eastAsia="Tahoma" w:hAnsi="Tahoma" w:cs="Tahoma"/>
          <w:spacing w:val="2"/>
        </w:rPr>
        <w:t>I</w:t>
      </w:r>
      <w:r w:rsidRPr="00A87B83">
        <w:rPr>
          <w:rFonts w:ascii="Tahoma" w:eastAsia="Tahoma" w:hAnsi="Tahoma" w:cs="Tahoma"/>
        </w:rPr>
        <w:t>Z</w:t>
      </w:r>
      <w:r w:rsidRPr="00A87B83">
        <w:rPr>
          <w:rFonts w:ascii="Tahoma" w:eastAsia="Tahoma" w:hAnsi="Tahoma" w:cs="Tahoma"/>
          <w:spacing w:val="-3"/>
        </w:rPr>
        <w:t xml:space="preserve"> </w:t>
      </w:r>
      <w:r w:rsidRPr="00A87B83">
        <w:rPr>
          <w:rFonts w:ascii="Tahoma" w:eastAsia="Tahoma" w:hAnsi="Tahoma" w:cs="Tahoma"/>
          <w:spacing w:val="1"/>
        </w:rPr>
        <w:t>m</w:t>
      </w:r>
      <w:r w:rsidRPr="00A87B83">
        <w:rPr>
          <w:rFonts w:ascii="Tahoma" w:eastAsia="Tahoma" w:hAnsi="Tahoma" w:cs="Tahoma"/>
        </w:rPr>
        <w:t>oże</w:t>
      </w:r>
      <w:r w:rsidRPr="00A87B83">
        <w:rPr>
          <w:rFonts w:ascii="Tahoma" w:eastAsia="Tahoma" w:hAnsi="Tahoma" w:cs="Tahoma"/>
          <w:spacing w:val="-4"/>
        </w:rPr>
        <w:t xml:space="preserve"> </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spacing w:val="1"/>
        </w:rPr>
        <w:t>ek</w:t>
      </w:r>
      <w:r w:rsidRPr="00A87B83">
        <w:rPr>
          <w:rFonts w:ascii="Tahoma" w:eastAsia="Tahoma" w:hAnsi="Tahoma" w:cs="Tahoma"/>
        </w:rPr>
        <w:t>so</w:t>
      </w:r>
      <w:r w:rsidRPr="00A87B83">
        <w:rPr>
          <w:rFonts w:ascii="Tahoma" w:eastAsia="Tahoma" w:hAnsi="Tahoma" w:cs="Tahoma"/>
          <w:spacing w:val="1"/>
        </w:rPr>
        <w:t>wa</w:t>
      </w:r>
      <w:r w:rsidRPr="00A87B83">
        <w:rPr>
          <w:rFonts w:ascii="Tahoma" w:eastAsia="Tahoma" w:hAnsi="Tahoma" w:cs="Tahoma"/>
        </w:rPr>
        <w:t>ć</w:t>
      </w:r>
      <w:r w:rsidRPr="00A87B83">
        <w:rPr>
          <w:rFonts w:ascii="Tahoma" w:eastAsia="Tahoma" w:hAnsi="Tahoma" w:cs="Tahoma"/>
          <w:spacing w:val="-8"/>
        </w:rPr>
        <w:t xml:space="preserve"> </w:t>
      </w:r>
      <w:r w:rsidRPr="00A87B83">
        <w:rPr>
          <w:rFonts w:ascii="Tahoma" w:eastAsia="Tahoma" w:hAnsi="Tahoma" w:cs="Tahoma"/>
          <w:spacing w:val="-1"/>
        </w:rPr>
        <w:t>u</w:t>
      </w:r>
      <w:r w:rsidRPr="00A87B83">
        <w:rPr>
          <w:rFonts w:ascii="Tahoma" w:eastAsia="Tahoma" w:hAnsi="Tahoma" w:cs="Tahoma"/>
        </w:rPr>
        <w:t>mo</w:t>
      </w:r>
      <w:r w:rsidRPr="00A87B83">
        <w:rPr>
          <w:rFonts w:ascii="Tahoma" w:eastAsia="Tahoma" w:hAnsi="Tahoma" w:cs="Tahoma"/>
          <w:spacing w:val="1"/>
        </w:rPr>
        <w:t>w</w:t>
      </w:r>
      <w:r w:rsidRPr="00A87B83">
        <w:rPr>
          <w:rFonts w:ascii="Tahoma" w:eastAsia="Tahoma" w:hAnsi="Tahoma" w:cs="Tahoma"/>
        </w:rPr>
        <w:t>ę</w:t>
      </w:r>
      <w:r w:rsidRPr="00A87B83">
        <w:rPr>
          <w:rFonts w:ascii="Tahoma" w:eastAsia="Tahoma" w:hAnsi="Tahoma" w:cs="Tahoma"/>
          <w:spacing w:val="-6"/>
        </w:rPr>
        <w:t xml:space="preserve"> </w:t>
      </w:r>
      <w:r w:rsidRPr="00A87B83">
        <w:rPr>
          <w:rFonts w:ascii="Tahoma" w:eastAsia="Tahoma" w:hAnsi="Tahoma" w:cs="Tahoma"/>
        </w:rPr>
        <w:t>po</w:t>
      </w:r>
      <w:r w:rsidRPr="00A87B83">
        <w:rPr>
          <w:rFonts w:ascii="Tahoma" w:eastAsia="Tahoma" w:hAnsi="Tahoma" w:cs="Tahoma"/>
          <w:spacing w:val="1"/>
        </w:rPr>
        <w:t>m</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3"/>
        </w:rPr>
        <w:t>e</w:t>
      </w:r>
      <w:r w:rsidRPr="00A87B83">
        <w:rPr>
          <w:rFonts w:ascii="Tahoma" w:eastAsia="Tahoma" w:hAnsi="Tahoma" w:cs="Tahoma"/>
          <w:spacing w:val="-1"/>
        </w:rPr>
        <w:t>j</w:t>
      </w:r>
      <w:r w:rsidRPr="00A87B83">
        <w:rPr>
          <w:rFonts w:ascii="Tahoma" w:eastAsia="Tahoma" w:hAnsi="Tahoma" w:cs="Tahoma"/>
        </w:rPr>
        <w:t>sz</w:t>
      </w:r>
      <w:r w:rsidRPr="00A87B83">
        <w:rPr>
          <w:rFonts w:ascii="Tahoma" w:eastAsia="Tahoma" w:hAnsi="Tahoma" w:cs="Tahoma"/>
          <w:spacing w:val="1"/>
        </w:rPr>
        <w:t>a</w:t>
      </w:r>
      <w:r w:rsidRPr="00A87B83">
        <w:rPr>
          <w:rFonts w:ascii="Tahoma" w:eastAsia="Tahoma" w:hAnsi="Tahoma" w:cs="Tahoma"/>
          <w:spacing w:val="-1"/>
        </w:rPr>
        <w:t>j</w:t>
      </w:r>
      <w:r w:rsidRPr="00A87B83">
        <w:rPr>
          <w:rFonts w:ascii="Tahoma" w:eastAsia="Tahoma" w:hAnsi="Tahoma" w:cs="Tahoma"/>
          <w:spacing w:val="1"/>
        </w:rPr>
        <w:t>ą</w:t>
      </w:r>
      <w:r w:rsidRPr="00A87B83">
        <w:rPr>
          <w:rFonts w:ascii="Tahoma" w:eastAsia="Tahoma" w:hAnsi="Tahoma" w:cs="Tahoma"/>
        </w:rPr>
        <w:t>c</w:t>
      </w:r>
      <w:r w:rsidRPr="00A87B83">
        <w:rPr>
          <w:rFonts w:ascii="Tahoma" w:eastAsia="Tahoma" w:hAnsi="Tahoma" w:cs="Tahoma"/>
          <w:spacing w:val="-13"/>
        </w:rPr>
        <w:t xml:space="preserve"> </w:t>
      </w:r>
      <w:r w:rsidRPr="00A87B83">
        <w:rPr>
          <w:rFonts w:ascii="Tahoma" w:eastAsia="Tahoma" w:hAnsi="Tahoma" w:cs="Tahoma"/>
          <w:spacing w:val="1"/>
        </w:rPr>
        <w:t>wa</w:t>
      </w:r>
      <w:r w:rsidRPr="00A87B83">
        <w:rPr>
          <w:rFonts w:ascii="Tahoma" w:eastAsia="Tahoma" w:hAnsi="Tahoma" w:cs="Tahoma"/>
        </w:rPr>
        <w:t>r</w:t>
      </w:r>
      <w:r w:rsidRPr="00A87B83">
        <w:rPr>
          <w:rFonts w:ascii="Tahoma" w:eastAsia="Tahoma" w:hAnsi="Tahoma" w:cs="Tahoma"/>
          <w:spacing w:val="3"/>
        </w:rPr>
        <w:t>t</w:t>
      </w:r>
      <w:r w:rsidRPr="00A87B83">
        <w:rPr>
          <w:rFonts w:ascii="Tahoma" w:eastAsia="Tahoma" w:hAnsi="Tahoma" w:cs="Tahoma"/>
        </w:rPr>
        <w:t>ość</w:t>
      </w:r>
      <w:r w:rsidRPr="00A87B83">
        <w:rPr>
          <w:rFonts w:ascii="Tahoma" w:eastAsia="Tahoma" w:hAnsi="Tahoma" w:cs="Tahoma"/>
          <w:spacing w:val="-1"/>
        </w:rPr>
        <w:t xml:space="preserve"> </w:t>
      </w:r>
      <w:r w:rsidRPr="00A87B83">
        <w:rPr>
          <w:rFonts w:ascii="Tahoma" w:eastAsia="Tahoma" w:hAnsi="Tahoma" w:cs="Tahoma"/>
        </w:rPr>
        <w:t>pr</w:t>
      </w:r>
      <w:r w:rsidRPr="00A87B83">
        <w:rPr>
          <w:rFonts w:ascii="Tahoma" w:eastAsia="Tahoma" w:hAnsi="Tahoma" w:cs="Tahoma"/>
          <w:spacing w:val="2"/>
        </w:rPr>
        <w:t>o</w:t>
      </w:r>
      <w:r w:rsidRPr="00A87B83">
        <w:rPr>
          <w:rFonts w:ascii="Tahoma" w:eastAsia="Tahoma" w:hAnsi="Tahoma" w:cs="Tahoma"/>
          <w:spacing w:val="-1"/>
        </w:rPr>
        <w:t>j</w:t>
      </w:r>
      <w:r w:rsidRPr="00A87B83">
        <w:rPr>
          <w:rFonts w:ascii="Tahoma" w:eastAsia="Tahoma" w:hAnsi="Tahoma" w:cs="Tahoma"/>
          <w:spacing w:val="1"/>
        </w:rPr>
        <w:t>e</w:t>
      </w:r>
      <w:r w:rsidRPr="00A87B83">
        <w:rPr>
          <w:rFonts w:ascii="Tahoma" w:eastAsia="Tahoma" w:hAnsi="Tahoma" w:cs="Tahoma"/>
          <w:spacing w:val="-1"/>
        </w:rPr>
        <w:t>k</w:t>
      </w:r>
      <w:r w:rsidRPr="00A87B83">
        <w:rPr>
          <w:rFonts w:ascii="Tahoma" w:eastAsia="Tahoma" w:hAnsi="Tahoma" w:cs="Tahoma"/>
        </w:rPr>
        <w:t>t</w:t>
      </w:r>
      <w:r w:rsidRPr="00A87B83">
        <w:rPr>
          <w:rFonts w:ascii="Tahoma" w:eastAsia="Tahoma" w:hAnsi="Tahoma" w:cs="Tahoma"/>
          <w:spacing w:val="1"/>
        </w:rPr>
        <w:t>u</w:t>
      </w:r>
      <w:r w:rsidRPr="00A87B83">
        <w:rPr>
          <w:rFonts w:ascii="Tahoma" w:eastAsia="Tahoma" w:hAnsi="Tahoma" w:cs="Tahoma"/>
        </w:rPr>
        <w:t>.</w:t>
      </w:r>
    </w:p>
    <w:p w14:paraId="6C17CB54" w14:textId="77777777"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Wsz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óre</w:t>
      </w:r>
      <w:r w:rsidRPr="001C3C76">
        <w:rPr>
          <w:rFonts w:ascii="Tahoma" w:eastAsia="Tahoma" w:hAnsi="Tahoma" w:cs="Tahoma"/>
          <w:spacing w:val="2"/>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1"/>
        </w:rPr>
        <w:t xml:space="preserve"> w</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rPr>
        <w:t>w</w:t>
      </w:r>
      <w:r w:rsidRPr="001C3C76">
        <w:rPr>
          <w:rFonts w:ascii="Tahoma" w:eastAsia="Tahoma" w:hAnsi="Tahoma" w:cs="Tahoma"/>
          <w:spacing w:val="-1"/>
        </w:rPr>
        <w:t xml:space="preserve"> 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pisy</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rPr>
        <w:t>.</w:t>
      </w:r>
    </w:p>
    <w:p w14:paraId="67E04D19" w14:textId="23BFB136"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zie</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spacing w:val="-2"/>
        </w:rPr>
        <w:t>pr</w:t>
      </w:r>
      <w:r w:rsidRPr="001C3C76">
        <w:rPr>
          <w:rFonts w:ascii="Tahoma" w:eastAsia="Tahoma" w:hAnsi="Tahoma" w:cs="Tahoma"/>
          <w:spacing w:val="1"/>
        </w:rPr>
        <w:t>aw</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rPr>
        <w:t>sp</w:t>
      </w:r>
      <w:r w:rsidRPr="001C3C76">
        <w:rPr>
          <w:rFonts w:ascii="Tahoma" w:eastAsia="Tahoma" w:hAnsi="Tahoma" w:cs="Tahoma"/>
          <w:spacing w:val="2"/>
        </w:rPr>
        <w:t>ó</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oto</w:t>
      </w:r>
      <w:r w:rsidRPr="001C3C76">
        <w:rPr>
          <w:rFonts w:ascii="Tahoma" w:eastAsia="Tahoma" w:hAnsi="Tahoma" w:cs="Tahoma"/>
          <w:spacing w:val="4"/>
        </w:rPr>
        <w:t>w</w:t>
      </w:r>
      <w:r w:rsidRPr="001C3C76">
        <w:rPr>
          <w:rFonts w:ascii="Tahoma" w:eastAsia="Tahoma" w:hAnsi="Tahoma" w:cs="Tahoma"/>
          <w:spacing w:val="-1"/>
        </w:rPr>
        <w:t>y</w:t>
      </w:r>
      <w:r w:rsidRPr="001C3C76">
        <w:rPr>
          <w:rFonts w:ascii="Tahoma" w:eastAsia="Tahoma" w:hAnsi="Tahoma" w:cs="Tahoma"/>
          <w:spacing w:val="6"/>
        </w:rPr>
        <w:t>m</w:t>
      </w:r>
      <w:r w:rsidRPr="001C3C76">
        <w:rPr>
          <w:rFonts w:ascii="Tahoma" w:eastAsia="Tahoma" w:hAnsi="Tahoma" w:cs="Tahoma"/>
        </w:rPr>
        <w:t xml:space="preserve">, </w:t>
      </w:r>
      <w:r w:rsidRPr="001C3C76">
        <w:rPr>
          <w:rFonts w:ascii="Tahoma" w:eastAsia="Tahoma" w:hAnsi="Tahoma" w:cs="Tahoma"/>
          <w:spacing w:val="1"/>
        </w:rPr>
        <w:t>w</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3"/>
        </w:rPr>
        <w:t>k</w:t>
      </w:r>
      <w:r w:rsidRPr="001C3C76">
        <w:rPr>
          <w:rFonts w:ascii="Tahoma" w:eastAsia="Tahoma" w:hAnsi="Tahoma" w:cs="Tahoma"/>
          <w:spacing w:val="3"/>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 xml:space="preserve">ów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4"/>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ek</w:t>
      </w:r>
      <w:r w:rsidRPr="001C3C76">
        <w:rPr>
          <w:rFonts w:ascii="Tahoma" w:eastAsia="Tahoma" w:hAnsi="Tahoma" w:cs="Tahoma"/>
          <w:spacing w:val="2"/>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11"/>
        </w:rPr>
        <w:t xml:space="preserve"> </w:t>
      </w:r>
      <w:r w:rsidRPr="001C3C76">
        <w:rPr>
          <w:rFonts w:ascii="Tahoma" w:eastAsia="Tahoma" w:hAnsi="Tahoma" w:cs="Tahoma"/>
        </w:rPr>
        <w:t>ma</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o</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
        </w:rPr>
        <w:t xml:space="preserve"> 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ile</w:t>
      </w:r>
      <w:r w:rsidRPr="001C3C76">
        <w:rPr>
          <w:rFonts w:ascii="Tahoma" w:eastAsia="Tahoma" w:hAnsi="Tahoma" w:cs="Tahoma"/>
          <w:spacing w:val="10"/>
        </w:rPr>
        <w:t xml:space="preserve"> </w:t>
      </w:r>
      <w:r w:rsidR="00E66A5B">
        <w:rPr>
          <w:rFonts w:ascii="Tahoma" w:eastAsia="Tahoma" w:hAnsi="Tahoma" w:cs="Tahoma"/>
          <w:spacing w:val="10"/>
        </w:rPr>
        <w:br/>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3"/>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 xml:space="preserve">u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lizy</w:t>
      </w:r>
      <w:r w:rsidRPr="001C3C76">
        <w:rPr>
          <w:rFonts w:ascii="Tahoma" w:eastAsia="Tahoma" w:hAnsi="Tahoma" w:cs="Tahoma"/>
          <w:spacing w:val="57"/>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57"/>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5"/>
        </w:rPr>
        <w:t xml:space="preserve"> </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9"/>
        </w:rPr>
        <w:t xml:space="preserve"> </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5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zi</w:t>
      </w:r>
      <w:r w:rsidRPr="001C3C76">
        <w:rPr>
          <w:rFonts w:ascii="Tahoma" w:eastAsia="Tahoma" w:hAnsi="Tahoma" w:cs="Tahoma"/>
          <w:spacing w:val="56"/>
        </w:rPr>
        <w:t xml:space="preserve"> </w:t>
      </w:r>
      <w:r w:rsidRPr="001C3C76">
        <w:rPr>
          <w:rFonts w:ascii="Tahoma" w:eastAsia="Tahoma" w:hAnsi="Tahoma" w:cs="Tahoma"/>
        </w:rPr>
        <w:t>pod</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en</w:t>
      </w:r>
      <w:r w:rsidRPr="001C3C76">
        <w:rPr>
          <w:rFonts w:ascii="Tahoma" w:eastAsia="Tahoma" w:hAnsi="Tahoma" w:cs="Tahoma"/>
        </w:rPr>
        <w:t>ie</w:t>
      </w:r>
      <w:r w:rsidRPr="001C3C76">
        <w:rPr>
          <w:rFonts w:ascii="Tahoma" w:eastAsia="Tahoma" w:hAnsi="Tahoma" w:cs="Tahoma"/>
          <w:spacing w:val="5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gnięcia z</w:t>
      </w:r>
      <w:r w:rsidRPr="001C3C76">
        <w:rPr>
          <w:rFonts w:ascii="Tahoma" w:eastAsia="Tahoma" w:hAnsi="Tahoma" w:cs="Tahoma"/>
          <w:spacing w:val="1"/>
        </w:rPr>
        <w:t>a</w:t>
      </w:r>
      <w:r w:rsidRPr="001C3C76">
        <w:rPr>
          <w:rFonts w:ascii="Tahoma" w:eastAsia="Tahoma" w:hAnsi="Tahoma" w:cs="Tahoma"/>
        </w:rPr>
        <w:t>łożon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00A62D4B" w:rsidRPr="001C3C76">
        <w:rPr>
          <w:rFonts w:ascii="Tahoma" w:eastAsia="Tahoma" w:hAnsi="Tahoma" w:cs="Tahoma"/>
        </w:rPr>
        <w:t>wskaźników</w:t>
      </w:r>
      <w:r w:rsidRPr="001C3C76">
        <w:rPr>
          <w:rFonts w:ascii="Tahoma" w:eastAsia="Tahoma" w:hAnsi="Tahoma" w:cs="Tahoma"/>
          <w:spacing w:val="-9"/>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22FAB464" w14:textId="77777777" w:rsidR="00942F4E" w:rsidRPr="005E700D" w:rsidRDefault="008E3C45" w:rsidP="00E43CDE">
      <w:pPr>
        <w:pStyle w:val="Akapitzlist"/>
        <w:numPr>
          <w:ilvl w:val="0"/>
          <w:numId w:val="32"/>
        </w:numPr>
        <w:tabs>
          <w:tab w:val="clear" w:pos="360"/>
          <w:tab w:val="num" w:pos="567"/>
        </w:tabs>
        <w:spacing w:line="276" w:lineRule="auto"/>
        <w:ind w:left="426" w:right="14" w:hanging="425"/>
        <w:jc w:val="both"/>
        <w:rPr>
          <w:sz w:val="16"/>
          <w:szCs w:val="16"/>
        </w:rPr>
      </w:pPr>
      <w:r w:rsidRPr="00A87B83">
        <w:rPr>
          <w:rFonts w:ascii="Tahoma" w:eastAsia="Tahoma" w:hAnsi="Tahoma" w:cs="Tahoma"/>
        </w:rPr>
        <w:t>W</w:t>
      </w:r>
      <w:r w:rsidRPr="00A87B83">
        <w:rPr>
          <w:rFonts w:ascii="Tahoma" w:eastAsia="Tahoma" w:hAnsi="Tahoma" w:cs="Tahoma"/>
          <w:spacing w:val="8"/>
        </w:rPr>
        <w:t xml:space="preserve"> </w:t>
      </w:r>
      <w:r w:rsidRPr="00A87B83">
        <w:rPr>
          <w:rFonts w:ascii="Tahoma" w:eastAsia="Tahoma" w:hAnsi="Tahoma" w:cs="Tahoma"/>
          <w:spacing w:val="-1"/>
        </w:rPr>
        <w:t>u</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s</w:t>
      </w:r>
      <w:r w:rsidRPr="00A87B83">
        <w:rPr>
          <w:rFonts w:ascii="Tahoma" w:eastAsia="Tahoma" w:hAnsi="Tahoma" w:cs="Tahoma"/>
          <w:spacing w:val="1"/>
        </w:rPr>
        <w:t>a</w:t>
      </w:r>
      <w:r w:rsidRPr="00A87B83">
        <w:rPr>
          <w:rFonts w:ascii="Tahoma" w:eastAsia="Tahoma" w:hAnsi="Tahoma" w:cs="Tahoma"/>
        </w:rPr>
        <w:t>dni</w:t>
      </w:r>
      <w:r w:rsidRPr="00A87B83">
        <w:rPr>
          <w:rFonts w:ascii="Tahoma" w:eastAsia="Tahoma" w:hAnsi="Tahoma" w:cs="Tahoma"/>
          <w:spacing w:val="2"/>
        </w:rPr>
        <w:t>o</w:t>
      </w:r>
      <w:r w:rsidRPr="00A87B83">
        <w:rPr>
          <w:rFonts w:ascii="Tahoma" w:eastAsia="Tahoma" w:hAnsi="Tahoma" w:cs="Tahoma"/>
          <w:spacing w:val="-1"/>
        </w:rPr>
        <w:t>n</w:t>
      </w:r>
      <w:r w:rsidRPr="00A87B83">
        <w:rPr>
          <w:rFonts w:ascii="Tahoma" w:eastAsia="Tahoma" w:hAnsi="Tahoma" w:cs="Tahoma"/>
          <w:spacing w:val="-3"/>
        </w:rPr>
        <w:t>y</w:t>
      </w:r>
      <w:r w:rsidRPr="00A87B83">
        <w:rPr>
          <w:rFonts w:ascii="Tahoma" w:eastAsia="Tahoma" w:hAnsi="Tahoma" w:cs="Tahoma"/>
          <w:spacing w:val="2"/>
        </w:rPr>
        <w:t>c</w:t>
      </w:r>
      <w:r w:rsidRPr="00A87B83">
        <w:rPr>
          <w:rFonts w:ascii="Tahoma" w:eastAsia="Tahoma" w:hAnsi="Tahoma" w:cs="Tahoma"/>
        </w:rPr>
        <w:t>h</w:t>
      </w:r>
      <w:r w:rsidRPr="00A87B83">
        <w:rPr>
          <w:rFonts w:ascii="Tahoma" w:eastAsia="Tahoma" w:hAnsi="Tahoma" w:cs="Tahoma"/>
          <w:spacing w:val="-4"/>
        </w:rPr>
        <w:t xml:space="preserve"> </w:t>
      </w:r>
      <w:r w:rsidRPr="00A87B83">
        <w:rPr>
          <w:rFonts w:ascii="Tahoma" w:eastAsia="Tahoma" w:hAnsi="Tahoma" w:cs="Tahoma"/>
        </w:rPr>
        <w:t>pr</w:t>
      </w:r>
      <w:r w:rsidRPr="00A87B83">
        <w:rPr>
          <w:rFonts w:ascii="Tahoma" w:eastAsia="Tahoma" w:hAnsi="Tahoma" w:cs="Tahoma"/>
          <w:spacing w:val="1"/>
        </w:rPr>
        <w:t>z</w:t>
      </w:r>
      <w:r w:rsidRPr="00A87B83">
        <w:rPr>
          <w:rFonts w:ascii="Tahoma" w:eastAsia="Tahoma" w:hAnsi="Tahoma" w:cs="Tahoma"/>
          <w:spacing w:val="-1"/>
        </w:rPr>
        <w:t>y</w:t>
      </w:r>
      <w:r w:rsidRPr="00A87B83">
        <w:rPr>
          <w:rFonts w:ascii="Tahoma" w:eastAsia="Tahoma" w:hAnsi="Tahoma" w:cs="Tahoma"/>
        </w:rPr>
        <w:t>p</w:t>
      </w:r>
      <w:r w:rsidRPr="00A87B83">
        <w:rPr>
          <w:rFonts w:ascii="Tahoma" w:eastAsia="Tahoma" w:hAnsi="Tahoma" w:cs="Tahoma"/>
          <w:spacing w:val="1"/>
        </w:rPr>
        <w:t>a</w:t>
      </w:r>
      <w:r w:rsidRPr="00A87B83">
        <w:rPr>
          <w:rFonts w:ascii="Tahoma" w:eastAsia="Tahoma" w:hAnsi="Tahoma" w:cs="Tahoma"/>
          <w:spacing w:val="2"/>
        </w:rPr>
        <w:t>d</w:t>
      </w:r>
      <w:r w:rsidRPr="00A87B83">
        <w:rPr>
          <w:rFonts w:ascii="Tahoma" w:eastAsia="Tahoma" w:hAnsi="Tahoma" w:cs="Tahoma"/>
          <w:spacing w:val="1"/>
        </w:rPr>
        <w:t>ka</w:t>
      </w:r>
      <w:r w:rsidRPr="00A87B83">
        <w:rPr>
          <w:rFonts w:ascii="Tahoma" w:eastAsia="Tahoma" w:hAnsi="Tahoma" w:cs="Tahoma"/>
          <w:spacing w:val="-1"/>
        </w:rPr>
        <w:t>c</w:t>
      </w:r>
      <w:r w:rsidRPr="00A87B83">
        <w:rPr>
          <w:rFonts w:ascii="Tahoma" w:eastAsia="Tahoma" w:hAnsi="Tahoma" w:cs="Tahoma"/>
        </w:rPr>
        <w:t>h</w:t>
      </w:r>
      <w:r w:rsidRPr="00A87B83">
        <w:rPr>
          <w:rFonts w:ascii="Tahoma" w:eastAsia="Tahoma" w:hAnsi="Tahoma" w:cs="Tahoma"/>
          <w:spacing w:val="1"/>
        </w:rPr>
        <w:t xml:space="preserve"> </w:t>
      </w:r>
      <w:r w:rsidRPr="00A87B83">
        <w:rPr>
          <w:rFonts w:ascii="Tahoma" w:eastAsia="Tahoma" w:hAnsi="Tahoma" w:cs="Tahoma"/>
        </w:rPr>
        <w:t>B</w:t>
      </w:r>
      <w:r w:rsidRPr="00A87B83">
        <w:rPr>
          <w:rFonts w:ascii="Tahoma" w:eastAsia="Tahoma" w:hAnsi="Tahoma" w:cs="Tahoma"/>
          <w:spacing w:val="3"/>
        </w:rPr>
        <w:t>e</w:t>
      </w:r>
      <w:r w:rsidRPr="00A87B83">
        <w:rPr>
          <w:rFonts w:ascii="Tahoma" w:eastAsia="Tahoma" w:hAnsi="Tahoma" w:cs="Tahoma"/>
          <w:spacing w:val="-1"/>
        </w:rPr>
        <w:t>n</w:t>
      </w:r>
      <w:r w:rsidRPr="00A87B83">
        <w:rPr>
          <w:rFonts w:ascii="Tahoma" w:eastAsia="Tahoma" w:hAnsi="Tahoma" w:cs="Tahoma"/>
          <w:spacing w:val="1"/>
        </w:rPr>
        <w:t>e</w:t>
      </w:r>
      <w:r w:rsidRPr="00A87B83">
        <w:rPr>
          <w:rFonts w:ascii="Tahoma" w:eastAsia="Tahoma" w:hAnsi="Tahoma" w:cs="Tahoma"/>
          <w:spacing w:val="-1"/>
        </w:rPr>
        <w:t>f</w:t>
      </w:r>
      <w:r w:rsidRPr="00A87B83">
        <w:rPr>
          <w:rFonts w:ascii="Tahoma" w:eastAsia="Tahoma" w:hAnsi="Tahoma" w:cs="Tahoma"/>
        </w:rPr>
        <w:t>i</w:t>
      </w:r>
      <w:r w:rsidRPr="00A87B83">
        <w:rPr>
          <w:rFonts w:ascii="Tahoma" w:eastAsia="Tahoma" w:hAnsi="Tahoma" w:cs="Tahoma"/>
          <w:spacing w:val="2"/>
        </w:rPr>
        <w:t>c</w:t>
      </w:r>
      <w:r w:rsidRPr="00A87B83">
        <w:rPr>
          <w:rFonts w:ascii="Tahoma" w:eastAsia="Tahoma" w:hAnsi="Tahoma" w:cs="Tahoma"/>
        </w:rPr>
        <w:t>j</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t ma</w:t>
      </w:r>
      <w:r w:rsidRPr="00A87B83">
        <w:rPr>
          <w:rFonts w:ascii="Tahoma" w:eastAsia="Tahoma" w:hAnsi="Tahoma" w:cs="Tahoma"/>
          <w:spacing w:val="7"/>
        </w:rPr>
        <w:t xml:space="preserve"> </w:t>
      </w:r>
      <w:r w:rsidRPr="00A87B83">
        <w:rPr>
          <w:rFonts w:ascii="Tahoma" w:eastAsia="Tahoma" w:hAnsi="Tahoma" w:cs="Tahoma"/>
        </w:rPr>
        <w:t>możli</w:t>
      </w:r>
      <w:r w:rsidRPr="00A87B83">
        <w:rPr>
          <w:rFonts w:ascii="Tahoma" w:eastAsia="Tahoma" w:hAnsi="Tahoma" w:cs="Tahoma"/>
          <w:spacing w:val="3"/>
        </w:rPr>
        <w:t>w</w:t>
      </w:r>
      <w:r w:rsidRPr="00A87B83">
        <w:rPr>
          <w:rFonts w:ascii="Tahoma" w:eastAsia="Tahoma" w:hAnsi="Tahoma" w:cs="Tahoma"/>
        </w:rPr>
        <w:t>ość</w:t>
      </w:r>
      <w:r w:rsidRPr="00A87B83">
        <w:rPr>
          <w:rFonts w:ascii="Tahoma" w:eastAsia="Tahoma" w:hAnsi="Tahoma" w:cs="Tahoma"/>
          <w:spacing w:val="1"/>
        </w:rPr>
        <w:t xml:space="preserve"> </w:t>
      </w:r>
      <w:r w:rsidRPr="00A87B83">
        <w:rPr>
          <w:rFonts w:ascii="Tahoma" w:eastAsia="Tahoma" w:hAnsi="Tahoma" w:cs="Tahoma"/>
        </w:rPr>
        <w:t>zgł</w:t>
      </w:r>
      <w:r w:rsidRPr="00A87B83">
        <w:rPr>
          <w:rFonts w:ascii="Tahoma" w:eastAsia="Tahoma" w:hAnsi="Tahoma" w:cs="Tahoma"/>
          <w:spacing w:val="1"/>
        </w:rPr>
        <w:t>a</w:t>
      </w:r>
      <w:r w:rsidRPr="00A87B83">
        <w:rPr>
          <w:rFonts w:ascii="Tahoma" w:eastAsia="Tahoma" w:hAnsi="Tahoma" w:cs="Tahoma"/>
        </w:rPr>
        <w:t>sz</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1"/>
        </w:rPr>
        <w:t xml:space="preserve"> propozycji </w:t>
      </w:r>
      <w:r w:rsidRPr="00A87B83">
        <w:rPr>
          <w:rFonts w:ascii="Tahoma" w:eastAsia="Tahoma" w:hAnsi="Tahoma" w:cs="Tahoma"/>
        </w:rPr>
        <w:t>z</w:t>
      </w:r>
      <w:r w:rsidRPr="00A87B83">
        <w:rPr>
          <w:rFonts w:ascii="Tahoma" w:eastAsia="Tahoma" w:hAnsi="Tahoma" w:cs="Tahoma"/>
          <w:spacing w:val="1"/>
        </w:rPr>
        <w:t>m</w:t>
      </w:r>
      <w:r w:rsidRPr="00A87B83">
        <w:rPr>
          <w:rFonts w:ascii="Tahoma" w:eastAsia="Tahoma" w:hAnsi="Tahoma" w:cs="Tahoma"/>
        </w:rPr>
        <w:t>i</w:t>
      </w:r>
      <w:r w:rsidRPr="00A87B83">
        <w:rPr>
          <w:rFonts w:ascii="Tahoma" w:eastAsia="Tahoma" w:hAnsi="Tahoma" w:cs="Tahoma"/>
          <w:spacing w:val="1"/>
        </w:rPr>
        <w:t>a</w:t>
      </w:r>
      <w:r w:rsidRPr="00A87B83">
        <w:rPr>
          <w:rFonts w:ascii="Tahoma" w:eastAsia="Tahoma" w:hAnsi="Tahoma" w:cs="Tahoma"/>
        </w:rPr>
        <w:t>n</w:t>
      </w:r>
      <w:r w:rsidRPr="00A87B83">
        <w:rPr>
          <w:rFonts w:ascii="Tahoma" w:eastAsia="Tahoma" w:hAnsi="Tahoma" w:cs="Tahoma"/>
          <w:spacing w:val="4"/>
        </w:rPr>
        <w:t xml:space="preserve"> </w:t>
      </w:r>
      <w:r w:rsidRPr="00A87B83">
        <w:rPr>
          <w:rFonts w:ascii="Tahoma" w:eastAsia="Tahoma" w:hAnsi="Tahoma" w:cs="Tahoma"/>
        </w:rPr>
        <w:t>do</w:t>
      </w:r>
      <w:r w:rsidRPr="00A87B83">
        <w:rPr>
          <w:rFonts w:ascii="Tahoma" w:eastAsia="Tahoma" w:hAnsi="Tahoma" w:cs="Tahoma"/>
          <w:spacing w:val="10"/>
        </w:rPr>
        <w:t xml:space="preserve"> </w:t>
      </w:r>
      <w:r w:rsidRPr="00A87B83">
        <w:rPr>
          <w:rFonts w:ascii="Tahoma" w:eastAsia="Tahoma" w:hAnsi="Tahoma" w:cs="Tahoma"/>
        </w:rPr>
        <w:t>p</w:t>
      </w:r>
      <w:r w:rsidRPr="00A87B83">
        <w:rPr>
          <w:rFonts w:ascii="Tahoma" w:eastAsia="Tahoma" w:hAnsi="Tahoma" w:cs="Tahoma"/>
          <w:spacing w:val="2"/>
        </w:rPr>
        <w:t>r</w:t>
      </w:r>
      <w:r w:rsidRPr="00A87B83">
        <w:rPr>
          <w:rFonts w:ascii="Tahoma" w:eastAsia="Tahoma" w:hAnsi="Tahoma" w:cs="Tahoma"/>
        </w:rPr>
        <w:t>o</w:t>
      </w:r>
      <w:r w:rsidRPr="00A87B83">
        <w:rPr>
          <w:rFonts w:ascii="Tahoma" w:eastAsia="Tahoma" w:hAnsi="Tahoma" w:cs="Tahoma"/>
          <w:spacing w:val="-1"/>
        </w:rPr>
        <w:t>j</w:t>
      </w:r>
      <w:r w:rsidRPr="00A87B83">
        <w:rPr>
          <w:rFonts w:ascii="Tahoma" w:eastAsia="Tahoma" w:hAnsi="Tahoma" w:cs="Tahoma"/>
          <w:spacing w:val="1"/>
        </w:rPr>
        <w:t>e</w:t>
      </w:r>
      <w:r w:rsidRPr="00A87B83">
        <w:rPr>
          <w:rFonts w:ascii="Tahoma" w:eastAsia="Tahoma" w:hAnsi="Tahoma" w:cs="Tahoma"/>
          <w:spacing w:val="-1"/>
        </w:rPr>
        <w:t>k</w:t>
      </w:r>
      <w:r w:rsidRPr="00A87B83">
        <w:rPr>
          <w:rFonts w:ascii="Tahoma" w:eastAsia="Tahoma" w:hAnsi="Tahoma" w:cs="Tahoma"/>
        </w:rPr>
        <w:t>tu</w:t>
      </w:r>
      <w:r w:rsidRPr="00A87B83">
        <w:rPr>
          <w:rFonts w:ascii="Tahoma" w:eastAsia="Tahoma" w:hAnsi="Tahoma" w:cs="Tahoma"/>
          <w:spacing w:val="2"/>
        </w:rPr>
        <w:t xml:space="preserve"> </w:t>
      </w:r>
      <w:r w:rsidRPr="00A87B83">
        <w:rPr>
          <w:rFonts w:ascii="Tahoma" w:eastAsia="Tahoma" w:hAnsi="Tahoma" w:cs="Tahoma"/>
        </w:rPr>
        <w:t>wymagających</w:t>
      </w:r>
      <w:r w:rsidRPr="00A87B83">
        <w:rPr>
          <w:rFonts w:ascii="Tahoma" w:eastAsia="Tahoma" w:hAnsi="Tahoma" w:cs="Tahoma"/>
          <w:spacing w:val="-5"/>
          <w:position w:val="-1"/>
        </w:rPr>
        <w:t xml:space="preserve"> </w:t>
      </w:r>
      <w:r w:rsidRPr="00A87B83">
        <w:rPr>
          <w:rFonts w:ascii="Tahoma" w:eastAsia="Tahoma" w:hAnsi="Tahoma" w:cs="Tahoma"/>
          <w:spacing w:val="3"/>
          <w:position w:val="-1"/>
        </w:rPr>
        <w:t>a</w:t>
      </w:r>
      <w:r w:rsidRPr="00A87B83">
        <w:rPr>
          <w:rFonts w:ascii="Tahoma" w:eastAsia="Tahoma" w:hAnsi="Tahoma" w:cs="Tahoma"/>
          <w:spacing w:val="-1"/>
          <w:position w:val="-1"/>
        </w:rPr>
        <w:t>k</w:t>
      </w:r>
      <w:r w:rsidRPr="00A87B83">
        <w:rPr>
          <w:rFonts w:ascii="Tahoma" w:eastAsia="Tahoma" w:hAnsi="Tahoma" w:cs="Tahoma"/>
          <w:position w:val="-1"/>
        </w:rPr>
        <w:t>t</w:t>
      </w:r>
      <w:r w:rsidRPr="00A87B83">
        <w:rPr>
          <w:rFonts w:ascii="Tahoma" w:eastAsia="Tahoma" w:hAnsi="Tahoma" w:cs="Tahoma"/>
          <w:spacing w:val="-1"/>
          <w:position w:val="-1"/>
        </w:rPr>
        <w:t>u</w:t>
      </w:r>
      <w:r w:rsidRPr="00A87B83">
        <w:rPr>
          <w:rFonts w:ascii="Tahoma" w:eastAsia="Tahoma" w:hAnsi="Tahoma" w:cs="Tahoma"/>
          <w:spacing w:val="1"/>
          <w:position w:val="-1"/>
        </w:rPr>
        <w:t>a</w:t>
      </w:r>
      <w:r w:rsidRPr="00A87B83">
        <w:rPr>
          <w:rFonts w:ascii="Tahoma" w:eastAsia="Tahoma" w:hAnsi="Tahoma" w:cs="Tahoma"/>
          <w:position w:val="-1"/>
        </w:rPr>
        <w:t>liz</w:t>
      </w:r>
      <w:r w:rsidRPr="00A87B83">
        <w:rPr>
          <w:rFonts w:ascii="Tahoma" w:eastAsia="Tahoma" w:hAnsi="Tahoma" w:cs="Tahoma"/>
          <w:spacing w:val="2"/>
          <w:position w:val="-1"/>
        </w:rPr>
        <w:t>ac</w:t>
      </w:r>
      <w:r w:rsidRPr="00A87B83">
        <w:rPr>
          <w:rFonts w:ascii="Tahoma" w:eastAsia="Tahoma" w:hAnsi="Tahoma" w:cs="Tahoma"/>
          <w:spacing w:val="-1"/>
          <w:position w:val="-1"/>
        </w:rPr>
        <w:t>j</w:t>
      </w:r>
      <w:r w:rsidRPr="00A87B83">
        <w:rPr>
          <w:rFonts w:ascii="Tahoma" w:eastAsia="Tahoma" w:hAnsi="Tahoma" w:cs="Tahoma"/>
          <w:position w:val="-1"/>
        </w:rPr>
        <w:t>i</w:t>
      </w:r>
      <w:r w:rsidRPr="00A87B83">
        <w:rPr>
          <w:rFonts w:ascii="Tahoma" w:eastAsia="Tahoma" w:hAnsi="Tahoma" w:cs="Tahoma"/>
          <w:spacing w:val="-10"/>
          <w:position w:val="-1"/>
        </w:rPr>
        <w:t xml:space="preserve"> </w:t>
      </w:r>
      <w:r w:rsidRPr="00A87B83">
        <w:rPr>
          <w:rFonts w:ascii="Tahoma" w:eastAsia="Tahoma" w:hAnsi="Tahoma" w:cs="Tahoma"/>
          <w:spacing w:val="1"/>
          <w:position w:val="-1"/>
        </w:rPr>
        <w:t>w</w:t>
      </w:r>
      <w:r w:rsidRPr="00A87B83">
        <w:rPr>
          <w:rFonts w:ascii="Tahoma" w:eastAsia="Tahoma" w:hAnsi="Tahoma" w:cs="Tahoma"/>
          <w:spacing w:val="-1"/>
          <w:position w:val="-1"/>
        </w:rPr>
        <w:t>n</w:t>
      </w:r>
      <w:r w:rsidRPr="00A87B83">
        <w:rPr>
          <w:rFonts w:ascii="Tahoma" w:eastAsia="Tahoma" w:hAnsi="Tahoma" w:cs="Tahoma"/>
          <w:position w:val="-1"/>
        </w:rPr>
        <w:t>io</w:t>
      </w:r>
      <w:r w:rsidRPr="00A87B83">
        <w:rPr>
          <w:rFonts w:ascii="Tahoma" w:eastAsia="Tahoma" w:hAnsi="Tahoma" w:cs="Tahoma"/>
          <w:spacing w:val="2"/>
          <w:position w:val="-1"/>
        </w:rPr>
        <w:t>s</w:t>
      </w:r>
      <w:r w:rsidRPr="00A87B83">
        <w:rPr>
          <w:rFonts w:ascii="Tahoma" w:eastAsia="Tahoma" w:hAnsi="Tahoma" w:cs="Tahoma"/>
          <w:spacing w:val="-1"/>
          <w:position w:val="-1"/>
        </w:rPr>
        <w:t>k</w:t>
      </w:r>
      <w:r w:rsidRPr="00A87B83">
        <w:rPr>
          <w:rFonts w:ascii="Tahoma" w:eastAsia="Tahoma" w:hAnsi="Tahoma" w:cs="Tahoma"/>
          <w:position w:val="-1"/>
        </w:rPr>
        <w:t>u z uwzględnieniem ust. 1-5 niniejszego paragrafu.</w:t>
      </w:r>
    </w:p>
    <w:p w14:paraId="4739D3D0" w14:textId="77777777" w:rsidR="00265B16" w:rsidRDefault="00265B16"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5E700D">
        <w:rPr>
          <w:rFonts w:ascii="Tahoma" w:eastAsia="Tahoma" w:hAnsi="Tahoma" w:cs="Tahoma"/>
        </w:rPr>
        <w:t>W razie zmian w prawie unijnym, krajowym lub w dokumentach programowych, mających wpływ na realizowane działania w ramach projektu strony zobowiązują się renegocjować zapisy niniejszej umowy tak aby dostosować je do wprowadzonych zmian.</w:t>
      </w:r>
    </w:p>
    <w:p w14:paraId="2E8E2CC7" w14:textId="77777777" w:rsidR="00D54A5D" w:rsidRPr="005E700D" w:rsidRDefault="00D54A5D" w:rsidP="00A33438">
      <w:pPr>
        <w:pStyle w:val="Akapitzlist"/>
        <w:spacing w:line="276" w:lineRule="auto"/>
        <w:ind w:left="426" w:right="14"/>
        <w:jc w:val="both"/>
        <w:rPr>
          <w:rFonts w:ascii="Tahoma" w:eastAsia="Tahoma" w:hAnsi="Tahoma" w:cs="Tahoma"/>
        </w:rPr>
      </w:pPr>
    </w:p>
    <w:p w14:paraId="6BE6A0E0" w14:textId="77777777" w:rsidR="00942F4E" w:rsidRPr="001C3C76" w:rsidRDefault="00280ADA" w:rsidP="008A1BE0">
      <w:pPr>
        <w:spacing w:line="276" w:lineRule="auto"/>
        <w:ind w:left="426" w:right="14" w:hanging="425"/>
        <w:jc w:val="center"/>
        <w:rPr>
          <w:rFonts w:ascii="Tahoma" w:eastAsia="Tahoma" w:hAnsi="Tahoma" w:cs="Tahoma"/>
        </w:rPr>
      </w:pPr>
      <w:r w:rsidRPr="001C3C76">
        <w:rPr>
          <w:rFonts w:ascii="Tahoma" w:eastAsia="Tahoma" w:hAnsi="Tahoma" w:cs="Tahoma"/>
          <w:b/>
          <w:spacing w:val="-1"/>
        </w:rPr>
        <w:t>R</w:t>
      </w:r>
      <w:r w:rsidRPr="001C3C76">
        <w:rPr>
          <w:rFonts w:ascii="Tahoma" w:eastAsia="Tahoma" w:hAnsi="Tahoma" w:cs="Tahoma"/>
          <w:b/>
        </w:rPr>
        <w:t>ozwią</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5"/>
        </w:rPr>
        <w:t xml:space="preserve"> </w:t>
      </w:r>
      <w:r w:rsidRPr="00BD725D">
        <w:rPr>
          <w:rFonts w:ascii="Tahoma" w:eastAsia="Tahoma" w:hAnsi="Tahoma" w:cs="Tahoma"/>
          <w:b/>
          <w:spacing w:val="-2"/>
        </w:rPr>
        <w:t>umowy</w:t>
      </w:r>
    </w:p>
    <w:p w14:paraId="09B6927C" w14:textId="08ECA991"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1C3C76">
        <w:rPr>
          <w:rFonts w:ascii="Tahoma" w:eastAsia="Tahoma" w:hAnsi="Tahoma" w:cs="Tahoma"/>
          <w:spacing w:val="-2"/>
        </w:rPr>
        <w:t>3</w:t>
      </w:r>
      <w:r w:rsidR="003D5997">
        <w:rPr>
          <w:rFonts w:ascii="Tahoma" w:eastAsia="Tahoma" w:hAnsi="Tahoma" w:cs="Tahoma"/>
          <w:spacing w:val="-2"/>
        </w:rPr>
        <w:t>4</w:t>
      </w:r>
      <w:r w:rsidRPr="001C3C76">
        <w:rPr>
          <w:rFonts w:ascii="Tahoma" w:eastAsia="Tahoma" w:hAnsi="Tahoma" w:cs="Tahoma"/>
          <w:w w:val="99"/>
        </w:rPr>
        <w:t>.</w:t>
      </w:r>
    </w:p>
    <w:p w14:paraId="3C1E621C" w14:textId="77777777" w:rsidR="00942F4E" w:rsidRPr="001C3C76" w:rsidRDefault="00280ADA" w:rsidP="00E43CDE">
      <w:pPr>
        <w:pStyle w:val="Akapitzlist"/>
        <w:numPr>
          <w:ilvl w:val="0"/>
          <w:numId w:val="33"/>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1"/>
        </w:rPr>
        <w:t>t</w:t>
      </w:r>
      <w:r w:rsidRPr="001C3C76">
        <w:rPr>
          <w:rFonts w:ascii="Tahoma" w:eastAsia="Tahoma" w:hAnsi="Tahoma" w:cs="Tahoma"/>
        </w:rPr>
        <w:t>rybie</w:t>
      </w:r>
      <w:r w:rsidRPr="001C3C76">
        <w:rPr>
          <w:rFonts w:ascii="Tahoma" w:eastAsia="Tahoma" w:hAnsi="Tahoma" w:cs="Tahoma"/>
          <w:spacing w:val="-5"/>
        </w:rPr>
        <w:t xml:space="preserve"> </w:t>
      </w: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sto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3"/>
        </w:rPr>
        <w:t xml:space="preserve"> </w:t>
      </w: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spacing w:val="1"/>
        </w:rPr>
        <w:t>y</w:t>
      </w:r>
      <w:r w:rsidRPr="001C3C76">
        <w:rPr>
          <w:rFonts w:ascii="Tahoma" w:eastAsia="Tahoma" w:hAnsi="Tahoma" w:cs="Tahoma"/>
        </w:rPr>
        <w:t>:</w:t>
      </w:r>
    </w:p>
    <w:p w14:paraId="74A69573" w14:textId="2EAA5927" w:rsidR="00942F4E" w:rsidRPr="0072745A" w:rsidRDefault="00280ADA" w:rsidP="00E43CDE">
      <w:pPr>
        <w:pStyle w:val="Akapitzlist"/>
        <w:numPr>
          <w:ilvl w:val="1"/>
          <w:numId w:val="43"/>
        </w:numPr>
        <w:tabs>
          <w:tab w:val="clear" w:pos="720"/>
        </w:tabs>
        <w:spacing w:line="276" w:lineRule="auto"/>
        <w:ind w:left="851" w:right="14" w:hanging="425"/>
        <w:jc w:val="both"/>
        <w:rPr>
          <w:rFonts w:ascii="Tahoma" w:eastAsia="Tahoma" w:hAnsi="Tahoma" w:cs="Tahoma"/>
        </w:rPr>
      </w:pPr>
      <w:r w:rsidRPr="0072745A">
        <w:rPr>
          <w:rFonts w:ascii="Tahoma" w:eastAsia="Tahoma" w:hAnsi="Tahoma" w:cs="Tahoma"/>
        </w:rPr>
        <w:lastRenderedPageBreak/>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9"/>
        </w:rPr>
        <w:t xml:space="preserve"> </w:t>
      </w:r>
      <w:r w:rsidRPr="0072745A">
        <w:rPr>
          <w:rFonts w:ascii="Tahoma" w:eastAsia="Tahoma" w:hAnsi="Tahoma" w:cs="Tahoma"/>
          <w:spacing w:val="1"/>
        </w:rPr>
        <w:t>wy</w:t>
      </w:r>
      <w:r w:rsidRPr="0072745A">
        <w:rPr>
          <w:rFonts w:ascii="Tahoma" w:eastAsia="Tahoma" w:hAnsi="Tahoma" w:cs="Tahoma"/>
          <w:spacing w:val="-3"/>
        </w:rPr>
        <w:t>k</w:t>
      </w:r>
      <w:r w:rsidRPr="0072745A">
        <w:rPr>
          <w:rFonts w:ascii="Tahoma" w:eastAsia="Tahoma" w:hAnsi="Tahoma" w:cs="Tahoma"/>
        </w:rPr>
        <w:t>orz</w:t>
      </w:r>
      <w:r w:rsidRPr="0072745A">
        <w:rPr>
          <w:rFonts w:ascii="Tahoma" w:eastAsia="Tahoma" w:hAnsi="Tahoma" w:cs="Tahoma"/>
          <w:spacing w:val="2"/>
        </w:rPr>
        <w:t>y</w:t>
      </w:r>
      <w:r w:rsidRPr="0072745A">
        <w:rPr>
          <w:rFonts w:ascii="Tahoma" w:eastAsia="Tahoma" w:hAnsi="Tahoma" w:cs="Tahoma"/>
        </w:rPr>
        <w:t>sta</w:t>
      </w:r>
      <w:r w:rsidRPr="0072745A">
        <w:rPr>
          <w:rFonts w:ascii="Tahoma" w:eastAsia="Tahoma" w:hAnsi="Tahoma" w:cs="Tahoma"/>
          <w:spacing w:val="-9"/>
        </w:rPr>
        <w:t xml:space="preserve"> </w:t>
      </w:r>
      <w:r w:rsidRPr="0072745A">
        <w:rPr>
          <w:rFonts w:ascii="Tahoma" w:eastAsia="Tahoma" w:hAnsi="Tahoma" w:cs="Tahoma"/>
        </w:rPr>
        <w:t xml:space="preserve">w </w:t>
      </w:r>
      <w:r w:rsidRPr="0072745A">
        <w:rPr>
          <w:rFonts w:ascii="Tahoma" w:eastAsia="Tahoma" w:hAnsi="Tahoma" w:cs="Tahoma"/>
          <w:spacing w:val="2"/>
        </w:rPr>
        <w:t>c</w:t>
      </w:r>
      <w:r w:rsidRPr="0072745A">
        <w:rPr>
          <w:rFonts w:ascii="Tahoma" w:eastAsia="Tahoma" w:hAnsi="Tahoma" w:cs="Tahoma"/>
          <w:spacing w:val="1"/>
        </w:rPr>
        <w:t>a</w:t>
      </w:r>
      <w:r w:rsidRPr="0072745A">
        <w:rPr>
          <w:rFonts w:ascii="Tahoma" w:eastAsia="Tahoma" w:hAnsi="Tahoma" w:cs="Tahoma"/>
        </w:rPr>
        <w:t>łoś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1"/>
        </w:rPr>
        <w:t xml:space="preserve"> </w:t>
      </w:r>
      <w:r w:rsidRPr="0072745A">
        <w:rPr>
          <w:rFonts w:ascii="Tahoma" w:eastAsia="Tahoma" w:hAnsi="Tahoma" w:cs="Tahoma"/>
        </w:rPr>
        <w:t>b</w:t>
      </w:r>
      <w:r w:rsidRPr="0072745A">
        <w:rPr>
          <w:rFonts w:ascii="Tahoma" w:eastAsia="Tahoma" w:hAnsi="Tahoma" w:cs="Tahoma"/>
          <w:spacing w:val="1"/>
        </w:rPr>
        <w:t>ą</w:t>
      </w:r>
      <w:r w:rsidRPr="0072745A">
        <w:rPr>
          <w:rFonts w:ascii="Tahoma" w:eastAsia="Tahoma" w:hAnsi="Tahoma" w:cs="Tahoma"/>
        </w:rPr>
        <w:t>dź</w:t>
      </w:r>
      <w:r w:rsidRPr="0072745A">
        <w:rPr>
          <w:rFonts w:ascii="Tahoma" w:eastAsia="Tahoma" w:hAnsi="Tahoma" w:cs="Tahoma"/>
          <w:spacing w:val="-4"/>
        </w:rPr>
        <w:t xml:space="preserve"> </w:t>
      </w:r>
      <w:r w:rsidRPr="0072745A">
        <w:rPr>
          <w:rFonts w:ascii="Tahoma" w:eastAsia="Tahoma" w:hAnsi="Tahoma" w:cs="Tahoma"/>
        </w:rPr>
        <w:t>w części</w:t>
      </w:r>
      <w:r w:rsidRPr="0072745A">
        <w:rPr>
          <w:rFonts w:ascii="Tahoma" w:eastAsia="Tahoma" w:hAnsi="Tahoma" w:cs="Tahoma"/>
          <w:spacing w:val="-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spacing w:val="-1"/>
        </w:rPr>
        <w:t>k</w:t>
      </w:r>
      <w:r w:rsidRPr="0072745A">
        <w:rPr>
          <w:rFonts w:ascii="Tahoma" w:eastAsia="Tahoma" w:hAnsi="Tahoma" w:cs="Tahoma"/>
          <w:spacing w:val="1"/>
        </w:rPr>
        <w:t>a</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e</w:t>
      </w:r>
      <w:r w:rsidRPr="0072745A">
        <w:rPr>
          <w:rFonts w:ascii="Tahoma" w:eastAsia="Tahoma" w:hAnsi="Tahoma" w:cs="Tahoma"/>
          <w:spacing w:val="-10"/>
        </w:rPr>
        <w:t xml:space="preserve"> </w:t>
      </w:r>
      <w:r w:rsidRPr="0072745A">
        <w:rPr>
          <w:rFonts w:ascii="Tahoma" w:eastAsia="Tahoma" w:hAnsi="Tahoma" w:cs="Tahoma"/>
        </w:rPr>
        <w:t>środki</w:t>
      </w:r>
      <w:r w:rsidRPr="0072745A">
        <w:rPr>
          <w:rFonts w:ascii="Tahoma" w:eastAsia="Tahoma" w:hAnsi="Tahoma" w:cs="Tahoma"/>
          <w:spacing w:val="-5"/>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zgo</w:t>
      </w:r>
      <w:r w:rsidRPr="0072745A">
        <w:rPr>
          <w:rFonts w:ascii="Tahoma" w:eastAsia="Tahoma" w:hAnsi="Tahoma" w:cs="Tahoma"/>
          <w:spacing w:val="2"/>
        </w:rPr>
        <w:t>d</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9"/>
        </w:rPr>
        <w:t xml:space="preserve"> </w:t>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spacing w:val="2"/>
        </w:rPr>
        <w:t>u</w:t>
      </w:r>
      <w:r w:rsidRPr="0072745A">
        <w:rPr>
          <w:rFonts w:ascii="Tahoma" w:eastAsia="Tahoma" w:hAnsi="Tahoma" w:cs="Tahoma"/>
        </w:rPr>
        <w:t>mo</w:t>
      </w:r>
      <w:r w:rsidRPr="0072745A">
        <w:rPr>
          <w:rFonts w:ascii="Tahoma" w:eastAsia="Tahoma" w:hAnsi="Tahoma" w:cs="Tahoma"/>
          <w:spacing w:val="1"/>
        </w:rPr>
        <w:t>wą</w:t>
      </w:r>
      <w:r w:rsidR="00A304A7" w:rsidRPr="0072745A">
        <w:rPr>
          <w:rFonts w:ascii="Tahoma" w:eastAsia="Tahoma" w:hAnsi="Tahoma" w:cs="Tahoma"/>
          <w:spacing w:val="1"/>
        </w:rPr>
        <w:t>,</w:t>
      </w:r>
      <w:r w:rsidR="00CE188D" w:rsidRPr="0072745A">
        <w:rPr>
          <w:rFonts w:ascii="Tahoma" w:eastAsia="Tahoma" w:hAnsi="Tahoma" w:cs="Tahoma"/>
          <w:spacing w:val="1"/>
        </w:rPr>
        <w:t xml:space="preserve"> </w:t>
      </w:r>
      <w:r w:rsidR="00CE188D" w:rsidRPr="0072745A">
        <w:rPr>
          <w:rFonts w:ascii="Tahoma" w:eastAsia="Tahoma" w:hAnsi="Tahoma" w:cs="Tahoma"/>
          <w:i/>
          <w:spacing w:val="1"/>
        </w:rPr>
        <w:t>Wytycznymi</w:t>
      </w:r>
      <w:r w:rsidR="00CE188D" w:rsidRPr="0072745A">
        <w:rPr>
          <w:rFonts w:ascii="Tahoma" w:eastAsia="Tahoma" w:hAnsi="Tahoma" w:cs="Tahoma"/>
          <w:spacing w:val="1"/>
        </w:rPr>
        <w:t xml:space="preserve"> o których mowa </w:t>
      </w:r>
      <w:r w:rsidR="00CE188D" w:rsidRPr="0072745A">
        <w:rPr>
          <w:rFonts w:ascii="Tahoma" w:eastAsia="Tahoma" w:hAnsi="Tahoma" w:cs="Tahoma"/>
        </w:rPr>
        <w:t>w § 1</w:t>
      </w:r>
      <w:r w:rsidR="00CE188D" w:rsidRPr="0072745A">
        <w:rPr>
          <w:rFonts w:ascii="Tahoma" w:eastAsia="Tahoma" w:hAnsi="Tahoma" w:cs="Tahoma"/>
          <w:spacing w:val="-2"/>
        </w:rPr>
        <w:t xml:space="preserve"> ust.</w:t>
      </w:r>
      <w:r w:rsidR="00CE188D" w:rsidRPr="0072745A">
        <w:rPr>
          <w:rFonts w:ascii="Tahoma" w:eastAsia="Tahoma" w:hAnsi="Tahoma" w:cs="Tahoma"/>
          <w:spacing w:val="-1"/>
        </w:rPr>
        <w:t xml:space="preserve"> 2</w:t>
      </w:r>
      <w:r w:rsidR="008C4C22">
        <w:rPr>
          <w:rFonts w:ascii="Tahoma" w:eastAsia="Tahoma" w:hAnsi="Tahoma" w:cs="Tahoma"/>
          <w:spacing w:val="-1"/>
        </w:rPr>
        <w:t>8</w:t>
      </w:r>
      <w:r w:rsidR="00A304A7" w:rsidRPr="0072745A">
        <w:rPr>
          <w:rFonts w:ascii="Tahoma" w:eastAsia="Tahoma" w:hAnsi="Tahoma" w:cs="Tahoma"/>
          <w:spacing w:val="-1"/>
        </w:rPr>
        <w:t xml:space="preserve"> oraz regulaminem konkursu</w:t>
      </w:r>
      <w:r w:rsidRPr="0072745A">
        <w:rPr>
          <w:rFonts w:ascii="Tahoma" w:eastAsia="Tahoma" w:hAnsi="Tahoma" w:cs="Tahoma"/>
        </w:rPr>
        <w:t>;</w:t>
      </w:r>
    </w:p>
    <w:p w14:paraId="35C04F58" w14:textId="7036C25B" w:rsidR="00942F4E" w:rsidRPr="0072745A" w:rsidRDefault="00280ADA" w:rsidP="00E43CDE">
      <w:pPr>
        <w:pStyle w:val="Akapitzlist"/>
        <w:numPr>
          <w:ilvl w:val="1"/>
          <w:numId w:val="43"/>
        </w:numPr>
        <w:tabs>
          <w:tab w:val="clear" w:pos="720"/>
        </w:tabs>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56"/>
        </w:rPr>
        <w:t xml:space="preserve"> </w:t>
      </w:r>
      <w:r w:rsidRPr="0072745A">
        <w:rPr>
          <w:rFonts w:ascii="Tahoma" w:eastAsia="Tahoma" w:hAnsi="Tahoma" w:cs="Tahoma"/>
        </w:rPr>
        <w:t>z</w:t>
      </w:r>
      <w:r w:rsidRPr="0072745A">
        <w:rPr>
          <w:rFonts w:ascii="Tahoma" w:eastAsia="Tahoma" w:hAnsi="Tahoma" w:cs="Tahoma"/>
          <w:spacing w:val="1"/>
        </w:rPr>
        <w:t>ł</w:t>
      </w:r>
      <w:r w:rsidRPr="0072745A">
        <w:rPr>
          <w:rFonts w:ascii="Tahoma" w:eastAsia="Tahoma" w:hAnsi="Tahoma" w:cs="Tahoma"/>
        </w:rPr>
        <w:t>oży</w:t>
      </w:r>
      <w:r w:rsidRPr="0072745A">
        <w:rPr>
          <w:rFonts w:ascii="Tahoma" w:eastAsia="Tahoma" w:hAnsi="Tahoma" w:cs="Tahoma"/>
          <w:spacing w:val="61"/>
        </w:rPr>
        <w:t xml:space="preserve"> </w:t>
      </w:r>
      <w:r w:rsidRPr="0072745A">
        <w:rPr>
          <w:rFonts w:ascii="Tahoma" w:eastAsia="Tahoma" w:hAnsi="Tahoma" w:cs="Tahoma"/>
        </w:rPr>
        <w:t>podrob</w:t>
      </w:r>
      <w:r w:rsidRPr="0072745A">
        <w:rPr>
          <w:rFonts w:ascii="Tahoma" w:eastAsia="Tahoma" w:hAnsi="Tahoma" w:cs="Tahoma"/>
          <w:spacing w:val="2"/>
        </w:rPr>
        <w:t>io</w:t>
      </w:r>
      <w:r w:rsidRPr="0072745A">
        <w:rPr>
          <w:rFonts w:ascii="Tahoma" w:eastAsia="Tahoma" w:hAnsi="Tahoma" w:cs="Tahoma"/>
          <w:spacing w:val="-1"/>
        </w:rPr>
        <w:t>n</w:t>
      </w:r>
      <w:r w:rsidRPr="0072745A">
        <w:rPr>
          <w:rFonts w:ascii="Tahoma" w:eastAsia="Tahoma" w:hAnsi="Tahoma" w:cs="Tahoma"/>
          <w:spacing w:val="2"/>
        </w:rPr>
        <w:t>e</w:t>
      </w:r>
      <w:r w:rsidRPr="0072745A">
        <w:rPr>
          <w:rFonts w:ascii="Tahoma" w:eastAsia="Tahoma" w:hAnsi="Tahoma" w:cs="Tahoma"/>
        </w:rPr>
        <w:t>,</w:t>
      </w:r>
      <w:r w:rsidRPr="0072745A">
        <w:rPr>
          <w:rFonts w:ascii="Tahoma" w:eastAsia="Tahoma" w:hAnsi="Tahoma" w:cs="Tahoma"/>
          <w:spacing w:val="54"/>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robione</w:t>
      </w:r>
      <w:r w:rsidRPr="0072745A">
        <w:rPr>
          <w:rFonts w:ascii="Tahoma" w:eastAsia="Tahoma" w:hAnsi="Tahoma" w:cs="Tahoma"/>
          <w:spacing w:val="54"/>
        </w:rPr>
        <w:t xml:space="preserve"> </w:t>
      </w:r>
      <w:r w:rsidRPr="0072745A">
        <w:rPr>
          <w:rFonts w:ascii="Tahoma" w:eastAsia="Tahoma" w:hAnsi="Tahoma" w:cs="Tahoma"/>
        </w:rPr>
        <w:t>l</w:t>
      </w:r>
      <w:r w:rsidRPr="0072745A">
        <w:rPr>
          <w:rFonts w:ascii="Tahoma" w:eastAsia="Tahoma" w:hAnsi="Tahoma" w:cs="Tahoma"/>
          <w:spacing w:val="-1"/>
        </w:rPr>
        <w:t>u</w:t>
      </w:r>
      <w:r w:rsidRPr="0072745A">
        <w:rPr>
          <w:rFonts w:ascii="Tahoma" w:eastAsia="Tahoma" w:hAnsi="Tahoma" w:cs="Tahoma"/>
        </w:rPr>
        <w:t>b</w:t>
      </w:r>
      <w:r w:rsidRPr="0072745A">
        <w:rPr>
          <w:rFonts w:ascii="Tahoma" w:eastAsia="Tahoma" w:hAnsi="Tahoma" w:cs="Tahoma"/>
          <w:spacing w:val="62"/>
        </w:rPr>
        <w:t xml:space="preserve"> </w:t>
      </w:r>
      <w:r w:rsidRPr="0072745A">
        <w:rPr>
          <w:rFonts w:ascii="Tahoma" w:eastAsia="Tahoma" w:hAnsi="Tahoma" w:cs="Tahoma"/>
        </w:rPr>
        <w:t>st</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rd</w:t>
      </w:r>
      <w:r w:rsidRPr="0072745A">
        <w:rPr>
          <w:rFonts w:ascii="Tahoma" w:eastAsia="Tahoma" w:hAnsi="Tahoma" w:cs="Tahoma"/>
          <w:spacing w:val="1"/>
        </w:rPr>
        <w:t>za</w:t>
      </w:r>
      <w:r w:rsidRPr="0072745A">
        <w:rPr>
          <w:rFonts w:ascii="Tahoma" w:eastAsia="Tahoma" w:hAnsi="Tahoma" w:cs="Tahoma"/>
          <w:spacing w:val="-1"/>
        </w:rPr>
        <w:t>j</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e</w:t>
      </w:r>
      <w:r w:rsidRPr="0072745A">
        <w:rPr>
          <w:rFonts w:ascii="Tahoma" w:eastAsia="Tahoma" w:hAnsi="Tahoma" w:cs="Tahoma"/>
          <w:spacing w:val="53"/>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p</w:t>
      </w:r>
      <w:r w:rsidRPr="0072745A">
        <w:rPr>
          <w:rFonts w:ascii="Tahoma" w:eastAsia="Tahoma" w:hAnsi="Tahoma" w:cs="Tahoma"/>
          <w:spacing w:val="-2"/>
        </w:rPr>
        <w:t>r</w:t>
      </w:r>
      <w:r w:rsidRPr="0072745A">
        <w:rPr>
          <w:rFonts w:ascii="Tahoma" w:eastAsia="Tahoma" w:hAnsi="Tahoma" w:cs="Tahoma"/>
          <w:spacing w:val="1"/>
        </w:rPr>
        <w:t>aw</w:t>
      </w:r>
      <w:r w:rsidRPr="0072745A">
        <w:rPr>
          <w:rFonts w:ascii="Tahoma" w:eastAsia="Tahoma" w:hAnsi="Tahoma" w:cs="Tahoma"/>
        </w:rPr>
        <w:t>dę</w:t>
      </w:r>
      <w:r w:rsidRPr="0072745A">
        <w:rPr>
          <w:rFonts w:ascii="Tahoma" w:eastAsia="Tahoma" w:hAnsi="Tahoma" w:cs="Tahoma"/>
          <w:spacing w:val="56"/>
        </w:rPr>
        <w:t xml:space="preserve"> </w:t>
      </w:r>
      <w:r w:rsidRPr="0072745A">
        <w:rPr>
          <w:rFonts w:ascii="Tahoma" w:eastAsia="Tahoma" w:hAnsi="Tahoma" w:cs="Tahoma"/>
        </w:rPr>
        <w:t>do</w:t>
      </w:r>
      <w:r w:rsidRPr="0072745A">
        <w:rPr>
          <w:rFonts w:ascii="Tahoma" w:eastAsia="Tahoma" w:hAnsi="Tahoma" w:cs="Tahoma"/>
          <w:spacing w:val="-1"/>
        </w:rPr>
        <w:t>ku</w:t>
      </w:r>
      <w:r w:rsidRPr="0072745A">
        <w:rPr>
          <w:rFonts w:ascii="Tahoma" w:eastAsia="Tahoma" w:hAnsi="Tahoma" w:cs="Tahoma"/>
        </w:rPr>
        <w:t>m</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2"/>
        </w:rPr>
        <w:t>t</w:t>
      </w:r>
      <w:r w:rsidRPr="0072745A">
        <w:rPr>
          <w:rFonts w:ascii="Tahoma" w:eastAsia="Tahoma" w:hAnsi="Tahoma" w:cs="Tahoma"/>
        </w:rPr>
        <w:t>y</w:t>
      </w:r>
      <w:r w:rsidRPr="0072745A">
        <w:rPr>
          <w:rFonts w:ascii="Tahoma" w:eastAsia="Tahoma" w:hAnsi="Tahoma" w:cs="Tahoma"/>
          <w:spacing w:val="54"/>
        </w:rPr>
        <w:t xml:space="preserve"> </w:t>
      </w:r>
      <w:r w:rsidR="00275F78" w:rsidRPr="0072745A">
        <w:rPr>
          <w:rFonts w:ascii="Tahoma" w:eastAsia="Tahoma" w:hAnsi="Tahoma" w:cs="Tahoma"/>
          <w:spacing w:val="54"/>
        </w:rPr>
        <w:br/>
      </w:r>
      <w:r w:rsidRPr="0072745A">
        <w:rPr>
          <w:rFonts w:ascii="Tahoma" w:eastAsia="Tahoma" w:hAnsi="Tahoma" w:cs="Tahoma"/>
        </w:rPr>
        <w:t xml:space="preserve">w </w:t>
      </w:r>
      <w:r w:rsidRPr="0072745A">
        <w:rPr>
          <w:rFonts w:ascii="Tahoma" w:eastAsia="Tahoma" w:hAnsi="Tahoma" w:cs="Tahoma"/>
          <w:spacing w:val="-1"/>
        </w:rPr>
        <w:t>c</w:t>
      </w:r>
      <w:r w:rsidRPr="0072745A">
        <w:rPr>
          <w:rFonts w:ascii="Tahoma" w:eastAsia="Tahoma" w:hAnsi="Tahoma" w:cs="Tahoma"/>
          <w:spacing w:val="1"/>
        </w:rPr>
        <w:t>e</w:t>
      </w:r>
      <w:r w:rsidRPr="0072745A">
        <w:rPr>
          <w:rFonts w:ascii="Tahoma" w:eastAsia="Tahoma" w:hAnsi="Tahoma" w:cs="Tahoma"/>
        </w:rPr>
        <w:t>lu</w:t>
      </w:r>
      <w:r w:rsidR="00CA7347" w:rsidRPr="0072745A">
        <w:rPr>
          <w:rFonts w:ascii="Tahoma" w:eastAsia="Tahoma" w:hAnsi="Tahoma" w:cs="Tahoma"/>
        </w:rPr>
        <w:t xml:space="preserve"> </w:t>
      </w:r>
      <w:r w:rsidRPr="0072745A">
        <w:rPr>
          <w:rFonts w:ascii="Tahoma" w:eastAsia="Tahoma" w:hAnsi="Tahoma" w:cs="Tahoma"/>
          <w:spacing w:val="-1"/>
        </w:rPr>
        <w:t>u</w:t>
      </w:r>
      <w:r w:rsidRPr="0072745A">
        <w:rPr>
          <w:rFonts w:ascii="Tahoma" w:eastAsia="Tahoma" w:hAnsi="Tahoma" w:cs="Tahoma"/>
        </w:rPr>
        <w:t>zy</w:t>
      </w:r>
      <w:r w:rsidRPr="0072745A">
        <w:rPr>
          <w:rFonts w:ascii="Tahoma" w:eastAsia="Tahoma" w:hAnsi="Tahoma" w:cs="Tahoma"/>
          <w:spacing w:val="2"/>
        </w:rPr>
        <w:t>s</w:t>
      </w:r>
      <w:r w:rsidRPr="0072745A">
        <w:rPr>
          <w:rFonts w:ascii="Tahoma" w:eastAsia="Tahoma" w:hAnsi="Tahoma" w:cs="Tahoma"/>
          <w:spacing w:val="-1"/>
        </w:rPr>
        <w:t>k</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rPr>
        <w:t>sp</w:t>
      </w:r>
      <w:r w:rsidRPr="0072745A">
        <w:rPr>
          <w:rFonts w:ascii="Tahoma" w:eastAsia="Tahoma" w:hAnsi="Tahoma" w:cs="Tahoma"/>
          <w:spacing w:val="1"/>
        </w:rPr>
        <w:t>a</w:t>
      </w:r>
      <w:r w:rsidRPr="0072745A">
        <w:rPr>
          <w:rFonts w:ascii="Tahoma" w:eastAsia="Tahoma" w:hAnsi="Tahoma" w:cs="Tahoma"/>
        </w:rPr>
        <w:t>rcia</w:t>
      </w:r>
      <w:r w:rsidRPr="0072745A">
        <w:rPr>
          <w:rFonts w:ascii="Tahoma" w:eastAsia="Tahoma" w:hAnsi="Tahoma" w:cs="Tahoma"/>
          <w:spacing w:val="-8"/>
        </w:rPr>
        <w:t xml:space="preserve"> </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s</w:t>
      </w:r>
      <w:r w:rsidRPr="0072745A">
        <w:rPr>
          <w:rFonts w:ascii="Tahoma" w:eastAsia="Tahoma" w:hAnsi="Tahoma" w:cs="Tahoma"/>
          <w:spacing w:val="2"/>
        </w:rPr>
        <w:t>o</w:t>
      </w:r>
      <w:r w:rsidRPr="0072745A">
        <w:rPr>
          <w:rFonts w:ascii="Tahoma" w:eastAsia="Tahoma" w:hAnsi="Tahoma" w:cs="Tahoma"/>
          <w:spacing w:val="1"/>
        </w:rPr>
        <w:t>we</w:t>
      </w:r>
      <w:r w:rsidRPr="0072745A">
        <w:rPr>
          <w:rFonts w:ascii="Tahoma" w:eastAsia="Tahoma" w:hAnsi="Tahoma" w:cs="Tahoma"/>
        </w:rPr>
        <w:t>go</w:t>
      </w:r>
      <w:r w:rsidRPr="0072745A">
        <w:rPr>
          <w:rFonts w:ascii="Tahoma" w:eastAsia="Tahoma" w:hAnsi="Tahoma" w:cs="Tahoma"/>
          <w:spacing w:val="-11"/>
        </w:rPr>
        <w:t xml:space="preserve"> </w:t>
      </w:r>
      <w:r w:rsidRPr="0072745A">
        <w:rPr>
          <w:rFonts w:ascii="Tahoma" w:eastAsia="Tahoma" w:hAnsi="Tahoma" w:cs="Tahoma"/>
        </w:rPr>
        <w:t xml:space="preserve">w </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rPr>
        <w:t>m</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h</w:t>
      </w:r>
      <w:r w:rsidRPr="0072745A">
        <w:rPr>
          <w:rFonts w:ascii="Tahoma" w:eastAsia="Tahoma" w:hAnsi="Tahoma" w:cs="Tahoma"/>
          <w:spacing w:val="-8"/>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ej</w:t>
      </w:r>
      <w:r w:rsidRPr="0072745A">
        <w:rPr>
          <w:rFonts w:ascii="Tahoma" w:eastAsia="Tahoma" w:hAnsi="Tahoma" w:cs="Tahoma"/>
        </w:rPr>
        <w:t>sz</w:t>
      </w:r>
      <w:r w:rsidRPr="0072745A">
        <w:rPr>
          <w:rFonts w:ascii="Tahoma" w:eastAsia="Tahoma" w:hAnsi="Tahoma" w:cs="Tahoma"/>
          <w:spacing w:val="1"/>
        </w:rPr>
        <w:t>e</w:t>
      </w:r>
      <w:r w:rsidRPr="0072745A">
        <w:rPr>
          <w:rFonts w:ascii="Tahoma" w:eastAsia="Tahoma" w:hAnsi="Tahoma" w:cs="Tahoma"/>
        </w:rPr>
        <w:t>j</w:t>
      </w:r>
      <w:r w:rsidRPr="0072745A">
        <w:rPr>
          <w:rFonts w:ascii="Tahoma" w:eastAsia="Tahoma" w:hAnsi="Tahoma" w:cs="Tahoma"/>
          <w:spacing w:val="-9"/>
        </w:rPr>
        <w:t xml:space="preserve"> </w:t>
      </w:r>
      <w:r w:rsidRPr="0072745A">
        <w:rPr>
          <w:rFonts w:ascii="Tahoma" w:eastAsia="Tahoma" w:hAnsi="Tahoma" w:cs="Tahoma"/>
          <w:spacing w:val="2"/>
        </w:rPr>
        <w:t>u</w:t>
      </w:r>
      <w:r w:rsidRPr="0072745A">
        <w:rPr>
          <w:rFonts w:ascii="Tahoma" w:eastAsia="Tahoma" w:hAnsi="Tahoma" w:cs="Tahoma"/>
        </w:rPr>
        <w:t>mo</w:t>
      </w:r>
      <w:r w:rsidRPr="0072745A">
        <w:rPr>
          <w:rFonts w:ascii="Tahoma" w:eastAsia="Tahoma" w:hAnsi="Tahoma" w:cs="Tahoma"/>
          <w:spacing w:val="1"/>
        </w:rPr>
        <w:t>w</w:t>
      </w:r>
      <w:r w:rsidRPr="0072745A">
        <w:rPr>
          <w:rFonts w:ascii="Tahoma" w:eastAsia="Tahoma" w:hAnsi="Tahoma" w:cs="Tahoma"/>
          <w:spacing w:val="-1"/>
        </w:rPr>
        <w:t>y</w:t>
      </w:r>
      <w:r w:rsidR="00A7598F" w:rsidRPr="0072745A">
        <w:rPr>
          <w:rFonts w:ascii="Tahoma" w:eastAsia="Tahoma" w:hAnsi="Tahoma" w:cs="Tahoma"/>
        </w:rPr>
        <w:t>. Doszło do poważnych nieprawidłowości, w szczególności oszustwa;</w:t>
      </w:r>
    </w:p>
    <w:p w14:paraId="2DB0B278" w14:textId="7C8CAA73" w:rsidR="00942F4E" w:rsidRPr="0072745A" w:rsidRDefault="00280ADA" w:rsidP="00E43CDE">
      <w:pPr>
        <w:pStyle w:val="Akapitzlist"/>
        <w:numPr>
          <w:ilvl w:val="1"/>
          <w:numId w:val="43"/>
        </w:numPr>
        <w:tabs>
          <w:tab w:val="clear" w:pos="720"/>
        </w:tabs>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27"/>
        </w:rPr>
        <w:t xml:space="preserve"> </w:t>
      </w:r>
      <w:r w:rsidRPr="0072745A">
        <w:rPr>
          <w:rFonts w:ascii="Tahoma" w:eastAsia="Tahoma" w:hAnsi="Tahoma" w:cs="Tahoma"/>
        </w:rPr>
        <w:t>ze</w:t>
      </w:r>
      <w:r w:rsidRPr="0072745A">
        <w:rPr>
          <w:rFonts w:ascii="Tahoma" w:eastAsia="Tahoma" w:hAnsi="Tahoma" w:cs="Tahoma"/>
          <w:spacing w:val="34"/>
        </w:rPr>
        <w:t xml:space="preserve"> </w:t>
      </w:r>
      <w:r w:rsidRPr="0072745A">
        <w:rPr>
          <w:rFonts w:ascii="Tahoma" w:eastAsia="Tahoma" w:hAnsi="Tahoma" w:cs="Tahoma"/>
        </w:rPr>
        <w:t>s</w:t>
      </w:r>
      <w:r w:rsidRPr="0072745A">
        <w:rPr>
          <w:rFonts w:ascii="Tahoma" w:eastAsia="Tahoma" w:hAnsi="Tahoma" w:cs="Tahoma"/>
          <w:spacing w:val="1"/>
        </w:rPr>
        <w:t>w</w:t>
      </w:r>
      <w:r w:rsidRPr="0072745A">
        <w:rPr>
          <w:rFonts w:ascii="Tahoma" w:eastAsia="Tahoma" w:hAnsi="Tahoma" w:cs="Tahoma"/>
        </w:rPr>
        <w:t>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rPr>
        <w:t>j</w:t>
      </w:r>
      <w:r w:rsidRPr="0072745A">
        <w:rPr>
          <w:rFonts w:ascii="Tahoma" w:eastAsia="Tahoma" w:hAnsi="Tahoma" w:cs="Tahoma"/>
          <w:spacing w:val="35"/>
        </w:rPr>
        <w:t xml:space="preserve"> </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rPr>
        <w:t>y</w:t>
      </w:r>
      <w:r w:rsidRPr="0072745A">
        <w:rPr>
          <w:rFonts w:ascii="Tahoma" w:eastAsia="Tahoma" w:hAnsi="Tahoma" w:cs="Tahoma"/>
          <w:spacing w:val="33"/>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34"/>
        </w:rPr>
        <w:t xml:space="preserve"> </w:t>
      </w:r>
      <w:r w:rsidRPr="0072745A">
        <w:rPr>
          <w:rFonts w:ascii="Tahoma" w:eastAsia="Tahoma" w:hAnsi="Tahoma" w:cs="Tahoma"/>
        </w:rPr>
        <w:t>roz</w:t>
      </w:r>
      <w:r w:rsidRPr="0072745A">
        <w:rPr>
          <w:rFonts w:ascii="Tahoma" w:eastAsia="Tahoma" w:hAnsi="Tahoma" w:cs="Tahoma"/>
          <w:spacing w:val="1"/>
        </w:rPr>
        <w:t>p</w:t>
      </w:r>
      <w:r w:rsidRPr="0072745A">
        <w:rPr>
          <w:rFonts w:ascii="Tahoma" w:eastAsia="Tahoma" w:hAnsi="Tahoma" w:cs="Tahoma"/>
        </w:rPr>
        <w:t>o</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ą</w:t>
      </w:r>
      <w:r w:rsidRPr="0072745A">
        <w:rPr>
          <w:rFonts w:ascii="Tahoma" w:eastAsia="Tahoma" w:hAnsi="Tahoma" w:cs="Tahoma"/>
        </w:rPr>
        <w:t>ł</w:t>
      </w:r>
      <w:r w:rsidRPr="0072745A">
        <w:rPr>
          <w:rFonts w:ascii="Tahoma" w:eastAsia="Tahoma" w:hAnsi="Tahoma" w:cs="Tahoma"/>
          <w:spacing w:val="28"/>
        </w:rPr>
        <w:t xml:space="preserve"> </w:t>
      </w:r>
      <w:r w:rsidRPr="0072745A">
        <w:rPr>
          <w:rFonts w:ascii="Tahoma" w:eastAsia="Tahoma" w:hAnsi="Tahoma" w:cs="Tahoma"/>
        </w:rPr>
        <w:t>r</w:t>
      </w:r>
      <w:r w:rsidRPr="0072745A">
        <w:rPr>
          <w:rFonts w:ascii="Tahoma" w:eastAsia="Tahoma" w:hAnsi="Tahoma" w:cs="Tahoma"/>
          <w:spacing w:val="1"/>
        </w:rPr>
        <w:t>ea</w:t>
      </w:r>
      <w:r w:rsidRPr="0072745A">
        <w:rPr>
          <w:rFonts w:ascii="Tahoma" w:eastAsia="Tahoma" w:hAnsi="Tahoma" w:cs="Tahoma"/>
        </w:rPr>
        <w:t>liz</w:t>
      </w:r>
      <w:r w:rsidRPr="0072745A">
        <w:rPr>
          <w:rFonts w:ascii="Tahoma" w:eastAsia="Tahoma" w:hAnsi="Tahoma" w:cs="Tahoma"/>
          <w:spacing w:val="1"/>
        </w:rPr>
        <w:t>a</w:t>
      </w:r>
      <w:r w:rsidRPr="0072745A">
        <w:rPr>
          <w:rFonts w:ascii="Tahoma" w:eastAsia="Tahoma" w:hAnsi="Tahoma" w:cs="Tahoma"/>
          <w:spacing w:val="-1"/>
        </w:rPr>
        <w:t>cj</w:t>
      </w:r>
      <w:r w:rsidRPr="0072745A">
        <w:rPr>
          <w:rFonts w:ascii="Tahoma" w:eastAsia="Tahoma" w:hAnsi="Tahoma" w:cs="Tahoma"/>
        </w:rPr>
        <w:t>i</w:t>
      </w:r>
      <w:r w:rsidRPr="0072745A">
        <w:rPr>
          <w:rFonts w:ascii="Tahoma" w:eastAsia="Tahoma" w:hAnsi="Tahoma" w:cs="Tahoma"/>
          <w:spacing w:val="31"/>
        </w:rPr>
        <w:t xml:space="preserve"> </w:t>
      </w:r>
      <w:r w:rsidRPr="0072745A">
        <w:rPr>
          <w:rFonts w:ascii="Tahoma" w:eastAsia="Tahoma" w:hAnsi="Tahoma" w:cs="Tahoma"/>
          <w:spacing w:val="3"/>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tu</w:t>
      </w:r>
      <w:r w:rsidRPr="0072745A">
        <w:rPr>
          <w:rFonts w:ascii="Tahoma" w:eastAsia="Tahoma" w:hAnsi="Tahoma" w:cs="Tahoma"/>
          <w:spacing w:val="30"/>
        </w:rPr>
        <w:t xml:space="preserve"> </w:t>
      </w:r>
      <w:r w:rsidRPr="0072745A">
        <w:rPr>
          <w:rFonts w:ascii="Tahoma" w:eastAsia="Tahoma" w:hAnsi="Tahoma" w:cs="Tahoma"/>
        </w:rPr>
        <w:t>w</w:t>
      </w:r>
      <w:r w:rsidRPr="0072745A">
        <w:rPr>
          <w:rFonts w:ascii="Tahoma" w:eastAsia="Tahoma" w:hAnsi="Tahoma" w:cs="Tahoma"/>
          <w:spacing w:val="35"/>
        </w:rPr>
        <w:t xml:space="preserve"> </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1"/>
        </w:rPr>
        <w:t>ą</w:t>
      </w:r>
      <w:r w:rsidRPr="0072745A">
        <w:rPr>
          <w:rFonts w:ascii="Tahoma" w:eastAsia="Tahoma" w:hAnsi="Tahoma" w:cs="Tahoma"/>
        </w:rPr>
        <w:t>gu</w:t>
      </w:r>
      <w:r w:rsidRPr="0072745A">
        <w:rPr>
          <w:rFonts w:ascii="Tahoma" w:eastAsia="Tahoma" w:hAnsi="Tahoma" w:cs="Tahoma"/>
          <w:spacing w:val="33"/>
        </w:rPr>
        <w:t xml:space="preserve"> </w:t>
      </w:r>
      <w:r w:rsidRPr="0072745A">
        <w:rPr>
          <w:rFonts w:ascii="Tahoma" w:eastAsia="Tahoma" w:hAnsi="Tahoma" w:cs="Tahoma"/>
        </w:rPr>
        <w:t>3</w:t>
      </w:r>
      <w:r w:rsidRPr="0072745A">
        <w:rPr>
          <w:rFonts w:ascii="Tahoma" w:eastAsia="Tahoma" w:hAnsi="Tahoma" w:cs="Tahoma"/>
          <w:spacing w:val="34"/>
        </w:rPr>
        <w:t xml:space="preserve"> </w:t>
      </w:r>
      <w:r w:rsidRPr="0072745A">
        <w:rPr>
          <w:rFonts w:ascii="Tahoma" w:eastAsia="Tahoma" w:hAnsi="Tahoma" w:cs="Tahoma"/>
        </w:rPr>
        <w:t>mi</w:t>
      </w:r>
      <w:r w:rsidRPr="0072745A">
        <w:rPr>
          <w:rFonts w:ascii="Tahoma" w:eastAsia="Tahoma" w:hAnsi="Tahoma" w:cs="Tahoma"/>
          <w:spacing w:val="1"/>
        </w:rPr>
        <w:t>e</w:t>
      </w:r>
      <w:r w:rsidRPr="0072745A">
        <w:rPr>
          <w:rFonts w:ascii="Tahoma" w:eastAsia="Tahoma" w:hAnsi="Tahoma" w:cs="Tahoma"/>
        </w:rPr>
        <w:t>si</w:t>
      </w:r>
      <w:r w:rsidRPr="0072745A">
        <w:rPr>
          <w:rFonts w:ascii="Tahoma" w:eastAsia="Tahoma" w:hAnsi="Tahoma" w:cs="Tahoma"/>
          <w:spacing w:val="3"/>
        </w:rPr>
        <w:t>ę</w:t>
      </w:r>
      <w:r w:rsidRPr="0072745A">
        <w:rPr>
          <w:rFonts w:ascii="Tahoma" w:eastAsia="Tahoma" w:hAnsi="Tahoma" w:cs="Tahoma"/>
          <w:spacing w:val="-1"/>
        </w:rPr>
        <w:t>c</w:t>
      </w:r>
      <w:r w:rsidRPr="0072745A">
        <w:rPr>
          <w:rFonts w:ascii="Tahoma" w:eastAsia="Tahoma" w:hAnsi="Tahoma" w:cs="Tahoma"/>
        </w:rPr>
        <w:t>y</w:t>
      </w:r>
      <w:r w:rsidRPr="0072745A">
        <w:rPr>
          <w:rFonts w:ascii="Tahoma" w:eastAsia="Tahoma" w:hAnsi="Tahoma" w:cs="Tahoma"/>
          <w:spacing w:val="30"/>
        </w:rPr>
        <w:t xml:space="preserve"> </w:t>
      </w:r>
      <w:r w:rsidRPr="0072745A">
        <w:rPr>
          <w:rFonts w:ascii="Tahoma" w:eastAsia="Tahoma" w:hAnsi="Tahoma" w:cs="Tahoma"/>
        </w:rPr>
        <w:t>od</w:t>
      </w:r>
      <w:r w:rsidRPr="0072745A">
        <w:rPr>
          <w:rFonts w:ascii="Tahoma" w:eastAsia="Tahoma" w:hAnsi="Tahoma" w:cs="Tahoma"/>
          <w:spacing w:val="33"/>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a</w:t>
      </w:r>
      <w:r w:rsidRPr="0072745A">
        <w:rPr>
          <w:rFonts w:ascii="Tahoma" w:eastAsia="Tahoma" w:hAnsi="Tahoma" w:cs="Tahoma"/>
        </w:rPr>
        <w:t>l</w:t>
      </w:r>
      <w:r w:rsidRPr="0072745A">
        <w:rPr>
          <w:rFonts w:ascii="Tahoma" w:eastAsia="Tahoma" w:hAnsi="Tahoma" w:cs="Tahoma"/>
          <w:spacing w:val="2"/>
        </w:rPr>
        <w:t>o</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rPr>
        <w:t xml:space="preserve">j </w:t>
      </w:r>
      <w:r w:rsidR="00CA7347" w:rsidRPr="0072745A">
        <w:rPr>
          <w:rFonts w:ascii="Tahoma" w:eastAsia="Tahoma" w:hAnsi="Tahoma" w:cs="Tahoma"/>
        </w:rPr>
        <w:t>w</w:t>
      </w:r>
      <w:r w:rsidRPr="0072745A">
        <w:rPr>
          <w:rFonts w:ascii="Tahoma" w:eastAsia="Tahoma" w:hAnsi="Tahoma" w:cs="Tahoma"/>
        </w:rPr>
        <w:t xml:space="preserve">e </w:t>
      </w:r>
      <w:r w:rsidRPr="0072745A">
        <w:rPr>
          <w:rFonts w:ascii="Tahoma" w:eastAsia="Tahoma" w:hAnsi="Tahoma" w:cs="Tahoma"/>
          <w:spacing w:val="1"/>
        </w:rPr>
        <w:t>w</w:t>
      </w:r>
      <w:r w:rsidRPr="0072745A">
        <w:rPr>
          <w:rFonts w:ascii="Tahoma" w:eastAsia="Tahoma" w:hAnsi="Tahoma" w:cs="Tahoma"/>
          <w:spacing w:val="-1"/>
        </w:rPr>
        <w:t>n</w:t>
      </w:r>
      <w:r w:rsidRPr="0072745A">
        <w:rPr>
          <w:rFonts w:ascii="Tahoma" w:eastAsia="Tahoma" w:hAnsi="Tahoma" w:cs="Tahoma"/>
        </w:rPr>
        <w:t>io</w:t>
      </w:r>
      <w:r w:rsidRPr="0072745A">
        <w:rPr>
          <w:rFonts w:ascii="Tahoma" w:eastAsia="Tahoma" w:hAnsi="Tahoma" w:cs="Tahoma"/>
          <w:spacing w:val="2"/>
        </w:rPr>
        <w:t>s</w:t>
      </w:r>
      <w:r w:rsidRPr="0072745A">
        <w:rPr>
          <w:rFonts w:ascii="Tahoma" w:eastAsia="Tahoma" w:hAnsi="Tahoma" w:cs="Tahoma"/>
          <w:spacing w:val="-1"/>
        </w:rPr>
        <w:t>k</w:t>
      </w:r>
      <w:r w:rsidRPr="0072745A">
        <w:rPr>
          <w:rFonts w:ascii="Tahoma" w:eastAsia="Tahoma" w:hAnsi="Tahoma" w:cs="Tahoma"/>
        </w:rPr>
        <w:t>u</w:t>
      </w:r>
      <w:r w:rsidRPr="0072745A">
        <w:rPr>
          <w:rFonts w:ascii="Tahoma" w:eastAsia="Tahoma" w:hAnsi="Tahoma" w:cs="Tahoma"/>
          <w:spacing w:val="59"/>
        </w:rPr>
        <w:t xml:space="preserve"> </w:t>
      </w:r>
      <w:r w:rsidRPr="0072745A">
        <w:rPr>
          <w:rFonts w:ascii="Tahoma" w:eastAsia="Tahoma" w:hAnsi="Tahoma" w:cs="Tahoma"/>
        </w:rPr>
        <w:t>poc</w:t>
      </w:r>
      <w:r w:rsidRPr="0072745A">
        <w:rPr>
          <w:rFonts w:ascii="Tahoma" w:eastAsia="Tahoma" w:hAnsi="Tahoma" w:cs="Tahoma"/>
          <w:spacing w:val="1"/>
        </w:rPr>
        <w:t>zą</w:t>
      </w:r>
      <w:r w:rsidRPr="0072745A">
        <w:rPr>
          <w:rFonts w:ascii="Tahoma" w:eastAsia="Tahoma" w:hAnsi="Tahoma" w:cs="Tahoma"/>
          <w:spacing w:val="3"/>
        </w:rPr>
        <w:t>t</w:t>
      </w:r>
      <w:r w:rsidRPr="0072745A">
        <w:rPr>
          <w:rFonts w:ascii="Tahoma" w:eastAsia="Tahoma" w:hAnsi="Tahoma" w:cs="Tahoma"/>
          <w:spacing w:val="-3"/>
        </w:rPr>
        <w:t>k</w:t>
      </w:r>
      <w:r w:rsidRPr="0072745A">
        <w:rPr>
          <w:rFonts w:ascii="Tahoma" w:eastAsia="Tahoma" w:hAnsi="Tahoma" w:cs="Tahoma"/>
        </w:rPr>
        <w:t>o</w:t>
      </w:r>
      <w:r w:rsidRPr="0072745A">
        <w:rPr>
          <w:rFonts w:ascii="Tahoma" w:eastAsia="Tahoma" w:hAnsi="Tahoma" w:cs="Tahoma"/>
          <w:spacing w:val="1"/>
        </w:rPr>
        <w:t>we</w:t>
      </w:r>
      <w:r w:rsidRPr="0072745A">
        <w:rPr>
          <w:rFonts w:ascii="Tahoma" w:eastAsia="Tahoma" w:hAnsi="Tahoma" w:cs="Tahoma"/>
        </w:rPr>
        <w:t>j</w:t>
      </w:r>
      <w:r w:rsidRPr="0072745A">
        <w:rPr>
          <w:rFonts w:ascii="Tahoma" w:eastAsia="Tahoma" w:hAnsi="Tahoma" w:cs="Tahoma"/>
          <w:spacing w:val="57"/>
        </w:rPr>
        <w:t xml:space="preserve"> </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spacing w:val="-2"/>
        </w:rPr>
        <w:t>t</w:t>
      </w:r>
      <w:r w:rsidRPr="0072745A">
        <w:rPr>
          <w:rFonts w:ascii="Tahoma" w:eastAsia="Tahoma" w:hAnsi="Tahoma" w:cs="Tahoma"/>
        </w:rPr>
        <w:t>y</w:t>
      </w:r>
      <w:r w:rsidRPr="0072745A">
        <w:rPr>
          <w:rFonts w:ascii="Tahoma" w:eastAsia="Tahoma" w:hAnsi="Tahoma" w:cs="Tahoma"/>
          <w:spacing w:val="59"/>
        </w:rPr>
        <w:t xml:space="preserve"> </w:t>
      </w:r>
      <w:r w:rsidRPr="0072745A">
        <w:rPr>
          <w:rFonts w:ascii="Tahoma" w:eastAsia="Tahoma" w:hAnsi="Tahoma" w:cs="Tahoma"/>
          <w:spacing w:val="2"/>
        </w:rPr>
        <w:t>o</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su</w:t>
      </w:r>
      <w:r w:rsidRPr="0072745A">
        <w:rPr>
          <w:rFonts w:ascii="Tahoma" w:eastAsia="Tahoma" w:hAnsi="Tahoma" w:cs="Tahoma"/>
          <w:spacing w:val="57"/>
        </w:rPr>
        <w:t xml:space="preserve"> </w:t>
      </w:r>
      <w:r w:rsidRPr="0072745A">
        <w:rPr>
          <w:rFonts w:ascii="Tahoma" w:eastAsia="Tahoma" w:hAnsi="Tahoma" w:cs="Tahoma"/>
        </w:rPr>
        <w:t>r</w:t>
      </w:r>
      <w:r w:rsidRPr="0072745A">
        <w:rPr>
          <w:rFonts w:ascii="Tahoma" w:eastAsia="Tahoma" w:hAnsi="Tahoma" w:cs="Tahoma"/>
          <w:spacing w:val="1"/>
        </w:rPr>
        <w:t>ea</w:t>
      </w:r>
      <w:r w:rsidRPr="0072745A">
        <w:rPr>
          <w:rFonts w:ascii="Tahoma" w:eastAsia="Tahoma" w:hAnsi="Tahoma" w:cs="Tahoma"/>
        </w:rPr>
        <w:t>liz</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spacing w:val="1"/>
        </w:rPr>
        <w:t>j</w:t>
      </w:r>
      <w:r w:rsidRPr="0072745A">
        <w:rPr>
          <w:rFonts w:ascii="Tahoma" w:eastAsia="Tahoma" w:hAnsi="Tahoma" w:cs="Tahoma"/>
        </w:rPr>
        <w:t>i</w:t>
      </w:r>
      <w:r w:rsidRPr="0072745A">
        <w:rPr>
          <w:rFonts w:ascii="Tahoma" w:eastAsia="Tahoma" w:hAnsi="Tahoma" w:cs="Tahoma"/>
          <w:spacing w:val="57"/>
        </w:rPr>
        <w:t xml:space="preserve"> </w:t>
      </w:r>
      <w:r w:rsidRPr="0072745A">
        <w:rPr>
          <w:rFonts w:ascii="Tahoma" w:eastAsia="Tahoma" w:hAnsi="Tahoma" w:cs="Tahoma"/>
        </w:rPr>
        <w:t>pr</w:t>
      </w:r>
      <w:r w:rsidRPr="0072745A">
        <w:rPr>
          <w:rFonts w:ascii="Tahoma" w:eastAsia="Tahoma" w:hAnsi="Tahoma" w:cs="Tahoma"/>
          <w:spacing w:val="3"/>
        </w:rPr>
        <w:t>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w:t>
      </w:r>
      <w:r w:rsidRPr="0072745A">
        <w:rPr>
          <w:rFonts w:ascii="Tahoma" w:eastAsia="Tahoma" w:hAnsi="Tahoma" w:cs="Tahoma"/>
          <w:spacing w:val="-1"/>
        </w:rPr>
        <w:t>u</w:t>
      </w:r>
      <w:r w:rsidRPr="0072745A">
        <w:rPr>
          <w:rFonts w:ascii="Tahoma" w:eastAsia="Tahoma" w:hAnsi="Tahoma" w:cs="Tahoma"/>
        </w:rPr>
        <w:t>,</w:t>
      </w:r>
      <w:r w:rsidRPr="0072745A">
        <w:rPr>
          <w:rFonts w:ascii="Tahoma" w:eastAsia="Tahoma" w:hAnsi="Tahoma" w:cs="Tahoma"/>
          <w:spacing w:val="58"/>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st</w:t>
      </w:r>
      <w:r w:rsidRPr="0072745A">
        <w:rPr>
          <w:rFonts w:ascii="Tahoma" w:eastAsia="Tahoma" w:hAnsi="Tahoma" w:cs="Tahoma"/>
          <w:spacing w:val="1"/>
        </w:rPr>
        <w:t>a</w:t>
      </w:r>
      <w:r w:rsidRPr="0072745A">
        <w:rPr>
          <w:rFonts w:ascii="Tahoma" w:eastAsia="Tahoma" w:hAnsi="Tahoma" w:cs="Tahoma"/>
        </w:rPr>
        <w:t>ł</w:t>
      </w:r>
      <w:r w:rsidRPr="0072745A">
        <w:rPr>
          <w:rFonts w:ascii="Tahoma" w:eastAsia="Tahoma" w:hAnsi="Tahoma" w:cs="Tahoma"/>
          <w:spacing w:val="56"/>
        </w:rPr>
        <w:t xml:space="preserve"> </w:t>
      </w:r>
      <w:r w:rsidRPr="0072745A">
        <w:rPr>
          <w:rFonts w:ascii="Tahoma" w:eastAsia="Tahoma" w:hAnsi="Tahoma" w:cs="Tahoma"/>
        </w:rPr>
        <w:t>r</w:t>
      </w:r>
      <w:r w:rsidRPr="0072745A">
        <w:rPr>
          <w:rFonts w:ascii="Tahoma" w:eastAsia="Tahoma" w:hAnsi="Tahoma" w:cs="Tahoma"/>
          <w:spacing w:val="1"/>
        </w:rPr>
        <w:t>ea</w:t>
      </w:r>
      <w:r w:rsidRPr="0072745A">
        <w:rPr>
          <w:rFonts w:ascii="Tahoma" w:eastAsia="Tahoma" w:hAnsi="Tahoma" w:cs="Tahoma"/>
        </w:rPr>
        <w:t>liz</w:t>
      </w:r>
      <w:r w:rsidRPr="0072745A">
        <w:rPr>
          <w:rFonts w:ascii="Tahoma" w:eastAsia="Tahoma" w:hAnsi="Tahoma" w:cs="Tahoma"/>
          <w:spacing w:val="1"/>
        </w:rPr>
        <w:t>a</w:t>
      </w:r>
      <w:r w:rsidRPr="0072745A">
        <w:rPr>
          <w:rFonts w:ascii="Tahoma" w:eastAsia="Tahoma" w:hAnsi="Tahoma" w:cs="Tahoma"/>
          <w:spacing w:val="-1"/>
        </w:rPr>
        <w:t>cj</w:t>
      </w:r>
      <w:r w:rsidRPr="0072745A">
        <w:rPr>
          <w:rFonts w:ascii="Tahoma" w:eastAsia="Tahoma" w:hAnsi="Tahoma" w:cs="Tahoma"/>
        </w:rPr>
        <w:t>i</w:t>
      </w:r>
      <w:r w:rsidRPr="0072745A">
        <w:rPr>
          <w:rFonts w:ascii="Tahoma" w:eastAsia="Tahoma" w:hAnsi="Tahoma" w:cs="Tahoma"/>
          <w:spacing w:val="59"/>
        </w:rPr>
        <w:t xml:space="preserve"> </w:t>
      </w:r>
      <w:r w:rsidRPr="0072745A">
        <w:rPr>
          <w:rFonts w:ascii="Tahoma" w:eastAsia="Tahoma" w:hAnsi="Tahoma" w:cs="Tahoma"/>
          <w:spacing w:val="8"/>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spacing w:val="3"/>
        </w:rPr>
        <w:t>t</w:t>
      </w:r>
      <w:r w:rsidRPr="0072745A">
        <w:rPr>
          <w:rFonts w:ascii="Tahoma" w:eastAsia="Tahoma" w:hAnsi="Tahoma" w:cs="Tahoma"/>
        </w:rPr>
        <w:t>u</w:t>
      </w:r>
      <w:r w:rsidRPr="0072745A">
        <w:rPr>
          <w:rFonts w:ascii="Tahoma" w:eastAsia="Tahoma" w:hAnsi="Tahoma" w:cs="Tahoma"/>
          <w:spacing w:val="57"/>
        </w:rPr>
        <w:t xml:space="preserve"> </w:t>
      </w:r>
      <w:r w:rsidRPr="0072745A">
        <w:rPr>
          <w:rFonts w:ascii="Tahoma" w:eastAsia="Tahoma" w:hAnsi="Tahoma" w:cs="Tahoma"/>
          <w:spacing w:val="2"/>
        </w:rPr>
        <w:t>l</w:t>
      </w:r>
      <w:r w:rsidRPr="0072745A">
        <w:rPr>
          <w:rFonts w:ascii="Tahoma" w:eastAsia="Tahoma" w:hAnsi="Tahoma" w:cs="Tahoma"/>
          <w:spacing w:val="-1"/>
        </w:rPr>
        <w:t>u</w:t>
      </w:r>
      <w:r w:rsidRPr="0072745A">
        <w:rPr>
          <w:rFonts w:ascii="Tahoma" w:eastAsia="Tahoma" w:hAnsi="Tahoma" w:cs="Tahoma"/>
        </w:rPr>
        <w:t>b r</w:t>
      </w:r>
      <w:r w:rsidRPr="0072745A">
        <w:rPr>
          <w:rFonts w:ascii="Tahoma" w:eastAsia="Tahoma" w:hAnsi="Tahoma" w:cs="Tahoma"/>
          <w:spacing w:val="1"/>
        </w:rPr>
        <w:t>ea</w:t>
      </w:r>
      <w:r w:rsidRPr="0072745A">
        <w:rPr>
          <w:rFonts w:ascii="Tahoma" w:eastAsia="Tahoma" w:hAnsi="Tahoma" w:cs="Tahoma"/>
        </w:rPr>
        <w:t>lizu</w:t>
      </w:r>
      <w:r w:rsidRPr="0072745A">
        <w:rPr>
          <w:rFonts w:ascii="Tahoma" w:eastAsia="Tahoma" w:hAnsi="Tahoma" w:cs="Tahoma"/>
          <w:spacing w:val="-1"/>
        </w:rPr>
        <w:t>j</w:t>
      </w:r>
      <w:r w:rsidRPr="0072745A">
        <w:rPr>
          <w:rFonts w:ascii="Tahoma" w:eastAsia="Tahoma" w:hAnsi="Tahoma" w:cs="Tahoma"/>
        </w:rPr>
        <w:t>e</w:t>
      </w:r>
      <w:r w:rsidRPr="0072745A">
        <w:rPr>
          <w:rFonts w:ascii="Tahoma" w:eastAsia="Tahoma" w:hAnsi="Tahoma" w:cs="Tahoma"/>
          <w:spacing w:val="-7"/>
        </w:rPr>
        <w:t xml:space="preserve"> </w:t>
      </w:r>
      <w:r w:rsidRPr="0072745A">
        <w:rPr>
          <w:rFonts w:ascii="Tahoma" w:eastAsia="Tahoma" w:hAnsi="Tahoma" w:cs="Tahoma"/>
        </w:rPr>
        <w:t>go</w:t>
      </w:r>
      <w:r w:rsidRPr="0072745A">
        <w:rPr>
          <w:rFonts w:ascii="Tahoma" w:eastAsia="Tahoma" w:hAnsi="Tahoma" w:cs="Tahoma"/>
          <w:spacing w:val="-2"/>
        </w:rPr>
        <w:t xml:space="preserve"> </w:t>
      </w:r>
      <w:r w:rsidRPr="0072745A">
        <w:rPr>
          <w:rFonts w:ascii="Tahoma" w:eastAsia="Tahoma" w:hAnsi="Tahoma" w:cs="Tahoma"/>
        </w:rPr>
        <w:t>w spo</w:t>
      </w:r>
      <w:r w:rsidRPr="0072745A">
        <w:rPr>
          <w:rFonts w:ascii="Tahoma" w:eastAsia="Tahoma" w:hAnsi="Tahoma" w:cs="Tahoma"/>
          <w:spacing w:val="2"/>
        </w:rPr>
        <w:t>s</w:t>
      </w:r>
      <w:r w:rsidRPr="0072745A">
        <w:rPr>
          <w:rFonts w:ascii="Tahoma" w:eastAsia="Tahoma" w:hAnsi="Tahoma" w:cs="Tahoma"/>
        </w:rPr>
        <w:t>ób</w:t>
      </w:r>
      <w:r w:rsidRPr="0072745A">
        <w:rPr>
          <w:rFonts w:ascii="Tahoma" w:eastAsia="Tahoma" w:hAnsi="Tahoma" w:cs="Tahoma"/>
          <w:spacing w:val="-6"/>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z</w:t>
      </w:r>
      <w:r w:rsidRPr="0072745A">
        <w:rPr>
          <w:rFonts w:ascii="Tahoma" w:eastAsia="Tahoma" w:hAnsi="Tahoma" w:cs="Tahoma"/>
          <w:spacing w:val="3"/>
        </w:rPr>
        <w:t>g</w:t>
      </w:r>
      <w:r w:rsidRPr="0072745A">
        <w:rPr>
          <w:rFonts w:ascii="Tahoma" w:eastAsia="Tahoma" w:hAnsi="Tahoma" w:cs="Tahoma"/>
        </w:rPr>
        <w:t>od</w:t>
      </w:r>
      <w:r w:rsidRPr="0072745A">
        <w:rPr>
          <w:rFonts w:ascii="Tahoma" w:eastAsia="Tahoma" w:hAnsi="Tahoma" w:cs="Tahoma"/>
          <w:spacing w:val="-1"/>
        </w:rPr>
        <w:t>n</w:t>
      </w:r>
      <w:r w:rsidRPr="0072745A">
        <w:rPr>
          <w:rFonts w:ascii="Tahoma" w:eastAsia="Tahoma" w:hAnsi="Tahoma" w:cs="Tahoma"/>
        </w:rPr>
        <w:t>y</w:t>
      </w:r>
      <w:r w:rsidRPr="0072745A">
        <w:rPr>
          <w:rFonts w:ascii="Tahoma" w:eastAsia="Tahoma" w:hAnsi="Tahoma" w:cs="Tahoma"/>
          <w:spacing w:val="-10"/>
        </w:rPr>
        <w:t xml:space="preserve"> </w:t>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rPr>
        <w:t>n</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spacing w:val="-1"/>
        </w:rPr>
        <w:t>j</w:t>
      </w:r>
      <w:r w:rsidRPr="0072745A">
        <w:rPr>
          <w:rFonts w:ascii="Tahoma" w:eastAsia="Tahoma" w:hAnsi="Tahoma" w:cs="Tahoma"/>
        </w:rPr>
        <w:t>szą</w:t>
      </w:r>
      <w:r w:rsidRPr="0072745A">
        <w:rPr>
          <w:rFonts w:ascii="Tahoma" w:eastAsia="Tahoma" w:hAnsi="Tahoma" w:cs="Tahoma"/>
          <w:spacing w:val="-5"/>
        </w:rPr>
        <w:t xml:space="preserve"> </w:t>
      </w:r>
      <w:r w:rsidRPr="0072745A">
        <w:rPr>
          <w:rFonts w:ascii="Tahoma" w:eastAsia="Tahoma" w:hAnsi="Tahoma" w:cs="Tahoma"/>
          <w:spacing w:val="-1"/>
        </w:rPr>
        <w:t>u</w:t>
      </w:r>
      <w:r w:rsidRPr="0072745A">
        <w:rPr>
          <w:rFonts w:ascii="Tahoma" w:eastAsia="Tahoma" w:hAnsi="Tahoma" w:cs="Tahoma"/>
        </w:rPr>
        <w:t>mo</w:t>
      </w:r>
      <w:r w:rsidRPr="0072745A">
        <w:rPr>
          <w:rFonts w:ascii="Tahoma" w:eastAsia="Tahoma" w:hAnsi="Tahoma" w:cs="Tahoma"/>
          <w:spacing w:val="1"/>
        </w:rPr>
        <w:t>wą</w:t>
      </w:r>
      <w:r w:rsidRPr="0072745A">
        <w:rPr>
          <w:rFonts w:ascii="Tahoma" w:eastAsia="Tahoma" w:hAnsi="Tahoma" w:cs="Tahoma"/>
        </w:rPr>
        <w:t>;</w:t>
      </w:r>
    </w:p>
    <w:p w14:paraId="6EBB74B7" w14:textId="20447E8B" w:rsidR="00942F4E" w:rsidRPr="0072745A" w:rsidRDefault="00280ADA" w:rsidP="00E43CDE">
      <w:pPr>
        <w:pStyle w:val="Akapitzlist"/>
        <w:numPr>
          <w:ilvl w:val="1"/>
          <w:numId w:val="43"/>
        </w:numPr>
        <w:tabs>
          <w:tab w:val="clear" w:pos="720"/>
        </w:tabs>
        <w:spacing w:line="276" w:lineRule="auto"/>
        <w:ind w:left="851" w:right="14" w:hanging="425"/>
        <w:jc w:val="both"/>
        <w:rPr>
          <w:rFonts w:ascii="Tahoma" w:eastAsia="Tahoma" w:hAnsi="Tahoma" w:cs="Tahoma"/>
          <w:sz w:val="13"/>
          <w:szCs w:val="13"/>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9"/>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d</w:t>
      </w:r>
      <w:r w:rsidRPr="0072745A">
        <w:rPr>
          <w:rFonts w:ascii="Tahoma" w:eastAsia="Tahoma" w:hAnsi="Tahoma" w:cs="Tahoma"/>
          <w:spacing w:val="1"/>
        </w:rPr>
        <w:t>ł</w:t>
      </w:r>
      <w:r w:rsidRPr="0072745A">
        <w:rPr>
          <w:rFonts w:ascii="Tahoma" w:eastAsia="Tahoma" w:hAnsi="Tahoma" w:cs="Tahoma"/>
        </w:rPr>
        <w:t>oży</w:t>
      </w:r>
      <w:r w:rsidRPr="0072745A">
        <w:rPr>
          <w:rFonts w:ascii="Tahoma" w:eastAsia="Tahoma" w:hAnsi="Tahoma" w:cs="Tahoma"/>
          <w:spacing w:val="-9"/>
        </w:rPr>
        <w:t xml:space="preserve"> </w:t>
      </w:r>
      <w:r w:rsidRPr="0072745A">
        <w:rPr>
          <w:rFonts w:ascii="Tahoma" w:eastAsia="Tahoma" w:hAnsi="Tahoma" w:cs="Tahoma"/>
          <w:spacing w:val="3"/>
        </w:rPr>
        <w:t>z</w:t>
      </w:r>
      <w:r w:rsidRPr="0072745A">
        <w:rPr>
          <w:rFonts w:ascii="Tahoma" w:eastAsia="Tahoma" w:hAnsi="Tahoma" w:cs="Tahoma"/>
          <w:spacing w:val="1"/>
        </w:rPr>
        <w:t>a</w:t>
      </w: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rPr>
        <w:t>zpi</w:t>
      </w:r>
      <w:r w:rsidRPr="0072745A">
        <w:rPr>
          <w:rFonts w:ascii="Tahoma" w:eastAsia="Tahoma" w:hAnsi="Tahoma" w:cs="Tahoma"/>
          <w:spacing w:val="1"/>
        </w:rPr>
        <w:t>e</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12"/>
        </w:rPr>
        <w:t xml:space="preserve"> </w:t>
      </w:r>
      <w:r w:rsidRPr="0072745A">
        <w:rPr>
          <w:rFonts w:ascii="Tahoma" w:eastAsia="Tahoma" w:hAnsi="Tahoma" w:cs="Tahoma"/>
        </w:rPr>
        <w:t>p</w:t>
      </w:r>
      <w:r w:rsidRPr="0072745A">
        <w:rPr>
          <w:rFonts w:ascii="Tahoma" w:eastAsia="Tahoma" w:hAnsi="Tahoma" w:cs="Tahoma"/>
          <w:spacing w:val="-2"/>
        </w:rPr>
        <w:t>r</w:t>
      </w:r>
      <w:r w:rsidRPr="0072745A">
        <w:rPr>
          <w:rFonts w:ascii="Tahoma" w:eastAsia="Tahoma" w:hAnsi="Tahoma" w:cs="Tahoma"/>
          <w:spacing w:val="1"/>
        </w:rPr>
        <w:t>aw</w:t>
      </w:r>
      <w:r w:rsidRPr="0072745A">
        <w:rPr>
          <w:rFonts w:ascii="Tahoma" w:eastAsia="Tahoma" w:hAnsi="Tahoma" w:cs="Tahoma"/>
        </w:rPr>
        <w:t>id</w:t>
      </w:r>
      <w:r w:rsidRPr="0072745A">
        <w:rPr>
          <w:rFonts w:ascii="Tahoma" w:eastAsia="Tahoma" w:hAnsi="Tahoma" w:cs="Tahoma"/>
          <w:spacing w:val="1"/>
        </w:rPr>
        <w:t>ł</w:t>
      </w:r>
      <w:r w:rsidRPr="0072745A">
        <w:rPr>
          <w:rFonts w:ascii="Tahoma" w:eastAsia="Tahoma" w:hAnsi="Tahoma" w:cs="Tahoma"/>
        </w:rPr>
        <w:t>o</w:t>
      </w:r>
      <w:r w:rsidRPr="0072745A">
        <w:rPr>
          <w:rFonts w:ascii="Tahoma" w:eastAsia="Tahoma" w:hAnsi="Tahoma" w:cs="Tahoma"/>
          <w:spacing w:val="1"/>
        </w:rPr>
        <w:t>we</w:t>
      </w:r>
      <w:r w:rsidRPr="0072745A">
        <w:rPr>
          <w:rFonts w:ascii="Tahoma" w:eastAsia="Tahoma" w:hAnsi="Tahoma" w:cs="Tahoma"/>
        </w:rPr>
        <w:t>j</w:t>
      </w:r>
      <w:r w:rsidRPr="0072745A">
        <w:rPr>
          <w:rFonts w:ascii="Tahoma" w:eastAsia="Tahoma" w:hAnsi="Tahoma" w:cs="Tahoma"/>
          <w:spacing w:val="-9"/>
        </w:rPr>
        <w:t xml:space="preserve"> </w:t>
      </w:r>
      <w:r w:rsidRPr="0072745A">
        <w:rPr>
          <w:rFonts w:ascii="Tahoma" w:eastAsia="Tahoma" w:hAnsi="Tahoma" w:cs="Tahoma"/>
        </w:rPr>
        <w:t>r</w:t>
      </w:r>
      <w:r w:rsidRPr="0072745A">
        <w:rPr>
          <w:rFonts w:ascii="Tahoma" w:eastAsia="Tahoma" w:hAnsi="Tahoma" w:cs="Tahoma"/>
          <w:spacing w:val="1"/>
        </w:rPr>
        <w:t>ea</w:t>
      </w:r>
      <w:r w:rsidRPr="0072745A">
        <w:rPr>
          <w:rFonts w:ascii="Tahoma" w:eastAsia="Tahoma" w:hAnsi="Tahoma" w:cs="Tahoma"/>
        </w:rPr>
        <w:t>liz</w:t>
      </w:r>
      <w:r w:rsidRPr="0072745A">
        <w:rPr>
          <w:rFonts w:ascii="Tahoma" w:eastAsia="Tahoma" w:hAnsi="Tahoma" w:cs="Tahoma"/>
          <w:spacing w:val="1"/>
        </w:rPr>
        <w:t>a</w:t>
      </w:r>
      <w:r w:rsidRPr="0072745A">
        <w:rPr>
          <w:rFonts w:ascii="Tahoma" w:eastAsia="Tahoma" w:hAnsi="Tahoma" w:cs="Tahoma"/>
          <w:spacing w:val="-1"/>
        </w:rPr>
        <w:t>cj</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u</w:t>
      </w:r>
      <w:r w:rsidRPr="0072745A">
        <w:rPr>
          <w:rFonts w:ascii="Tahoma" w:eastAsia="Tahoma" w:hAnsi="Tahoma" w:cs="Tahoma"/>
        </w:rPr>
        <w:t>mo</w:t>
      </w:r>
      <w:r w:rsidRPr="0072745A">
        <w:rPr>
          <w:rFonts w:ascii="Tahoma" w:eastAsia="Tahoma" w:hAnsi="Tahoma" w:cs="Tahoma"/>
          <w:spacing w:val="1"/>
        </w:rPr>
        <w:t>w</w:t>
      </w:r>
      <w:r w:rsidRPr="0072745A">
        <w:rPr>
          <w:rFonts w:ascii="Tahoma" w:eastAsia="Tahoma" w:hAnsi="Tahoma" w:cs="Tahoma"/>
        </w:rPr>
        <w:t>y</w:t>
      </w:r>
      <w:r w:rsidRPr="0072745A">
        <w:rPr>
          <w:rFonts w:ascii="Tahoma" w:eastAsia="Tahoma" w:hAnsi="Tahoma" w:cs="Tahoma"/>
          <w:spacing w:val="-7"/>
        </w:rPr>
        <w:t xml:space="preserve"> </w:t>
      </w:r>
      <w:r w:rsidRPr="0072745A">
        <w:rPr>
          <w:rFonts w:ascii="Tahoma" w:eastAsia="Tahoma" w:hAnsi="Tahoma" w:cs="Tahoma"/>
        </w:rPr>
        <w:t>zg</w:t>
      </w:r>
      <w:r w:rsidRPr="0072745A">
        <w:rPr>
          <w:rFonts w:ascii="Tahoma" w:eastAsia="Tahoma" w:hAnsi="Tahoma" w:cs="Tahoma"/>
          <w:spacing w:val="1"/>
        </w:rPr>
        <w:t>o</w:t>
      </w:r>
      <w:r w:rsidRPr="0072745A">
        <w:rPr>
          <w:rFonts w:ascii="Tahoma" w:eastAsia="Tahoma" w:hAnsi="Tahoma" w:cs="Tahoma"/>
          <w:spacing w:val="2"/>
        </w:rPr>
        <w:t>d</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7"/>
        </w:rPr>
        <w:t xml:space="preserve"> </w:t>
      </w:r>
      <w:r w:rsidRPr="0072745A">
        <w:rPr>
          <w:rFonts w:ascii="Tahoma" w:eastAsia="Tahoma" w:hAnsi="Tahoma" w:cs="Tahoma"/>
        </w:rPr>
        <w:t>z</w:t>
      </w:r>
      <w:r w:rsidRPr="0072745A">
        <w:rPr>
          <w:rFonts w:ascii="Tahoma" w:eastAsia="Tahoma" w:hAnsi="Tahoma" w:cs="Tahoma"/>
          <w:spacing w:val="2"/>
        </w:rPr>
        <w:t xml:space="preserve"> </w:t>
      </w:r>
      <w:r w:rsidRPr="0072745A">
        <w:rPr>
          <w:rFonts w:ascii="Tahoma" w:eastAsia="Tahoma" w:hAnsi="Tahoma" w:cs="Tahoma"/>
        </w:rPr>
        <w:t>§</w:t>
      </w:r>
      <w:r w:rsidRPr="0072745A">
        <w:rPr>
          <w:rFonts w:ascii="Tahoma" w:eastAsia="Tahoma" w:hAnsi="Tahoma" w:cs="Tahoma"/>
          <w:spacing w:val="-2"/>
        </w:rPr>
        <w:t xml:space="preserve"> </w:t>
      </w:r>
      <w:r w:rsidR="004927A6" w:rsidRPr="0072745A">
        <w:rPr>
          <w:rFonts w:ascii="Tahoma" w:eastAsia="Tahoma" w:hAnsi="Tahoma" w:cs="Tahoma"/>
          <w:spacing w:val="-2"/>
        </w:rPr>
        <w:t>1</w:t>
      </w:r>
      <w:r w:rsidR="007D5923" w:rsidRPr="0072745A">
        <w:rPr>
          <w:rFonts w:ascii="Tahoma" w:eastAsia="Tahoma" w:hAnsi="Tahoma" w:cs="Tahoma"/>
          <w:spacing w:val="-2"/>
        </w:rPr>
        <w:t>9</w:t>
      </w:r>
      <w:r w:rsidRPr="0072745A">
        <w:rPr>
          <w:rFonts w:ascii="Tahoma" w:eastAsia="Tahoma" w:hAnsi="Tahoma" w:cs="Tahoma"/>
          <w:spacing w:val="2"/>
        </w:rPr>
        <w:t>.</w:t>
      </w:r>
      <w:r w:rsidR="00A87B83">
        <w:rPr>
          <w:rStyle w:val="Odwoanieprzypisudolnego"/>
          <w:rFonts w:ascii="Tahoma" w:eastAsia="Tahoma" w:hAnsi="Tahoma" w:cs="Tahoma"/>
          <w:spacing w:val="2"/>
        </w:rPr>
        <w:footnoteReference w:id="83"/>
      </w:r>
      <w:r w:rsidR="00E03F00" w:rsidRPr="0072745A">
        <w:rPr>
          <w:rFonts w:ascii="Tahoma" w:eastAsia="Tahoma" w:hAnsi="Tahoma" w:cs="Tahoma"/>
          <w:spacing w:val="2"/>
        </w:rPr>
        <w:t xml:space="preserve"> </w:t>
      </w:r>
    </w:p>
    <w:p w14:paraId="599C67BC" w14:textId="00CCFE17" w:rsidR="00942F4E" w:rsidRPr="00CF2E28" w:rsidRDefault="00280ADA" w:rsidP="00E43CDE">
      <w:pPr>
        <w:pStyle w:val="Akapitzlist"/>
        <w:numPr>
          <w:ilvl w:val="0"/>
          <w:numId w:val="33"/>
        </w:numPr>
        <w:tabs>
          <w:tab w:val="clear" w:pos="360"/>
          <w:tab w:val="num" w:pos="567"/>
        </w:tabs>
        <w:spacing w:line="276" w:lineRule="auto"/>
        <w:ind w:left="426" w:right="14" w:hanging="425"/>
        <w:jc w:val="both"/>
        <w:rPr>
          <w:rFonts w:ascii="Tahoma" w:eastAsia="Tahoma" w:hAnsi="Tahoma" w:cs="Tahoma"/>
        </w:rPr>
      </w:pPr>
      <w:r w:rsidRPr="00CF2E28">
        <w:rPr>
          <w:rFonts w:ascii="Tahoma" w:eastAsia="Tahoma" w:hAnsi="Tahoma" w:cs="Tahoma"/>
        </w:rPr>
        <w:t>IZ</w:t>
      </w:r>
      <w:r w:rsidRPr="00CF2E28">
        <w:rPr>
          <w:rFonts w:ascii="Tahoma" w:eastAsia="Tahoma" w:hAnsi="Tahoma" w:cs="Tahoma"/>
          <w:spacing w:val="41"/>
        </w:rPr>
        <w:t xml:space="preserve"> </w:t>
      </w:r>
      <w:r w:rsidRPr="00CF2E28">
        <w:rPr>
          <w:rFonts w:ascii="Tahoma" w:eastAsia="Tahoma" w:hAnsi="Tahoma" w:cs="Tahoma"/>
        </w:rPr>
        <w:t>może</w:t>
      </w:r>
      <w:r w:rsidRPr="00CF2E28">
        <w:rPr>
          <w:rFonts w:ascii="Tahoma" w:eastAsia="Tahoma" w:hAnsi="Tahoma" w:cs="Tahoma"/>
          <w:spacing w:val="39"/>
        </w:rPr>
        <w:t xml:space="preserve"> </w:t>
      </w:r>
      <w:r w:rsidRPr="00CF2E28">
        <w:rPr>
          <w:rFonts w:ascii="Tahoma" w:eastAsia="Tahoma" w:hAnsi="Tahoma" w:cs="Tahoma"/>
        </w:rPr>
        <w:t>roz</w:t>
      </w:r>
      <w:r w:rsidRPr="00CF2E28">
        <w:rPr>
          <w:rFonts w:ascii="Tahoma" w:eastAsia="Tahoma" w:hAnsi="Tahoma" w:cs="Tahoma"/>
          <w:spacing w:val="1"/>
        </w:rPr>
        <w:t>w</w:t>
      </w:r>
      <w:r w:rsidRPr="00CF2E28">
        <w:rPr>
          <w:rFonts w:ascii="Tahoma" w:eastAsia="Tahoma" w:hAnsi="Tahoma" w:cs="Tahoma"/>
        </w:rPr>
        <w:t>i</w:t>
      </w:r>
      <w:r w:rsidRPr="00CF2E28">
        <w:rPr>
          <w:rFonts w:ascii="Tahoma" w:eastAsia="Tahoma" w:hAnsi="Tahoma" w:cs="Tahoma"/>
          <w:spacing w:val="1"/>
        </w:rPr>
        <w:t>ą</w:t>
      </w:r>
      <w:r w:rsidRPr="00CF2E28">
        <w:rPr>
          <w:rFonts w:ascii="Tahoma" w:eastAsia="Tahoma" w:hAnsi="Tahoma" w:cs="Tahoma"/>
        </w:rPr>
        <w:t>z</w:t>
      </w:r>
      <w:r w:rsidRPr="00CF2E28">
        <w:rPr>
          <w:rFonts w:ascii="Tahoma" w:eastAsia="Tahoma" w:hAnsi="Tahoma" w:cs="Tahoma"/>
          <w:spacing w:val="1"/>
        </w:rPr>
        <w:t>a</w:t>
      </w:r>
      <w:r w:rsidRPr="00CF2E28">
        <w:rPr>
          <w:rFonts w:ascii="Tahoma" w:eastAsia="Tahoma" w:hAnsi="Tahoma" w:cs="Tahoma"/>
        </w:rPr>
        <w:t>ć</w:t>
      </w:r>
      <w:r w:rsidRPr="00CF2E28">
        <w:rPr>
          <w:rFonts w:ascii="Tahoma" w:eastAsia="Tahoma" w:hAnsi="Tahoma" w:cs="Tahoma"/>
          <w:spacing w:val="34"/>
        </w:rPr>
        <w:t xml:space="preserve"> </w:t>
      </w:r>
      <w:r w:rsidRPr="00CF2E28">
        <w:rPr>
          <w:rFonts w:ascii="Tahoma" w:eastAsia="Tahoma" w:hAnsi="Tahoma" w:cs="Tahoma"/>
          <w:spacing w:val="-1"/>
        </w:rPr>
        <w:t>n</w:t>
      </w:r>
      <w:r w:rsidRPr="00CF2E28">
        <w:rPr>
          <w:rFonts w:ascii="Tahoma" w:eastAsia="Tahoma" w:hAnsi="Tahoma" w:cs="Tahoma"/>
          <w:spacing w:val="2"/>
        </w:rPr>
        <w:t>i</w:t>
      </w:r>
      <w:r w:rsidRPr="00CF2E28">
        <w:rPr>
          <w:rFonts w:ascii="Tahoma" w:eastAsia="Tahoma" w:hAnsi="Tahoma" w:cs="Tahoma"/>
          <w:spacing w:val="-1"/>
        </w:rPr>
        <w:t>n</w:t>
      </w:r>
      <w:r w:rsidRPr="00CF2E28">
        <w:rPr>
          <w:rFonts w:ascii="Tahoma" w:eastAsia="Tahoma" w:hAnsi="Tahoma" w:cs="Tahoma"/>
        </w:rPr>
        <w:t>i</w:t>
      </w:r>
      <w:r w:rsidRPr="00CF2E28">
        <w:rPr>
          <w:rFonts w:ascii="Tahoma" w:eastAsia="Tahoma" w:hAnsi="Tahoma" w:cs="Tahoma"/>
          <w:spacing w:val="1"/>
        </w:rPr>
        <w:t>e</w:t>
      </w:r>
      <w:r w:rsidRPr="00CF2E28">
        <w:rPr>
          <w:rFonts w:ascii="Tahoma" w:eastAsia="Tahoma" w:hAnsi="Tahoma" w:cs="Tahoma"/>
          <w:spacing w:val="-1"/>
        </w:rPr>
        <w:t>j</w:t>
      </w:r>
      <w:r w:rsidRPr="00CF2E28">
        <w:rPr>
          <w:rFonts w:ascii="Tahoma" w:eastAsia="Tahoma" w:hAnsi="Tahoma" w:cs="Tahoma"/>
          <w:spacing w:val="2"/>
        </w:rPr>
        <w:t>s</w:t>
      </w:r>
      <w:r w:rsidRPr="00CF2E28">
        <w:rPr>
          <w:rFonts w:ascii="Tahoma" w:eastAsia="Tahoma" w:hAnsi="Tahoma" w:cs="Tahoma"/>
        </w:rPr>
        <w:t>zą</w:t>
      </w:r>
      <w:r w:rsidRPr="00CF2E28">
        <w:rPr>
          <w:rFonts w:ascii="Tahoma" w:eastAsia="Tahoma" w:hAnsi="Tahoma" w:cs="Tahoma"/>
          <w:spacing w:val="37"/>
        </w:rPr>
        <w:t xml:space="preserve"> </w:t>
      </w:r>
      <w:r w:rsidRPr="00CF2E28">
        <w:rPr>
          <w:rFonts w:ascii="Tahoma" w:eastAsia="Tahoma" w:hAnsi="Tahoma" w:cs="Tahoma"/>
          <w:spacing w:val="-1"/>
        </w:rPr>
        <w:t>u</w:t>
      </w:r>
      <w:r w:rsidRPr="00CF2E28">
        <w:rPr>
          <w:rFonts w:ascii="Tahoma" w:eastAsia="Tahoma" w:hAnsi="Tahoma" w:cs="Tahoma"/>
        </w:rPr>
        <w:t>mo</w:t>
      </w:r>
      <w:r w:rsidRPr="00CF2E28">
        <w:rPr>
          <w:rFonts w:ascii="Tahoma" w:eastAsia="Tahoma" w:hAnsi="Tahoma" w:cs="Tahoma"/>
          <w:spacing w:val="1"/>
        </w:rPr>
        <w:t>w</w:t>
      </w:r>
      <w:r w:rsidRPr="00CF2E28">
        <w:rPr>
          <w:rFonts w:ascii="Tahoma" w:eastAsia="Tahoma" w:hAnsi="Tahoma" w:cs="Tahoma"/>
        </w:rPr>
        <w:t>ę</w:t>
      </w:r>
      <w:r w:rsidRPr="00CF2E28">
        <w:rPr>
          <w:rFonts w:ascii="Tahoma" w:eastAsia="Tahoma" w:hAnsi="Tahoma" w:cs="Tahoma"/>
          <w:spacing w:val="37"/>
        </w:rPr>
        <w:t xml:space="preserve"> </w:t>
      </w:r>
      <w:r w:rsidRPr="00CF2E28">
        <w:rPr>
          <w:rFonts w:ascii="Tahoma" w:eastAsia="Tahoma" w:hAnsi="Tahoma" w:cs="Tahoma"/>
        </w:rPr>
        <w:t>z</w:t>
      </w:r>
      <w:r w:rsidRPr="00CF2E28">
        <w:rPr>
          <w:rFonts w:ascii="Tahoma" w:eastAsia="Tahoma" w:hAnsi="Tahoma" w:cs="Tahoma"/>
          <w:spacing w:val="43"/>
        </w:rPr>
        <w:t xml:space="preserve"> </w:t>
      </w:r>
      <w:r w:rsidRPr="00CF2E28">
        <w:rPr>
          <w:rFonts w:ascii="Tahoma" w:eastAsia="Tahoma" w:hAnsi="Tahoma" w:cs="Tahoma"/>
        </w:rPr>
        <w:t>z</w:t>
      </w:r>
      <w:r w:rsidRPr="00CF2E28">
        <w:rPr>
          <w:rFonts w:ascii="Tahoma" w:eastAsia="Tahoma" w:hAnsi="Tahoma" w:cs="Tahoma"/>
          <w:spacing w:val="1"/>
        </w:rPr>
        <w:t>a</w:t>
      </w:r>
      <w:r w:rsidRPr="00CF2E28">
        <w:rPr>
          <w:rFonts w:ascii="Tahoma" w:eastAsia="Tahoma" w:hAnsi="Tahoma" w:cs="Tahoma"/>
          <w:spacing w:val="-1"/>
        </w:rPr>
        <w:t>ch</w:t>
      </w:r>
      <w:r w:rsidRPr="00CF2E28">
        <w:rPr>
          <w:rFonts w:ascii="Tahoma" w:eastAsia="Tahoma" w:hAnsi="Tahoma" w:cs="Tahoma"/>
        </w:rPr>
        <w:t>o</w:t>
      </w:r>
      <w:r w:rsidRPr="00CF2E28">
        <w:rPr>
          <w:rFonts w:ascii="Tahoma" w:eastAsia="Tahoma" w:hAnsi="Tahoma" w:cs="Tahoma"/>
          <w:spacing w:val="-2"/>
        </w:rPr>
        <w:t>w</w:t>
      </w:r>
      <w:r w:rsidRPr="00CF2E28">
        <w:rPr>
          <w:rFonts w:ascii="Tahoma" w:eastAsia="Tahoma" w:hAnsi="Tahoma" w:cs="Tahoma"/>
          <w:spacing w:val="1"/>
        </w:rPr>
        <w:t>an</w:t>
      </w:r>
      <w:r w:rsidRPr="00CF2E28">
        <w:rPr>
          <w:rFonts w:ascii="Tahoma" w:eastAsia="Tahoma" w:hAnsi="Tahoma" w:cs="Tahoma"/>
        </w:rPr>
        <w:t>i</w:t>
      </w:r>
      <w:r w:rsidRPr="00CF2E28">
        <w:rPr>
          <w:rFonts w:ascii="Tahoma" w:eastAsia="Tahoma" w:hAnsi="Tahoma" w:cs="Tahoma"/>
          <w:spacing w:val="1"/>
        </w:rPr>
        <w:t>e</w:t>
      </w:r>
      <w:r w:rsidRPr="00CF2E28">
        <w:rPr>
          <w:rFonts w:ascii="Tahoma" w:eastAsia="Tahoma" w:hAnsi="Tahoma" w:cs="Tahoma"/>
        </w:rPr>
        <w:t>m</w:t>
      </w:r>
      <w:r w:rsidRPr="00CF2E28">
        <w:rPr>
          <w:rFonts w:ascii="Tahoma" w:eastAsia="Tahoma" w:hAnsi="Tahoma" w:cs="Tahoma"/>
          <w:spacing w:val="32"/>
        </w:rPr>
        <w:t xml:space="preserve"> </w:t>
      </w:r>
      <w:r w:rsidRPr="00CF2E28">
        <w:rPr>
          <w:rFonts w:ascii="Tahoma" w:eastAsia="Tahoma" w:hAnsi="Tahoma" w:cs="Tahoma"/>
          <w:spacing w:val="-1"/>
        </w:rPr>
        <w:t>j</w:t>
      </w:r>
      <w:r w:rsidRPr="00CF2E28">
        <w:rPr>
          <w:rFonts w:ascii="Tahoma" w:eastAsia="Tahoma" w:hAnsi="Tahoma" w:cs="Tahoma"/>
          <w:spacing w:val="1"/>
        </w:rPr>
        <w:t>e</w:t>
      </w:r>
      <w:r w:rsidRPr="00CF2E28">
        <w:rPr>
          <w:rFonts w:ascii="Tahoma" w:eastAsia="Tahoma" w:hAnsi="Tahoma" w:cs="Tahoma"/>
        </w:rPr>
        <w:t>dn</w:t>
      </w:r>
      <w:r w:rsidRPr="00CF2E28">
        <w:rPr>
          <w:rFonts w:ascii="Tahoma" w:eastAsia="Tahoma" w:hAnsi="Tahoma" w:cs="Tahoma"/>
          <w:spacing w:val="-1"/>
        </w:rPr>
        <w:t>o</w:t>
      </w:r>
      <w:r w:rsidRPr="00CF2E28">
        <w:rPr>
          <w:rFonts w:ascii="Tahoma" w:eastAsia="Tahoma" w:hAnsi="Tahoma" w:cs="Tahoma"/>
        </w:rPr>
        <w:t>mi</w:t>
      </w:r>
      <w:r w:rsidRPr="00CF2E28">
        <w:rPr>
          <w:rFonts w:ascii="Tahoma" w:eastAsia="Tahoma" w:hAnsi="Tahoma" w:cs="Tahoma"/>
          <w:spacing w:val="1"/>
        </w:rPr>
        <w:t>e</w:t>
      </w:r>
      <w:r w:rsidRPr="00CF2E28">
        <w:rPr>
          <w:rFonts w:ascii="Tahoma" w:eastAsia="Tahoma" w:hAnsi="Tahoma" w:cs="Tahoma"/>
        </w:rPr>
        <w:t>si</w:t>
      </w:r>
      <w:r w:rsidRPr="00CF2E28">
        <w:rPr>
          <w:rFonts w:ascii="Tahoma" w:eastAsia="Tahoma" w:hAnsi="Tahoma" w:cs="Tahoma"/>
          <w:spacing w:val="3"/>
        </w:rPr>
        <w:t>ę</w:t>
      </w:r>
      <w:r w:rsidRPr="00CF2E28">
        <w:rPr>
          <w:rFonts w:ascii="Tahoma" w:eastAsia="Tahoma" w:hAnsi="Tahoma" w:cs="Tahoma"/>
          <w:spacing w:val="-1"/>
        </w:rPr>
        <w:t>c</w:t>
      </w:r>
      <w:r w:rsidRPr="00CF2E28">
        <w:rPr>
          <w:rFonts w:ascii="Tahoma" w:eastAsia="Tahoma" w:hAnsi="Tahoma" w:cs="Tahoma"/>
        </w:rPr>
        <w:t>znego</w:t>
      </w:r>
      <w:r w:rsidRPr="00CF2E28">
        <w:rPr>
          <w:rFonts w:ascii="Tahoma" w:eastAsia="Tahoma" w:hAnsi="Tahoma" w:cs="Tahoma"/>
          <w:spacing w:val="26"/>
        </w:rPr>
        <w:t xml:space="preserve"> </w:t>
      </w:r>
      <w:r w:rsidRPr="00CF2E28">
        <w:rPr>
          <w:rFonts w:ascii="Tahoma" w:eastAsia="Tahoma" w:hAnsi="Tahoma" w:cs="Tahoma"/>
          <w:spacing w:val="2"/>
        </w:rPr>
        <w:t>o</w:t>
      </w:r>
      <w:r w:rsidRPr="00CF2E28">
        <w:rPr>
          <w:rFonts w:ascii="Tahoma" w:eastAsia="Tahoma" w:hAnsi="Tahoma" w:cs="Tahoma"/>
          <w:spacing w:val="-1"/>
        </w:rPr>
        <w:t>k</w:t>
      </w:r>
      <w:r w:rsidRPr="00CF2E28">
        <w:rPr>
          <w:rFonts w:ascii="Tahoma" w:eastAsia="Tahoma" w:hAnsi="Tahoma" w:cs="Tahoma"/>
        </w:rPr>
        <w:t>r</w:t>
      </w:r>
      <w:r w:rsidRPr="00CF2E28">
        <w:rPr>
          <w:rFonts w:ascii="Tahoma" w:eastAsia="Tahoma" w:hAnsi="Tahoma" w:cs="Tahoma"/>
          <w:spacing w:val="1"/>
        </w:rPr>
        <w:t>e</w:t>
      </w:r>
      <w:r w:rsidRPr="00CF2E28">
        <w:rPr>
          <w:rFonts w:ascii="Tahoma" w:eastAsia="Tahoma" w:hAnsi="Tahoma" w:cs="Tahoma"/>
          <w:spacing w:val="2"/>
        </w:rPr>
        <w:t>s</w:t>
      </w:r>
      <w:r w:rsidRPr="00CF2E28">
        <w:rPr>
          <w:rFonts w:ascii="Tahoma" w:eastAsia="Tahoma" w:hAnsi="Tahoma" w:cs="Tahoma"/>
        </w:rPr>
        <w:t>u</w:t>
      </w:r>
      <w:r w:rsidRPr="00CF2E28">
        <w:rPr>
          <w:rFonts w:ascii="Tahoma" w:eastAsia="Tahoma" w:hAnsi="Tahoma" w:cs="Tahoma"/>
          <w:spacing w:val="37"/>
        </w:rPr>
        <w:t xml:space="preserve"> </w:t>
      </w:r>
      <w:r w:rsidRPr="00CF2E28">
        <w:rPr>
          <w:rFonts w:ascii="Tahoma" w:eastAsia="Tahoma" w:hAnsi="Tahoma" w:cs="Tahoma"/>
          <w:spacing w:val="1"/>
        </w:rPr>
        <w:t>w</w:t>
      </w:r>
      <w:r w:rsidRPr="00CF2E28">
        <w:rPr>
          <w:rFonts w:ascii="Tahoma" w:eastAsia="Tahoma" w:hAnsi="Tahoma" w:cs="Tahoma"/>
          <w:spacing w:val="-1"/>
        </w:rPr>
        <w:t>y</w:t>
      </w:r>
      <w:r w:rsidRPr="00CF2E28">
        <w:rPr>
          <w:rFonts w:ascii="Tahoma" w:eastAsia="Tahoma" w:hAnsi="Tahoma" w:cs="Tahoma"/>
        </w:rPr>
        <w:t>po</w:t>
      </w:r>
      <w:r w:rsidRPr="00CF2E28">
        <w:rPr>
          <w:rFonts w:ascii="Tahoma" w:eastAsia="Tahoma" w:hAnsi="Tahoma" w:cs="Tahoma"/>
          <w:spacing w:val="1"/>
        </w:rPr>
        <w:t>w</w:t>
      </w:r>
      <w:r w:rsidRPr="00CF2E28">
        <w:rPr>
          <w:rFonts w:ascii="Tahoma" w:eastAsia="Tahoma" w:hAnsi="Tahoma" w:cs="Tahoma"/>
        </w:rPr>
        <w:t>i</w:t>
      </w:r>
      <w:r w:rsidRPr="00CF2E28">
        <w:rPr>
          <w:rFonts w:ascii="Tahoma" w:eastAsia="Tahoma" w:hAnsi="Tahoma" w:cs="Tahoma"/>
          <w:spacing w:val="1"/>
        </w:rPr>
        <w:t>e</w:t>
      </w:r>
      <w:r w:rsidRPr="00CF2E28">
        <w:rPr>
          <w:rFonts w:ascii="Tahoma" w:eastAsia="Tahoma" w:hAnsi="Tahoma" w:cs="Tahoma"/>
        </w:rPr>
        <w:t>dz</w:t>
      </w:r>
      <w:r w:rsidRPr="00CF2E28">
        <w:rPr>
          <w:rFonts w:ascii="Tahoma" w:eastAsia="Tahoma" w:hAnsi="Tahoma" w:cs="Tahoma"/>
          <w:spacing w:val="1"/>
        </w:rPr>
        <w:t>e</w:t>
      </w:r>
      <w:r w:rsidRPr="00CF2E28">
        <w:rPr>
          <w:rFonts w:ascii="Tahoma" w:eastAsia="Tahoma" w:hAnsi="Tahoma" w:cs="Tahoma"/>
          <w:spacing w:val="-1"/>
        </w:rPr>
        <w:t>n</w:t>
      </w:r>
      <w:r w:rsidRPr="00CF2E28">
        <w:rPr>
          <w:rFonts w:ascii="Tahoma" w:eastAsia="Tahoma" w:hAnsi="Tahoma" w:cs="Tahoma"/>
        </w:rPr>
        <w:t>i</w:t>
      </w:r>
      <w:r w:rsidRPr="00CF2E28">
        <w:rPr>
          <w:rFonts w:ascii="Tahoma" w:eastAsia="Tahoma" w:hAnsi="Tahoma" w:cs="Tahoma"/>
          <w:spacing w:val="1"/>
        </w:rPr>
        <w:t>a</w:t>
      </w:r>
      <w:r w:rsidRPr="00CF2E28">
        <w:rPr>
          <w:rFonts w:ascii="Tahoma" w:eastAsia="Tahoma" w:hAnsi="Tahoma" w:cs="Tahoma"/>
        </w:rPr>
        <w:t>,</w:t>
      </w:r>
      <w:r w:rsidR="00CF2E28">
        <w:rPr>
          <w:rFonts w:ascii="Tahoma" w:eastAsia="Tahoma" w:hAnsi="Tahoma" w:cs="Tahoma"/>
        </w:rPr>
        <w:t xml:space="preserve"> </w:t>
      </w:r>
      <w:r w:rsidRPr="00CF2E28">
        <w:rPr>
          <w:rFonts w:ascii="Tahoma" w:eastAsia="Tahoma" w:hAnsi="Tahoma" w:cs="Tahoma"/>
        </w:rPr>
        <w:t>w pr</w:t>
      </w:r>
      <w:r w:rsidRPr="00CF2E28">
        <w:rPr>
          <w:rFonts w:ascii="Tahoma" w:eastAsia="Tahoma" w:hAnsi="Tahoma" w:cs="Tahoma"/>
          <w:spacing w:val="1"/>
        </w:rPr>
        <w:t>z</w:t>
      </w:r>
      <w:r w:rsidRPr="00CF2E28">
        <w:rPr>
          <w:rFonts w:ascii="Tahoma" w:eastAsia="Tahoma" w:hAnsi="Tahoma" w:cs="Tahoma"/>
          <w:spacing w:val="-1"/>
        </w:rPr>
        <w:t>y</w:t>
      </w:r>
      <w:r w:rsidRPr="00CF2E28">
        <w:rPr>
          <w:rFonts w:ascii="Tahoma" w:eastAsia="Tahoma" w:hAnsi="Tahoma" w:cs="Tahoma"/>
        </w:rPr>
        <w:t>p</w:t>
      </w:r>
      <w:r w:rsidRPr="00CF2E28">
        <w:rPr>
          <w:rFonts w:ascii="Tahoma" w:eastAsia="Tahoma" w:hAnsi="Tahoma" w:cs="Tahoma"/>
          <w:spacing w:val="1"/>
        </w:rPr>
        <w:t>a</w:t>
      </w:r>
      <w:r w:rsidRPr="00CF2E28">
        <w:rPr>
          <w:rFonts w:ascii="Tahoma" w:eastAsia="Tahoma" w:hAnsi="Tahoma" w:cs="Tahoma"/>
        </w:rPr>
        <w:t>dku</w:t>
      </w:r>
      <w:r w:rsidRPr="00CF2E28">
        <w:rPr>
          <w:rFonts w:ascii="Tahoma" w:eastAsia="Tahoma" w:hAnsi="Tahoma" w:cs="Tahoma"/>
          <w:spacing w:val="-10"/>
        </w:rPr>
        <w:t xml:space="preserve"> </w:t>
      </w:r>
      <w:r w:rsidRPr="00CF2E28">
        <w:rPr>
          <w:rFonts w:ascii="Tahoma" w:eastAsia="Tahoma" w:hAnsi="Tahoma" w:cs="Tahoma"/>
          <w:spacing w:val="3"/>
        </w:rPr>
        <w:t>g</w:t>
      </w:r>
      <w:r w:rsidRPr="00CF2E28">
        <w:rPr>
          <w:rFonts w:ascii="Tahoma" w:eastAsia="Tahoma" w:hAnsi="Tahoma" w:cs="Tahoma"/>
        </w:rPr>
        <w:t>d</w:t>
      </w:r>
      <w:r w:rsidRPr="00CF2E28">
        <w:rPr>
          <w:rFonts w:ascii="Tahoma" w:eastAsia="Tahoma" w:hAnsi="Tahoma" w:cs="Tahoma"/>
          <w:spacing w:val="2"/>
        </w:rPr>
        <w:t>y</w:t>
      </w:r>
      <w:r w:rsidRPr="00CF2E28">
        <w:rPr>
          <w:rFonts w:ascii="Tahoma" w:eastAsia="Tahoma" w:hAnsi="Tahoma" w:cs="Tahoma"/>
        </w:rPr>
        <w:t>:</w:t>
      </w:r>
    </w:p>
    <w:p w14:paraId="604483A4" w14:textId="66F661BD"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 xml:space="preserve">t </w:t>
      </w:r>
      <w:r w:rsidRPr="0072745A">
        <w:rPr>
          <w:rFonts w:ascii="Tahoma" w:eastAsia="Tahoma" w:hAnsi="Tahoma" w:cs="Tahoma"/>
          <w:spacing w:val="-1"/>
        </w:rPr>
        <w:t>n</w:t>
      </w:r>
      <w:r w:rsidRPr="0072745A">
        <w:rPr>
          <w:rFonts w:ascii="Tahoma" w:eastAsia="Tahoma" w:hAnsi="Tahoma" w:cs="Tahoma"/>
        </w:rPr>
        <w:t>ie osi</w:t>
      </w:r>
      <w:r w:rsidRPr="0072745A">
        <w:rPr>
          <w:rFonts w:ascii="Tahoma" w:eastAsia="Tahoma" w:hAnsi="Tahoma" w:cs="Tahoma"/>
          <w:spacing w:val="1"/>
        </w:rPr>
        <w:t>ą</w:t>
      </w:r>
      <w:r w:rsidRPr="0072745A">
        <w:rPr>
          <w:rFonts w:ascii="Tahoma" w:eastAsia="Tahoma" w:hAnsi="Tahoma" w:cs="Tahoma"/>
          <w:spacing w:val="2"/>
        </w:rPr>
        <w:t>g</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15"/>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mi</w:t>
      </w:r>
      <w:r w:rsidRPr="0072745A">
        <w:rPr>
          <w:rFonts w:ascii="Tahoma" w:eastAsia="Tahoma" w:hAnsi="Tahoma" w:cs="Tahoma"/>
          <w:spacing w:val="1"/>
        </w:rPr>
        <w:t>e</w:t>
      </w:r>
      <w:r w:rsidRPr="0072745A">
        <w:rPr>
          <w:rFonts w:ascii="Tahoma" w:eastAsia="Tahoma" w:hAnsi="Tahoma" w:cs="Tahoma"/>
        </w:rPr>
        <w:t>rzon</w:t>
      </w:r>
      <w:r w:rsidRPr="0072745A">
        <w:rPr>
          <w:rFonts w:ascii="Tahoma" w:eastAsia="Tahoma" w:hAnsi="Tahoma" w:cs="Tahoma"/>
          <w:spacing w:val="-1"/>
        </w:rPr>
        <w:t>yc</w:t>
      </w:r>
      <w:r w:rsidRPr="0072745A">
        <w:rPr>
          <w:rFonts w:ascii="Tahoma" w:eastAsia="Tahoma" w:hAnsi="Tahoma" w:cs="Tahoma"/>
        </w:rPr>
        <w:t>h w</w:t>
      </w:r>
      <w:r w:rsidRPr="0072745A">
        <w:rPr>
          <w:rFonts w:ascii="Tahoma" w:eastAsia="Tahoma" w:hAnsi="Tahoma" w:cs="Tahoma"/>
          <w:spacing w:val="21"/>
        </w:rPr>
        <w:t xml:space="preserve"> </w:t>
      </w:r>
      <w:r w:rsidRPr="0072745A">
        <w:rPr>
          <w:rFonts w:ascii="Tahoma" w:eastAsia="Tahoma" w:hAnsi="Tahoma" w:cs="Tahoma"/>
          <w:spacing w:val="1"/>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3"/>
        </w:rPr>
        <w:t>e</w:t>
      </w:r>
      <w:r w:rsidRPr="0072745A">
        <w:rPr>
          <w:rFonts w:ascii="Tahoma" w:eastAsia="Tahoma" w:hAnsi="Tahoma" w:cs="Tahoma"/>
          <w:spacing w:val="-1"/>
        </w:rPr>
        <w:t>kc</w:t>
      </w:r>
      <w:r w:rsidRPr="0072745A">
        <w:rPr>
          <w:rFonts w:ascii="Tahoma" w:eastAsia="Tahoma" w:hAnsi="Tahoma" w:cs="Tahoma"/>
        </w:rPr>
        <w:t xml:space="preserve">ie </w:t>
      </w:r>
      <w:r w:rsidRPr="0072745A">
        <w:rPr>
          <w:rFonts w:ascii="Tahoma" w:eastAsia="Tahoma" w:hAnsi="Tahoma" w:cs="Tahoma"/>
          <w:spacing w:val="1"/>
        </w:rPr>
        <w:t>w</w:t>
      </w:r>
      <w:r w:rsidRPr="0072745A">
        <w:rPr>
          <w:rFonts w:ascii="Tahoma" w:eastAsia="Tahoma" w:hAnsi="Tahoma" w:cs="Tahoma"/>
        </w:rPr>
        <w:t>s</w:t>
      </w:r>
      <w:r w:rsidRPr="0072745A">
        <w:rPr>
          <w:rFonts w:ascii="Tahoma" w:eastAsia="Tahoma" w:hAnsi="Tahoma" w:cs="Tahoma"/>
          <w:spacing w:val="-1"/>
        </w:rPr>
        <w:t>k</w:t>
      </w:r>
      <w:r w:rsidRPr="0072745A">
        <w:rPr>
          <w:rFonts w:ascii="Tahoma" w:eastAsia="Tahoma" w:hAnsi="Tahoma" w:cs="Tahoma"/>
          <w:spacing w:val="1"/>
        </w:rPr>
        <w:t>a</w:t>
      </w:r>
      <w:r w:rsidRPr="0072745A">
        <w:rPr>
          <w:rFonts w:ascii="Tahoma" w:eastAsia="Tahoma" w:hAnsi="Tahoma" w:cs="Tahoma"/>
        </w:rPr>
        <w:t>źni</w:t>
      </w:r>
      <w:r w:rsidRPr="0072745A">
        <w:rPr>
          <w:rFonts w:ascii="Tahoma" w:eastAsia="Tahoma" w:hAnsi="Tahoma" w:cs="Tahoma"/>
          <w:spacing w:val="2"/>
        </w:rPr>
        <w:t>k</w:t>
      </w:r>
      <w:r w:rsidRPr="0072745A">
        <w:rPr>
          <w:rFonts w:ascii="Tahoma" w:eastAsia="Tahoma" w:hAnsi="Tahoma" w:cs="Tahoma"/>
        </w:rPr>
        <w:t>ó</w:t>
      </w:r>
      <w:r w:rsidRPr="0072745A">
        <w:rPr>
          <w:rFonts w:ascii="Tahoma" w:eastAsia="Tahoma" w:hAnsi="Tahoma" w:cs="Tahoma"/>
          <w:spacing w:val="1"/>
        </w:rPr>
        <w:t>w</w:t>
      </w:r>
      <w:r w:rsidRPr="0072745A">
        <w:rPr>
          <w:rFonts w:ascii="Tahoma" w:eastAsia="Tahoma" w:hAnsi="Tahoma" w:cs="Tahoma"/>
        </w:rPr>
        <w:t>, zgo</w:t>
      </w:r>
      <w:r w:rsidRPr="0072745A">
        <w:rPr>
          <w:rFonts w:ascii="Tahoma" w:eastAsia="Tahoma" w:hAnsi="Tahoma" w:cs="Tahoma"/>
          <w:spacing w:val="2"/>
        </w:rPr>
        <w:t>d</w:t>
      </w:r>
      <w:r w:rsidRPr="0072745A">
        <w:rPr>
          <w:rFonts w:ascii="Tahoma" w:eastAsia="Tahoma" w:hAnsi="Tahoma" w:cs="Tahoma"/>
          <w:spacing w:val="-1"/>
        </w:rPr>
        <w:t>n</w:t>
      </w:r>
      <w:r w:rsidRPr="0072745A">
        <w:rPr>
          <w:rFonts w:ascii="Tahoma" w:eastAsia="Tahoma" w:hAnsi="Tahoma" w:cs="Tahoma"/>
        </w:rPr>
        <w:t xml:space="preserve">ie z § </w:t>
      </w:r>
      <w:r w:rsidR="004927A6" w:rsidRPr="0072745A">
        <w:rPr>
          <w:rFonts w:ascii="Tahoma" w:eastAsia="Tahoma" w:hAnsi="Tahoma" w:cs="Tahoma"/>
        </w:rPr>
        <w:t>6</w:t>
      </w:r>
      <w:r w:rsidRPr="0072745A">
        <w:rPr>
          <w:rFonts w:ascii="Tahoma" w:eastAsia="Tahoma" w:hAnsi="Tahoma" w:cs="Tahoma"/>
          <w:spacing w:val="20"/>
        </w:rPr>
        <w:t xml:space="preserve"> </w:t>
      </w:r>
      <w:r w:rsidRPr="0072745A">
        <w:rPr>
          <w:rFonts w:ascii="Tahoma" w:eastAsia="Tahoma" w:hAnsi="Tahoma" w:cs="Tahoma"/>
          <w:spacing w:val="-1"/>
        </w:rPr>
        <w:t>u</w:t>
      </w:r>
      <w:r w:rsidRPr="0072745A">
        <w:rPr>
          <w:rFonts w:ascii="Tahoma" w:eastAsia="Tahoma" w:hAnsi="Tahoma" w:cs="Tahoma"/>
          <w:spacing w:val="3"/>
        </w:rPr>
        <w:t>m</w:t>
      </w:r>
      <w:r w:rsidRPr="0072745A">
        <w:rPr>
          <w:rFonts w:ascii="Tahoma" w:eastAsia="Tahoma" w:hAnsi="Tahoma" w:cs="Tahoma"/>
        </w:rPr>
        <w:t>o</w:t>
      </w:r>
      <w:r w:rsidRPr="0072745A">
        <w:rPr>
          <w:rFonts w:ascii="Tahoma" w:eastAsia="Tahoma" w:hAnsi="Tahoma" w:cs="Tahoma"/>
          <w:spacing w:val="1"/>
        </w:rPr>
        <w:t>wy</w:t>
      </w:r>
      <w:r w:rsidRPr="0072745A">
        <w:rPr>
          <w:rFonts w:ascii="Tahoma" w:eastAsia="Tahoma" w:hAnsi="Tahoma" w:cs="Tahoma"/>
        </w:rPr>
        <w:t>,</w:t>
      </w:r>
      <w:r w:rsidR="0033037E" w:rsidRPr="0072745A">
        <w:rPr>
          <w:rFonts w:ascii="Tahoma" w:eastAsia="Tahoma" w:hAnsi="Tahoma" w:cs="Tahoma"/>
        </w:rPr>
        <w:t xml:space="preserve"> </w:t>
      </w:r>
      <w:r w:rsidR="006B5CC5" w:rsidRPr="0072745A">
        <w:rPr>
          <w:rFonts w:ascii="Tahoma" w:eastAsia="Tahoma" w:hAnsi="Tahoma" w:cs="Tahoma"/>
        </w:rPr>
        <w:br/>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rPr>
        <w:t>prz</w:t>
      </w:r>
      <w:r w:rsidRPr="0072745A">
        <w:rPr>
          <w:rFonts w:ascii="Tahoma" w:eastAsia="Tahoma" w:hAnsi="Tahoma" w:cs="Tahoma"/>
          <w:spacing w:val="-1"/>
        </w:rPr>
        <w:t>yc</w:t>
      </w:r>
      <w:r w:rsidRPr="0072745A">
        <w:rPr>
          <w:rFonts w:ascii="Tahoma" w:eastAsia="Tahoma" w:hAnsi="Tahoma" w:cs="Tahoma"/>
        </w:rPr>
        <w:t>z</w:t>
      </w:r>
      <w:r w:rsidRPr="0072745A">
        <w:rPr>
          <w:rFonts w:ascii="Tahoma" w:eastAsia="Tahoma" w:hAnsi="Tahoma" w:cs="Tahoma"/>
          <w:spacing w:val="2"/>
        </w:rPr>
        <w:t>y</w:t>
      </w:r>
      <w:r w:rsidRPr="0072745A">
        <w:rPr>
          <w:rFonts w:ascii="Tahoma" w:eastAsia="Tahoma" w:hAnsi="Tahoma" w:cs="Tahoma"/>
        </w:rPr>
        <w:t>n</w:t>
      </w:r>
      <w:r w:rsidRPr="0072745A">
        <w:rPr>
          <w:rFonts w:ascii="Tahoma" w:eastAsia="Tahoma" w:hAnsi="Tahoma" w:cs="Tahoma"/>
          <w:spacing w:val="-9"/>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z</w:t>
      </w:r>
      <w:r w:rsidRPr="0072745A">
        <w:rPr>
          <w:rFonts w:ascii="Tahoma" w:eastAsia="Tahoma" w:hAnsi="Tahoma" w:cs="Tahoma"/>
          <w:spacing w:val="-5"/>
        </w:rPr>
        <w:t xml:space="preserve"> </w:t>
      </w:r>
      <w:r w:rsidRPr="0072745A">
        <w:rPr>
          <w:rFonts w:ascii="Tahoma" w:eastAsia="Tahoma" w:hAnsi="Tahoma" w:cs="Tahoma"/>
        </w:rPr>
        <w:t>si</w:t>
      </w:r>
      <w:r w:rsidRPr="0072745A">
        <w:rPr>
          <w:rFonts w:ascii="Tahoma" w:eastAsia="Tahoma" w:hAnsi="Tahoma" w:cs="Tahoma"/>
          <w:spacing w:val="1"/>
        </w:rPr>
        <w:t>e</w:t>
      </w:r>
      <w:r w:rsidRPr="0072745A">
        <w:rPr>
          <w:rFonts w:ascii="Tahoma" w:eastAsia="Tahoma" w:hAnsi="Tahoma" w:cs="Tahoma"/>
        </w:rPr>
        <w:t>bie</w:t>
      </w:r>
      <w:r w:rsidRPr="0072745A">
        <w:rPr>
          <w:rFonts w:ascii="Tahoma" w:eastAsia="Tahoma" w:hAnsi="Tahoma" w:cs="Tahoma"/>
          <w:spacing w:val="-4"/>
        </w:rPr>
        <w:t xml:space="preserve"> </w:t>
      </w:r>
      <w:r w:rsidRPr="0072745A">
        <w:rPr>
          <w:rFonts w:ascii="Tahoma" w:eastAsia="Tahoma" w:hAnsi="Tahoma" w:cs="Tahoma"/>
        </w:rPr>
        <w:t>z</w:t>
      </w:r>
      <w:r w:rsidRPr="0072745A">
        <w:rPr>
          <w:rFonts w:ascii="Tahoma" w:eastAsia="Tahoma" w:hAnsi="Tahoma" w:cs="Tahoma"/>
          <w:spacing w:val="1"/>
        </w:rPr>
        <w:t>aw</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2"/>
        </w:rPr>
        <w:t>o</w:t>
      </w:r>
      <w:r w:rsidRPr="0072745A">
        <w:rPr>
          <w:rFonts w:ascii="Tahoma" w:eastAsia="Tahoma" w:hAnsi="Tahoma" w:cs="Tahoma"/>
          <w:spacing w:val="-3"/>
        </w:rPr>
        <w:t>n</w:t>
      </w:r>
      <w:r w:rsidRPr="0072745A">
        <w:rPr>
          <w:rFonts w:ascii="Tahoma" w:eastAsia="Tahoma" w:hAnsi="Tahoma" w:cs="Tahoma"/>
          <w:spacing w:val="-1"/>
        </w:rPr>
        <w:t>yc</w:t>
      </w:r>
      <w:r w:rsidRPr="0072745A">
        <w:rPr>
          <w:rFonts w:ascii="Tahoma" w:eastAsia="Tahoma" w:hAnsi="Tahoma" w:cs="Tahoma"/>
          <w:spacing w:val="1"/>
        </w:rPr>
        <w:t>h</w:t>
      </w:r>
      <w:r w:rsidRPr="0072745A">
        <w:rPr>
          <w:rFonts w:ascii="Tahoma" w:eastAsia="Tahoma" w:hAnsi="Tahoma" w:cs="Tahoma"/>
        </w:rPr>
        <w:t>;</w:t>
      </w:r>
    </w:p>
    <w:p w14:paraId="3F7B1D72" w14:textId="55891A39"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8"/>
        </w:rPr>
        <w:t xml:space="preserve"> </w:t>
      </w:r>
      <w:r w:rsidRPr="0072745A">
        <w:rPr>
          <w:rFonts w:ascii="Tahoma" w:eastAsia="Tahoma" w:hAnsi="Tahoma" w:cs="Tahoma"/>
        </w:rPr>
        <w:t>od</w:t>
      </w:r>
      <w:r w:rsidRPr="0072745A">
        <w:rPr>
          <w:rFonts w:ascii="Tahoma" w:eastAsia="Tahoma" w:hAnsi="Tahoma" w:cs="Tahoma"/>
          <w:spacing w:val="1"/>
        </w:rPr>
        <w:t>m</w:t>
      </w:r>
      <w:r w:rsidRPr="0072745A">
        <w:rPr>
          <w:rFonts w:ascii="Tahoma" w:eastAsia="Tahoma" w:hAnsi="Tahoma" w:cs="Tahoma"/>
        </w:rPr>
        <w:t>ó</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6"/>
        </w:rPr>
        <w:t xml:space="preserve"> </w:t>
      </w:r>
      <w:r w:rsidRPr="0072745A">
        <w:rPr>
          <w:rFonts w:ascii="Tahoma" w:eastAsia="Tahoma" w:hAnsi="Tahoma" w:cs="Tahoma"/>
        </w:rPr>
        <w:t>podd</w:t>
      </w:r>
      <w:r w:rsidRPr="0072745A">
        <w:rPr>
          <w:rFonts w:ascii="Tahoma" w:eastAsia="Tahoma" w:hAnsi="Tahoma" w:cs="Tahoma"/>
          <w:spacing w:val="4"/>
        </w:rPr>
        <w:t>a</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7"/>
        </w:rPr>
        <w:t xml:space="preserve"> </w:t>
      </w:r>
      <w:r w:rsidRPr="0072745A">
        <w:rPr>
          <w:rFonts w:ascii="Tahoma" w:eastAsia="Tahoma" w:hAnsi="Tahoma" w:cs="Tahoma"/>
        </w:rPr>
        <w:t>s</w:t>
      </w:r>
      <w:r w:rsidRPr="0072745A">
        <w:rPr>
          <w:rFonts w:ascii="Tahoma" w:eastAsia="Tahoma" w:hAnsi="Tahoma" w:cs="Tahoma"/>
          <w:spacing w:val="2"/>
        </w:rPr>
        <w:t>i</w:t>
      </w:r>
      <w:r w:rsidRPr="0072745A">
        <w:rPr>
          <w:rFonts w:ascii="Tahoma" w:eastAsia="Tahoma" w:hAnsi="Tahoma" w:cs="Tahoma"/>
        </w:rPr>
        <w:t>ę</w:t>
      </w:r>
      <w:r w:rsidRPr="0072745A">
        <w:rPr>
          <w:rFonts w:ascii="Tahoma" w:eastAsia="Tahoma" w:hAnsi="Tahoma" w:cs="Tahoma"/>
          <w:spacing w:val="-2"/>
        </w:rPr>
        <w:t xml:space="preserve"> </w:t>
      </w:r>
      <w:r w:rsidRPr="0072745A">
        <w:rPr>
          <w:rFonts w:ascii="Tahoma" w:eastAsia="Tahoma" w:hAnsi="Tahoma" w:cs="Tahoma"/>
          <w:spacing w:val="-3"/>
        </w:rPr>
        <w:t>k</w:t>
      </w:r>
      <w:r w:rsidRPr="0072745A">
        <w:rPr>
          <w:rFonts w:ascii="Tahoma" w:eastAsia="Tahoma" w:hAnsi="Tahoma" w:cs="Tahoma"/>
        </w:rPr>
        <w:t>o</w:t>
      </w:r>
      <w:r w:rsidRPr="0072745A">
        <w:rPr>
          <w:rFonts w:ascii="Tahoma" w:eastAsia="Tahoma" w:hAnsi="Tahoma" w:cs="Tahoma"/>
          <w:spacing w:val="-1"/>
        </w:rPr>
        <w:t>n</w:t>
      </w:r>
      <w:r w:rsidRPr="0072745A">
        <w:rPr>
          <w:rFonts w:ascii="Tahoma" w:eastAsia="Tahoma" w:hAnsi="Tahoma" w:cs="Tahoma"/>
        </w:rPr>
        <w:t>trol</w:t>
      </w:r>
      <w:r w:rsidRPr="0072745A">
        <w:rPr>
          <w:rFonts w:ascii="Tahoma" w:eastAsia="Tahoma" w:hAnsi="Tahoma" w:cs="Tahoma"/>
          <w:spacing w:val="2"/>
        </w:rPr>
        <w:t>i</w:t>
      </w:r>
      <w:r w:rsidRPr="0072745A">
        <w:rPr>
          <w:rFonts w:ascii="Tahoma" w:eastAsia="Tahoma" w:hAnsi="Tahoma" w:cs="Tahoma"/>
        </w:rPr>
        <w:t>,</w:t>
      </w:r>
      <w:r w:rsidRPr="0072745A">
        <w:rPr>
          <w:rFonts w:ascii="Tahoma" w:eastAsia="Tahoma" w:hAnsi="Tahoma" w:cs="Tahoma"/>
          <w:spacing w:val="-7"/>
        </w:rPr>
        <w:t xml:space="preserve"> </w:t>
      </w:r>
      <w:r w:rsidRPr="0072745A">
        <w:rPr>
          <w:rFonts w:ascii="Tahoma" w:eastAsia="Tahoma" w:hAnsi="Tahoma" w:cs="Tahoma"/>
        </w:rPr>
        <w:t>o</w:t>
      </w:r>
      <w:r w:rsidRPr="0072745A">
        <w:rPr>
          <w:rFonts w:ascii="Tahoma" w:eastAsia="Tahoma" w:hAnsi="Tahoma" w:cs="Tahoma"/>
          <w:spacing w:val="-1"/>
        </w:rPr>
        <w:t xml:space="preserve"> k</w:t>
      </w:r>
      <w:r w:rsidRPr="0072745A">
        <w:rPr>
          <w:rFonts w:ascii="Tahoma" w:eastAsia="Tahoma" w:hAnsi="Tahoma" w:cs="Tahoma"/>
          <w:spacing w:val="3"/>
        </w:rPr>
        <w:t>t</w:t>
      </w:r>
      <w:r w:rsidRPr="0072745A">
        <w:rPr>
          <w:rFonts w:ascii="Tahoma" w:eastAsia="Tahoma" w:hAnsi="Tahoma" w:cs="Tahoma"/>
        </w:rPr>
        <w:t>ór</w:t>
      </w:r>
      <w:r w:rsidRPr="0072745A">
        <w:rPr>
          <w:rFonts w:ascii="Tahoma" w:eastAsia="Tahoma" w:hAnsi="Tahoma" w:cs="Tahoma"/>
          <w:spacing w:val="1"/>
        </w:rPr>
        <w:t>e</w:t>
      </w:r>
      <w:r w:rsidRPr="0072745A">
        <w:rPr>
          <w:rFonts w:ascii="Tahoma" w:eastAsia="Tahoma" w:hAnsi="Tahoma" w:cs="Tahoma"/>
        </w:rPr>
        <w:t>j</w:t>
      </w:r>
      <w:r w:rsidRPr="0072745A">
        <w:rPr>
          <w:rFonts w:ascii="Tahoma" w:eastAsia="Tahoma" w:hAnsi="Tahoma" w:cs="Tahoma"/>
          <w:spacing w:val="-6"/>
        </w:rPr>
        <w:t xml:space="preserve"> </w:t>
      </w:r>
      <w:r w:rsidRPr="0072745A">
        <w:rPr>
          <w:rFonts w:ascii="Tahoma" w:eastAsia="Tahoma" w:hAnsi="Tahoma" w:cs="Tahoma"/>
          <w:spacing w:val="1"/>
        </w:rPr>
        <w:t>m</w:t>
      </w:r>
      <w:r w:rsidRPr="0072745A">
        <w:rPr>
          <w:rFonts w:ascii="Tahoma" w:eastAsia="Tahoma" w:hAnsi="Tahoma" w:cs="Tahoma"/>
          <w:spacing w:val="2"/>
        </w:rPr>
        <w:t>o</w:t>
      </w:r>
      <w:r w:rsidRPr="0072745A">
        <w:rPr>
          <w:rFonts w:ascii="Tahoma" w:eastAsia="Tahoma" w:hAnsi="Tahoma" w:cs="Tahoma"/>
          <w:spacing w:val="-1"/>
        </w:rPr>
        <w:t>w</w:t>
      </w:r>
      <w:r w:rsidRPr="0072745A">
        <w:rPr>
          <w:rFonts w:ascii="Tahoma" w:eastAsia="Tahoma" w:hAnsi="Tahoma" w:cs="Tahoma"/>
        </w:rPr>
        <w:t>a</w:t>
      </w:r>
      <w:r w:rsidRPr="0072745A">
        <w:rPr>
          <w:rFonts w:ascii="Tahoma" w:eastAsia="Tahoma" w:hAnsi="Tahoma" w:cs="Tahoma"/>
          <w:spacing w:val="-4"/>
        </w:rPr>
        <w:t xml:space="preserve"> </w:t>
      </w:r>
      <w:r w:rsidRPr="0072745A">
        <w:rPr>
          <w:rFonts w:ascii="Tahoma" w:eastAsia="Tahoma" w:hAnsi="Tahoma" w:cs="Tahoma"/>
        </w:rPr>
        <w:t>w §</w:t>
      </w:r>
      <w:r w:rsidRPr="0072745A">
        <w:rPr>
          <w:rFonts w:ascii="Tahoma" w:eastAsia="Tahoma" w:hAnsi="Tahoma" w:cs="Tahoma"/>
          <w:spacing w:val="-2"/>
        </w:rPr>
        <w:t xml:space="preserve"> </w:t>
      </w:r>
      <w:r w:rsidRPr="0072745A">
        <w:rPr>
          <w:rFonts w:ascii="Tahoma" w:eastAsia="Tahoma" w:hAnsi="Tahoma" w:cs="Tahoma"/>
          <w:spacing w:val="-1"/>
        </w:rPr>
        <w:t>2</w:t>
      </w:r>
      <w:r w:rsidR="007D5923" w:rsidRPr="0072745A">
        <w:rPr>
          <w:rFonts w:ascii="Tahoma" w:eastAsia="Tahoma" w:hAnsi="Tahoma" w:cs="Tahoma"/>
          <w:spacing w:val="-1"/>
        </w:rPr>
        <w:t>2</w:t>
      </w:r>
      <w:r w:rsidRPr="0072745A">
        <w:rPr>
          <w:rFonts w:ascii="Tahoma" w:eastAsia="Tahoma" w:hAnsi="Tahoma" w:cs="Tahoma"/>
        </w:rPr>
        <w:t>;</w:t>
      </w:r>
    </w:p>
    <w:p w14:paraId="71256358" w14:textId="35AF580E"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 xml:space="preserve">t w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a</w:t>
      </w:r>
      <w:r w:rsidRPr="0072745A">
        <w:rPr>
          <w:rFonts w:ascii="Tahoma" w:eastAsia="Tahoma" w:hAnsi="Tahoma" w:cs="Tahoma"/>
        </w:rPr>
        <w:t>lo</w:t>
      </w:r>
      <w:r w:rsidRPr="0072745A">
        <w:rPr>
          <w:rFonts w:ascii="Tahoma" w:eastAsia="Tahoma" w:hAnsi="Tahoma" w:cs="Tahoma"/>
          <w:spacing w:val="-1"/>
        </w:rPr>
        <w:t>ny</w:t>
      </w:r>
      <w:r w:rsidRPr="0072745A">
        <w:rPr>
          <w:rFonts w:ascii="Tahoma" w:eastAsia="Tahoma" w:hAnsi="Tahoma" w:cs="Tahoma"/>
        </w:rPr>
        <w:t>m pr</w:t>
      </w:r>
      <w:r w:rsidRPr="0072745A">
        <w:rPr>
          <w:rFonts w:ascii="Tahoma" w:eastAsia="Tahoma" w:hAnsi="Tahoma" w:cs="Tahoma"/>
          <w:spacing w:val="1"/>
        </w:rPr>
        <w:t>ze</w:t>
      </w:r>
      <w:r w:rsidRPr="0072745A">
        <w:rPr>
          <w:rFonts w:ascii="Tahoma" w:eastAsia="Tahoma" w:hAnsi="Tahoma" w:cs="Tahoma"/>
        </w:rPr>
        <w:t>z IZ t</w:t>
      </w:r>
      <w:r w:rsidRPr="0072745A">
        <w:rPr>
          <w:rFonts w:ascii="Tahoma" w:eastAsia="Tahoma" w:hAnsi="Tahoma" w:cs="Tahoma"/>
          <w:spacing w:val="1"/>
        </w:rPr>
        <w:t>e</w:t>
      </w:r>
      <w:r w:rsidRPr="0072745A">
        <w:rPr>
          <w:rFonts w:ascii="Tahoma" w:eastAsia="Tahoma" w:hAnsi="Tahoma" w:cs="Tahoma"/>
        </w:rPr>
        <w:t>r</w:t>
      </w:r>
      <w:r w:rsidRPr="0072745A">
        <w:rPr>
          <w:rFonts w:ascii="Tahoma" w:eastAsia="Tahoma" w:hAnsi="Tahoma" w:cs="Tahoma"/>
          <w:spacing w:val="1"/>
        </w:rPr>
        <w:t>m</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rPr>
        <w:t xml:space="preserve">ie </w:t>
      </w:r>
      <w:r w:rsidRPr="0072745A">
        <w:rPr>
          <w:rFonts w:ascii="Tahoma" w:eastAsia="Tahoma" w:hAnsi="Tahoma" w:cs="Tahoma"/>
          <w:spacing w:val="-1"/>
        </w:rPr>
        <w:t>n</w:t>
      </w:r>
      <w:r w:rsidRPr="0072745A">
        <w:rPr>
          <w:rFonts w:ascii="Tahoma" w:eastAsia="Tahoma" w:hAnsi="Tahoma" w:cs="Tahoma"/>
        </w:rPr>
        <w:t>ie dopro</w:t>
      </w:r>
      <w:r w:rsidRPr="0072745A">
        <w:rPr>
          <w:rFonts w:ascii="Tahoma" w:eastAsia="Tahoma" w:hAnsi="Tahoma" w:cs="Tahoma"/>
          <w:spacing w:val="-2"/>
        </w:rPr>
        <w:t>w</w:t>
      </w:r>
      <w:r w:rsidRPr="0072745A">
        <w:rPr>
          <w:rFonts w:ascii="Tahoma" w:eastAsia="Tahoma" w:hAnsi="Tahoma" w:cs="Tahoma"/>
          <w:spacing w:val="1"/>
        </w:rPr>
        <w:t>a</w:t>
      </w:r>
      <w:r w:rsidRPr="0072745A">
        <w:rPr>
          <w:rFonts w:ascii="Tahoma" w:eastAsia="Tahoma" w:hAnsi="Tahoma" w:cs="Tahoma"/>
        </w:rPr>
        <w:t xml:space="preserve">dzi do </w:t>
      </w:r>
      <w:r w:rsidRPr="0072745A">
        <w:rPr>
          <w:rFonts w:ascii="Tahoma" w:eastAsia="Tahoma" w:hAnsi="Tahoma" w:cs="Tahoma"/>
          <w:spacing w:val="-1"/>
        </w:rPr>
        <w:t>u</w:t>
      </w:r>
      <w:r w:rsidRPr="0072745A">
        <w:rPr>
          <w:rFonts w:ascii="Tahoma" w:eastAsia="Tahoma" w:hAnsi="Tahoma" w:cs="Tahoma"/>
        </w:rPr>
        <w:t>s</w:t>
      </w:r>
      <w:r w:rsidRPr="0072745A">
        <w:rPr>
          <w:rFonts w:ascii="Tahoma" w:eastAsia="Tahoma" w:hAnsi="Tahoma" w:cs="Tahoma"/>
          <w:spacing w:val="1"/>
        </w:rPr>
        <w:t>u</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c</w:t>
      </w:r>
      <w:r w:rsidRPr="0072745A">
        <w:rPr>
          <w:rFonts w:ascii="Tahoma" w:eastAsia="Tahoma" w:hAnsi="Tahoma" w:cs="Tahoma"/>
        </w:rPr>
        <w:t>ia st</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rd</w:t>
      </w:r>
      <w:r w:rsidRPr="0072745A">
        <w:rPr>
          <w:rFonts w:ascii="Tahoma" w:eastAsia="Tahoma" w:hAnsi="Tahoma" w:cs="Tahoma"/>
          <w:spacing w:val="1"/>
        </w:rPr>
        <w:t>z</w:t>
      </w:r>
      <w:r w:rsidRPr="0072745A">
        <w:rPr>
          <w:rFonts w:ascii="Tahoma" w:eastAsia="Tahoma" w:hAnsi="Tahoma" w:cs="Tahoma"/>
        </w:rPr>
        <w:t>o</w:t>
      </w:r>
      <w:r w:rsidRPr="0072745A">
        <w:rPr>
          <w:rFonts w:ascii="Tahoma" w:eastAsia="Tahoma" w:hAnsi="Tahoma" w:cs="Tahoma"/>
          <w:spacing w:val="-3"/>
        </w:rPr>
        <w:t>n</w:t>
      </w:r>
      <w:r w:rsidRPr="0072745A">
        <w:rPr>
          <w:rFonts w:ascii="Tahoma" w:eastAsia="Tahoma" w:hAnsi="Tahoma" w:cs="Tahoma"/>
          <w:spacing w:val="-1"/>
        </w:rPr>
        <w:t>yc</w:t>
      </w:r>
      <w:r w:rsidRPr="0072745A">
        <w:rPr>
          <w:rFonts w:ascii="Tahoma" w:eastAsia="Tahoma" w:hAnsi="Tahoma" w:cs="Tahoma"/>
        </w:rPr>
        <w:t xml:space="preserve">h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p</w:t>
      </w:r>
      <w:r w:rsidRPr="0072745A">
        <w:rPr>
          <w:rFonts w:ascii="Tahoma" w:eastAsia="Tahoma" w:hAnsi="Tahoma" w:cs="Tahoma"/>
          <w:spacing w:val="-2"/>
        </w:rPr>
        <w:t>r</w:t>
      </w:r>
      <w:r w:rsidRPr="0072745A">
        <w:rPr>
          <w:rFonts w:ascii="Tahoma" w:eastAsia="Tahoma" w:hAnsi="Tahoma" w:cs="Tahoma"/>
          <w:spacing w:val="1"/>
        </w:rPr>
        <w:t>aw</w:t>
      </w:r>
      <w:r w:rsidRPr="0072745A">
        <w:rPr>
          <w:rFonts w:ascii="Tahoma" w:eastAsia="Tahoma" w:hAnsi="Tahoma" w:cs="Tahoma"/>
        </w:rPr>
        <w:t>id</w:t>
      </w:r>
      <w:r w:rsidRPr="0072745A">
        <w:rPr>
          <w:rFonts w:ascii="Tahoma" w:eastAsia="Tahoma" w:hAnsi="Tahoma" w:cs="Tahoma"/>
          <w:spacing w:val="1"/>
        </w:rPr>
        <w:t>ł</w:t>
      </w:r>
      <w:r w:rsidRPr="0072745A">
        <w:rPr>
          <w:rFonts w:ascii="Tahoma" w:eastAsia="Tahoma" w:hAnsi="Tahoma" w:cs="Tahoma"/>
        </w:rPr>
        <w:t>o</w:t>
      </w:r>
      <w:r w:rsidRPr="0072745A">
        <w:rPr>
          <w:rFonts w:ascii="Tahoma" w:eastAsia="Tahoma" w:hAnsi="Tahoma" w:cs="Tahoma"/>
          <w:spacing w:val="1"/>
        </w:rPr>
        <w:t>w</w:t>
      </w:r>
      <w:r w:rsidRPr="0072745A">
        <w:rPr>
          <w:rFonts w:ascii="Tahoma" w:eastAsia="Tahoma" w:hAnsi="Tahoma" w:cs="Tahoma"/>
        </w:rPr>
        <w:t>oś</w:t>
      </w:r>
      <w:r w:rsidRPr="0072745A">
        <w:rPr>
          <w:rFonts w:ascii="Tahoma" w:eastAsia="Tahoma" w:hAnsi="Tahoma" w:cs="Tahoma"/>
          <w:spacing w:val="-1"/>
        </w:rPr>
        <w:t>c</w:t>
      </w:r>
      <w:r w:rsidR="008A3E00" w:rsidRPr="0072745A">
        <w:rPr>
          <w:rFonts w:ascii="Tahoma" w:eastAsia="Tahoma" w:hAnsi="Tahoma" w:cs="Tahoma"/>
        </w:rPr>
        <w:t>i w tym nie dokona zwrotu wydatków niekwalifikowanych ustalonych na podstawie wniosków o płatność lub czynności k</w:t>
      </w:r>
      <w:r w:rsidR="009131F8" w:rsidRPr="0072745A">
        <w:rPr>
          <w:rFonts w:ascii="Tahoma" w:eastAsia="Tahoma" w:hAnsi="Tahoma" w:cs="Tahoma"/>
        </w:rPr>
        <w:t>ontrolnych uprawnionych organów;</w:t>
      </w:r>
    </w:p>
    <w:p w14:paraId="42612B5E" w14:textId="7E886DE2"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9"/>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dkł</w:t>
      </w:r>
      <w:r w:rsidRPr="0072745A">
        <w:rPr>
          <w:rFonts w:ascii="Tahoma" w:eastAsia="Tahoma" w:hAnsi="Tahoma" w:cs="Tahoma"/>
          <w:spacing w:val="1"/>
        </w:rPr>
        <w:t>a</w:t>
      </w:r>
      <w:r w:rsidRPr="0072745A">
        <w:rPr>
          <w:rFonts w:ascii="Tahoma" w:eastAsia="Tahoma" w:hAnsi="Tahoma" w:cs="Tahoma"/>
        </w:rPr>
        <w:t>da</w:t>
      </w:r>
      <w:r w:rsidRPr="0072745A">
        <w:rPr>
          <w:rFonts w:ascii="Tahoma" w:eastAsia="Tahoma" w:hAnsi="Tahoma" w:cs="Tahoma"/>
          <w:spacing w:val="-7"/>
        </w:rPr>
        <w:t xml:space="preserve"> </w:t>
      </w:r>
      <w:r w:rsidRPr="0072745A">
        <w:rPr>
          <w:rFonts w:ascii="Tahoma" w:eastAsia="Tahoma" w:hAnsi="Tahoma" w:cs="Tahoma"/>
        </w:rPr>
        <w:t>zgod</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7"/>
        </w:rPr>
        <w:t xml:space="preserve"> </w:t>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rPr>
        <w:t>umo</w:t>
      </w:r>
      <w:r w:rsidRPr="0072745A">
        <w:rPr>
          <w:rFonts w:ascii="Tahoma" w:eastAsia="Tahoma" w:hAnsi="Tahoma" w:cs="Tahoma"/>
          <w:spacing w:val="1"/>
        </w:rPr>
        <w:t>w</w:t>
      </w:r>
      <w:r w:rsidRPr="0072745A">
        <w:rPr>
          <w:rFonts w:ascii="Tahoma" w:eastAsia="Tahoma" w:hAnsi="Tahoma" w:cs="Tahoma"/>
        </w:rPr>
        <w:t>ą</w:t>
      </w:r>
      <w:r w:rsidRPr="0072745A">
        <w:rPr>
          <w:rFonts w:ascii="Tahoma" w:eastAsia="Tahoma" w:hAnsi="Tahoma" w:cs="Tahoma"/>
          <w:spacing w:val="-5"/>
        </w:rPr>
        <w:t xml:space="preserve"> </w:t>
      </w:r>
      <w:r w:rsidRPr="0072745A">
        <w:rPr>
          <w:rFonts w:ascii="Tahoma" w:eastAsia="Tahoma" w:hAnsi="Tahoma" w:cs="Tahoma"/>
          <w:spacing w:val="1"/>
        </w:rPr>
        <w:t>w</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2"/>
        </w:rPr>
        <w:t>o</w:t>
      </w:r>
      <w:r w:rsidRPr="0072745A">
        <w:rPr>
          <w:rFonts w:ascii="Tahoma" w:eastAsia="Tahoma" w:hAnsi="Tahoma" w:cs="Tahoma"/>
        </w:rPr>
        <w:t>s</w:t>
      </w:r>
      <w:r w:rsidRPr="0072745A">
        <w:rPr>
          <w:rFonts w:ascii="Tahoma" w:eastAsia="Tahoma" w:hAnsi="Tahoma" w:cs="Tahoma"/>
          <w:spacing w:val="-1"/>
        </w:rPr>
        <w:t>k</w:t>
      </w:r>
      <w:r w:rsidRPr="0072745A">
        <w:rPr>
          <w:rFonts w:ascii="Tahoma" w:eastAsia="Tahoma" w:hAnsi="Tahoma" w:cs="Tahoma"/>
          <w:spacing w:val="2"/>
        </w:rPr>
        <w:t>ó</w:t>
      </w:r>
      <w:r w:rsidRPr="0072745A">
        <w:rPr>
          <w:rFonts w:ascii="Tahoma" w:eastAsia="Tahoma" w:hAnsi="Tahoma" w:cs="Tahoma"/>
        </w:rPr>
        <w:t>w</w:t>
      </w:r>
      <w:r w:rsidRPr="0072745A">
        <w:rPr>
          <w:rFonts w:ascii="Tahoma" w:eastAsia="Tahoma" w:hAnsi="Tahoma" w:cs="Tahoma"/>
          <w:spacing w:val="-3"/>
        </w:rPr>
        <w:t xml:space="preserve"> </w:t>
      </w:r>
      <w:r w:rsidRPr="0072745A">
        <w:rPr>
          <w:rFonts w:ascii="Tahoma" w:eastAsia="Tahoma" w:hAnsi="Tahoma" w:cs="Tahoma"/>
        </w:rPr>
        <w:t>o</w:t>
      </w:r>
      <w:r w:rsidRPr="0072745A">
        <w:rPr>
          <w:rFonts w:ascii="Tahoma" w:eastAsia="Tahoma" w:hAnsi="Tahoma" w:cs="Tahoma"/>
          <w:spacing w:val="-1"/>
        </w:rPr>
        <w:t xml:space="preserve"> </w:t>
      </w:r>
      <w:r w:rsidRPr="0072745A">
        <w:rPr>
          <w:rFonts w:ascii="Tahoma" w:eastAsia="Tahoma" w:hAnsi="Tahoma" w:cs="Tahoma"/>
        </w:rPr>
        <w:t>p</w:t>
      </w:r>
      <w:r w:rsidRPr="0072745A">
        <w:rPr>
          <w:rFonts w:ascii="Tahoma" w:eastAsia="Tahoma" w:hAnsi="Tahoma" w:cs="Tahoma"/>
          <w:spacing w:val="1"/>
        </w:rPr>
        <w:t>ła</w:t>
      </w:r>
      <w:r w:rsidRPr="0072745A">
        <w:rPr>
          <w:rFonts w:ascii="Tahoma" w:eastAsia="Tahoma" w:hAnsi="Tahoma" w:cs="Tahoma"/>
        </w:rPr>
        <w:t>t</w:t>
      </w:r>
      <w:r w:rsidRPr="0072745A">
        <w:rPr>
          <w:rFonts w:ascii="Tahoma" w:eastAsia="Tahoma" w:hAnsi="Tahoma" w:cs="Tahoma"/>
          <w:spacing w:val="-1"/>
        </w:rPr>
        <w:t>n</w:t>
      </w:r>
      <w:r w:rsidRPr="0072745A">
        <w:rPr>
          <w:rFonts w:ascii="Tahoma" w:eastAsia="Tahoma" w:hAnsi="Tahoma" w:cs="Tahoma"/>
        </w:rPr>
        <w:t>oś</w:t>
      </w:r>
      <w:r w:rsidRPr="0072745A">
        <w:rPr>
          <w:rFonts w:ascii="Tahoma" w:eastAsia="Tahoma" w:hAnsi="Tahoma" w:cs="Tahoma"/>
          <w:spacing w:val="-1"/>
        </w:rPr>
        <w:t>ć</w:t>
      </w:r>
      <w:r w:rsidRPr="0072745A">
        <w:rPr>
          <w:rFonts w:ascii="Tahoma" w:eastAsia="Tahoma" w:hAnsi="Tahoma" w:cs="Tahoma"/>
        </w:rPr>
        <w:t>,</w:t>
      </w:r>
      <w:r w:rsidRPr="0072745A">
        <w:rPr>
          <w:rFonts w:ascii="Tahoma" w:eastAsia="Tahoma" w:hAnsi="Tahoma" w:cs="Tahoma"/>
          <w:spacing w:val="-8"/>
        </w:rPr>
        <w:t xml:space="preserve"> </w:t>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strz</w:t>
      </w:r>
      <w:r w:rsidRPr="0072745A">
        <w:rPr>
          <w:rFonts w:ascii="Tahoma" w:eastAsia="Tahoma" w:hAnsi="Tahoma" w:cs="Tahoma"/>
          <w:spacing w:val="1"/>
        </w:rPr>
        <w:t>e</w:t>
      </w:r>
      <w:r w:rsidRPr="0072745A">
        <w:rPr>
          <w:rFonts w:ascii="Tahoma" w:eastAsia="Tahoma" w:hAnsi="Tahoma" w:cs="Tahoma"/>
        </w:rPr>
        <w:t>ż</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spacing w:val="1"/>
        </w:rPr>
        <w:t>e</w:t>
      </w:r>
      <w:r w:rsidRPr="0072745A">
        <w:rPr>
          <w:rFonts w:ascii="Tahoma" w:eastAsia="Tahoma" w:hAnsi="Tahoma" w:cs="Tahoma"/>
        </w:rPr>
        <w:t>m</w:t>
      </w:r>
      <w:r w:rsidRPr="0072745A">
        <w:rPr>
          <w:rFonts w:ascii="Tahoma" w:eastAsia="Tahoma" w:hAnsi="Tahoma" w:cs="Tahoma"/>
          <w:spacing w:val="-12"/>
        </w:rPr>
        <w:t xml:space="preserve"> </w:t>
      </w:r>
      <w:r w:rsidRPr="0072745A">
        <w:rPr>
          <w:rFonts w:ascii="Tahoma" w:eastAsia="Tahoma" w:hAnsi="Tahoma" w:cs="Tahoma"/>
        </w:rPr>
        <w:t>§</w:t>
      </w:r>
      <w:r w:rsidRPr="0072745A">
        <w:rPr>
          <w:rFonts w:ascii="Tahoma" w:eastAsia="Tahoma" w:hAnsi="Tahoma" w:cs="Tahoma"/>
          <w:spacing w:val="-2"/>
        </w:rPr>
        <w:t xml:space="preserve"> </w:t>
      </w:r>
      <w:r w:rsidRPr="0072745A">
        <w:rPr>
          <w:rFonts w:ascii="Tahoma" w:eastAsia="Tahoma" w:hAnsi="Tahoma" w:cs="Tahoma"/>
          <w:spacing w:val="-1"/>
        </w:rPr>
        <w:t>1</w:t>
      </w:r>
      <w:r w:rsidR="007D5923" w:rsidRPr="0072745A">
        <w:rPr>
          <w:rFonts w:ascii="Tahoma" w:eastAsia="Tahoma" w:hAnsi="Tahoma" w:cs="Tahoma"/>
          <w:spacing w:val="-1"/>
        </w:rPr>
        <w:t>2</w:t>
      </w:r>
      <w:r w:rsidRPr="0072745A">
        <w:rPr>
          <w:rFonts w:ascii="Tahoma" w:eastAsia="Tahoma" w:hAnsi="Tahoma" w:cs="Tahoma"/>
          <w:spacing w:val="-1"/>
        </w:rPr>
        <w:t xml:space="preserve"> </w:t>
      </w:r>
      <w:r w:rsidR="00463725" w:rsidRPr="0072745A">
        <w:rPr>
          <w:rFonts w:ascii="Tahoma" w:eastAsia="Tahoma" w:hAnsi="Tahoma" w:cs="Tahoma"/>
          <w:spacing w:val="-1"/>
        </w:rPr>
        <w:br/>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 xml:space="preserve"> </w:t>
      </w:r>
      <w:r w:rsidR="006434DE" w:rsidRPr="0072745A">
        <w:rPr>
          <w:rFonts w:ascii="Tahoma" w:eastAsia="Tahoma" w:hAnsi="Tahoma" w:cs="Tahoma"/>
          <w:spacing w:val="3"/>
        </w:rPr>
        <w:t>5</w:t>
      </w:r>
      <w:r w:rsidRPr="0072745A">
        <w:rPr>
          <w:rFonts w:ascii="Tahoma" w:eastAsia="Tahoma" w:hAnsi="Tahoma" w:cs="Tahoma"/>
        </w:rPr>
        <w:t>;</w:t>
      </w:r>
    </w:p>
    <w:p w14:paraId="24C98D7E" w14:textId="029E8AF6"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4"/>
        </w:rPr>
        <w:t>e</w:t>
      </w:r>
      <w:r w:rsidRPr="0072745A">
        <w:rPr>
          <w:rFonts w:ascii="Tahoma" w:eastAsia="Tahoma" w:hAnsi="Tahoma" w:cs="Tahoma"/>
          <w:spacing w:val="-1"/>
        </w:rPr>
        <w:t>n</w:t>
      </w:r>
      <w:r w:rsidRPr="0072745A">
        <w:rPr>
          <w:rFonts w:ascii="Tahoma" w:eastAsia="Tahoma" w:hAnsi="Tahoma" w:cs="Tahoma"/>
        </w:rPr>
        <w:t xml:space="preserve">t </w:t>
      </w:r>
      <w:r w:rsidRPr="0072745A">
        <w:rPr>
          <w:rFonts w:ascii="Tahoma" w:eastAsia="Tahoma" w:hAnsi="Tahoma" w:cs="Tahoma"/>
          <w:spacing w:val="-1"/>
        </w:rPr>
        <w:t>n</w:t>
      </w:r>
      <w:r w:rsidRPr="0072745A">
        <w:rPr>
          <w:rFonts w:ascii="Tahoma" w:eastAsia="Tahoma" w:hAnsi="Tahoma" w:cs="Tahoma"/>
        </w:rPr>
        <w:t>ie pr</w:t>
      </w:r>
      <w:r w:rsidRPr="0072745A">
        <w:rPr>
          <w:rFonts w:ascii="Tahoma" w:eastAsia="Tahoma" w:hAnsi="Tahoma" w:cs="Tahoma"/>
          <w:spacing w:val="1"/>
        </w:rPr>
        <w:t>ze</w:t>
      </w:r>
      <w:r w:rsidRPr="0072745A">
        <w:rPr>
          <w:rFonts w:ascii="Tahoma" w:eastAsia="Tahoma" w:hAnsi="Tahoma" w:cs="Tahoma"/>
        </w:rPr>
        <w:t>dkł</w:t>
      </w:r>
      <w:r w:rsidRPr="0072745A">
        <w:rPr>
          <w:rFonts w:ascii="Tahoma" w:eastAsia="Tahoma" w:hAnsi="Tahoma" w:cs="Tahoma"/>
          <w:spacing w:val="1"/>
        </w:rPr>
        <w:t>a</w:t>
      </w:r>
      <w:r w:rsidRPr="0072745A">
        <w:rPr>
          <w:rFonts w:ascii="Tahoma" w:eastAsia="Tahoma" w:hAnsi="Tahoma" w:cs="Tahoma"/>
        </w:rPr>
        <w:t xml:space="preserve">da </w:t>
      </w:r>
      <w:r w:rsidRPr="0072745A">
        <w:rPr>
          <w:rFonts w:ascii="Tahoma" w:eastAsia="Tahoma" w:hAnsi="Tahoma" w:cs="Tahoma"/>
          <w:spacing w:val="-1"/>
        </w:rPr>
        <w:t>u</w:t>
      </w:r>
      <w:r w:rsidRPr="0072745A">
        <w:rPr>
          <w:rFonts w:ascii="Tahoma" w:eastAsia="Tahoma" w:hAnsi="Tahoma" w:cs="Tahoma"/>
        </w:rPr>
        <w:t>zupeł</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 xml:space="preserve">ia </w:t>
      </w:r>
      <w:r w:rsidRPr="0072745A">
        <w:rPr>
          <w:rFonts w:ascii="Tahoma" w:eastAsia="Tahoma" w:hAnsi="Tahoma" w:cs="Tahoma"/>
          <w:spacing w:val="1"/>
        </w:rPr>
        <w:t>w</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rPr>
        <w:t>os</w:t>
      </w:r>
      <w:r w:rsidRPr="0072745A">
        <w:rPr>
          <w:rFonts w:ascii="Tahoma" w:eastAsia="Tahoma" w:hAnsi="Tahoma" w:cs="Tahoma"/>
          <w:spacing w:val="1"/>
        </w:rPr>
        <w:t>k</w:t>
      </w:r>
      <w:r w:rsidRPr="0072745A">
        <w:rPr>
          <w:rFonts w:ascii="Tahoma" w:eastAsia="Tahoma" w:hAnsi="Tahoma" w:cs="Tahoma"/>
        </w:rPr>
        <w:t>u o p</w:t>
      </w:r>
      <w:r w:rsidRPr="0072745A">
        <w:rPr>
          <w:rFonts w:ascii="Tahoma" w:eastAsia="Tahoma" w:hAnsi="Tahoma" w:cs="Tahoma"/>
          <w:spacing w:val="1"/>
        </w:rPr>
        <w:t>ła</w:t>
      </w:r>
      <w:r w:rsidRPr="0072745A">
        <w:rPr>
          <w:rFonts w:ascii="Tahoma" w:eastAsia="Tahoma" w:hAnsi="Tahoma" w:cs="Tahoma"/>
        </w:rPr>
        <w:t>t</w:t>
      </w:r>
      <w:r w:rsidRPr="0072745A">
        <w:rPr>
          <w:rFonts w:ascii="Tahoma" w:eastAsia="Tahoma" w:hAnsi="Tahoma" w:cs="Tahoma"/>
          <w:spacing w:val="-1"/>
        </w:rPr>
        <w:t>n</w:t>
      </w:r>
      <w:r w:rsidRPr="0072745A">
        <w:rPr>
          <w:rFonts w:ascii="Tahoma" w:eastAsia="Tahoma" w:hAnsi="Tahoma" w:cs="Tahoma"/>
        </w:rPr>
        <w:t>ość w t</w:t>
      </w:r>
      <w:r w:rsidRPr="0072745A">
        <w:rPr>
          <w:rFonts w:ascii="Tahoma" w:eastAsia="Tahoma" w:hAnsi="Tahoma" w:cs="Tahoma"/>
          <w:spacing w:val="1"/>
        </w:rPr>
        <w:t>e</w:t>
      </w:r>
      <w:r w:rsidRPr="0072745A">
        <w:rPr>
          <w:rFonts w:ascii="Tahoma" w:eastAsia="Tahoma" w:hAnsi="Tahoma" w:cs="Tahoma"/>
        </w:rPr>
        <w:t>r</w:t>
      </w:r>
      <w:r w:rsidRPr="0072745A">
        <w:rPr>
          <w:rFonts w:ascii="Tahoma" w:eastAsia="Tahoma" w:hAnsi="Tahoma" w:cs="Tahoma"/>
          <w:spacing w:val="1"/>
        </w:rPr>
        <w:t>m</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spacing w:val="3"/>
        </w:rPr>
        <w:t>a</w:t>
      </w:r>
      <w:r w:rsidRPr="0072745A">
        <w:rPr>
          <w:rFonts w:ascii="Tahoma" w:eastAsia="Tahoma" w:hAnsi="Tahoma" w:cs="Tahoma"/>
          <w:spacing w:val="-1"/>
        </w:rPr>
        <w:t>c</w:t>
      </w:r>
      <w:r w:rsidRPr="0072745A">
        <w:rPr>
          <w:rFonts w:ascii="Tahoma" w:eastAsia="Tahoma" w:hAnsi="Tahoma" w:cs="Tahoma"/>
        </w:rPr>
        <w:t>h i z</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sie</w:t>
      </w:r>
      <w:r w:rsidR="0033037E" w:rsidRPr="0072745A">
        <w:rPr>
          <w:rFonts w:ascii="Tahoma" w:eastAsia="Tahoma" w:hAnsi="Tahoma" w:cs="Tahoma"/>
          <w:spacing w:val="1"/>
          <w:position w:val="-1"/>
        </w:rPr>
        <w:t xml:space="preserve"> </w:t>
      </w:r>
      <w:r w:rsidRPr="0072745A">
        <w:rPr>
          <w:rFonts w:ascii="Tahoma" w:eastAsia="Tahoma" w:hAnsi="Tahoma" w:cs="Tahoma"/>
          <w:spacing w:val="1"/>
          <w:position w:val="-1"/>
        </w:rPr>
        <w:t>w</w:t>
      </w:r>
      <w:r w:rsidRPr="0072745A">
        <w:rPr>
          <w:rFonts w:ascii="Tahoma" w:eastAsia="Tahoma" w:hAnsi="Tahoma" w:cs="Tahoma"/>
          <w:spacing w:val="-1"/>
          <w:position w:val="-1"/>
        </w:rPr>
        <w:t>y</w:t>
      </w:r>
      <w:r w:rsidRPr="0072745A">
        <w:rPr>
          <w:rFonts w:ascii="Tahoma" w:eastAsia="Tahoma" w:hAnsi="Tahoma" w:cs="Tahoma"/>
          <w:position w:val="-1"/>
        </w:rPr>
        <w:t>zna</w:t>
      </w:r>
      <w:r w:rsidRPr="0072745A">
        <w:rPr>
          <w:rFonts w:ascii="Tahoma" w:eastAsia="Tahoma" w:hAnsi="Tahoma" w:cs="Tahoma"/>
          <w:spacing w:val="-1"/>
          <w:position w:val="-1"/>
        </w:rPr>
        <w:t>c</w:t>
      </w:r>
      <w:r w:rsidRPr="0072745A">
        <w:rPr>
          <w:rFonts w:ascii="Tahoma" w:eastAsia="Tahoma" w:hAnsi="Tahoma" w:cs="Tahoma"/>
          <w:position w:val="-1"/>
        </w:rPr>
        <w:t>z</w:t>
      </w:r>
      <w:r w:rsidRPr="0072745A">
        <w:rPr>
          <w:rFonts w:ascii="Tahoma" w:eastAsia="Tahoma" w:hAnsi="Tahoma" w:cs="Tahoma"/>
          <w:spacing w:val="2"/>
          <w:position w:val="-1"/>
        </w:rPr>
        <w:t>o</w:t>
      </w:r>
      <w:r w:rsidRPr="0072745A">
        <w:rPr>
          <w:rFonts w:ascii="Tahoma" w:eastAsia="Tahoma" w:hAnsi="Tahoma" w:cs="Tahoma"/>
          <w:spacing w:val="-3"/>
          <w:position w:val="-1"/>
        </w:rPr>
        <w:t>n</w:t>
      </w:r>
      <w:r w:rsidRPr="0072745A">
        <w:rPr>
          <w:rFonts w:ascii="Tahoma" w:eastAsia="Tahoma" w:hAnsi="Tahoma" w:cs="Tahoma"/>
          <w:spacing w:val="-1"/>
          <w:position w:val="-1"/>
        </w:rPr>
        <w:t>y</w:t>
      </w:r>
      <w:r w:rsidRPr="0072745A">
        <w:rPr>
          <w:rFonts w:ascii="Tahoma" w:eastAsia="Tahoma" w:hAnsi="Tahoma" w:cs="Tahoma"/>
          <w:position w:val="-1"/>
        </w:rPr>
        <w:t>m</w:t>
      </w:r>
      <w:r w:rsidRPr="0072745A">
        <w:rPr>
          <w:rFonts w:ascii="Tahoma" w:eastAsia="Tahoma" w:hAnsi="Tahoma" w:cs="Tahoma"/>
          <w:spacing w:val="-12"/>
          <w:position w:val="-1"/>
        </w:rPr>
        <w:t xml:space="preserve"> </w:t>
      </w:r>
      <w:r w:rsidRPr="0072745A">
        <w:rPr>
          <w:rFonts w:ascii="Tahoma" w:eastAsia="Tahoma" w:hAnsi="Tahoma" w:cs="Tahoma"/>
          <w:position w:val="-1"/>
        </w:rPr>
        <w:t>pr</w:t>
      </w:r>
      <w:r w:rsidRPr="0072745A">
        <w:rPr>
          <w:rFonts w:ascii="Tahoma" w:eastAsia="Tahoma" w:hAnsi="Tahoma" w:cs="Tahoma"/>
          <w:spacing w:val="1"/>
          <w:position w:val="-1"/>
        </w:rPr>
        <w:t>ze</w:t>
      </w:r>
      <w:r w:rsidRPr="0072745A">
        <w:rPr>
          <w:rFonts w:ascii="Tahoma" w:eastAsia="Tahoma" w:hAnsi="Tahoma" w:cs="Tahoma"/>
          <w:position w:val="-1"/>
        </w:rPr>
        <w:t>z</w:t>
      </w:r>
      <w:r w:rsidRPr="0072745A">
        <w:rPr>
          <w:rFonts w:ascii="Tahoma" w:eastAsia="Tahoma" w:hAnsi="Tahoma" w:cs="Tahoma"/>
          <w:spacing w:val="-4"/>
          <w:position w:val="-1"/>
        </w:rPr>
        <w:t xml:space="preserve"> </w:t>
      </w:r>
      <w:r w:rsidRPr="0072745A">
        <w:rPr>
          <w:rFonts w:ascii="Tahoma" w:eastAsia="Tahoma" w:hAnsi="Tahoma" w:cs="Tahoma"/>
          <w:spacing w:val="3"/>
          <w:position w:val="-1"/>
        </w:rPr>
        <w:t>I</w:t>
      </w:r>
      <w:r w:rsidRPr="0072745A">
        <w:rPr>
          <w:rFonts w:ascii="Tahoma" w:eastAsia="Tahoma" w:hAnsi="Tahoma" w:cs="Tahoma"/>
          <w:position w:val="-1"/>
        </w:rPr>
        <w:t>Z;</w:t>
      </w:r>
    </w:p>
    <w:p w14:paraId="17300D7F" w14:textId="77777777" w:rsidR="0072745A" w:rsidRPr="0072745A" w:rsidRDefault="00280ADA" w:rsidP="00E43CDE">
      <w:pPr>
        <w:pStyle w:val="Akapitzlist"/>
        <w:numPr>
          <w:ilvl w:val="0"/>
          <w:numId w:val="48"/>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48"/>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58"/>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strz</w:t>
      </w:r>
      <w:r w:rsidRPr="0072745A">
        <w:rPr>
          <w:rFonts w:ascii="Tahoma" w:eastAsia="Tahoma" w:hAnsi="Tahoma" w:cs="Tahoma"/>
          <w:spacing w:val="1"/>
        </w:rPr>
        <w:t>e</w:t>
      </w:r>
      <w:r w:rsidRPr="0072745A">
        <w:rPr>
          <w:rFonts w:ascii="Tahoma" w:eastAsia="Tahoma" w:hAnsi="Tahoma" w:cs="Tahoma"/>
        </w:rPr>
        <w:t>ga</w:t>
      </w:r>
      <w:r w:rsidRPr="0072745A">
        <w:rPr>
          <w:rFonts w:ascii="Tahoma" w:eastAsia="Tahoma" w:hAnsi="Tahoma" w:cs="Tahoma"/>
          <w:spacing w:val="48"/>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pisów</w:t>
      </w:r>
      <w:r w:rsidRPr="0072745A">
        <w:rPr>
          <w:rFonts w:ascii="Tahoma" w:eastAsia="Tahoma" w:hAnsi="Tahoma" w:cs="Tahoma"/>
          <w:spacing w:val="50"/>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aw</w:t>
      </w:r>
      <w:r w:rsidRPr="0072745A">
        <w:rPr>
          <w:rFonts w:ascii="Tahoma" w:eastAsia="Tahoma" w:hAnsi="Tahoma" w:cs="Tahoma"/>
        </w:rPr>
        <w:t>y</w:t>
      </w:r>
      <w:r w:rsidRPr="0072745A">
        <w:rPr>
          <w:rFonts w:ascii="Tahoma" w:eastAsia="Tahoma" w:hAnsi="Tahoma" w:cs="Tahoma"/>
          <w:spacing w:val="50"/>
        </w:rPr>
        <w:t xml:space="preserve"> </w:t>
      </w:r>
      <w:r w:rsidRPr="0072745A">
        <w:rPr>
          <w:rFonts w:ascii="Tahoma" w:eastAsia="Tahoma" w:hAnsi="Tahoma" w:cs="Tahoma"/>
          <w:spacing w:val="10"/>
        </w:rPr>
        <w:t>P</w:t>
      </w:r>
      <w:r w:rsidRPr="0072745A">
        <w:rPr>
          <w:rFonts w:ascii="Tahoma" w:eastAsia="Tahoma" w:hAnsi="Tahoma" w:cs="Tahoma"/>
          <w:spacing w:val="-1"/>
        </w:rPr>
        <w:t>Z</w:t>
      </w:r>
      <w:r w:rsidRPr="0072745A">
        <w:rPr>
          <w:rFonts w:ascii="Tahoma" w:eastAsia="Tahoma" w:hAnsi="Tahoma" w:cs="Tahoma"/>
        </w:rPr>
        <w:t>P</w:t>
      </w:r>
      <w:r w:rsidRPr="0072745A">
        <w:rPr>
          <w:rFonts w:ascii="Tahoma" w:eastAsia="Tahoma" w:hAnsi="Tahoma" w:cs="Tahoma"/>
          <w:spacing w:val="57"/>
        </w:rPr>
        <w:t xml:space="preserve"> </w:t>
      </w:r>
      <w:r w:rsidRPr="0072745A">
        <w:rPr>
          <w:rFonts w:ascii="Tahoma" w:eastAsia="Tahoma" w:hAnsi="Tahoma" w:cs="Tahoma"/>
        </w:rPr>
        <w:t>w</w:t>
      </w:r>
      <w:r w:rsidRPr="0072745A">
        <w:rPr>
          <w:rFonts w:ascii="Tahoma" w:eastAsia="Tahoma" w:hAnsi="Tahoma" w:cs="Tahoma"/>
          <w:spacing w:val="57"/>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si</w:t>
      </w:r>
      <w:r w:rsidRPr="0072745A">
        <w:rPr>
          <w:rFonts w:ascii="Tahoma" w:eastAsia="Tahoma" w:hAnsi="Tahoma" w:cs="Tahoma"/>
          <w:spacing w:val="1"/>
        </w:rPr>
        <w:t>e</w:t>
      </w:r>
      <w:r w:rsidRPr="0072745A">
        <w:rPr>
          <w:rFonts w:ascii="Tahoma" w:eastAsia="Tahoma" w:hAnsi="Tahoma" w:cs="Tahoma"/>
        </w:rPr>
        <w:t>,</w:t>
      </w:r>
      <w:r w:rsidRPr="0072745A">
        <w:rPr>
          <w:rFonts w:ascii="Tahoma" w:eastAsia="Tahoma" w:hAnsi="Tahoma" w:cs="Tahoma"/>
          <w:spacing w:val="50"/>
        </w:rPr>
        <w:t xml:space="preserve"> </w:t>
      </w:r>
      <w:r w:rsidRPr="0072745A">
        <w:rPr>
          <w:rFonts w:ascii="Tahoma" w:eastAsia="Tahoma" w:hAnsi="Tahoma" w:cs="Tahoma"/>
        </w:rPr>
        <w:t>w</w:t>
      </w:r>
      <w:r w:rsidRPr="0072745A">
        <w:rPr>
          <w:rFonts w:ascii="Tahoma" w:eastAsia="Tahoma" w:hAnsi="Tahoma" w:cs="Tahoma"/>
          <w:spacing w:val="57"/>
        </w:rPr>
        <w:t xml:space="preserve"> </w:t>
      </w:r>
      <w:r w:rsidRPr="0072745A">
        <w:rPr>
          <w:rFonts w:ascii="Tahoma" w:eastAsia="Tahoma" w:hAnsi="Tahoma" w:cs="Tahoma"/>
          <w:spacing w:val="-1"/>
        </w:rPr>
        <w:t>j</w:t>
      </w:r>
      <w:r w:rsidRPr="0072745A">
        <w:rPr>
          <w:rFonts w:ascii="Tahoma" w:eastAsia="Tahoma" w:hAnsi="Tahoma" w:cs="Tahoma"/>
          <w:spacing w:val="3"/>
        </w:rPr>
        <w:t>a</w:t>
      </w:r>
      <w:r w:rsidRPr="0072745A">
        <w:rPr>
          <w:rFonts w:ascii="Tahoma" w:eastAsia="Tahoma" w:hAnsi="Tahoma" w:cs="Tahoma"/>
          <w:spacing w:val="-1"/>
        </w:rPr>
        <w:t>k</w:t>
      </w:r>
      <w:r w:rsidRPr="0072745A">
        <w:rPr>
          <w:rFonts w:ascii="Tahoma" w:eastAsia="Tahoma" w:hAnsi="Tahoma" w:cs="Tahoma"/>
        </w:rPr>
        <w:t>im</w:t>
      </w:r>
      <w:r w:rsidRPr="0072745A">
        <w:rPr>
          <w:rFonts w:ascii="Tahoma" w:eastAsia="Tahoma" w:hAnsi="Tahoma" w:cs="Tahoma"/>
          <w:spacing w:val="53"/>
        </w:rPr>
        <w:t xml:space="preserve"> </w:t>
      </w:r>
      <w:r w:rsidRPr="0072745A">
        <w:rPr>
          <w:rFonts w:ascii="Tahoma" w:eastAsia="Tahoma" w:hAnsi="Tahoma" w:cs="Tahoma"/>
        </w:rPr>
        <w:t>ta</w:t>
      </w:r>
      <w:r w:rsidRPr="0072745A">
        <w:rPr>
          <w:rFonts w:ascii="Tahoma" w:eastAsia="Tahoma" w:hAnsi="Tahoma" w:cs="Tahoma"/>
          <w:spacing w:val="57"/>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a</w:t>
      </w:r>
      <w:r w:rsidRPr="0072745A">
        <w:rPr>
          <w:rFonts w:ascii="Tahoma" w:eastAsia="Tahoma" w:hAnsi="Tahoma" w:cs="Tahoma"/>
          <w:spacing w:val="-1"/>
        </w:rPr>
        <w:t>w</w:t>
      </w:r>
      <w:r w:rsidRPr="0072745A">
        <w:rPr>
          <w:rFonts w:ascii="Tahoma" w:eastAsia="Tahoma" w:hAnsi="Tahoma" w:cs="Tahoma"/>
        </w:rPr>
        <w:t>a</w:t>
      </w:r>
      <w:r w:rsidRPr="0072745A">
        <w:rPr>
          <w:rFonts w:ascii="Tahoma" w:eastAsia="Tahoma" w:hAnsi="Tahoma" w:cs="Tahoma"/>
          <w:spacing w:val="52"/>
        </w:rPr>
        <w:t xml:space="preserve"> </w:t>
      </w:r>
      <w:r w:rsidRPr="0072745A">
        <w:rPr>
          <w:rFonts w:ascii="Tahoma" w:eastAsia="Tahoma" w:hAnsi="Tahoma" w:cs="Tahoma"/>
        </w:rPr>
        <w:t>stos</w:t>
      </w:r>
      <w:r w:rsidRPr="0072745A">
        <w:rPr>
          <w:rFonts w:ascii="Tahoma" w:eastAsia="Tahoma" w:hAnsi="Tahoma" w:cs="Tahoma"/>
          <w:spacing w:val="-1"/>
        </w:rPr>
        <w:t>uj</w:t>
      </w:r>
      <w:r w:rsidRPr="0072745A">
        <w:rPr>
          <w:rFonts w:ascii="Tahoma" w:eastAsia="Tahoma" w:hAnsi="Tahoma" w:cs="Tahoma"/>
        </w:rPr>
        <w:t>e</w:t>
      </w:r>
      <w:r w:rsidR="00CF2E28" w:rsidRPr="0072745A">
        <w:rPr>
          <w:rFonts w:ascii="Tahoma" w:eastAsia="Tahoma" w:hAnsi="Tahoma" w:cs="Tahoma"/>
        </w:rPr>
        <w:t xml:space="preserve"> </w:t>
      </w:r>
      <w:r w:rsidRPr="0072745A">
        <w:rPr>
          <w:rFonts w:ascii="Tahoma" w:eastAsia="Tahoma" w:hAnsi="Tahoma" w:cs="Tahoma"/>
          <w:position w:val="-1"/>
        </w:rPr>
        <w:t>się</w:t>
      </w:r>
      <w:r w:rsidRPr="0072745A">
        <w:rPr>
          <w:rFonts w:ascii="Tahoma" w:eastAsia="Tahoma" w:hAnsi="Tahoma" w:cs="Tahoma"/>
          <w:spacing w:val="-2"/>
          <w:position w:val="-1"/>
        </w:rPr>
        <w:t xml:space="preserve"> </w:t>
      </w:r>
      <w:r w:rsidRPr="0072745A">
        <w:rPr>
          <w:rFonts w:ascii="Tahoma" w:eastAsia="Tahoma" w:hAnsi="Tahoma" w:cs="Tahoma"/>
          <w:position w:val="-1"/>
        </w:rPr>
        <w:t>do</w:t>
      </w:r>
      <w:r w:rsidRPr="0072745A">
        <w:rPr>
          <w:rFonts w:ascii="Tahoma" w:eastAsia="Tahoma" w:hAnsi="Tahoma" w:cs="Tahoma"/>
          <w:spacing w:val="-2"/>
          <w:position w:val="-1"/>
        </w:rPr>
        <w:t xml:space="preserve"> </w:t>
      </w:r>
      <w:r w:rsidRPr="0072745A">
        <w:rPr>
          <w:rFonts w:ascii="Tahoma" w:eastAsia="Tahoma" w:hAnsi="Tahoma" w:cs="Tahoma"/>
          <w:spacing w:val="1"/>
          <w:position w:val="-1"/>
        </w:rPr>
        <w:t>Be</w:t>
      </w:r>
      <w:r w:rsidRPr="0072745A">
        <w:rPr>
          <w:rFonts w:ascii="Tahoma" w:eastAsia="Tahoma" w:hAnsi="Tahoma" w:cs="Tahoma"/>
          <w:spacing w:val="-1"/>
          <w:position w:val="-1"/>
        </w:rPr>
        <w:t>n</w:t>
      </w:r>
      <w:r w:rsidRPr="0072745A">
        <w:rPr>
          <w:rFonts w:ascii="Tahoma" w:eastAsia="Tahoma" w:hAnsi="Tahoma" w:cs="Tahoma"/>
          <w:spacing w:val="3"/>
          <w:position w:val="-1"/>
        </w:rPr>
        <w:t>e</w:t>
      </w:r>
      <w:r w:rsidRPr="0072745A">
        <w:rPr>
          <w:rFonts w:ascii="Tahoma" w:eastAsia="Tahoma" w:hAnsi="Tahoma" w:cs="Tahoma"/>
          <w:spacing w:val="-1"/>
          <w:position w:val="-1"/>
        </w:rPr>
        <w:t>f</w:t>
      </w:r>
      <w:r w:rsidRPr="0072745A">
        <w:rPr>
          <w:rFonts w:ascii="Tahoma" w:eastAsia="Tahoma" w:hAnsi="Tahoma" w:cs="Tahoma"/>
          <w:position w:val="-1"/>
        </w:rPr>
        <w:t>i</w:t>
      </w:r>
      <w:r w:rsidRPr="0072745A">
        <w:rPr>
          <w:rFonts w:ascii="Tahoma" w:eastAsia="Tahoma" w:hAnsi="Tahoma" w:cs="Tahoma"/>
          <w:spacing w:val="2"/>
          <w:position w:val="-1"/>
        </w:rPr>
        <w:t>c</w:t>
      </w:r>
      <w:r w:rsidRPr="0072745A">
        <w:rPr>
          <w:rFonts w:ascii="Tahoma" w:eastAsia="Tahoma" w:hAnsi="Tahoma" w:cs="Tahoma"/>
          <w:spacing w:val="-1"/>
          <w:position w:val="-1"/>
        </w:rPr>
        <w:t>j</w:t>
      </w:r>
      <w:r w:rsidRPr="0072745A">
        <w:rPr>
          <w:rFonts w:ascii="Tahoma" w:eastAsia="Tahoma" w:hAnsi="Tahoma" w:cs="Tahoma"/>
          <w:spacing w:val="1"/>
          <w:position w:val="-1"/>
        </w:rPr>
        <w:t>e</w:t>
      </w:r>
      <w:r w:rsidRPr="0072745A">
        <w:rPr>
          <w:rFonts w:ascii="Tahoma" w:eastAsia="Tahoma" w:hAnsi="Tahoma" w:cs="Tahoma"/>
          <w:spacing w:val="-1"/>
          <w:position w:val="-1"/>
        </w:rPr>
        <w:t>n</w:t>
      </w:r>
      <w:r w:rsidRPr="0072745A">
        <w:rPr>
          <w:rFonts w:ascii="Tahoma" w:eastAsia="Tahoma" w:hAnsi="Tahoma" w:cs="Tahoma"/>
          <w:position w:val="-1"/>
        </w:rPr>
        <w:t>t</w:t>
      </w:r>
      <w:r w:rsidRPr="0072745A">
        <w:rPr>
          <w:rFonts w:ascii="Tahoma" w:eastAsia="Tahoma" w:hAnsi="Tahoma" w:cs="Tahoma"/>
          <w:spacing w:val="1"/>
          <w:position w:val="-1"/>
        </w:rPr>
        <w:t>a</w:t>
      </w:r>
      <w:r w:rsidRPr="0072745A">
        <w:rPr>
          <w:rFonts w:ascii="Tahoma" w:eastAsia="Tahoma" w:hAnsi="Tahoma" w:cs="Tahoma"/>
          <w:position w:val="-1"/>
        </w:rPr>
        <w:t>;</w:t>
      </w:r>
    </w:p>
    <w:p w14:paraId="52F902DE" w14:textId="298290CA" w:rsidR="00942F4E" w:rsidRPr="0072745A" w:rsidRDefault="00280ADA" w:rsidP="00E43CDE">
      <w:pPr>
        <w:pStyle w:val="Akapitzlist"/>
        <w:numPr>
          <w:ilvl w:val="0"/>
          <w:numId w:val="48"/>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8"/>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14"/>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strz</w:t>
      </w:r>
      <w:r w:rsidRPr="0072745A">
        <w:rPr>
          <w:rFonts w:ascii="Tahoma" w:eastAsia="Tahoma" w:hAnsi="Tahoma" w:cs="Tahoma"/>
          <w:spacing w:val="1"/>
        </w:rPr>
        <w:t>e</w:t>
      </w:r>
      <w:r w:rsidRPr="0072745A">
        <w:rPr>
          <w:rFonts w:ascii="Tahoma" w:eastAsia="Tahoma" w:hAnsi="Tahoma" w:cs="Tahoma"/>
        </w:rPr>
        <w:t>ga</w:t>
      </w:r>
      <w:r w:rsidRPr="0072745A">
        <w:rPr>
          <w:rFonts w:ascii="Tahoma" w:eastAsia="Tahoma" w:hAnsi="Tahoma" w:cs="Tahoma"/>
          <w:spacing w:val="8"/>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s</w:t>
      </w:r>
      <w:r w:rsidRPr="0072745A">
        <w:rPr>
          <w:rFonts w:ascii="Tahoma" w:eastAsia="Tahoma" w:hAnsi="Tahoma" w:cs="Tahoma"/>
          <w:spacing w:val="1"/>
        </w:rPr>
        <w:t>a</w:t>
      </w:r>
      <w:r w:rsidRPr="0072745A">
        <w:rPr>
          <w:rFonts w:ascii="Tahoma" w:eastAsia="Tahoma" w:hAnsi="Tahoma" w:cs="Tahoma"/>
        </w:rPr>
        <w:t>dy</w:t>
      </w:r>
      <w:r w:rsidRPr="0072745A">
        <w:rPr>
          <w:rFonts w:ascii="Tahoma" w:eastAsia="Tahoma" w:hAnsi="Tahoma" w:cs="Tahoma"/>
          <w:spacing w:val="10"/>
        </w:rPr>
        <w:t xml:space="preserve"> </w:t>
      </w:r>
      <w:r w:rsidRPr="0072745A">
        <w:rPr>
          <w:rFonts w:ascii="Tahoma" w:eastAsia="Tahoma" w:hAnsi="Tahoma" w:cs="Tahoma"/>
          <w:spacing w:val="-3"/>
        </w:rPr>
        <w:t>k</w:t>
      </w:r>
      <w:r w:rsidRPr="0072745A">
        <w:rPr>
          <w:rFonts w:ascii="Tahoma" w:eastAsia="Tahoma" w:hAnsi="Tahoma" w:cs="Tahoma"/>
          <w:spacing w:val="2"/>
        </w:rPr>
        <w:t>o</w:t>
      </w:r>
      <w:r w:rsidRPr="0072745A">
        <w:rPr>
          <w:rFonts w:ascii="Tahoma" w:eastAsia="Tahoma" w:hAnsi="Tahoma" w:cs="Tahoma"/>
          <w:spacing w:val="-1"/>
        </w:rPr>
        <w:t>n</w:t>
      </w:r>
      <w:r w:rsidRPr="0072745A">
        <w:rPr>
          <w:rFonts w:ascii="Tahoma" w:eastAsia="Tahoma" w:hAnsi="Tahoma" w:cs="Tahoma"/>
          <w:spacing w:val="1"/>
        </w:rPr>
        <w:t>k</w:t>
      </w:r>
      <w:r w:rsidRPr="0072745A">
        <w:rPr>
          <w:rFonts w:ascii="Tahoma" w:eastAsia="Tahoma" w:hAnsi="Tahoma" w:cs="Tahoma"/>
          <w:spacing w:val="-1"/>
        </w:rPr>
        <w:t>u</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2"/>
        </w:rPr>
        <w:t>c</w:t>
      </w:r>
      <w:r w:rsidRPr="0072745A">
        <w:rPr>
          <w:rFonts w:ascii="Tahoma" w:eastAsia="Tahoma" w:hAnsi="Tahoma" w:cs="Tahoma"/>
          <w:spacing w:val="-1"/>
        </w:rPr>
        <w:t>y</w:t>
      </w:r>
      <w:r w:rsidRPr="0072745A">
        <w:rPr>
          <w:rFonts w:ascii="Tahoma" w:eastAsia="Tahoma" w:hAnsi="Tahoma" w:cs="Tahoma"/>
          <w:spacing w:val="1"/>
        </w:rPr>
        <w:t>j</w:t>
      </w:r>
      <w:r w:rsidRPr="0072745A">
        <w:rPr>
          <w:rFonts w:ascii="Tahoma" w:eastAsia="Tahoma" w:hAnsi="Tahoma" w:cs="Tahoma"/>
          <w:spacing w:val="-1"/>
        </w:rPr>
        <w:t>n</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rPr>
        <w:t>w</w:t>
      </w:r>
      <w:r w:rsidRPr="0072745A">
        <w:rPr>
          <w:rFonts w:ascii="Tahoma" w:eastAsia="Tahoma" w:hAnsi="Tahoma" w:cs="Tahoma"/>
          <w:spacing w:val="16"/>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si</w:t>
      </w:r>
      <w:r w:rsidRPr="0072745A">
        <w:rPr>
          <w:rFonts w:ascii="Tahoma" w:eastAsia="Tahoma" w:hAnsi="Tahoma" w:cs="Tahoma"/>
          <w:spacing w:val="1"/>
        </w:rPr>
        <w:t>e</w:t>
      </w:r>
      <w:r w:rsidRPr="0072745A">
        <w:rPr>
          <w:rFonts w:ascii="Tahoma" w:eastAsia="Tahoma" w:hAnsi="Tahoma" w:cs="Tahoma"/>
        </w:rPr>
        <w:t>,</w:t>
      </w:r>
      <w:r w:rsidRPr="0072745A">
        <w:rPr>
          <w:rFonts w:ascii="Tahoma" w:eastAsia="Tahoma" w:hAnsi="Tahoma" w:cs="Tahoma"/>
          <w:spacing w:val="8"/>
        </w:rPr>
        <w:t xml:space="preserve"> </w:t>
      </w:r>
      <w:r w:rsidRPr="0072745A">
        <w:rPr>
          <w:rFonts w:ascii="Tahoma" w:eastAsia="Tahoma" w:hAnsi="Tahoma" w:cs="Tahoma"/>
        </w:rPr>
        <w:t>w</w:t>
      </w:r>
      <w:r w:rsidRPr="0072745A">
        <w:rPr>
          <w:rFonts w:ascii="Tahoma" w:eastAsia="Tahoma" w:hAnsi="Tahoma" w:cs="Tahoma"/>
          <w:spacing w:val="16"/>
        </w:rPr>
        <w:t xml:space="preserve"> </w:t>
      </w:r>
      <w:r w:rsidRPr="0072745A">
        <w:rPr>
          <w:rFonts w:ascii="Tahoma" w:eastAsia="Tahoma" w:hAnsi="Tahoma" w:cs="Tahoma"/>
          <w:spacing w:val="-1"/>
        </w:rPr>
        <w:t>j</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im</w:t>
      </w:r>
      <w:r w:rsidRPr="0072745A">
        <w:rPr>
          <w:rFonts w:ascii="Tahoma" w:eastAsia="Tahoma" w:hAnsi="Tahoma" w:cs="Tahoma"/>
          <w:spacing w:val="12"/>
        </w:rPr>
        <w:t xml:space="preserve"> </w:t>
      </w:r>
      <w:r w:rsidRPr="0072745A">
        <w:rPr>
          <w:rFonts w:ascii="Tahoma" w:eastAsia="Tahoma" w:hAnsi="Tahoma" w:cs="Tahoma"/>
        </w:rPr>
        <w:t>ta</w:t>
      </w:r>
      <w:r w:rsidRPr="0072745A">
        <w:rPr>
          <w:rFonts w:ascii="Tahoma" w:eastAsia="Tahoma" w:hAnsi="Tahoma" w:cs="Tahoma"/>
          <w:spacing w:val="15"/>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s</w:t>
      </w:r>
      <w:r w:rsidRPr="0072745A">
        <w:rPr>
          <w:rFonts w:ascii="Tahoma" w:eastAsia="Tahoma" w:hAnsi="Tahoma" w:cs="Tahoma"/>
          <w:spacing w:val="1"/>
        </w:rPr>
        <w:t>a</w:t>
      </w:r>
      <w:r w:rsidRPr="0072745A">
        <w:rPr>
          <w:rFonts w:ascii="Tahoma" w:eastAsia="Tahoma" w:hAnsi="Tahoma" w:cs="Tahoma"/>
        </w:rPr>
        <w:t>da</w:t>
      </w:r>
      <w:r w:rsidRPr="0072745A">
        <w:rPr>
          <w:rFonts w:ascii="Tahoma" w:eastAsia="Tahoma" w:hAnsi="Tahoma" w:cs="Tahoma"/>
          <w:spacing w:val="12"/>
        </w:rPr>
        <w:t xml:space="preserve"> </w:t>
      </w:r>
      <w:r w:rsidRPr="0072745A">
        <w:rPr>
          <w:rFonts w:ascii="Tahoma" w:eastAsia="Tahoma" w:hAnsi="Tahoma" w:cs="Tahoma"/>
        </w:rPr>
        <w:t>stos</w:t>
      </w:r>
      <w:r w:rsidRPr="0072745A">
        <w:rPr>
          <w:rFonts w:ascii="Tahoma" w:eastAsia="Tahoma" w:hAnsi="Tahoma" w:cs="Tahoma"/>
          <w:spacing w:val="-1"/>
        </w:rPr>
        <w:t>uj</w:t>
      </w:r>
      <w:r w:rsidRPr="0072745A">
        <w:rPr>
          <w:rFonts w:ascii="Tahoma" w:eastAsia="Tahoma" w:hAnsi="Tahoma" w:cs="Tahoma"/>
        </w:rPr>
        <w:t>e</w:t>
      </w:r>
      <w:r w:rsidRPr="0072745A">
        <w:rPr>
          <w:rFonts w:ascii="Tahoma" w:eastAsia="Tahoma" w:hAnsi="Tahoma" w:cs="Tahoma"/>
          <w:spacing w:val="11"/>
        </w:rPr>
        <w:t xml:space="preserve"> </w:t>
      </w:r>
      <w:r w:rsidRPr="0072745A">
        <w:rPr>
          <w:rFonts w:ascii="Tahoma" w:eastAsia="Tahoma" w:hAnsi="Tahoma" w:cs="Tahoma"/>
        </w:rPr>
        <w:t>się</w:t>
      </w:r>
      <w:r w:rsidR="00CF2E28" w:rsidRPr="0072745A">
        <w:rPr>
          <w:rFonts w:ascii="Tahoma" w:eastAsia="Tahoma" w:hAnsi="Tahoma" w:cs="Tahoma"/>
        </w:rPr>
        <w:t xml:space="preserve"> </w:t>
      </w:r>
      <w:r w:rsidRPr="0072745A">
        <w:rPr>
          <w:rFonts w:ascii="Tahoma" w:eastAsia="Tahoma" w:hAnsi="Tahoma" w:cs="Tahoma"/>
        </w:rPr>
        <w:t>do</w:t>
      </w:r>
      <w:r w:rsidRPr="0072745A">
        <w:rPr>
          <w:rFonts w:ascii="Tahoma" w:eastAsia="Tahoma" w:hAnsi="Tahoma" w:cs="Tahoma"/>
          <w:spacing w:val="-2"/>
        </w:rPr>
        <w:t xml:space="preserve"> </w:t>
      </w: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3"/>
        </w:rPr>
        <w:t>e</w:t>
      </w:r>
      <w:r w:rsidRPr="0072745A">
        <w:rPr>
          <w:rFonts w:ascii="Tahoma" w:eastAsia="Tahoma" w:hAnsi="Tahoma" w:cs="Tahoma"/>
          <w:spacing w:val="-1"/>
        </w:rPr>
        <w:t>f</w:t>
      </w:r>
      <w:r w:rsidRPr="0072745A">
        <w:rPr>
          <w:rFonts w:ascii="Tahoma" w:eastAsia="Tahoma" w:hAnsi="Tahoma" w:cs="Tahoma"/>
        </w:rPr>
        <w:t>i</w:t>
      </w:r>
      <w:r w:rsidRPr="0072745A">
        <w:rPr>
          <w:rFonts w:ascii="Tahoma" w:eastAsia="Tahoma" w:hAnsi="Tahoma" w:cs="Tahoma"/>
          <w:spacing w:val="2"/>
        </w:rPr>
        <w:t>c</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1"/>
        </w:rPr>
        <w:t>a</w:t>
      </w:r>
      <w:r w:rsidRPr="0072745A">
        <w:rPr>
          <w:rFonts w:ascii="Tahoma" w:eastAsia="Tahoma" w:hAnsi="Tahoma" w:cs="Tahoma"/>
        </w:rPr>
        <w:t>;</w:t>
      </w:r>
    </w:p>
    <w:p w14:paraId="35EFE72D" w14:textId="52E10092" w:rsidR="00942F4E" w:rsidRPr="0072745A" w:rsidRDefault="00280ADA" w:rsidP="00E43CDE">
      <w:pPr>
        <w:pStyle w:val="Akapitzlist"/>
        <w:numPr>
          <w:ilvl w:val="0"/>
          <w:numId w:val="48"/>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39"/>
        </w:rPr>
        <w:t xml:space="preserve"> </w:t>
      </w:r>
      <w:r w:rsidRPr="0072745A">
        <w:rPr>
          <w:rFonts w:ascii="Tahoma" w:eastAsia="Tahoma" w:hAnsi="Tahoma" w:cs="Tahoma"/>
        </w:rPr>
        <w:t>w</w:t>
      </w:r>
      <w:r w:rsidRPr="0072745A">
        <w:rPr>
          <w:rFonts w:ascii="Tahoma" w:eastAsia="Tahoma" w:hAnsi="Tahoma" w:cs="Tahoma"/>
          <w:spacing w:val="47"/>
        </w:rPr>
        <w:t xml:space="preserve"> </w:t>
      </w:r>
      <w:r w:rsidRPr="0072745A">
        <w:rPr>
          <w:rFonts w:ascii="Tahoma" w:eastAsia="Tahoma" w:hAnsi="Tahoma" w:cs="Tahoma"/>
        </w:rPr>
        <w:t>sposób</w:t>
      </w:r>
      <w:r w:rsidRPr="0072745A">
        <w:rPr>
          <w:rFonts w:ascii="Tahoma" w:eastAsia="Tahoma" w:hAnsi="Tahoma" w:cs="Tahoma"/>
          <w:spacing w:val="42"/>
        </w:rPr>
        <w:t xml:space="preserve"> </w:t>
      </w:r>
      <w:r w:rsidRPr="0072745A">
        <w:rPr>
          <w:rFonts w:ascii="Tahoma" w:eastAsia="Tahoma" w:hAnsi="Tahoma" w:cs="Tahoma"/>
          <w:spacing w:val="1"/>
        </w:rPr>
        <w:t>u</w:t>
      </w:r>
      <w:r w:rsidRPr="0072745A">
        <w:rPr>
          <w:rFonts w:ascii="Tahoma" w:eastAsia="Tahoma" w:hAnsi="Tahoma" w:cs="Tahoma"/>
        </w:rPr>
        <w:t>p</w:t>
      </w:r>
      <w:r w:rsidRPr="0072745A">
        <w:rPr>
          <w:rFonts w:ascii="Tahoma" w:eastAsia="Tahoma" w:hAnsi="Tahoma" w:cs="Tahoma"/>
          <w:spacing w:val="2"/>
        </w:rPr>
        <w:t>o</w:t>
      </w:r>
      <w:r w:rsidRPr="0072745A">
        <w:rPr>
          <w:rFonts w:ascii="Tahoma" w:eastAsia="Tahoma" w:hAnsi="Tahoma" w:cs="Tahoma"/>
        </w:rPr>
        <w:t>rcz</w:t>
      </w:r>
      <w:r w:rsidRPr="0072745A">
        <w:rPr>
          <w:rFonts w:ascii="Tahoma" w:eastAsia="Tahoma" w:hAnsi="Tahoma" w:cs="Tahoma"/>
          <w:spacing w:val="-1"/>
        </w:rPr>
        <w:t>y</w:t>
      </w:r>
      <w:r w:rsidRPr="0072745A">
        <w:rPr>
          <w:rFonts w:ascii="Tahoma" w:eastAsia="Tahoma" w:hAnsi="Tahoma" w:cs="Tahoma"/>
          <w:spacing w:val="1"/>
        </w:rPr>
        <w:t>w</w:t>
      </w:r>
      <w:r w:rsidRPr="0072745A">
        <w:rPr>
          <w:rFonts w:ascii="Tahoma" w:eastAsia="Tahoma" w:hAnsi="Tahoma" w:cs="Tahoma"/>
        </w:rPr>
        <w:t>y</w:t>
      </w:r>
      <w:r w:rsidRPr="0072745A">
        <w:rPr>
          <w:rFonts w:ascii="Tahoma" w:eastAsia="Tahoma" w:hAnsi="Tahoma" w:cs="Tahoma"/>
          <w:spacing w:val="38"/>
        </w:rPr>
        <w:t xml:space="preserve"> </w:t>
      </w:r>
      <w:r w:rsidRPr="0072745A">
        <w:rPr>
          <w:rFonts w:ascii="Tahoma" w:eastAsia="Tahoma" w:hAnsi="Tahoma" w:cs="Tahoma"/>
          <w:spacing w:val="1"/>
        </w:rPr>
        <w:t>u</w:t>
      </w:r>
      <w:r w:rsidRPr="0072745A">
        <w:rPr>
          <w:rFonts w:ascii="Tahoma" w:eastAsia="Tahoma" w:hAnsi="Tahoma" w:cs="Tahoma"/>
          <w:spacing w:val="2"/>
        </w:rPr>
        <w:t>c</w:t>
      </w:r>
      <w:r w:rsidRPr="0072745A">
        <w:rPr>
          <w:rFonts w:ascii="Tahoma" w:eastAsia="Tahoma" w:hAnsi="Tahoma" w:cs="Tahoma"/>
          <w:spacing w:val="-3"/>
        </w:rPr>
        <w:t>h</w:t>
      </w:r>
      <w:r w:rsidRPr="0072745A">
        <w:rPr>
          <w:rFonts w:ascii="Tahoma" w:eastAsia="Tahoma" w:hAnsi="Tahoma" w:cs="Tahoma"/>
          <w:spacing w:val="-1"/>
        </w:rPr>
        <w:t>y</w:t>
      </w:r>
      <w:r w:rsidRPr="0072745A">
        <w:rPr>
          <w:rFonts w:ascii="Tahoma" w:eastAsia="Tahoma" w:hAnsi="Tahoma" w:cs="Tahoma"/>
        </w:rPr>
        <w:t>la</w:t>
      </w:r>
      <w:r w:rsidRPr="0072745A">
        <w:rPr>
          <w:rFonts w:ascii="Tahoma" w:eastAsia="Tahoma" w:hAnsi="Tahoma" w:cs="Tahoma"/>
          <w:spacing w:val="43"/>
        </w:rPr>
        <w:t xml:space="preserve"> </w:t>
      </w:r>
      <w:r w:rsidRPr="0072745A">
        <w:rPr>
          <w:rFonts w:ascii="Tahoma" w:eastAsia="Tahoma" w:hAnsi="Tahoma" w:cs="Tahoma"/>
        </w:rPr>
        <w:t>się</w:t>
      </w:r>
      <w:r w:rsidRPr="0072745A">
        <w:rPr>
          <w:rFonts w:ascii="Tahoma" w:eastAsia="Tahoma" w:hAnsi="Tahoma" w:cs="Tahoma"/>
          <w:spacing w:val="46"/>
        </w:rPr>
        <w:t xml:space="preserve"> </w:t>
      </w:r>
      <w:r w:rsidRPr="0072745A">
        <w:rPr>
          <w:rFonts w:ascii="Tahoma" w:eastAsia="Tahoma" w:hAnsi="Tahoma" w:cs="Tahoma"/>
        </w:rPr>
        <w:t>od</w:t>
      </w:r>
      <w:r w:rsidRPr="0072745A">
        <w:rPr>
          <w:rFonts w:ascii="Tahoma" w:eastAsia="Tahoma" w:hAnsi="Tahoma" w:cs="Tahoma"/>
          <w:spacing w:val="46"/>
        </w:rPr>
        <w:t xml:space="preserve"> </w:t>
      </w:r>
      <w:r w:rsidRPr="0072745A">
        <w:rPr>
          <w:rFonts w:ascii="Tahoma" w:eastAsia="Tahoma" w:hAnsi="Tahoma" w:cs="Tahoma"/>
          <w:spacing w:val="1"/>
        </w:rPr>
        <w:t>wy</w:t>
      </w:r>
      <w:r w:rsidRPr="0072745A">
        <w:rPr>
          <w:rFonts w:ascii="Tahoma" w:eastAsia="Tahoma" w:hAnsi="Tahoma" w:cs="Tahoma"/>
          <w:spacing w:val="-1"/>
        </w:rPr>
        <w:t>k</w:t>
      </w:r>
      <w:r w:rsidRPr="0072745A">
        <w:rPr>
          <w:rFonts w:ascii="Tahoma" w:eastAsia="Tahoma" w:hAnsi="Tahoma" w:cs="Tahoma"/>
        </w:rPr>
        <w:t>o</w:t>
      </w:r>
      <w:r w:rsidRPr="0072745A">
        <w:rPr>
          <w:rFonts w:ascii="Tahoma" w:eastAsia="Tahoma" w:hAnsi="Tahoma" w:cs="Tahoma"/>
          <w:spacing w:val="-3"/>
        </w:rPr>
        <w:t>n</w:t>
      </w:r>
      <w:r w:rsidRPr="0072745A">
        <w:rPr>
          <w:rFonts w:ascii="Tahoma" w:eastAsia="Tahoma" w:hAnsi="Tahoma" w:cs="Tahoma"/>
          <w:spacing w:val="1"/>
        </w:rPr>
        <w:t>y</w:t>
      </w:r>
      <w:r w:rsidRPr="0072745A">
        <w:rPr>
          <w:rFonts w:ascii="Tahoma" w:eastAsia="Tahoma" w:hAnsi="Tahoma" w:cs="Tahoma"/>
          <w:spacing w:val="-1"/>
        </w:rPr>
        <w:t>w</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37"/>
        </w:rPr>
        <w:t xml:space="preserve"> </w:t>
      </w:r>
      <w:r w:rsidRPr="0072745A">
        <w:rPr>
          <w:rFonts w:ascii="Tahoma" w:eastAsia="Tahoma" w:hAnsi="Tahoma" w:cs="Tahoma"/>
        </w:rPr>
        <w:t>obo</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ą</w:t>
      </w:r>
      <w:r w:rsidRPr="0072745A">
        <w:rPr>
          <w:rFonts w:ascii="Tahoma" w:eastAsia="Tahoma" w:hAnsi="Tahoma" w:cs="Tahoma"/>
        </w:rPr>
        <w:t>z</w:t>
      </w:r>
      <w:r w:rsidRPr="0072745A">
        <w:rPr>
          <w:rFonts w:ascii="Tahoma" w:eastAsia="Tahoma" w:hAnsi="Tahoma" w:cs="Tahoma"/>
          <w:spacing w:val="2"/>
        </w:rPr>
        <w:t>k</w:t>
      </w:r>
      <w:r w:rsidRPr="0072745A">
        <w:rPr>
          <w:rFonts w:ascii="Tahoma" w:eastAsia="Tahoma" w:hAnsi="Tahoma" w:cs="Tahoma"/>
        </w:rPr>
        <w:t>ó</w:t>
      </w:r>
      <w:r w:rsidRPr="0072745A">
        <w:rPr>
          <w:rFonts w:ascii="Tahoma" w:eastAsia="Tahoma" w:hAnsi="Tahoma" w:cs="Tahoma"/>
          <w:spacing w:val="-6"/>
        </w:rPr>
        <w:t>w</w:t>
      </w:r>
      <w:r w:rsidRPr="0072745A">
        <w:rPr>
          <w:rFonts w:ascii="Tahoma" w:eastAsia="Tahoma" w:hAnsi="Tahoma" w:cs="Tahoma"/>
        </w:rPr>
        <w:t>,</w:t>
      </w:r>
      <w:r w:rsidRPr="0072745A">
        <w:rPr>
          <w:rFonts w:ascii="Tahoma" w:eastAsia="Tahoma" w:hAnsi="Tahoma" w:cs="Tahoma"/>
          <w:spacing w:val="36"/>
        </w:rPr>
        <w:t xml:space="preserve"> </w:t>
      </w:r>
      <w:r w:rsidRPr="0072745A">
        <w:rPr>
          <w:rFonts w:ascii="Tahoma" w:eastAsia="Tahoma" w:hAnsi="Tahoma" w:cs="Tahoma"/>
        </w:rPr>
        <w:t>o</w:t>
      </w:r>
      <w:r w:rsidRPr="0072745A">
        <w:rPr>
          <w:rFonts w:ascii="Tahoma" w:eastAsia="Tahoma" w:hAnsi="Tahoma" w:cs="Tahoma"/>
          <w:spacing w:val="49"/>
        </w:rPr>
        <w:t xml:space="preserve"> </w:t>
      </w:r>
      <w:r w:rsidRPr="0072745A">
        <w:rPr>
          <w:rFonts w:ascii="Tahoma" w:eastAsia="Tahoma" w:hAnsi="Tahoma" w:cs="Tahoma"/>
          <w:spacing w:val="-1"/>
        </w:rPr>
        <w:t>k</w:t>
      </w:r>
      <w:r w:rsidRPr="0072745A">
        <w:rPr>
          <w:rFonts w:ascii="Tahoma" w:eastAsia="Tahoma" w:hAnsi="Tahoma" w:cs="Tahoma"/>
        </w:rPr>
        <w:t>tó</w:t>
      </w:r>
      <w:r w:rsidRPr="0072745A">
        <w:rPr>
          <w:rFonts w:ascii="Tahoma" w:eastAsia="Tahoma" w:hAnsi="Tahoma" w:cs="Tahoma"/>
          <w:spacing w:val="2"/>
        </w:rPr>
        <w:t>r</w:t>
      </w:r>
      <w:r w:rsidRPr="0072745A">
        <w:rPr>
          <w:rFonts w:ascii="Tahoma" w:eastAsia="Tahoma" w:hAnsi="Tahoma" w:cs="Tahoma"/>
          <w:spacing w:val="-3"/>
        </w:rPr>
        <w:t>y</w:t>
      </w:r>
      <w:r w:rsidRPr="0072745A">
        <w:rPr>
          <w:rFonts w:ascii="Tahoma" w:eastAsia="Tahoma" w:hAnsi="Tahoma" w:cs="Tahoma"/>
          <w:spacing w:val="-1"/>
        </w:rPr>
        <w:t>c</w:t>
      </w:r>
      <w:r w:rsidRPr="0072745A">
        <w:rPr>
          <w:rFonts w:ascii="Tahoma" w:eastAsia="Tahoma" w:hAnsi="Tahoma" w:cs="Tahoma"/>
        </w:rPr>
        <w:t>h</w:t>
      </w:r>
      <w:r w:rsidRPr="0072745A">
        <w:rPr>
          <w:rFonts w:ascii="Tahoma" w:eastAsia="Tahoma" w:hAnsi="Tahoma" w:cs="Tahoma"/>
          <w:spacing w:val="41"/>
        </w:rPr>
        <w:t xml:space="preserve"> </w:t>
      </w:r>
      <w:r w:rsidRPr="0072745A">
        <w:rPr>
          <w:rFonts w:ascii="Tahoma" w:eastAsia="Tahoma" w:hAnsi="Tahoma" w:cs="Tahoma"/>
          <w:spacing w:val="3"/>
        </w:rPr>
        <w:t>m</w:t>
      </w:r>
      <w:r w:rsidRPr="0072745A">
        <w:rPr>
          <w:rFonts w:ascii="Tahoma" w:eastAsia="Tahoma" w:hAnsi="Tahoma" w:cs="Tahoma"/>
        </w:rPr>
        <w:t>o</w:t>
      </w:r>
      <w:r w:rsidRPr="0072745A">
        <w:rPr>
          <w:rFonts w:ascii="Tahoma" w:eastAsia="Tahoma" w:hAnsi="Tahoma" w:cs="Tahoma"/>
          <w:spacing w:val="-2"/>
        </w:rPr>
        <w:t>w</w:t>
      </w:r>
      <w:r w:rsidRPr="0072745A">
        <w:rPr>
          <w:rFonts w:ascii="Tahoma" w:eastAsia="Tahoma" w:hAnsi="Tahoma" w:cs="Tahoma"/>
        </w:rPr>
        <w:t>a</w:t>
      </w:r>
      <w:r w:rsidR="00CF2E28" w:rsidRPr="0072745A">
        <w:rPr>
          <w:rFonts w:ascii="Tahoma" w:eastAsia="Tahoma" w:hAnsi="Tahoma" w:cs="Tahoma"/>
        </w:rPr>
        <w:t xml:space="preserve"> </w:t>
      </w:r>
      <w:r w:rsidRPr="0072745A">
        <w:rPr>
          <w:rFonts w:ascii="Tahoma" w:eastAsia="Tahoma" w:hAnsi="Tahoma" w:cs="Tahoma"/>
        </w:rPr>
        <w:t>§</w:t>
      </w:r>
      <w:r w:rsidRPr="0072745A">
        <w:rPr>
          <w:rFonts w:ascii="Tahoma" w:eastAsia="Tahoma" w:hAnsi="Tahoma" w:cs="Tahoma"/>
          <w:spacing w:val="-2"/>
        </w:rPr>
        <w:t xml:space="preserve"> </w:t>
      </w:r>
      <w:r w:rsidR="007D5923" w:rsidRPr="0072745A">
        <w:rPr>
          <w:rFonts w:ascii="Tahoma" w:eastAsia="Tahoma" w:hAnsi="Tahoma" w:cs="Tahoma"/>
          <w:spacing w:val="-2"/>
        </w:rPr>
        <w:t>10</w:t>
      </w:r>
      <w:r w:rsidRPr="0072745A">
        <w:rPr>
          <w:rFonts w:ascii="Tahoma" w:eastAsia="Tahoma" w:hAnsi="Tahoma" w:cs="Tahoma"/>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3"/>
        </w:rPr>
        <w:t xml:space="preserve"> </w:t>
      </w:r>
      <w:r w:rsidRPr="0072745A">
        <w:rPr>
          <w:rFonts w:ascii="Tahoma" w:eastAsia="Tahoma" w:hAnsi="Tahoma" w:cs="Tahoma"/>
          <w:spacing w:val="2"/>
        </w:rPr>
        <w:t>1</w:t>
      </w:r>
      <w:r w:rsidRPr="0072745A">
        <w:rPr>
          <w:rFonts w:ascii="Tahoma" w:eastAsia="Tahoma" w:hAnsi="Tahoma" w:cs="Tahoma"/>
        </w:rPr>
        <w:t>-</w:t>
      </w:r>
      <w:r w:rsidR="00277886" w:rsidRPr="0072745A">
        <w:rPr>
          <w:rFonts w:ascii="Tahoma" w:eastAsia="Tahoma" w:hAnsi="Tahoma" w:cs="Tahoma"/>
        </w:rPr>
        <w:t>4</w:t>
      </w:r>
      <w:r w:rsidRPr="0072745A">
        <w:rPr>
          <w:rFonts w:ascii="Tahoma" w:eastAsia="Tahoma" w:hAnsi="Tahoma" w:cs="Tahoma"/>
          <w:spacing w:val="-4"/>
        </w:rPr>
        <w:t xml:space="preserve"> </w:t>
      </w:r>
      <w:r w:rsidRPr="0072745A">
        <w:rPr>
          <w:rFonts w:ascii="Tahoma" w:eastAsia="Tahoma" w:hAnsi="Tahoma" w:cs="Tahoma"/>
        </w:rPr>
        <w:t>i</w:t>
      </w:r>
      <w:r w:rsidRPr="0072745A">
        <w:rPr>
          <w:rFonts w:ascii="Tahoma" w:eastAsia="Tahoma" w:hAnsi="Tahoma" w:cs="Tahoma"/>
          <w:spacing w:val="2"/>
        </w:rPr>
        <w:t xml:space="preserve"> </w:t>
      </w:r>
      <w:r w:rsidRPr="0072745A">
        <w:rPr>
          <w:rFonts w:ascii="Tahoma" w:eastAsia="Tahoma" w:hAnsi="Tahoma" w:cs="Tahoma"/>
        </w:rPr>
        <w:t>§</w:t>
      </w:r>
      <w:r w:rsidRPr="0072745A">
        <w:rPr>
          <w:rFonts w:ascii="Tahoma" w:eastAsia="Tahoma" w:hAnsi="Tahoma" w:cs="Tahoma"/>
          <w:spacing w:val="-2"/>
        </w:rPr>
        <w:t xml:space="preserve"> </w:t>
      </w:r>
      <w:r w:rsidR="007D5923" w:rsidRPr="0072745A">
        <w:rPr>
          <w:rFonts w:ascii="Tahoma" w:eastAsia="Tahoma" w:hAnsi="Tahoma" w:cs="Tahoma"/>
          <w:spacing w:val="-2"/>
        </w:rPr>
        <w:t>20</w:t>
      </w:r>
      <w:r w:rsidRPr="0072745A">
        <w:rPr>
          <w:rFonts w:ascii="Tahoma" w:eastAsia="Tahoma" w:hAnsi="Tahoma" w:cs="Tahoma"/>
          <w:spacing w:val="-3"/>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3"/>
        </w:rPr>
        <w:t xml:space="preserve"> </w:t>
      </w:r>
      <w:r w:rsidRPr="0072745A">
        <w:rPr>
          <w:rFonts w:ascii="Tahoma" w:eastAsia="Tahoma" w:hAnsi="Tahoma" w:cs="Tahoma"/>
        </w:rPr>
        <w:t>1</w:t>
      </w:r>
      <w:r w:rsidRPr="0072745A">
        <w:rPr>
          <w:rFonts w:ascii="Tahoma" w:eastAsia="Tahoma" w:hAnsi="Tahoma" w:cs="Tahoma"/>
          <w:spacing w:val="-1"/>
        </w:rPr>
        <w:t xml:space="preserve"> </w:t>
      </w:r>
      <w:r w:rsidRPr="0072745A">
        <w:rPr>
          <w:rFonts w:ascii="Tahoma" w:eastAsia="Tahoma" w:hAnsi="Tahoma" w:cs="Tahoma"/>
          <w:spacing w:val="2"/>
        </w:rPr>
        <w:t>p</w:t>
      </w:r>
      <w:r w:rsidRPr="0072745A">
        <w:rPr>
          <w:rFonts w:ascii="Tahoma" w:eastAsia="Tahoma" w:hAnsi="Tahoma" w:cs="Tahoma"/>
          <w:spacing w:val="1"/>
        </w:rPr>
        <w:t>k</w:t>
      </w:r>
      <w:r w:rsidRPr="0072745A">
        <w:rPr>
          <w:rFonts w:ascii="Tahoma" w:eastAsia="Tahoma" w:hAnsi="Tahoma" w:cs="Tahoma"/>
        </w:rPr>
        <w:t>t</w:t>
      </w:r>
      <w:r w:rsidRPr="0072745A">
        <w:rPr>
          <w:rFonts w:ascii="Tahoma" w:eastAsia="Tahoma" w:hAnsi="Tahoma" w:cs="Tahoma"/>
          <w:spacing w:val="-3"/>
        </w:rPr>
        <w:t xml:space="preserve"> </w:t>
      </w:r>
      <w:r w:rsidRPr="0072745A">
        <w:rPr>
          <w:rFonts w:ascii="Tahoma" w:eastAsia="Tahoma" w:hAnsi="Tahoma" w:cs="Tahoma"/>
        </w:rPr>
        <w:t>4;</w:t>
      </w:r>
    </w:p>
    <w:p w14:paraId="4F846BBC" w14:textId="582AFDCA" w:rsidR="00CE188D" w:rsidRPr="0072745A" w:rsidRDefault="00280ADA" w:rsidP="00E43CDE">
      <w:pPr>
        <w:pStyle w:val="Akapitzlist"/>
        <w:numPr>
          <w:ilvl w:val="0"/>
          <w:numId w:val="48"/>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 od</w:t>
      </w:r>
      <w:r w:rsidRPr="0072745A">
        <w:rPr>
          <w:rFonts w:ascii="Tahoma" w:eastAsia="Tahoma" w:hAnsi="Tahoma" w:cs="Tahoma"/>
          <w:spacing w:val="1"/>
        </w:rPr>
        <w:t>m</w:t>
      </w:r>
      <w:r w:rsidRPr="0072745A">
        <w:rPr>
          <w:rFonts w:ascii="Tahoma" w:eastAsia="Tahoma" w:hAnsi="Tahoma" w:cs="Tahoma"/>
        </w:rPr>
        <w:t>ó</w:t>
      </w:r>
      <w:r w:rsidRPr="0072745A">
        <w:rPr>
          <w:rFonts w:ascii="Tahoma" w:eastAsia="Tahoma" w:hAnsi="Tahoma" w:cs="Tahoma"/>
          <w:spacing w:val="1"/>
        </w:rPr>
        <w:t>w</w:t>
      </w:r>
      <w:r w:rsidRPr="0072745A">
        <w:rPr>
          <w:rFonts w:ascii="Tahoma" w:eastAsia="Tahoma" w:hAnsi="Tahoma" w:cs="Tahoma"/>
        </w:rPr>
        <w:t xml:space="preserve">ił </w:t>
      </w:r>
      <w:r w:rsidRPr="0072745A">
        <w:rPr>
          <w:rFonts w:ascii="Tahoma" w:eastAsia="Tahoma" w:hAnsi="Tahoma" w:cs="Tahoma"/>
          <w:spacing w:val="2"/>
        </w:rPr>
        <w:t>po</w:t>
      </w:r>
      <w:r w:rsidRPr="0072745A">
        <w:rPr>
          <w:rFonts w:ascii="Tahoma" w:eastAsia="Tahoma" w:hAnsi="Tahoma" w:cs="Tahoma"/>
        </w:rPr>
        <w:t>dpis</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 xml:space="preserve">ia </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spacing w:val="2"/>
        </w:rPr>
        <w:t>s</w:t>
      </w:r>
      <w:r w:rsidRPr="0072745A">
        <w:rPr>
          <w:rFonts w:ascii="Tahoma" w:eastAsia="Tahoma" w:hAnsi="Tahoma" w:cs="Tahoma"/>
        </w:rPr>
        <w:t>u w z</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3"/>
        </w:rPr>
        <w:t>e</w:t>
      </w:r>
      <w:r w:rsidRPr="0072745A">
        <w:rPr>
          <w:rFonts w:ascii="Tahoma" w:eastAsia="Tahoma" w:hAnsi="Tahoma" w:cs="Tahoma"/>
        </w:rPr>
        <w:t>sie z</w:t>
      </w:r>
      <w:r w:rsidRPr="0072745A">
        <w:rPr>
          <w:rFonts w:ascii="Tahoma" w:eastAsia="Tahoma" w:hAnsi="Tahoma" w:cs="Tahoma"/>
          <w:spacing w:val="1"/>
        </w:rPr>
        <w:t>m</w:t>
      </w:r>
      <w:r w:rsidRPr="0072745A">
        <w:rPr>
          <w:rFonts w:ascii="Tahoma" w:eastAsia="Tahoma" w:hAnsi="Tahoma" w:cs="Tahoma"/>
        </w:rPr>
        <w:t>i</w:t>
      </w:r>
      <w:r w:rsidRPr="0072745A">
        <w:rPr>
          <w:rFonts w:ascii="Tahoma" w:eastAsia="Tahoma" w:hAnsi="Tahoma" w:cs="Tahoma"/>
          <w:spacing w:val="1"/>
        </w:rPr>
        <w:t>a</w:t>
      </w:r>
      <w:r w:rsidRPr="0072745A">
        <w:rPr>
          <w:rFonts w:ascii="Tahoma" w:eastAsia="Tahoma" w:hAnsi="Tahoma" w:cs="Tahoma"/>
        </w:rPr>
        <w:t xml:space="preserve">n </w:t>
      </w:r>
      <w:r w:rsidRPr="0072745A">
        <w:rPr>
          <w:rFonts w:ascii="Tahoma" w:eastAsia="Tahoma" w:hAnsi="Tahoma" w:cs="Tahoma"/>
          <w:spacing w:val="1"/>
        </w:rPr>
        <w:t>w</w:t>
      </w:r>
      <w:r w:rsidRPr="0072745A">
        <w:rPr>
          <w:rFonts w:ascii="Tahoma" w:eastAsia="Tahoma" w:hAnsi="Tahoma" w:cs="Tahoma"/>
        </w:rPr>
        <w:t>pro</w:t>
      </w:r>
      <w:r w:rsidRPr="0072745A">
        <w:rPr>
          <w:rFonts w:ascii="Tahoma" w:eastAsia="Tahoma" w:hAnsi="Tahoma" w:cs="Tahoma"/>
          <w:spacing w:val="-1"/>
        </w:rPr>
        <w:t>w</w:t>
      </w:r>
      <w:r w:rsidRPr="0072745A">
        <w:rPr>
          <w:rFonts w:ascii="Tahoma" w:eastAsia="Tahoma" w:hAnsi="Tahoma" w:cs="Tahoma"/>
          <w:spacing w:val="1"/>
        </w:rPr>
        <w:t>a</w:t>
      </w:r>
      <w:r w:rsidRPr="0072745A">
        <w:rPr>
          <w:rFonts w:ascii="Tahoma" w:eastAsia="Tahoma" w:hAnsi="Tahoma" w:cs="Tahoma"/>
        </w:rPr>
        <w:t>dzo</w:t>
      </w:r>
      <w:r w:rsidRPr="0072745A">
        <w:rPr>
          <w:rFonts w:ascii="Tahoma" w:eastAsia="Tahoma" w:hAnsi="Tahoma" w:cs="Tahoma"/>
          <w:spacing w:val="-1"/>
        </w:rPr>
        <w:t>n</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rPr>
        <w:t xml:space="preserve">h </w:t>
      </w:r>
      <w:r w:rsidR="00C35D54" w:rsidRPr="0072745A">
        <w:rPr>
          <w:rFonts w:ascii="Tahoma" w:eastAsia="Tahoma" w:hAnsi="Tahoma" w:cs="Tahoma"/>
          <w:i/>
        </w:rPr>
        <w:t>W</w:t>
      </w:r>
      <w:r w:rsidRPr="0072745A">
        <w:rPr>
          <w:rFonts w:ascii="Tahoma" w:eastAsia="Tahoma" w:hAnsi="Tahoma" w:cs="Tahoma"/>
          <w:i/>
          <w:spacing w:val="-1"/>
        </w:rPr>
        <w:t>y</w:t>
      </w:r>
      <w:r w:rsidRPr="0072745A">
        <w:rPr>
          <w:rFonts w:ascii="Tahoma" w:eastAsia="Tahoma" w:hAnsi="Tahoma" w:cs="Tahoma"/>
          <w:i/>
        </w:rPr>
        <w:t>t</w:t>
      </w:r>
      <w:r w:rsidRPr="0072745A">
        <w:rPr>
          <w:rFonts w:ascii="Tahoma" w:eastAsia="Tahoma" w:hAnsi="Tahoma" w:cs="Tahoma"/>
          <w:i/>
          <w:spacing w:val="-1"/>
        </w:rPr>
        <w:t>yc</w:t>
      </w:r>
      <w:r w:rsidRPr="0072745A">
        <w:rPr>
          <w:rFonts w:ascii="Tahoma" w:eastAsia="Tahoma" w:hAnsi="Tahoma" w:cs="Tahoma"/>
          <w:i/>
        </w:rPr>
        <w:t>zn</w:t>
      </w:r>
      <w:r w:rsidRPr="0072745A">
        <w:rPr>
          <w:rFonts w:ascii="Tahoma" w:eastAsia="Tahoma" w:hAnsi="Tahoma" w:cs="Tahoma"/>
          <w:i/>
          <w:spacing w:val="-1"/>
        </w:rPr>
        <w:t>y</w:t>
      </w:r>
      <w:r w:rsidRPr="0072745A">
        <w:rPr>
          <w:rFonts w:ascii="Tahoma" w:eastAsia="Tahoma" w:hAnsi="Tahoma" w:cs="Tahoma"/>
          <w:i/>
        </w:rPr>
        <w:t>m</w:t>
      </w:r>
      <w:r w:rsidRPr="0072745A">
        <w:rPr>
          <w:rFonts w:ascii="Tahoma" w:eastAsia="Tahoma" w:hAnsi="Tahoma" w:cs="Tahoma"/>
          <w:i/>
          <w:spacing w:val="1"/>
        </w:rPr>
        <w:t>i</w:t>
      </w:r>
      <w:r w:rsidRPr="0072745A">
        <w:rPr>
          <w:rFonts w:ascii="Tahoma" w:eastAsia="Tahoma" w:hAnsi="Tahoma" w:cs="Tahoma"/>
        </w:rPr>
        <w:t>,</w:t>
      </w:r>
      <w:r w:rsidR="0033037E" w:rsidRPr="0072745A">
        <w:rPr>
          <w:rFonts w:ascii="Tahoma" w:eastAsia="Tahoma" w:hAnsi="Tahoma" w:cs="Tahoma"/>
        </w:rPr>
        <w:t xml:space="preserve"> </w:t>
      </w:r>
      <w:r w:rsidR="00275F78" w:rsidRPr="0072745A">
        <w:rPr>
          <w:rFonts w:ascii="Tahoma" w:eastAsia="Tahoma" w:hAnsi="Tahoma" w:cs="Tahoma"/>
        </w:rPr>
        <w:br/>
      </w:r>
      <w:r w:rsidRPr="0072745A">
        <w:rPr>
          <w:rFonts w:ascii="Tahoma" w:eastAsia="Tahoma" w:hAnsi="Tahoma" w:cs="Tahoma"/>
        </w:rPr>
        <w:t>o</w:t>
      </w:r>
      <w:r w:rsidRPr="0072745A">
        <w:rPr>
          <w:rFonts w:ascii="Tahoma" w:eastAsia="Tahoma" w:hAnsi="Tahoma" w:cs="Tahoma"/>
          <w:spacing w:val="-1"/>
        </w:rPr>
        <w:t xml:space="preserve"> k</w:t>
      </w:r>
      <w:r w:rsidRPr="0072745A">
        <w:rPr>
          <w:rFonts w:ascii="Tahoma" w:eastAsia="Tahoma" w:hAnsi="Tahoma" w:cs="Tahoma"/>
        </w:rPr>
        <w:t>tó</w:t>
      </w:r>
      <w:r w:rsidRPr="0072745A">
        <w:rPr>
          <w:rFonts w:ascii="Tahoma" w:eastAsia="Tahoma" w:hAnsi="Tahoma" w:cs="Tahoma"/>
          <w:spacing w:val="2"/>
        </w:rPr>
        <w:t>r</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rPr>
        <w:t>h</w:t>
      </w:r>
      <w:r w:rsidRPr="0072745A">
        <w:rPr>
          <w:rFonts w:ascii="Tahoma" w:eastAsia="Tahoma" w:hAnsi="Tahoma" w:cs="Tahoma"/>
          <w:spacing w:val="-7"/>
        </w:rPr>
        <w:t xml:space="preserve"> </w:t>
      </w:r>
      <w:r w:rsidRPr="0072745A">
        <w:rPr>
          <w:rFonts w:ascii="Tahoma" w:eastAsia="Tahoma" w:hAnsi="Tahoma" w:cs="Tahoma"/>
          <w:spacing w:val="1"/>
        </w:rPr>
        <w:t>m</w:t>
      </w:r>
      <w:r w:rsidRPr="0072745A">
        <w:rPr>
          <w:rFonts w:ascii="Tahoma" w:eastAsia="Tahoma" w:hAnsi="Tahoma" w:cs="Tahoma"/>
        </w:rPr>
        <w:t>o</w:t>
      </w:r>
      <w:r w:rsidRPr="0072745A">
        <w:rPr>
          <w:rFonts w:ascii="Tahoma" w:eastAsia="Tahoma" w:hAnsi="Tahoma" w:cs="Tahoma"/>
          <w:spacing w:val="-2"/>
        </w:rPr>
        <w:t>w</w:t>
      </w:r>
      <w:r w:rsidRPr="0072745A">
        <w:rPr>
          <w:rFonts w:ascii="Tahoma" w:eastAsia="Tahoma" w:hAnsi="Tahoma" w:cs="Tahoma"/>
        </w:rPr>
        <w:t>a</w:t>
      </w:r>
      <w:r w:rsidRPr="0072745A">
        <w:rPr>
          <w:rFonts w:ascii="Tahoma" w:eastAsia="Tahoma" w:hAnsi="Tahoma" w:cs="Tahoma"/>
          <w:spacing w:val="-4"/>
        </w:rPr>
        <w:t xml:space="preserve"> </w:t>
      </w:r>
      <w:r w:rsidRPr="0072745A">
        <w:rPr>
          <w:rFonts w:ascii="Tahoma" w:eastAsia="Tahoma" w:hAnsi="Tahoma" w:cs="Tahoma"/>
        </w:rPr>
        <w:t>w § 1</w:t>
      </w:r>
      <w:r w:rsidRPr="0072745A">
        <w:rPr>
          <w:rFonts w:ascii="Tahoma" w:eastAsia="Tahoma" w:hAnsi="Tahoma" w:cs="Tahoma"/>
          <w:spacing w:val="-2"/>
        </w:rPr>
        <w:t xml:space="preserve"> </w:t>
      </w:r>
      <w:r w:rsidR="00085299" w:rsidRPr="0072745A">
        <w:rPr>
          <w:rFonts w:ascii="Tahoma" w:eastAsia="Tahoma" w:hAnsi="Tahoma" w:cs="Tahoma"/>
          <w:spacing w:val="-2"/>
        </w:rPr>
        <w:t>ust.</w:t>
      </w:r>
      <w:r w:rsidRPr="0072745A">
        <w:rPr>
          <w:rFonts w:ascii="Tahoma" w:eastAsia="Tahoma" w:hAnsi="Tahoma" w:cs="Tahoma"/>
          <w:spacing w:val="-1"/>
        </w:rPr>
        <w:t xml:space="preserve"> 2</w:t>
      </w:r>
      <w:r w:rsidR="008C4C22">
        <w:rPr>
          <w:rFonts w:ascii="Tahoma" w:eastAsia="Tahoma" w:hAnsi="Tahoma" w:cs="Tahoma"/>
          <w:spacing w:val="-1"/>
        </w:rPr>
        <w:t>8</w:t>
      </w:r>
      <w:r w:rsidR="009131F8" w:rsidRPr="0072745A">
        <w:rPr>
          <w:rFonts w:ascii="Tahoma" w:eastAsia="Tahoma" w:hAnsi="Tahoma" w:cs="Tahoma"/>
        </w:rPr>
        <w:t>;</w:t>
      </w:r>
    </w:p>
    <w:p w14:paraId="2625E297" w14:textId="0457194F" w:rsidR="00D60F4D" w:rsidRPr="0072745A" w:rsidRDefault="00B4650C" w:rsidP="00E43CDE">
      <w:pPr>
        <w:pStyle w:val="Akapitzlist"/>
        <w:numPr>
          <w:ilvl w:val="0"/>
          <w:numId w:val="48"/>
        </w:numPr>
        <w:spacing w:line="276" w:lineRule="auto"/>
        <w:ind w:left="851" w:right="14" w:hanging="425"/>
        <w:jc w:val="both"/>
        <w:rPr>
          <w:rFonts w:ascii="Tahoma" w:eastAsia="Tahoma" w:hAnsi="Tahoma" w:cs="Tahoma"/>
          <w:color w:val="FF0000"/>
        </w:rPr>
      </w:pPr>
      <w:r w:rsidRPr="0072745A">
        <w:rPr>
          <w:rFonts w:ascii="Tahoma" w:eastAsia="Tahoma" w:hAnsi="Tahoma" w:cs="Tahoma"/>
        </w:rPr>
        <w:t>Beneficjent nie poddał się lub nie uzyskał akredytacji w okresie realizacji projektu, o której mowa w §</w:t>
      </w:r>
      <w:r w:rsidR="007D5923" w:rsidRPr="0072745A">
        <w:rPr>
          <w:rFonts w:ascii="Tahoma" w:eastAsia="Tahoma" w:hAnsi="Tahoma" w:cs="Tahoma"/>
        </w:rPr>
        <w:t xml:space="preserve"> 8</w:t>
      </w:r>
      <w:r w:rsidRPr="0072745A">
        <w:rPr>
          <w:rFonts w:ascii="Tahoma" w:eastAsia="Tahoma" w:hAnsi="Tahoma" w:cs="Tahoma"/>
        </w:rPr>
        <w:t xml:space="preserve"> ust. </w:t>
      </w:r>
      <w:r w:rsidR="00D27EDB">
        <w:rPr>
          <w:rFonts w:ascii="Tahoma" w:eastAsia="Tahoma" w:hAnsi="Tahoma" w:cs="Tahoma"/>
        </w:rPr>
        <w:t>8</w:t>
      </w:r>
      <w:r w:rsidRPr="0072745A">
        <w:rPr>
          <w:rFonts w:ascii="Tahoma" w:eastAsia="Tahoma" w:hAnsi="Tahoma" w:cs="Tahoma"/>
        </w:rPr>
        <w:t>.</w:t>
      </w:r>
      <w:r w:rsidR="00F378F8" w:rsidRPr="00A413F0">
        <w:rPr>
          <w:rStyle w:val="Odwoanieprzypisudolnego"/>
          <w:rFonts w:ascii="Tahoma" w:eastAsia="Tahoma" w:hAnsi="Tahoma" w:cs="Tahoma"/>
        </w:rPr>
        <w:footnoteReference w:id="84"/>
      </w:r>
    </w:p>
    <w:p w14:paraId="251BB9A8" w14:textId="77777777" w:rsidR="00147159" w:rsidRDefault="00147159" w:rsidP="008A1BE0">
      <w:pPr>
        <w:spacing w:line="276" w:lineRule="auto"/>
        <w:ind w:left="426" w:right="14" w:hanging="425"/>
        <w:jc w:val="both"/>
        <w:rPr>
          <w:rFonts w:ascii="Tahoma" w:eastAsia="Tahoma" w:hAnsi="Tahoma" w:cs="Tahoma"/>
        </w:rPr>
      </w:pPr>
    </w:p>
    <w:p w14:paraId="42833C12" w14:textId="04F8D9D7"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 3</w:t>
      </w:r>
      <w:r w:rsidR="003D5997" w:rsidRPr="00BD725D">
        <w:rPr>
          <w:rFonts w:ascii="Tahoma" w:eastAsia="Tahoma" w:hAnsi="Tahoma" w:cs="Tahoma"/>
          <w:spacing w:val="-2"/>
        </w:rPr>
        <w:t>5</w:t>
      </w:r>
      <w:r w:rsidRPr="001C3C76">
        <w:rPr>
          <w:rFonts w:ascii="Tahoma" w:eastAsia="Tahoma" w:hAnsi="Tahoma" w:cs="Tahoma"/>
          <w:w w:val="99"/>
        </w:rPr>
        <w:t>.</w:t>
      </w:r>
    </w:p>
    <w:p w14:paraId="3FA46664" w14:textId="14FF5DD7" w:rsidR="00942F4E" w:rsidRDefault="00280ADA" w:rsidP="00E43CDE">
      <w:pPr>
        <w:pStyle w:val="Akapitzlist"/>
        <w:numPr>
          <w:ilvl w:val="0"/>
          <w:numId w:val="52"/>
        </w:numPr>
        <w:spacing w:line="276" w:lineRule="auto"/>
        <w:ind w:left="426" w:right="14" w:hanging="426"/>
        <w:jc w:val="both"/>
        <w:rPr>
          <w:rFonts w:ascii="Tahoma" w:eastAsia="Tahoma" w:hAnsi="Tahoma" w:cs="Tahoma"/>
        </w:rPr>
      </w:pPr>
      <w:r w:rsidRPr="00BE521A">
        <w:rPr>
          <w:rFonts w:ascii="Tahoma" w:eastAsia="Tahoma" w:hAnsi="Tahoma" w:cs="Tahoma"/>
          <w:spacing w:val="-1"/>
        </w:rPr>
        <w:t>U</w:t>
      </w:r>
      <w:r w:rsidRPr="00BE521A">
        <w:rPr>
          <w:rFonts w:ascii="Tahoma" w:eastAsia="Tahoma" w:hAnsi="Tahoma" w:cs="Tahoma"/>
        </w:rPr>
        <w:t>mo</w:t>
      </w:r>
      <w:r w:rsidRPr="00BE521A">
        <w:rPr>
          <w:rFonts w:ascii="Tahoma" w:eastAsia="Tahoma" w:hAnsi="Tahoma" w:cs="Tahoma"/>
          <w:spacing w:val="-2"/>
        </w:rPr>
        <w:t>w</w:t>
      </w:r>
      <w:r w:rsidRPr="00BE521A">
        <w:rPr>
          <w:rFonts w:ascii="Tahoma" w:eastAsia="Tahoma" w:hAnsi="Tahoma" w:cs="Tahoma"/>
        </w:rPr>
        <w:t>a</w:t>
      </w:r>
      <w:r w:rsidRPr="00BE521A">
        <w:rPr>
          <w:rFonts w:ascii="Tahoma" w:eastAsia="Tahoma" w:hAnsi="Tahoma" w:cs="Tahoma"/>
          <w:spacing w:val="4"/>
        </w:rPr>
        <w:t xml:space="preserve"> </w:t>
      </w:r>
      <w:r w:rsidRPr="00BE521A">
        <w:rPr>
          <w:rFonts w:ascii="Tahoma" w:eastAsia="Tahoma" w:hAnsi="Tahoma" w:cs="Tahoma"/>
        </w:rPr>
        <w:t>może</w:t>
      </w:r>
      <w:r w:rsidRPr="00BE521A">
        <w:rPr>
          <w:rFonts w:ascii="Tahoma" w:eastAsia="Tahoma" w:hAnsi="Tahoma" w:cs="Tahoma"/>
          <w:spacing w:val="6"/>
        </w:rPr>
        <w:t xml:space="preserve"> </w:t>
      </w:r>
      <w:r w:rsidRPr="00BE521A">
        <w:rPr>
          <w:rFonts w:ascii="Tahoma" w:eastAsia="Tahoma" w:hAnsi="Tahoma" w:cs="Tahoma"/>
        </w:rPr>
        <w:t>zos</w:t>
      </w:r>
      <w:r w:rsidRPr="00BE521A">
        <w:rPr>
          <w:rFonts w:ascii="Tahoma" w:eastAsia="Tahoma" w:hAnsi="Tahoma" w:cs="Tahoma"/>
          <w:spacing w:val="1"/>
        </w:rPr>
        <w:t>ta</w:t>
      </w:r>
      <w:r w:rsidRPr="00BE521A">
        <w:rPr>
          <w:rFonts w:ascii="Tahoma" w:eastAsia="Tahoma" w:hAnsi="Tahoma" w:cs="Tahoma"/>
        </w:rPr>
        <w:t>ć</w:t>
      </w:r>
      <w:r w:rsidRPr="00BE521A">
        <w:rPr>
          <w:rFonts w:ascii="Tahoma" w:eastAsia="Tahoma" w:hAnsi="Tahoma" w:cs="Tahoma"/>
          <w:spacing w:val="5"/>
        </w:rPr>
        <w:t xml:space="preserve"> </w:t>
      </w:r>
      <w:r w:rsidRPr="00BE521A">
        <w:rPr>
          <w:rFonts w:ascii="Tahoma" w:eastAsia="Tahoma" w:hAnsi="Tahoma" w:cs="Tahoma"/>
        </w:rPr>
        <w:t>roz</w:t>
      </w:r>
      <w:r w:rsidRPr="00BE521A">
        <w:rPr>
          <w:rFonts w:ascii="Tahoma" w:eastAsia="Tahoma" w:hAnsi="Tahoma" w:cs="Tahoma"/>
          <w:spacing w:val="1"/>
        </w:rPr>
        <w:t>w</w:t>
      </w:r>
      <w:r w:rsidRPr="00BE521A">
        <w:rPr>
          <w:rFonts w:ascii="Tahoma" w:eastAsia="Tahoma" w:hAnsi="Tahoma" w:cs="Tahoma"/>
          <w:spacing w:val="2"/>
        </w:rPr>
        <w:t>i</w:t>
      </w:r>
      <w:r w:rsidRPr="00BE521A">
        <w:rPr>
          <w:rFonts w:ascii="Tahoma" w:eastAsia="Tahoma" w:hAnsi="Tahoma" w:cs="Tahoma"/>
          <w:spacing w:val="1"/>
        </w:rPr>
        <w:t>ą</w:t>
      </w:r>
      <w:r w:rsidRPr="00BE521A">
        <w:rPr>
          <w:rFonts w:ascii="Tahoma" w:eastAsia="Tahoma" w:hAnsi="Tahoma" w:cs="Tahoma"/>
        </w:rPr>
        <w:t>z</w:t>
      </w:r>
      <w:r w:rsidRPr="00BE521A">
        <w:rPr>
          <w:rFonts w:ascii="Tahoma" w:eastAsia="Tahoma" w:hAnsi="Tahoma" w:cs="Tahoma"/>
          <w:spacing w:val="1"/>
        </w:rPr>
        <w:t>a</w:t>
      </w:r>
      <w:r w:rsidRPr="00BE521A">
        <w:rPr>
          <w:rFonts w:ascii="Tahoma" w:eastAsia="Tahoma" w:hAnsi="Tahoma" w:cs="Tahoma"/>
          <w:spacing w:val="-1"/>
        </w:rPr>
        <w:t>n</w:t>
      </w:r>
      <w:r w:rsidRPr="00BE521A">
        <w:rPr>
          <w:rFonts w:ascii="Tahoma" w:eastAsia="Tahoma" w:hAnsi="Tahoma" w:cs="Tahoma"/>
        </w:rPr>
        <w:t>a</w:t>
      </w:r>
      <w:r w:rsidRPr="00BE521A">
        <w:rPr>
          <w:rFonts w:ascii="Tahoma" w:eastAsia="Tahoma" w:hAnsi="Tahoma" w:cs="Tahoma"/>
          <w:spacing w:val="2"/>
        </w:rPr>
        <w:t xml:space="preserve"> </w:t>
      </w:r>
      <w:r w:rsidRPr="00BE521A">
        <w:rPr>
          <w:rFonts w:ascii="Tahoma" w:eastAsia="Tahoma" w:hAnsi="Tahoma" w:cs="Tahoma"/>
          <w:spacing w:val="-1"/>
        </w:rPr>
        <w:t>n</w:t>
      </w:r>
      <w:r w:rsidRPr="00BE521A">
        <w:rPr>
          <w:rFonts w:ascii="Tahoma" w:eastAsia="Tahoma" w:hAnsi="Tahoma" w:cs="Tahoma"/>
        </w:rPr>
        <w:t>a</w:t>
      </w:r>
      <w:r w:rsidRPr="00BE521A">
        <w:rPr>
          <w:rFonts w:ascii="Tahoma" w:eastAsia="Tahoma" w:hAnsi="Tahoma" w:cs="Tahoma"/>
          <w:spacing w:val="9"/>
        </w:rPr>
        <w:t xml:space="preserve"> </w:t>
      </w:r>
      <w:r w:rsidRPr="00BE521A">
        <w:rPr>
          <w:rFonts w:ascii="Tahoma" w:eastAsia="Tahoma" w:hAnsi="Tahoma" w:cs="Tahoma"/>
          <w:spacing w:val="1"/>
        </w:rPr>
        <w:t>w</w:t>
      </w:r>
      <w:r w:rsidRPr="00BE521A">
        <w:rPr>
          <w:rFonts w:ascii="Tahoma" w:eastAsia="Tahoma" w:hAnsi="Tahoma" w:cs="Tahoma"/>
          <w:spacing w:val="-1"/>
        </w:rPr>
        <w:t>n</w:t>
      </w:r>
      <w:r w:rsidRPr="00BE521A">
        <w:rPr>
          <w:rFonts w:ascii="Tahoma" w:eastAsia="Tahoma" w:hAnsi="Tahoma" w:cs="Tahoma"/>
        </w:rPr>
        <w:t>iosek</w:t>
      </w:r>
      <w:r w:rsidRPr="00BE521A">
        <w:rPr>
          <w:rFonts w:ascii="Tahoma" w:eastAsia="Tahoma" w:hAnsi="Tahoma" w:cs="Tahoma"/>
          <w:spacing w:val="6"/>
        </w:rPr>
        <w:t xml:space="preserve"> </w:t>
      </w:r>
      <w:r w:rsidRPr="00BE521A">
        <w:rPr>
          <w:rFonts w:ascii="Tahoma" w:eastAsia="Tahoma" w:hAnsi="Tahoma" w:cs="Tahoma"/>
          <w:spacing w:val="-1"/>
        </w:rPr>
        <w:t>k</w:t>
      </w:r>
      <w:r w:rsidRPr="00BE521A">
        <w:rPr>
          <w:rFonts w:ascii="Tahoma" w:eastAsia="Tahoma" w:hAnsi="Tahoma" w:cs="Tahoma"/>
          <w:spacing w:val="1"/>
        </w:rPr>
        <w:t>a</w:t>
      </w:r>
      <w:r w:rsidRPr="00BE521A">
        <w:rPr>
          <w:rFonts w:ascii="Tahoma" w:eastAsia="Tahoma" w:hAnsi="Tahoma" w:cs="Tahoma"/>
        </w:rPr>
        <w:t>żd</w:t>
      </w:r>
      <w:r w:rsidRPr="00BE521A">
        <w:rPr>
          <w:rFonts w:ascii="Tahoma" w:eastAsia="Tahoma" w:hAnsi="Tahoma" w:cs="Tahoma"/>
          <w:spacing w:val="1"/>
        </w:rPr>
        <w:t>e</w:t>
      </w:r>
      <w:r w:rsidRPr="00BE521A">
        <w:rPr>
          <w:rFonts w:ascii="Tahoma" w:eastAsia="Tahoma" w:hAnsi="Tahoma" w:cs="Tahoma"/>
        </w:rPr>
        <w:t>j</w:t>
      </w:r>
      <w:r w:rsidRPr="00BE521A">
        <w:rPr>
          <w:rFonts w:ascii="Tahoma" w:eastAsia="Tahoma" w:hAnsi="Tahoma" w:cs="Tahoma"/>
          <w:spacing w:val="6"/>
        </w:rPr>
        <w:t xml:space="preserve"> </w:t>
      </w:r>
      <w:r w:rsidRPr="00BE521A">
        <w:rPr>
          <w:rFonts w:ascii="Tahoma" w:eastAsia="Tahoma" w:hAnsi="Tahoma" w:cs="Tahoma"/>
        </w:rPr>
        <w:t>ze</w:t>
      </w:r>
      <w:r w:rsidRPr="00BE521A">
        <w:rPr>
          <w:rFonts w:ascii="Tahoma" w:eastAsia="Tahoma" w:hAnsi="Tahoma" w:cs="Tahoma"/>
          <w:spacing w:val="10"/>
        </w:rPr>
        <w:t xml:space="preserve"> </w:t>
      </w:r>
      <w:r w:rsidRPr="00BE521A">
        <w:rPr>
          <w:rFonts w:ascii="Tahoma" w:eastAsia="Tahoma" w:hAnsi="Tahoma" w:cs="Tahoma"/>
        </w:rPr>
        <w:t>stron</w:t>
      </w:r>
      <w:r w:rsidRPr="00BE521A">
        <w:rPr>
          <w:rFonts w:ascii="Tahoma" w:eastAsia="Tahoma" w:hAnsi="Tahoma" w:cs="Tahoma"/>
          <w:spacing w:val="6"/>
        </w:rPr>
        <w:t xml:space="preserve"> </w:t>
      </w:r>
      <w:r w:rsidRPr="00BE521A">
        <w:rPr>
          <w:rFonts w:ascii="Tahoma" w:eastAsia="Tahoma" w:hAnsi="Tahoma" w:cs="Tahoma"/>
        </w:rPr>
        <w:t>w</w:t>
      </w:r>
      <w:r w:rsidRPr="00BE521A">
        <w:rPr>
          <w:rFonts w:ascii="Tahoma" w:eastAsia="Tahoma" w:hAnsi="Tahoma" w:cs="Tahoma"/>
          <w:spacing w:val="10"/>
        </w:rPr>
        <w:t xml:space="preserve"> </w:t>
      </w:r>
      <w:r w:rsidRPr="00BE521A">
        <w:rPr>
          <w:rFonts w:ascii="Tahoma" w:eastAsia="Tahoma" w:hAnsi="Tahoma" w:cs="Tahoma"/>
        </w:rPr>
        <w:t>pr</w:t>
      </w:r>
      <w:r w:rsidRPr="00BE521A">
        <w:rPr>
          <w:rFonts w:ascii="Tahoma" w:eastAsia="Tahoma" w:hAnsi="Tahoma" w:cs="Tahoma"/>
          <w:spacing w:val="1"/>
        </w:rPr>
        <w:t>z</w:t>
      </w:r>
      <w:r w:rsidRPr="00BE521A">
        <w:rPr>
          <w:rFonts w:ascii="Tahoma" w:eastAsia="Tahoma" w:hAnsi="Tahoma" w:cs="Tahoma"/>
          <w:spacing w:val="-1"/>
        </w:rPr>
        <w:t>y</w:t>
      </w:r>
      <w:r w:rsidRPr="00BE521A">
        <w:rPr>
          <w:rFonts w:ascii="Tahoma" w:eastAsia="Tahoma" w:hAnsi="Tahoma" w:cs="Tahoma"/>
        </w:rPr>
        <w:t>p</w:t>
      </w:r>
      <w:r w:rsidRPr="00BE521A">
        <w:rPr>
          <w:rFonts w:ascii="Tahoma" w:eastAsia="Tahoma" w:hAnsi="Tahoma" w:cs="Tahoma"/>
          <w:spacing w:val="1"/>
        </w:rPr>
        <w:t>a</w:t>
      </w:r>
      <w:r w:rsidRPr="00BE521A">
        <w:rPr>
          <w:rFonts w:ascii="Tahoma" w:eastAsia="Tahoma" w:hAnsi="Tahoma" w:cs="Tahoma"/>
        </w:rPr>
        <w:t xml:space="preserve">dku </w:t>
      </w:r>
      <w:r w:rsidRPr="00BE521A">
        <w:rPr>
          <w:rFonts w:ascii="Tahoma" w:eastAsia="Tahoma" w:hAnsi="Tahoma" w:cs="Tahoma"/>
          <w:spacing w:val="3"/>
        </w:rPr>
        <w:t>w</w:t>
      </w:r>
      <w:r w:rsidRPr="00BE521A">
        <w:rPr>
          <w:rFonts w:ascii="Tahoma" w:eastAsia="Tahoma" w:hAnsi="Tahoma" w:cs="Tahoma"/>
          <w:spacing w:val="-1"/>
        </w:rPr>
        <w:t>y</w:t>
      </w:r>
      <w:r w:rsidRPr="00BE521A">
        <w:rPr>
          <w:rFonts w:ascii="Tahoma" w:eastAsia="Tahoma" w:hAnsi="Tahoma" w:cs="Tahoma"/>
          <w:spacing w:val="2"/>
        </w:rPr>
        <w:t>s</w:t>
      </w:r>
      <w:r w:rsidRPr="00BE521A">
        <w:rPr>
          <w:rFonts w:ascii="Tahoma" w:eastAsia="Tahoma" w:hAnsi="Tahoma" w:cs="Tahoma"/>
        </w:rPr>
        <w:t>t</w:t>
      </w:r>
      <w:r w:rsidRPr="00BE521A">
        <w:rPr>
          <w:rFonts w:ascii="Tahoma" w:eastAsia="Tahoma" w:hAnsi="Tahoma" w:cs="Tahoma"/>
          <w:spacing w:val="1"/>
        </w:rPr>
        <w:t>ą</w:t>
      </w:r>
      <w:r w:rsidRPr="00BE521A">
        <w:rPr>
          <w:rFonts w:ascii="Tahoma" w:eastAsia="Tahoma" w:hAnsi="Tahoma" w:cs="Tahoma"/>
        </w:rPr>
        <w:t>pi</w:t>
      </w:r>
      <w:r w:rsidRPr="00BE521A">
        <w:rPr>
          <w:rFonts w:ascii="Tahoma" w:eastAsia="Tahoma" w:hAnsi="Tahoma" w:cs="Tahoma"/>
          <w:spacing w:val="1"/>
        </w:rPr>
        <w:t>e</w:t>
      </w:r>
      <w:r w:rsidRPr="00BE521A">
        <w:rPr>
          <w:rFonts w:ascii="Tahoma" w:eastAsia="Tahoma" w:hAnsi="Tahoma" w:cs="Tahoma"/>
          <w:spacing w:val="-1"/>
        </w:rPr>
        <w:t>n</w:t>
      </w:r>
      <w:r w:rsidRPr="00BE521A">
        <w:rPr>
          <w:rFonts w:ascii="Tahoma" w:eastAsia="Tahoma" w:hAnsi="Tahoma" w:cs="Tahoma"/>
        </w:rPr>
        <w:t>ia</w:t>
      </w:r>
      <w:r w:rsidRPr="00BE521A">
        <w:rPr>
          <w:rFonts w:ascii="Tahoma" w:eastAsia="Tahoma" w:hAnsi="Tahoma" w:cs="Tahoma"/>
          <w:spacing w:val="1"/>
        </w:rPr>
        <w:t xml:space="preserve"> </w:t>
      </w:r>
      <w:r w:rsidRPr="00BE521A">
        <w:rPr>
          <w:rFonts w:ascii="Tahoma" w:eastAsia="Tahoma" w:hAnsi="Tahoma" w:cs="Tahoma"/>
        </w:rPr>
        <w:t>o</w:t>
      </w:r>
      <w:r w:rsidRPr="00BE521A">
        <w:rPr>
          <w:rFonts w:ascii="Tahoma" w:eastAsia="Tahoma" w:hAnsi="Tahoma" w:cs="Tahoma"/>
          <w:spacing w:val="-3"/>
        </w:rPr>
        <w:t>k</w:t>
      </w:r>
      <w:r w:rsidRPr="00BE521A">
        <w:rPr>
          <w:rFonts w:ascii="Tahoma" w:eastAsia="Tahoma" w:hAnsi="Tahoma" w:cs="Tahoma"/>
        </w:rPr>
        <w:t>ol</w:t>
      </w:r>
      <w:r w:rsidRPr="00BE521A">
        <w:rPr>
          <w:rFonts w:ascii="Tahoma" w:eastAsia="Tahoma" w:hAnsi="Tahoma" w:cs="Tahoma"/>
          <w:spacing w:val="2"/>
        </w:rPr>
        <w:t>i</w:t>
      </w:r>
      <w:r w:rsidRPr="00BE521A">
        <w:rPr>
          <w:rFonts w:ascii="Tahoma" w:eastAsia="Tahoma" w:hAnsi="Tahoma" w:cs="Tahoma"/>
          <w:spacing w:val="-1"/>
        </w:rPr>
        <w:t>c</w:t>
      </w:r>
      <w:r w:rsidRPr="00BE521A">
        <w:rPr>
          <w:rFonts w:ascii="Tahoma" w:eastAsia="Tahoma" w:hAnsi="Tahoma" w:cs="Tahoma"/>
        </w:rPr>
        <w:t>z</w:t>
      </w:r>
      <w:r w:rsidRPr="00BE521A">
        <w:rPr>
          <w:rFonts w:ascii="Tahoma" w:eastAsia="Tahoma" w:hAnsi="Tahoma" w:cs="Tahoma"/>
          <w:spacing w:val="2"/>
        </w:rPr>
        <w:t>n</w:t>
      </w:r>
      <w:r w:rsidRPr="00BE521A">
        <w:rPr>
          <w:rFonts w:ascii="Tahoma" w:eastAsia="Tahoma" w:hAnsi="Tahoma" w:cs="Tahoma"/>
        </w:rPr>
        <w:t>oś</w:t>
      </w:r>
      <w:r w:rsidRPr="00BE521A">
        <w:rPr>
          <w:rFonts w:ascii="Tahoma" w:eastAsia="Tahoma" w:hAnsi="Tahoma" w:cs="Tahoma"/>
          <w:spacing w:val="-1"/>
        </w:rPr>
        <w:t>c</w:t>
      </w:r>
      <w:r w:rsidRPr="00BE521A">
        <w:rPr>
          <w:rFonts w:ascii="Tahoma" w:eastAsia="Tahoma" w:hAnsi="Tahoma" w:cs="Tahoma"/>
        </w:rPr>
        <w:t xml:space="preserve">i, </w:t>
      </w:r>
      <w:r w:rsidRPr="00BE521A">
        <w:rPr>
          <w:rFonts w:ascii="Tahoma" w:eastAsia="Tahoma" w:hAnsi="Tahoma" w:cs="Tahoma"/>
          <w:spacing w:val="-1"/>
        </w:rPr>
        <w:t>k</w:t>
      </w:r>
      <w:r w:rsidRPr="00BE521A">
        <w:rPr>
          <w:rFonts w:ascii="Tahoma" w:eastAsia="Tahoma" w:hAnsi="Tahoma" w:cs="Tahoma"/>
        </w:rPr>
        <w:t>tóre</w:t>
      </w:r>
      <w:r w:rsidRPr="00BE521A">
        <w:rPr>
          <w:rFonts w:ascii="Tahoma" w:eastAsia="Tahoma" w:hAnsi="Tahoma" w:cs="Tahoma"/>
          <w:spacing w:val="8"/>
        </w:rPr>
        <w:t xml:space="preserve"> </w:t>
      </w:r>
      <w:r w:rsidRPr="00BE521A">
        <w:rPr>
          <w:rFonts w:ascii="Tahoma" w:eastAsia="Tahoma" w:hAnsi="Tahoma" w:cs="Tahoma"/>
          <w:spacing w:val="1"/>
        </w:rPr>
        <w:t>u</w:t>
      </w:r>
      <w:r w:rsidRPr="00BE521A">
        <w:rPr>
          <w:rFonts w:ascii="Tahoma" w:eastAsia="Tahoma" w:hAnsi="Tahoma" w:cs="Tahoma"/>
          <w:spacing w:val="-1"/>
        </w:rPr>
        <w:t>n</w:t>
      </w:r>
      <w:r w:rsidRPr="00BE521A">
        <w:rPr>
          <w:rFonts w:ascii="Tahoma" w:eastAsia="Tahoma" w:hAnsi="Tahoma" w:cs="Tahoma"/>
        </w:rPr>
        <w:t>i</w:t>
      </w:r>
      <w:r w:rsidRPr="00BE521A">
        <w:rPr>
          <w:rFonts w:ascii="Tahoma" w:eastAsia="Tahoma" w:hAnsi="Tahoma" w:cs="Tahoma"/>
          <w:spacing w:val="1"/>
        </w:rPr>
        <w:t>e</w:t>
      </w:r>
      <w:r w:rsidRPr="00BE521A">
        <w:rPr>
          <w:rFonts w:ascii="Tahoma" w:eastAsia="Tahoma" w:hAnsi="Tahoma" w:cs="Tahoma"/>
        </w:rPr>
        <w:t>możli</w:t>
      </w:r>
      <w:r w:rsidRPr="00BE521A">
        <w:rPr>
          <w:rFonts w:ascii="Tahoma" w:eastAsia="Tahoma" w:hAnsi="Tahoma" w:cs="Tahoma"/>
          <w:spacing w:val="1"/>
        </w:rPr>
        <w:t>w</w:t>
      </w:r>
      <w:r w:rsidRPr="00BE521A">
        <w:rPr>
          <w:rFonts w:ascii="Tahoma" w:eastAsia="Tahoma" w:hAnsi="Tahoma" w:cs="Tahoma"/>
        </w:rPr>
        <w:t>i</w:t>
      </w:r>
      <w:r w:rsidRPr="00BE521A">
        <w:rPr>
          <w:rFonts w:ascii="Tahoma" w:eastAsia="Tahoma" w:hAnsi="Tahoma" w:cs="Tahoma"/>
          <w:spacing w:val="1"/>
        </w:rPr>
        <w:t>a</w:t>
      </w:r>
      <w:r w:rsidRPr="00BE521A">
        <w:rPr>
          <w:rFonts w:ascii="Tahoma" w:eastAsia="Tahoma" w:hAnsi="Tahoma" w:cs="Tahoma"/>
          <w:spacing w:val="-1"/>
        </w:rPr>
        <w:t>j</w:t>
      </w:r>
      <w:r w:rsidRPr="00BE521A">
        <w:rPr>
          <w:rFonts w:ascii="Tahoma" w:eastAsia="Tahoma" w:hAnsi="Tahoma" w:cs="Tahoma"/>
        </w:rPr>
        <w:t>ą d</w:t>
      </w:r>
      <w:r w:rsidRPr="00BE521A">
        <w:rPr>
          <w:rFonts w:ascii="Tahoma" w:eastAsia="Tahoma" w:hAnsi="Tahoma" w:cs="Tahoma"/>
          <w:spacing w:val="1"/>
        </w:rPr>
        <w:t>a</w:t>
      </w:r>
      <w:r w:rsidRPr="00BE521A">
        <w:rPr>
          <w:rFonts w:ascii="Tahoma" w:eastAsia="Tahoma" w:hAnsi="Tahoma" w:cs="Tahoma"/>
        </w:rPr>
        <w:t>ls</w:t>
      </w:r>
      <w:r w:rsidRPr="00BE521A">
        <w:rPr>
          <w:rFonts w:ascii="Tahoma" w:eastAsia="Tahoma" w:hAnsi="Tahoma" w:cs="Tahoma"/>
          <w:spacing w:val="3"/>
        </w:rPr>
        <w:t>z</w:t>
      </w:r>
      <w:r w:rsidRPr="00BE521A">
        <w:rPr>
          <w:rFonts w:ascii="Tahoma" w:eastAsia="Tahoma" w:hAnsi="Tahoma" w:cs="Tahoma"/>
        </w:rPr>
        <w:t>e</w:t>
      </w:r>
      <w:r w:rsidRPr="00BE521A">
        <w:rPr>
          <w:rFonts w:ascii="Tahoma" w:eastAsia="Tahoma" w:hAnsi="Tahoma" w:cs="Tahoma"/>
          <w:spacing w:val="6"/>
        </w:rPr>
        <w:t xml:space="preserve"> </w:t>
      </w:r>
      <w:r w:rsidRPr="00BE521A">
        <w:rPr>
          <w:rFonts w:ascii="Tahoma" w:eastAsia="Tahoma" w:hAnsi="Tahoma" w:cs="Tahoma"/>
          <w:spacing w:val="1"/>
        </w:rPr>
        <w:t>wy</w:t>
      </w:r>
      <w:r w:rsidRPr="00BE521A">
        <w:rPr>
          <w:rFonts w:ascii="Tahoma" w:eastAsia="Tahoma" w:hAnsi="Tahoma" w:cs="Tahoma"/>
          <w:spacing w:val="-3"/>
        </w:rPr>
        <w:t>k</w:t>
      </w:r>
      <w:r w:rsidRPr="00BE521A">
        <w:rPr>
          <w:rFonts w:ascii="Tahoma" w:eastAsia="Tahoma" w:hAnsi="Tahoma" w:cs="Tahoma"/>
          <w:spacing w:val="2"/>
        </w:rPr>
        <w:t>o</w:t>
      </w:r>
      <w:r w:rsidRPr="00BE521A">
        <w:rPr>
          <w:rFonts w:ascii="Tahoma" w:eastAsia="Tahoma" w:hAnsi="Tahoma" w:cs="Tahoma"/>
          <w:spacing w:val="-3"/>
        </w:rPr>
        <w:t>n</w:t>
      </w:r>
      <w:r w:rsidRPr="00BE521A">
        <w:rPr>
          <w:rFonts w:ascii="Tahoma" w:eastAsia="Tahoma" w:hAnsi="Tahoma" w:cs="Tahoma"/>
          <w:spacing w:val="-1"/>
        </w:rPr>
        <w:t>yw</w:t>
      </w:r>
      <w:r w:rsidRPr="00BE521A">
        <w:rPr>
          <w:rFonts w:ascii="Tahoma" w:eastAsia="Tahoma" w:hAnsi="Tahoma" w:cs="Tahoma"/>
          <w:spacing w:val="1"/>
        </w:rPr>
        <w:t>a</w:t>
      </w:r>
      <w:r w:rsidRPr="00BE521A">
        <w:rPr>
          <w:rFonts w:ascii="Tahoma" w:eastAsia="Tahoma" w:hAnsi="Tahoma" w:cs="Tahoma"/>
          <w:spacing w:val="-1"/>
        </w:rPr>
        <w:t>n</w:t>
      </w:r>
      <w:r w:rsidRPr="00BE521A">
        <w:rPr>
          <w:rFonts w:ascii="Tahoma" w:eastAsia="Tahoma" w:hAnsi="Tahoma" w:cs="Tahoma"/>
        </w:rPr>
        <w:t>ie</w:t>
      </w:r>
      <w:r w:rsidRPr="00BE521A">
        <w:rPr>
          <w:rFonts w:ascii="Tahoma" w:eastAsia="Tahoma" w:hAnsi="Tahoma" w:cs="Tahoma"/>
          <w:spacing w:val="3"/>
        </w:rPr>
        <w:t xml:space="preserve"> </w:t>
      </w:r>
      <w:r w:rsidRPr="00BE521A">
        <w:rPr>
          <w:rFonts w:ascii="Tahoma" w:eastAsia="Tahoma" w:hAnsi="Tahoma" w:cs="Tahoma"/>
        </w:rPr>
        <w:t>pos</w:t>
      </w:r>
      <w:r w:rsidRPr="00BE521A">
        <w:rPr>
          <w:rFonts w:ascii="Tahoma" w:eastAsia="Tahoma" w:hAnsi="Tahoma" w:cs="Tahoma"/>
          <w:spacing w:val="1"/>
        </w:rPr>
        <w:t>tan</w:t>
      </w:r>
      <w:r w:rsidRPr="00BE521A">
        <w:rPr>
          <w:rFonts w:ascii="Tahoma" w:eastAsia="Tahoma" w:hAnsi="Tahoma" w:cs="Tahoma"/>
        </w:rPr>
        <w:t>o</w:t>
      </w:r>
      <w:r w:rsidRPr="00BE521A">
        <w:rPr>
          <w:rFonts w:ascii="Tahoma" w:eastAsia="Tahoma" w:hAnsi="Tahoma" w:cs="Tahoma"/>
          <w:spacing w:val="1"/>
        </w:rPr>
        <w:t>w</w:t>
      </w:r>
      <w:r w:rsidRPr="00BE521A">
        <w:rPr>
          <w:rFonts w:ascii="Tahoma" w:eastAsia="Tahoma" w:hAnsi="Tahoma" w:cs="Tahoma"/>
          <w:spacing w:val="2"/>
        </w:rPr>
        <w:t>i</w:t>
      </w:r>
      <w:r w:rsidRPr="00BE521A">
        <w:rPr>
          <w:rFonts w:ascii="Tahoma" w:eastAsia="Tahoma" w:hAnsi="Tahoma" w:cs="Tahoma"/>
          <w:spacing w:val="1"/>
        </w:rPr>
        <w:t>e</w:t>
      </w:r>
      <w:r w:rsidRPr="00BE521A">
        <w:rPr>
          <w:rFonts w:ascii="Tahoma" w:eastAsia="Tahoma" w:hAnsi="Tahoma" w:cs="Tahoma"/>
        </w:rPr>
        <w:t>ń z</w:t>
      </w:r>
      <w:r w:rsidRPr="00BE521A">
        <w:rPr>
          <w:rFonts w:ascii="Tahoma" w:eastAsia="Tahoma" w:hAnsi="Tahoma" w:cs="Tahoma"/>
          <w:spacing w:val="1"/>
        </w:rPr>
        <w:t>a</w:t>
      </w:r>
      <w:r w:rsidRPr="00BE521A">
        <w:rPr>
          <w:rFonts w:ascii="Tahoma" w:eastAsia="Tahoma" w:hAnsi="Tahoma" w:cs="Tahoma"/>
          <w:spacing w:val="-1"/>
        </w:rPr>
        <w:t>w</w:t>
      </w:r>
      <w:r w:rsidRPr="00BE521A">
        <w:rPr>
          <w:rFonts w:ascii="Tahoma" w:eastAsia="Tahoma" w:hAnsi="Tahoma" w:cs="Tahoma"/>
          <w:spacing w:val="1"/>
        </w:rPr>
        <w:t>a</w:t>
      </w:r>
      <w:r w:rsidRPr="00BE521A">
        <w:rPr>
          <w:rFonts w:ascii="Tahoma" w:eastAsia="Tahoma" w:hAnsi="Tahoma" w:cs="Tahoma"/>
        </w:rPr>
        <w:t>r</w:t>
      </w:r>
      <w:r w:rsidRPr="00BE521A">
        <w:rPr>
          <w:rFonts w:ascii="Tahoma" w:eastAsia="Tahoma" w:hAnsi="Tahoma" w:cs="Tahoma"/>
          <w:spacing w:val="-1"/>
        </w:rPr>
        <w:t>t</w:t>
      </w:r>
      <w:r w:rsidRPr="00BE521A">
        <w:rPr>
          <w:rFonts w:ascii="Tahoma" w:eastAsia="Tahoma" w:hAnsi="Tahoma" w:cs="Tahoma"/>
          <w:spacing w:val="-3"/>
        </w:rPr>
        <w:t>y</w:t>
      </w:r>
      <w:r w:rsidRPr="00BE521A">
        <w:rPr>
          <w:rFonts w:ascii="Tahoma" w:eastAsia="Tahoma" w:hAnsi="Tahoma" w:cs="Tahoma"/>
          <w:spacing w:val="2"/>
        </w:rPr>
        <w:t>c</w:t>
      </w:r>
      <w:r w:rsidRPr="00BE521A">
        <w:rPr>
          <w:rFonts w:ascii="Tahoma" w:eastAsia="Tahoma" w:hAnsi="Tahoma" w:cs="Tahoma"/>
        </w:rPr>
        <w:t>h</w:t>
      </w:r>
      <w:r w:rsidRPr="00BE521A">
        <w:rPr>
          <w:rFonts w:ascii="Tahoma" w:eastAsia="Tahoma" w:hAnsi="Tahoma" w:cs="Tahoma"/>
          <w:spacing w:val="2"/>
        </w:rPr>
        <w:t xml:space="preserve"> </w:t>
      </w:r>
      <w:r w:rsidRPr="00BE521A">
        <w:rPr>
          <w:rFonts w:ascii="Tahoma" w:eastAsia="Tahoma" w:hAnsi="Tahoma" w:cs="Tahoma"/>
        </w:rPr>
        <w:t>w</w:t>
      </w:r>
      <w:r w:rsidRPr="00BE521A">
        <w:rPr>
          <w:rFonts w:ascii="Tahoma" w:eastAsia="Tahoma" w:hAnsi="Tahoma" w:cs="Tahoma"/>
          <w:spacing w:val="13"/>
        </w:rPr>
        <w:t xml:space="preserve"> </w:t>
      </w:r>
      <w:r w:rsidRPr="00BE521A">
        <w:rPr>
          <w:rFonts w:ascii="Tahoma" w:eastAsia="Tahoma" w:hAnsi="Tahoma" w:cs="Tahoma"/>
          <w:spacing w:val="-1"/>
        </w:rPr>
        <w:t>u</w:t>
      </w:r>
      <w:r w:rsidRPr="00BE521A">
        <w:rPr>
          <w:rFonts w:ascii="Tahoma" w:eastAsia="Tahoma" w:hAnsi="Tahoma" w:cs="Tahoma"/>
          <w:spacing w:val="3"/>
        </w:rPr>
        <w:t>m</w:t>
      </w:r>
      <w:r w:rsidRPr="00BE521A">
        <w:rPr>
          <w:rFonts w:ascii="Tahoma" w:eastAsia="Tahoma" w:hAnsi="Tahoma" w:cs="Tahoma"/>
          <w:spacing w:val="8"/>
        </w:rPr>
        <w:t>o</w:t>
      </w:r>
      <w:r w:rsidRPr="00BE521A">
        <w:rPr>
          <w:rFonts w:ascii="Tahoma" w:eastAsia="Tahoma" w:hAnsi="Tahoma" w:cs="Tahoma"/>
          <w:spacing w:val="1"/>
        </w:rPr>
        <w:t>w</w:t>
      </w:r>
      <w:r w:rsidRPr="00BE521A">
        <w:rPr>
          <w:rFonts w:ascii="Tahoma" w:eastAsia="Tahoma" w:hAnsi="Tahoma" w:cs="Tahoma"/>
        </w:rPr>
        <w:t>i</w:t>
      </w:r>
      <w:r w:rsidRPr="00BE521A">
        <w:rPr>
          <w:rFonts w:ascii="Tahoma" w:eastAsia="Tahoma" w:hAnsi="Tahoma" w:cs="Tahoma"/>
          <w:spacing w:val="1"/>
        </w:rPr>
        <w:t>e</w:t>
      </w:r>
      <w:r w:rsidRPr="00BE521A">
        <w:rPr>
          <w:rFonts w:ascii="Tahoma" w:eastAsia="Tahoma" w:hAnsi="Tahoma" w:cs="Tahoma"/>
        </w:rPr>
        <w:t>.</w:t>
      </w:r>
      <w:r w:rsidRPr="00BE521A">
        <w:rPr>
          <w:rFonts w:ascii="Tahoma" w:eastAsia="Tahoma" w:hAnsi="Tahoma" w:cs="Tahoma"/>
          <w:spacing w:val="6"/>
        </w:rPr>
        <w:t xml:space="preserve"> </w:t>
      </w:r>
      <w:r w:rsidR="00E66A5B">
        <w:rPr>
          <w:rFonts w:ascii="Tahoma" w:eastAsia="Tahoma" w:hAnsi="Tahoma" w:cs="Tahoma"/>
          <w:spacing w:val="6"/>
        </w:rPr>
        <w:br/>
      </w:r>
      <w:r w:rsidRPr="00BE521A">
        <w:rPr>
          <w:rFonts w:ascii="Tahoma" w:eastAsia="Tahoma" w:hAnsi="Tahoma" w:cs="Tahoma"/>
        </w:rPr>
        <w:t>W</w:t>
      </w:r>
      <w:r w:rsidRPr="00BE521A">
        <w:rPr>
          <w:rFonts w:ascii="Tahoma" w:eastAsia="Tahoma" w:hAnsi="Tahoma" w:cs="Tahoma"/>
          <w:spacing w:val="10"/>
        </w:rPr>
        <w:t xml:space="preserve"> </w:t>
      </w:r>
      <w:r w:rsidRPr="00BE521A">
        <w:rPr>
          <w:rFonts w:ascii="Tahoma" w:eastAsia="Tahoma" w:hAnsi="Tahoma" w:cs="Tahoma"/>
        </w:rPr>
        <w:t>t</w:t>
      </w:r>
      <w:r w:rsidRPr="00BE521A">
        <w:rPr>
          <w:rFonts w:ascii="Tahoma" w:eastAsia="Tahoma" w:hAnsi="Tahoma" w:cs="Tahoma"/>
          <w:spacing w:val="1"/>
        </w:rPr>
        <w:t>a</w:t>
      </w:r>
      <w:r w:rsidRPr="00BE521A">
        <w:rPr>
          <w:rFonts w:ascii="Tahoma" w:eastAsia="Tahoma" w:hAnsi="Tahoma" w:cs="Tahoma"/>
          <w:spacing w:val="-1"/>
        </w:rPr>
        <w:t>k</w:t>
      </w:r>
      <w:r w:rsidRPr="00BE521A">
        <w:rPr>
          <w:rFonts w:ascii="Tahoma" w:eastAsia="Tahoma" w:hAnsi="Tahoma" w:cs="Tahoma"/>
        </w:rPr>
        <w:t>im</w:t>
      </w:r>
      <w:r w:rsidRPr="00BE521A">
        <w:rPr>
          <w:rFonts w:ascii="Tahoma" w:eastAsia="Tahoma" w:hAnsi="Tahoma" w:cs="Tahoma"/>
          <w:spacing w:val="7"/>
        </w:rPr>
        <w:t xml:space="preserve"> </w:t>
      </w:r>
      <w:r w:rsidRPr="00BE521A">
        <w:rPr>
          <w:rFonts w:ascii="Tahoma" w:eastAsia="Tahoma" w:hAnsi="Tahoma" w:cs="Tahoma"/>
        </w:rPr>
        <w:t>pr</w:t>
      </w:r>
      <w:r w:rsidRPr="00BE521A">
        <w:rPr>
          <w:rFonts w:ascii="Tahoma" w:eastAsia="Tahoma" w:hAnsi="Tahoma" w:cs="Tahoma"/>
          <w:spacing w:val="3"/>
        </w:rPr>
        <w:t>z</w:t>
      </w:r>
      <w:r w:rsidRPr="00BE521A">
        <w:rPr>
          <w:rFonts w:ascii="Tahoma" w:eastAsia="Tahoma" w:hAnsi="Tahoma" w:cs="Tahoma"/>
          <w:spacing w:val="-1"/>
        </w:rPr>
        <w:t>y</w:t>
      </w:r>
      <w:r w:rsidRPr="00BE521A">
        <w:rPr>
          <w:rFonts w:ascii="Tahoma" w:eastAsia="Tahoma" w:hAnsi="Tahoma" w:cs="Tahoma"/>
        </w:rPr>
        <w:t>p</w:t>
      </w:r>
      <w:r w:rsidRPr="00BE521A">
        <w:rPr>
          <w:rFonts w:ascii="Tahoma" w:eastAsia="Tahoma" w:hAnsi="Tahoma" w:cs="Tahoma"/>
          <w:spacing w:val="1"/>
        </w:rPr>
        <w:t>a</w:t>
      </w:r>
      <w:r w:rsidRPr="00BE521A">
        <w:rPr>
          <w:rFonts w:ascii="Tahoma" w:eastAsia="Tahoma" w:hAnsi="Tahoma" w:cs="Tahoma"/>
        </w:rPr>
        <w:t>d</w:t>
      </w:r>
      <w:r w:rsidRPr="00BE521A">
        <w:rPr>
          <w:rFonts w:ascii="Tahoma" w:eastAsia="Tahoma" w:hAnsi="Tahoma" w:cs="Tahoma"/>
          <w:spacing w:val="2"/>
        </w:rPr>
        <w:t>k</w:t>
      </w:r>
      <w:r w:rsidRPr="00BE521A">
        <w:rPr>
          <w:rFonts w:ascii="Tahoma" w:eastAsia="Tahoma" w:hAnsi="Tahoma" w:cs="Tahoma"/>
        </w:rPr>
        <w:t>u pr</w:t>
      </w:r>
      <w:r w:rsidRPr="00BE521A">
        <w:rPr>
          <w:rFonts w:ascii="Tahoma" w:eastAsia="Tahoma" w:hAnsi="Tahoma" w:cs="Tahoma"/>
          <w:spacing w:val="1"/>
        </w:rPr>
        <w:t>zep</w:t>
      </w:r>
      <w:r w:rsidRPr="00BE521A">
        <w:rPr>
          <w:rFonts w:ascii="Tahoma" w:eastAsia="Tahoma" w:hAnsi="Tahoma" w:cs="Tahoma"/>
        </w:rPr>
        <w:t>isy</w:t>
      </w:r>
      <w:r w:rsidRPr="00BE521A">
        <w:rPr>
          <w:rFonts w:ascii="Tahoma" w:eastAsia="Tahoma" w:hAnsi="Tahoma" w:cs="Tahoma"/>
          <w:spacing w:val="-8"/>
        </w:rPr>
        <w:t xml:space="preserve"> </w:t>
      </w:r>
      <w:r w:rsidRPr="00BE521A">
        <w:rPr>
          <w:rFonts w:ascii="Tahoma" w:eastAsia="Tahoma" w:hAnsi="Tahoma" w:cs="Tahoma"/>
        </w:rPr>
        <w:t>§</w:t>
      </w:r>
      <w:r w:rsidRPr="00BE521A">
        <w:rPr>
          <w:rFonts w:ascii="Tahoma" w:eastAsia="Tahoma" w:hAnsi="Tahoma" w:cs="Tahoma"/>
          <w:spacing w:val="-2"/>
        </w:rPr>
        <w:t xml:space="preserve"> </w:t>
      </w:r>
      <w:r w:rsidRPr="00BE521A">
        <w:rPr>
          <w:rFonts w:ascii="Tahoma" w:eastAsia="Tahoma" w:hAnsi="Tahoma" w:cs="Tahoma"/>
          <w:spacing w:val="2"/>
        </w:rPr>
        <w:t>3</w:t>
      </w:r>
      <w:r w:rsidR="007D5923" w:rsidRPr="00BE521A">
        <w:rPr>
          <w:rFonts w:ascii="Tahoma" w:eastAsia="Tahoma" w:hAnsi="Tahoma" w:cs="Tahoma"/>
          <w:spacing w:val="2"/>
        </w:rPr>
        <w:t>4</w:t>
      </w:r>
      <w:r w:rsidR="00A52A85" w:rsidRPr="00BE521A">
        <w:rPr>
          <w:rFonts w:ascii="Tahoma" w:eastAsia="Tahoma" w:hAnsi="Tahoma" w:cs="Tahoma"/>
        </w:rPr>
        <w:t xml:space="preserve"> </w:t>
      </w:r>
      <w:r w:rsidRPr="00BE521A">
        <w:rPr>
          <w:rFonts w:ascii="Tahoma" w:eastAsia="Tahoma" w:hAnsi="Tahoma" w:cs="Tahoma"/>
          <w:spacing w:val="1"/>
        </w:rPr>
        <w:t>u</w:t>
      </w:r>
      <w:r w:rsidRPr="00BE521A">
        <w:rPr>
          <w:rFonts w:ascii="Tahoma" w:eastAsia="Tahoma" w:hAnsi="Tahoma" w:cs="Tahoma"/>
        </w:rPr>
        <w:t>st.</w:t>
      </w:r>
      <w:r w:rsidRPr="00BE521A">
        <w:rPr>
          <w:rFonts w:ascii="Tahoma" w:eastAsia="Tahoma" w:hAnsi="Tahoma" w:cs="Tahoma"/>
          <w:spacing w:val="-3"/>
        </w:rPr>
        <w:t xml:space="preserve"> </w:t>
      </w:r>
      <w:r w:rsidRPr="00BE521A">
        <w:rPr>
          <w:rFonts w:ascii="Tahoma" w:eastAsia="Tahoma" w:hAnsi="Tahoma" w:cs="Tahoma"/>
        </w:rPr>
        <w:t>2</w:t>
      </w:r>
      <w:r w:rsidRPr="00BE521A">
        <w:rPr>
          <w:rFonts w:ascii="Tahoma" w:eastAsia="Tahoma" w:hAnsi="Tahoma" w:cs="Tahoma"/>
          <w:spacing w:val="-2"/>
        </w:rPr>
        <w:t xml:space="preserve"> </w:t>
      </w:r>
      <w:r w:rsidRPr="00BE521A">
        <w:rPr>
          <w:rFonts w:ascii="Tahoma" w:eastAsia="Tahoma" w:hAnsi="Tahoma" w:cs="Tahoma"/>
        </w:rPr>
        <w:t>i</w:t>
      </w:r>
      <w:r w:rsidRPr="00BE521A">
        <w:rPr>
          <w:rFonts w:ascii="Tahoma" w:eastAsia="Tahoma" w:hAnsi="Tahoma" w:cs="Tahoma"/>
          <w:spacing w:val="2"/>
        </w:rPr>
        <w:t xml:space="preserve"> </w:t>
      </w:r>
      <w:r w:rsidRPr="00BE521A">
        <w:rPr>
          <w:rFonts w:ascii="Tahoma" w:eastAsia="Tahoma" w:hAnsi="Tahoma" w:cs="Tahoma"/>
        </w:rPr>
        <w:t>§</w:t>
      </w:r>
      <w:r w:rsidRPr="00BE521A">
        <w:rPr>
          <w:rFonts w:ascii="Tahoma" w:eastAsia="Tahoma" w:hAnsi="Tahoma" w:cs="Tahoma"/>
          <w:spacing w:val="-2"/>
        </w:rPr>
        <w:t xml:space="preserve"> </w:t>
      </w:r>
      <w:r w:rsidRPr="00BE521A">
        <w:rPr>
          <w:rFonts w:ascii="Tahoma" w:eastAsia="Tahoma" w:hAnsi="Tahoma" w:cs="Tahoma"/>
          <w:spacing w:val="1"/>
        </w:rPr>
        <w:t>3</w:t>
      </w:r>
      <w:r w:rsidR="007D5923" w:rsidRPr="00BE521A">
        <w:rPr>
          <w:rFonts w:ascii="Tahoma" w:eastAsia="Tahoma" w:hAnsi="Tahoma" w:cs="Tahoma"/>
          <w:spacing w:val="1"/>
        </w:rPr>
        <w:t>7</w:t>
      </w:r>
      <w:r w:rsidRPr="00BE521A">
        <w:rPr>
          <w:rFonts w:ascii="Tahoma" w:eastAsia="Tahoma" w:hAnsi="Tahoma" w:cs="Tahoma"/>
          <w:spacing w:val="-2"/>
        </w:rPr>
        <w:t xml:space="preserve"> </w:t>
      </w:r>
      <w:r w:rsidRPr="00BE521A">
        <w:rPr>
          <w:rFonts w:ascii="Tahoma" w:eastAsia="Tahoma" w:hAnsi="Tahoma" w:cs="Tahoma"/>
          <w:spacing w:val="2"/>
        </w:rPr>
        <w:t>s</w:t>
      </w:r>
      <w:r w:rsidRPr="00BE521A">
        <w:rPr>
          <w:rFonts w:ascii="Tahoma" w:eastAsia="Tahoma" w:hAnsi="Tahoma" w:cs="Tahoma"/>
        </w:rPr>
        <w:t>tos</w:t>
      </w:r>
      <w:r w:rsidRPr="00BE521A">
        <w:rPr>
          <w:rFonts w:ascii="Tahoma" w:eastAsia="Tahoma" w:hAnsi="Tahoma" w:cs="Tahoma"/>
          <w:spacing w:val="-1"/>
        </w:rPr>
        <w:t>uj</w:t>
      </w:r>
      <w:r w:rsidRPr="00BE521A">
        <w:rPr>
          <w:rFonts w:ascii="Tahoma" w:eastAsia="Tahoma" w:hAnsi="Tahoma" w:cs="Tahoma"/>
        </w:rPr>
        <w:t>e</w:t>
      </w:r>
      <w:r w:rsidRPr="00BE521A">
        <w:rPr>
          <w:rFonts w:ascii="Tahoma" w:eastAsia="Tahoma" w:hAnsi="Tahoma" w:cs="Tahoma"/>
          <w:spacing w:val="-6"/>
        </w:rPr>
        <w:t xml:space="preserve"> </w:t>
      </w:r>
      <w:r w:rsidRPr="00BE521A">
        <w:rPr>
          <w:rFonts w:ascii="Tahoma" w:eastAsia="Tahoma" w:hAnsi="Tahoma" w:cs="Tahoma"/>
        </w:rPr>
        <w:t>się</w:t>
      </w:r>
      <w:r w:rsidRPr="00BE521A">
        <w:rPr>
          <w:rFonts w:ascii="Tahoma" w:eastAsia="Tahoma" w:hAnsi="Tahoma" w:cs="Tahoma"/>
          <w:spacing w:val="1"/>
        </w:rPr>
        <w:t xml:space="preserve"> </w:t>
      </w:r>
      <w:r w:rsidRPr="00BE521A">
        <w:rPr>
          <w:rFonts w:ascii="Tahoma" w:eastAsia="Tahoma" w:hAnsi="Tahoma" w:cs="Tahoma"/>
        </w:rPr>
        <w:t>odpo</w:t>
      </w:r>
      <w:r w:rsidRPr="00BE521A">
        <w:rPr>
          <w:rFonts w:ascii="Tahoma" w:eastAsia="Tahoma" w:hAnsi="Tahoma" w:cs="Tahoma"/>
          <w:spacing w:val="1"/>
        </w:rPr>
        <w:t>w</w:t>
      </w:r>
      <w:r w:rsidRPr="00BE521A">
        <w:rPr>
          <w:rFonts w:ascii="Tahoma" w:eastAsia="Tahoma" w:hAnsi="Tahoma" w:cs="Tahoma"/>
        </w:rPr>
        <w:t>i</w:t>
      </w:r>
      <w:r w:rsidRPr="00BE521A">
        <w:rPr>
          <w:rFonts w:ascii="Tahoma" w:eastAsia="Tahoma" w:hAnsi="Tahoma" w:cs="Tahoma"/>
          <w:spacing w:val="1"/>
        </w:rPr>
        <w:t>e</w:t>
      </w:r>
      <w:r w:rsidRPr="00BE521A">
        <w:rPr>
          <w:rFonts w:ascii="Tahoma" w:eastAsia="Tahoma" w:hAnsi="Tahoma" w:cs="Tahoma"/>
        </w:rPr>
        <w:t>dn</w:t>
      </w:r>
      <w:r w:rsidRPr="00BE521A">
        <w:rPr>
          <w:rFonts w:ascii="Tahoma" w:eastAsia="Tahoma" w:hAnsi="Tahoma" w:cs="Tahoma"/>
          <w:spacing w:val="2"/>
        </w:rPr>
        <w:t>i</w:t>
      </w:r>
      <w:r w:rsidRPr="00BE521A">
        <w:rPr>
          <w:rFonts w:ascii="Tahoma" w:eastAsia="Tahoma" w:hAnsi="Tahoma" w:cs="Tahoma"/>
          <w:spacing w:val="-3"/>
        </w:rPr>
        <w:t>o</w:t>
      </w:r>
      <w:r w:rsidRPr="00BE521A">
        <w:rPr>
          <w:rFonts w:ascii="Tahoma" w:eastAsia="Tahoma" w:hAnsi="Tahoma" w:cs="Tahoma"/>
        </w:rPr>
        <w:t>.</w:t>
      </w:r>
    </w:p>
    <w:p w14:paraId="09C9F7ED" w14:textId="1F6A999A" w:rsidR="00127732" w:rsidRPr="00127732" w:rsidRDefault="00127732" w:rsidP="00E43CDE">
      <w:pPr>
        <w:pStyle w:val="Akapitzlist"/>
        <w:numPr>
          <w:ilvl w:val="0"/>
          <w:numId w:val="52"/>
        </w:numPr>
        <w:spacing w:line="276" w:lineRule="auto"/>
        <w:ind w:left="426" w:right="14" w:hanging="426"/>
        <w:jc w:val="both"/>
        <w:rPr>
          <w:rFonts w:ascii="Tahoma" w:eastAsia="Tahoma" w:hAnsi="Tahoma" w:cs="Tahoma"/>
        </w:rPr>
      </w:pPr>
      <w:r w:rsidRPr="00127732">
        <w:rPr>
          <w:rFonts w:ascii="Tahoma" w:eastAsia="Tahoma" w:hAnsi="Tahoma" w:cs="Tahoma"/>
        </w:rPr>
        <w:t>Umowa może zostać rozwiązana w przypadku błędnego wczytania danych z systemu LSI do  Centralnego Systemu Informatycznego SL2014, wynikają</w:t>
      </w:r>
      <w:r w:rsidR="005723DA">
        <w:rPr>
          <w:rFonts w:ascii="Tahoma" w:eastAsia="Tahoma" w:hAnsi="Tahoma" w:cs="Tahoma"/>
        </w:rPr>
        <w:t xml:space="preserve">cego </w:t>
      </w:r>
      <w:r w:rsidRPr="00127732">
        <w:rPr>
          <w:rFonts w:ascii="Tahoma" w:eastAsia="Tahoma" w:hAnsi="Tahoma" w:cs="Tahoma"/>
        </w:rPr>
        <w:t>z nieprawidłowości we wniosku aplikacyjnym.</w:t>
      </w:r>
    </w:p>
    <w:p w14:paraId="24390023" w14:textId="77777777" w:rsidR="00127732" w:rsidRPr="00127732" w:rsidRDefault="00127732" w:rsidP="00E43CDE">
      <w:pPr>
        <w:pStyle w:val="Akapitzlist"/>
        <w:numPr>
          <w:ilvl w:val="0"/>
          <w:numId w:val="52"/>
        </w:numPr>
        <w:spacing w:line="276" w:lineRule="auto"/>
        <w:ind w:left="426" w:right="14" w:hanging="426"/>
        <w:jc w:val="both"/>
        <w:rPr>
          <w:rFonts w:ascii="Tahoma" w:eastAsia="Tahoma" w:hAnsi="Tahoma" w:cs="Tahoma"/>
        </w:rPr>
      </w:pPr>
      <w:r w:rsidRPr="00127732">
        <w:rPr>
          <w:rFonts w:ascii="Tahoma" w:eastAsia="Tahoma" w:hAnsi="Tahoma" w:cs="Tahoma"/>
        </w:rPr>
        <w:t>W przypadku gdy zaistnieje sytuacja, o której mowa w ust. 2, Beneficjent zobowiązany jest do poprawy wniosku o dofinansowanie  w terminie 7 dni kalendarzowych od momentu otrzymania informacji o zaistniałym fakcie.</w:t>
      </w:r>
    </w:p>
    <w:p w14:paraId="39C70BAB" w14:textId="77777777" w:rsidR="00127732" w:rsidRPr="00127732" w:rsidRDefault="00127732" w:rsidP="00E43CDE">
      <w:pPr>
        <w:pStyle w:val="Akapitzlist"/>
        <w:numPr>
          <w:ilvl w:val="0"/>
          <w:numId w:val="52"/>
        </w:numPr>
        <w:spacing w:line="276" w:lineRule="auto"/>
        <w:ind w:left="426" w:right="14" w:hanging="426"/>
        <w:jc w:val="both"/>
        <w:rPr>
          <w:rFonts w:ascii="Tahoma" w:eastAsia="Tahoma" w:hAnsi="Tahoma" w:cs="Tahoma"/>
        </w:rPr>
      </w:pPr>
      <w:r w:rsidRPr="00127732">
        <w:rPr>
          <w:rFonts w:ascii="Tahoma" w:eastAsia="Tahoma" w:hAnsi="Tahoma" w:cs="Tahoma"/>
        </w:rPr>
        <w:t>Przesłanki o których mowa w ust. 2 oraz 3 skutkować będą podpisaniem nowej obowiązującej umowy o dofinansowanie, która zastąpi zawartą uprzednio umowę z Beneficjentem.</w:t>
      </w:r>
    </w:p>
    <w:p w14:paraId="6D78B913" w14:textId="77777777" w:rsidR="007713A7" w:rsidRDefault="007713A7" w:rsidP="008A1BE0">
      <w:pPr>
        <w:spacing w:line="276" w:lineRule="auto"/>
        <w:ind w:left="426" w:right="14" w:hanging="425"/>
        <w:jc w:val="center"/>
        <w:rPr>
          <w:rFonts w:ascii="Tahoma" w:eastAsia="Tahoma" w:hAnsi="Tahoma" w:cs="Tahoma"/>
          <w:spacing w:val="-2"/>
        </w:rPr>
      </w:pPr>
    </w:p>
    <w:p w14:paraId="05EBE798" w14:textId="1232F747"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Pr="00BD725D">
        <w:rPr>
          <w:rFonts w:ascii="Tahoma" w:eastAsia="Tahoma" w:hAnsi="Tahoma" w:cs="Tahoma"/>
          <w:spacing w:val="-2"/>
        </w:rPr>
        <w:t>3</w:t>
      </w:r>
      <w:r w:rsidR="003D5997" w:rsidRPr="00BD725D">
        <w:rPr>
          <w:rFonts w:ascii="Tahoma" w:eastAsia="Tahoma" w:hAnsi="Tahoma" w:cs="Tahoma"/>
          <w:spacing w:val="-2"/>
        </w:rPr>
        <w:t>6</w:t>
      </w:r>
      <w:r w:rsidRPr="001C3C76">
        <w:rPr>
          <w:rFonts w:ascii="Tahoma" w:eastAsia="Tahoma" w:hAnsi="Tahoma" w:cs="Tahoma"/>
          <w:w w:val="99"/>
        </w:rPr>
        <w:t>.</w:t>
      </w:r>
    </w:p>
    <w:p w14:paraId="46205369" w14:textId="27BA7E99" w:rsidR="00942F4E" w:rsidRPr="001C3C76" w:rsidRDefault="00280ADA" w:rsidP="00E43CDE">
      <w:pPr>
        <w:pStyle w:val="Akapitzlist"/>
        <w:numPr>
          <w:ilvl w:val="0"/>
          <w:numId w:val="34"/>
        </w:numPr>
        <w:tabs>
          <w:tab w:val="clear" w:pos="360"/>
        </w:tabs>
        <w:spacing w:line="276" w:lineRule="auto"/>
        <w:ind w:left="426" w:right="14" w:hanging="425"/>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roz</w:t>
      </w:r>
      <w:r w:rsidRPr="001C3C76">
        <w:rPr>
          <w:rFonts w:ascii="Tahoma" w:eastAsia="Tahoma" w:hAnsi="Tahoma" w:cs="Tahoma"/>
          <w:spacing w:val="1"/>
        </w:rPr>
        <w:t>wią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w:t>
      </w:r>
      <w:r w:rsidRPr="001C3C76">
        <w:rPr>
          <w:rFonts w:ascii="Tahoma" w:eastAsia="Tahoma" w:hAnsi="Tahoma" w:cs="Tahoma"/>
          <w:spacing w:val="15"/>
        </w:rPr>
        <w:t xml:space="preserve"> </w:t>
      </w:r>
      <w:r w:rsidRPr="001C3C76">
        <w:rPr>
          <w:rFonts w:ascii="Tahoma" w:eastAsia="Tahoma" w:hAnsi="Tahoma" w:cs="Tahoma"/>
          <w:spacing w:val="1"/>
        </w:rPr>
        <w:t>3</w:t>
      </w:r>
      <w:r w:rsidR="007D5923">
        <w:rPr>
          <w:rFonts w:ascii="Tahoma" w:eastAsia="Tahoma" w:hAnsi="Tahoma" w:cs="Tahoma"/>
          <w:spacing w:val="1"/>
        </w:rPr>
        <w:t>4</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2"/>
        </w:rPr>
        <w:t>3</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do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
        </w:rPr>
        <w:t xml:space="preserve"> </w:t>
      </w:r>
      <w:r w:rsidRPr="001C3C76">
        <w:rPr>
          <w:rFonts w:ascii="Tahoma" w:eastAsia="Tahoma" w:hAnsi="Tahoma" w:cs="Tahoma"/>
        </w:rPr>
        <w:t>czę</w:t>
      </w:r>
      <w:r w:rsidRPr="001C3C76">
        <w:rPr>
          <w:rFonts w:ascii="Tahoma" w:eastAsia="Tahoma" w:hAnsi="Tahoma" w:cs="Tahoma"/>
          <w:spacing w:val="3"/>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00785D55">
        <w:rPr>
          <w:rFonts w:ascii="Tahoma" w:eastAsia="Tahoma" w:hAnsi="Tahoma" w:cs="Tahoma"/>
          <w:spacing w:val="-13"/>
        </w:rPr>
        <w:t xml:space="preserve">oraz środków PFRON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9"/>
        </w:rPr>
        <w:t xml:space="preserve"> </w:t>
      </w:r>
      <w:r w:rsidRPr="001C3C76">
        <w:rPr>
          <w:rFonts w:ascii="Tahoma" w:eastAsia="Tahoma" w:hAnsi="Tahoma" w:cs="Tahoma"/>
        </w:rPr>
        <w:t xml:space="preserve">w </w:t>
      </w:r>
      <w:r w:rsidRPr="001C3C76">
        <w:rPr>
          <w:rFonts w:ascii="Tahoma" w:eastAsia="Tahoma" w:hAnsi="Tahoma" w:cs="Tahoma"/>
          <w:spacing w:val="1"/>
        </w:rPr>
        <w:lastRenderedPageBreak/>
        <w:t>wy</w:t>
      </w:r>
      <w:r w:rsidRPr="001C3C76">
        <w:rPr>
          <w:rFonts w:ascii="Tahoma" w:eastAsia="Tahoma" w:hAnsi="Tahoma" w:cs="Tahoma"/>
        </w:rPr>
        <w:t>so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4"/>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licz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8"/>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00785D55">
        <w:rPr>
          <w:rFonts w:ascii="Tahoma" w:eastAsia="Tahoma" w:hAnsi="Tahoma" w:cs="Tahoma"/>
          <w:spacing w:val="1"/>
        </w:rPr>
        <w:t xml:space="preserve"> i środków PFRON</w:t>
      </w:r>
      <w:r w:rsidRPr="001C3C76">
        <w:rPr>
          <w:rFonts w:ascii="Tahoma" w:eastAsia="Tahoma" w:hAnsi="Tahoma" w:cs="Tahoma"/>
        </w:rPr>
        <w:t>.</w:t>
      </w:r>
    </w:p>
    <w:p w14:paraId="612CCEE4" w14:textId="38977239" w:rsidR="00942F4E" w:rsidRPr="008527BB" w:rsidRDefault="00280ADA" w:rsidP="00E43CDE">
      <w:pPr>
        <w:pStyle w:val="Akapitzlist"/>
        <w:numPr>
          <w:ilvl w:val="0"/>
          <w:numId w:val="34"/>
        </w:numPr>
        <w:tabs>
          <w:tab w:val="clear" w:pos="360"/>
          <w:tab w:val="num" w:pos="567"/>
        </w:tabs>
        <w:spacing w:line="276" w:lineRule="auto"/>
        <w:ind w:left="426" w:right="14" w:hanging="425"/>
        <w:jc w:val="both"/>
        <w:rPr>
          <w:rFonts w:ascii="Tahoma" w:eastAsia="Tahoma" w:hAnsi="Tahoma" w:cs="Tahoma"/>
        </w:rPr>
      </w:pPr>
      <w:r w:rsidRPr="008527BB">
        <w:rPr>
          <w:rFonts w:ascii="Tahoma" w:eastAsia="Tahoma" w:hAnsi="Tahoma" w:cs="Tahoma"/>
        </w:rPr>
        <w:t>W</w:t>
      </w:r>
      <w:r w:rsidRPr="008527BB">
        <w:rPr>
          <w:rFonts w:ascii="Tahoma" w:eastAsia="Tahoma" w:hAnsi="Tahoma" w:cs="Tahoma"/>
          <w:spacing w:val="9"/>
        </w:rPr>
        <w:t xml:space="preserve"> </w:t>
      </w:r>
      <w:r w:rsidRPr="008527BB">
        <w:rPr>
          <w:rFonts w:ascii="Tahoma" w:eastAsia="Tahoma" w:hAnsi="Tahoma" w:cs="Tahoma"/>
        </w:rPr>
        <w:t>pr</w:t>
      </w:r>
      <w:r w:rsidRPr="008527BB">
        <w:rPr>
          <w:rFonts w:ascii="Tahoma" w:eastAsia="Tahoma" w:hAnsi="Tahoma" w:cs="Tahoma"/>
          <w:spacing w:val="1"/>
        </w:rPr>
        <w:t>z</w:t>
      </w:r>
      <w:r w:rsidRPr="008527BB">
        <w:rPr>
          <w:rFonts w:ascii="Tahoma" w:eastAsia="Tahoma" w:hAnsi="Tahoma" w:cs="Tahoma"/>
          <w:spacing w:val="-1"/>
        </w:rPr>
        <w:t>y</w:t>
      </w:r>
      <w:r w:rsidRPr="008527BB">
        <w:rPr>
          <w:rFonts w:ascii="Tahoma" w:eastAsia="Tahoma" w:hAnsi="Tahoma" w:cs="Tahoma"/>
        </w:rPr>
        <w:t>p</w:t>
      </w:r>
      <w:r w:rsidRPr="008527BB">
        <w:rPr>
          <w:rFonts w:ascii="Tahoma" w:eastAsia="Tahoma" w:hAnsi="Tahoma" w:cs="Tahoma"/>
          <w:spacing w:val="1"/>
        </w:rPr>
        <w:t>a</w:t>
      </w:r>
      <w:r w:rsidRPr="008527BB">
        <w:rPr>
          <w:rFonts w:ascii="Tahoma" w:eastAsia="Tahoma" w:hAnsi="Tahoma" w:cs="Tahoma"/>
        </w:rPr>
        <w:t>dku roz</w:t>
      </w:r>
      <w:r w:rsidRPr="008527BB">
        <w:rPr>
          <w:rFonts w:ascii="Tahoma" w:eastAsia="Tahoma" w:hAnsi="Tahoma" w:cs="Tahoma"/>
          <w:spacing w:val="1"/>
        </w:rPr>
        <w:t>w</w:t>
      </w:r>
      <w:r w:rsidRPr="008527BB">
        <w:rPr>
          <w:rFonts w:ascii="Tahoma" w:eastAsia="Tahoma" w:hAnsi="Tahoma" w:cs="Tahoma"/>
        </w:rPr>
        <w:t>i</w:t>
      </w:r>
      <w:r w:rsidRPr="008527BB">
        <w:rPr>
          <w:rFonts w:ascii="Tahoma" w:eastAsia="Tahoma" w:hAnsi="Tahoma" w:cs="Tahoma"/>
          <w:spacing w:val="1"/>
        </w:rPr>
        <w:t>ą</w:t>
      </w:r>
      <w:r w:rsidRPr="008527BB">
        <w:rPr>
          <w:rFonts w:ascii="Tahoma" w:eastAsia="Tahoma" w:hAnsi="Tahoma" w:cs="Tahoma"/>
        </w:rPr>
        <w:t>z</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rPr>
        <w:t xml:space="preserve">ia </w:t>
      </w:r>
      <w:r w:rsidRPr="008527BB">
        <w:rPr>
          <w:rFonts w:ascii="Tahoma" w:eastAsia="Tahoma" w:hAnsi="Tahoma" w:cs="Tahoma"/>
          <w:spacing w:val="-1"/>
        </w:rPr>
        <w:t>u</w:t>
      </w:r>
      <w:r w:rsidRPr="008527BB">
        <w:rPr>
          <w:rFonts w:ascii="Tahoma" w:eastAsia="Tahoma" w:hAnsi="Tahoma" w:cs="Tahoma"/>
        </w:rPr>
        <w:t>mo</w:t>
      </w:r>
      <w:r w:rsidRPr="004B34C0">
        <w:rPr>
          <w:rFonts w:ascii="Tahoma" w:eastAsia="Tahoma" w:hAnsi="Tahoma" w:cs="Tahoma"/>
          <w:spacing w:val="1"/>
        </w:rPr>
        <w:t>w</w:t>
      </w:r>
      <w:r w:rsidRPr="004B34C0">
        <w:rPr>
          <w:rFonts w:ascii="Tahoma" w:eastAsia="Tahoma" w:hAnsi="Tahoma" w:cs="Tahoma"/>
        </w:rPr>
        <w:t>y</w:t>
      </w:r>
      <w:r w:rsidRPr="004B34C0">
        <w:rPr>
          <w:rFonts w:ascii="Tahoma" w:eastAsia="Tahoma" w:hAnsi="Tahoma" w:cs="Tahoma"/>
          <w:spacing w:val="3"/>
        </w:rPr>
        <w:t xml:space="preserve"> </w:t>
      </w:r>
      <w:r w:rsidRPr="004B34C0">
        <w:rPr>
          <w:rFonts w:ascii="Tahoma" w:eastAsia="Tahoma" w:hAnsi="Tahoma" w:cs="Tahoma"/>
        </w:rPr>
        <w:t>w</w:t>
      </w:r>
      <w:r w:rsidRPr="004B34C0">
        <w:rPr>
          <w:rFonts w:ascii="Tahoma" w:eastAsia="Tahoma" w:hAnsi="Tahoma" w:cs="Tahoma"/>
          <w:spacing w:val="9"/>
        </w:rPr>
        <w:t xml:space="preserve"> </w:t>
      </w:r>
      <w:r w:rsidRPr="004B34C0">
        <w:rPr>
          <w:rFonts w:ascii="Tahoma" w:eastAsia="Tahoma" w:hAnsi="Tahoma" w:cs="Tahoma"/>
        </w:rPr>
        <w:t>trybie</w:t>
      </w:r>
      <w:r w:rsidRPr="004B34C0">
        <w:rPr>
          <w:rFonts w:ascii="Tahoma" w:eastAsia="Tahoma" w:hAnsi="Tahoma" w:cs="Tahoma"/>
          <w:spacing w:val="5"/>
        </w:rPr>
        <w:t xml:space="preserve"> </w:t>
      </w:r>
      <w:r w:rsidRPr="004B34C0">
        <w:rPr>
          <w:rFonts w:ascii="Tahoma" w:eastAsia="Tahoma" w:hAnsi="Tahoma" w:cs="Tahoma"/>
        </w:rPr>
        <w:t>§</w:t>
      </w:r>
      <w:r w:rsidRPr="004B34C0">
        <w:rPr>
          <w:rFonts w:ascii="Tahoma" w:eastAsia="Tahoma" w:hAnsi="Tahoma" w:cs="Tahoma"/>
          <w:spacing w:val="12"/>
        </w:rPr>
        <w:t xml:space="preserve"> </w:t>
      </w:r>
      <w:r w:rsidRPr="004B34C0">
        <w:rPr>
          <w:rFonts w:ascii="Tahoma" w:eastAsia="Tahoma" w:hAnsi="Tahoma" w:cs="Tahoma"/>
          <w:spacing w:val="-1"/>
        </w:rPr>
        <w:t>3</w:t>
      </w:r>
      <w:r w:rsidR="007D5923" w:rsidRPr="004B34C0">
        <w:rPr>
          <w:rFonts w:ascii="Tahoma" w:eastAsia="Tahoma" w:hAnsi="Tahoma" w:cs="Tahoma"/>
          <w:spacing w:val="-1"/>
        </w:rPr>
        <w:t>4</w:t>
      </w:r>
      <w:r w:rsidRPr="004B34C0">
        <w:rPr>
          <w:rFonts w:ascii="Tahoma" w:eastAsia="Tahoma" w:hAnsi="Tahoma" w:cs="Tahoma"/>
          <w:spacing w:val="9"/>
        </w:rPr>
        <w:t xml:space="preserve"> </w:t>
      </w:r>
      <w:r w:rsidRPr="004B34C0">
        <w:rPr>
          <w:rFonts w:ascii="Tahoma" w:eastAsia="Tahoma" w:hAnsi="Tahoma" w:cs="Tahoma"/>
          <w:spacing w:val="-1"/>
        </w:rPr>
        <w:t>u</w:t>
      </w:r>
      <w:r w:rsidRPr="004B34C0">
        <w:rPr>
          <w:rFonts w:ascii="Tahoma" w:eastAsia="Tahoma" w:hAnsi="Tahoma" w:cs="Tahoma"/>
        </w:rPr>
        <w:t>st.</w:t>
      </w:r>
      <w:r w:rsidRPr="004B34C0">
        <w:rPr>
          <w:rFonts w:ascii="Tahoma" w:eastAsia="Tahoma" w:hAnsi="Tahoma" w:cs="Tahoma"/>
          <w:spacing w:val="8"/>
        </w:rPr>
        <w:t xml:space="preserve"> </w:t>
      </w:r>
      <w:r w:rsidRPr="004B34C0">
        <w:rPr>
          <w:rFonts w:ascii="Tahoma" w:eastAsia="Tahoma" w:hAnsi="Tahoma" w:cs="Tahoma"/>
          <w:spacing w:val="-1"/>
        </w:rPr>
        <w:t>2</w:t>
      </w:r>
      <w:r w:rsidRPr="004B34C0">
        <w:rPr>
          <w:rFonts w:ascii="Tahoma" w:eastAsia="Tahoma" w:hAnsi="Tahoma" w:cs="Tahoma"/>
        </w:rPr>
        <w:t>,</w:t>
      </w:r>
      <w:r w:rsidRPr="004B34C0">
        <w:rPr>
          <w:rFonts w:ascii="Tahoma" w:eastAsia="Tahoma" w:hAnsi="Tahoma" w:cs="Tahoma"/>
          <w:spacing w:val="10"/>
        </w:rPr>
        <w:t xml:space="preserve"> </w:t>
      </w:r>
      <w:r w:rsidRPr="004B34C0">
        <w:rPr>
          <w:rFonts w:ascii="Tahoma" w:eastAsia="Tahoma" w:hAnsi="Tahoma" w:cs="Tahoma"/>
        </w:rPr>
        <w:t>B</w:t>
      </w:r>
      <w:r w:rsidRPr="004B34C0">
        <w:rPr>
          <w:rFonts w:ascii="Tahoma" w:eastAsia="Tahoma" w:hAnsi="Tahoma" w:cs="Tahoma"/>
          <w:spacing w:val="1"/>
        </w:rPr>
        <w:t>e</w:t>
      </w:r>
      <w:r w:rsidRPr="004B34C0">
        <w:rPr>
          <w:rFonts w:ascii="Tahoma" w:eastAsia="Tahoma" w:hAnsi="Tahoma" w:cs="Tahoma"/>
          <w:spacing w:val="-1"/>
        </w:rPr>
        <w:t>n</w:t>
      </w:r>
      <w:r w:rsidRPr="004B34C0">
        <w:rPr>
          <w:rFonts w:ascii="Tahoma" w:eastAsia="Tahoma" w:hAnsi="Tahoma" w:cs="Tahoma"/>
          <w:spacing w:val="1"/>
        </w:rPr>
        <w:t>e</w:t>
      </w:r>
      <w:r w:rsidRPr="004B34C0">
        <w:rPr>
          <w:rFonts w:ascii="Tahoma" w:eastAsia="Tahoma" w:hAnsi="Tahoma" w:cs="Tahoma"/>
          <w:spacing w:val="-1"/>
        </w:rPr>
        <w:t>f</w:t>
      </w:r>
      <w:r w:rsidRPr="004B34C0">
        <w:rPr>
          <w:rFonts w:ascii="Tahoma" w:eastAsia="Tahoma" w:hAnsi="Tahoma" w:cs="Tahoma"/>
          <w:spacing w:val="2"/>
        </w:rPr>
        <w:t>i</w:t>
      </w:r>
      <w:r w:rsidRPr="008527BB">
        <w:rPr>
          <w:rFonts w:ascii="Tahoma" w:eastAsia="Tahoma" w:hAnsi="Tahoma" w:cs="Tahoma"/>
          <w:spacing w:val="-1"/>
        </w:rPr>
        <w:t>c</w:t>
      </w:r>
      <w:r w:rsidRPr="008527BB">
        <w:rPr>
          <w:rFonts w:ascii="Tahoma" w:eastAsia="Tahoma" w:hAnsi="Tahoma" w:cs="Tahoma"/>
        </w:rPr>
        <w:t>j</w:t>
      </w:r>
      <w:r w:rsidRPr="008527BB">
        <w:rPr>
          <w:rFonts w:ascii="Tahoma" w:eastAsia="Tahoma" w:hAnsi="Tahoma" w:cs="Tahoma"/>
          <w:spacing w:val="3"/>
        </w:rPr>
        <w:t>e</w:t>
      </w:r>
      <w:r w:rsidRPr="008527BB">
        <w:rPr>
          <w:rFonts w:ascii="Tahoma" w:eastAsia="Tahoma" w:hAnsi="Tahoma" w:cs="Tahoma"/>
          <w:spacing w:val="-1"/>
        </w:rPr>
        <w:t>n</w:t>
      </w:r>
      <w:r w:rsidRPr="008527BB">
        <w:rPr>
          <w:rFonts w:ascii="Tahoma" w:eastAsia="Tahoma" w:hAnsi="Tahoma" w:cs="Tahoma"/>
        </w:rPr>
        <w:t>t</w:t>
      </w:r>
      <w:r w:rsidRPr="008527BB">
        <w:rPr>
          <w:rFonts w:ascii="Tahoma" w:eastAsia="Tahoma" w:hAnsi="Tahoma" w:cs="Tahoma"/>
          <w:spacing w:val="1"/>
        </w:rPr>
        <w:t xml:space="preserve"> </w:t>
      </w:r>
      <w:r w:rsidRPr="008527BB">
        <w:rPr>
          <w:rFonts w:ascii="Tahoma" w:eastAsia="Tahoma" w:hAnsi="Tahoma" w:cs="Tahoma"/>
        </w:rPr>
        <w:t>ma</w:t>
      </w:r>
      <w:r w:rsidRPr="008527BB">
        <w:rPr>
          <w:rFonts w:ascii="Tahoma" w:eastAsia="Tahoma" w:hAnsi="Tahoma" w:cs="Tahoma"/>
          <w:spacing w:val="8"/>
        </w:rPr>
        <w:t xml:space="preserve"> </w:t>
      </w:r>
      <w:r w:rsidRPr="008527BB">
        <w:rPr>
          <w:rFonts w:ascii="Tahoma" w:eastAsia="Tahoma" w:hAnsi="Tahoma" w:cs="Tahoma"/>
        </w:rPr>
        <w:t>p</w:t>
      </w:r>
      <w:r w:rsidRPr="008527BB">
        <w:rPr>
          <w:rFonts w:ascii="Tahoma" w:eastAsia="Tahoma" w:hAnsi="Tahoma" w:cs="Tahoma"/>
          <w:spacing w:val="-2"/>
        </w:rPr>
        <w:t>r</w:t>
      </w:r>
      <w:r w:rsidRPr="008527BB">
        <w:rPr>
          <w:rFonts w:ascii="Tahoma" w:eastAsia="Tahoma" w:hAnsi="Tahoma" w:cs="Tahoma"/>
          <w:spacing w:val="-1"/>
        </w:rPr>
        <w:t>a</w:t>
      </w:r>
      <w:r w:rsidRPr="008527BB">
        <w:rPr>
          <w:rFonts w:ascii="Tahoma" w:eastAsia="Tahoma" w:hAnsi="Tahoma" w:cs="Tahoma"/>
          <w:spacing w:val="1"/>
        </w:rPr>
        <w:t>w</w:t>
      </w:r>
      <w:r w:rsidRPr="008527BB">
        <w:rPr>
          <w:rFonts w:ascii="Tahoma" w:eastAsia="Tahoma" w:hAnsi="Tahoma" w:cs="Tahoma"/>
        </w:rPr>
        <w:t>o</w:t>
      </w:r>
      <w:r w:rsidRPr="008527BB">
        <w:rPr>
          <w:rFonts w:ascii="Tahoma" w:eastAsia="Tahoma" w:hAnsi="Tahoma" w:cs="Tahoma"/>
          <w:spacing w:val="2"/>
        </w:rPr>
        <w:t xml:space="preserve"> </w:t>
      </w:r>
      <w:r w:rsidRPr="008527BB">
        <w:rPr>
          <w:rFonts w:ascii="Tahoma" w:eastAsia="Tahoma" w:hAnsi="Tahoma" w:cs="Tahoma"/>
        </w:rPr>
        <w:t>do</w:t>
      </w:r>
      <w:r w:rsidRPr="008527BB">
        <w:rPr>
          <w:rFonts w:ascii="Tahoma" w:eastAsia="Tahoma" w:hAnsi="Tahoma" w:cs="Tahoma"/>
          <w:spacing w:val="8"/>
        </w:rPr>
        <w:t xml:space="preserve"> </w:t>
      </w:r>
      <w:r w:rsidRPr="008527BB">
        <w:rPr>
          <w:rFonts w:ascii="Tahoma" w:eastAsia="Tahoma" w:hAnsi="Tahoma" w:cs="Tahoma"/>
          <w:spacing w:val="1"/>
        </w:rPr>
        <w:t>w</w:t>
      </w:r>
      <w:r w:rsidRPr="008527BB">
        <w:rPr>
          <w:rFonts w:ascii="Tahoma" w:eastAsia="Tahoma" w:hAnsi="Tahoma" w:cs="Tahoma"/>
          <w:spacing w:val="-1"/>
        </w:rPr>
        <w:t>y</w:t>
      </w:r>
      <w:r w:rsidRPr="008527BB">
        <w:rPr>
          <w:rFonts w:ascii="Tahoma" w:eastAsia="Tahoma" w:hAnsi="Tahoma" w:cs="Tahoma"/>
        </w:rPr>
        <w:t>d</w:t>
      </w:r>
      <w:r w:rsidRPr="008527BB">
        <w:rPr>
          <w:rFonts w:ascii="Tahoma" w:eastAsia="Tahoma" w:hAnsi="Tahoma" w:cs="Tahoma"/>
          <w:spacing w:val="1"/>
        </w:rPr>
        <w:t>a</w:t>
      </w:r>
      <w:r w:rsidRPr="008527BB">
        <w:rPr>
          <w:rFonts w:ascii="Tahoma" w:eastAsia="Tahoma" w:hAnsi="Tahoma" w:cs="Tahoma"/>
        </w:rPr>
        <w:t>t</w:t>
      </w:r>
      <w:r w:rsidRPr="008527BB">
        <w:rPr>
          <w:rFonts w:ascii="Tahoma" w:eastAsia="Tahoma" w:hAnsi="Tahoma" w:cs="Tahoma"/>
          <w:spacing w:val="-3"/>
        </w:rPr>
        <w:t>k</w:t>
      </w:r>
      <w:r w:rsidRPr="008527BB">
        <w:rPr>
          <w:rFonts w:ascii="Tahoma" w:eastAsia="Tahoma" w:hAnsi="Tahoma" w:cs="Tahoma"/>
        </w:rPr>
        <w:t>o</w:t>
      </w:r>
      <w:r w:rsidRPr="008527BB">
        <w:rPr>
          <w:rFonts w:ascii="Tahoma" w:eastAsia="Tahoma" w:hAnsi="Tahoma" w:cs="Tahoma"/>
          <w:spacing w:val="-2"/>
        </w:rPr>
        <w:t>w</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rPr>
        <w:t xml:space="preserve">ia </w:t>
      </w:r>
      <w:r w:rsidRPr="008527BB">
        <w:rPr>
          <w:rFonts w:ascii="Tahoma" w:eastAsia="Tahoma" w:hAnsi="Tahoma" w:cs="Tahoma"/>
          <w:spacing w:val="1"/>
        </w:rPr>
        <w:t>w</w:t>
      </w:r>
      <w:r w:rsidRPr="008527BB">
        <w:rPr>
          <w:rFonts w:ascii="Tahoma" w:eastAsia="Tahoma" w:hAnsi="Tahoma" w:cs="Tahoma"/>
          <w:spacing w:val="-1"/>
        </w:rPr>
        <w:t>y</w:t>
      </w:r>
      <w:r w:rsidRPr="008527BB">
        <w:rPr>
          <w:rFonts w:ascii="Tahoma" w:eastAsia="Tahoma" w:hAnsi="Tahoma" w:cs="Tahoma"/>
        </w:rPr>
        <w:t>ł</w:t>
      </w:r>
      <w:r w:rsidRPr="008527BB">
        <w:rPr>
          <w:rFonts w:ascii="Tahoma" w:eastAsia="Tahoma" w:hAnsi="Tahoma" w:cs="Tahoma"/>
          <w:spacing w:val="1"/>
        </w:rPr>
        <w:t>ą</w:t>
      </w:r>
      <w:r w:rsidRPr="008527BB">
        <w:rPr>
          <w:rFonts w:ascii="Tahoma" w:eastAsia="Tahoma" w:hAnsi="Tahoma" w:cs="Tahoma"/>
          <w:spacing w:val="-1"/>
        </w:rPr>
        <w:t>c</w:t>
      </w:r>
      <w:r w:rsidRPr="008527BB">
        <w:rPr>
          <w:rFonts w:ascii="Tahoma" w:eastAsia="Tahoma" w:hAnsi="Tahoma" w:cs="Tahoma"/>
        </w:rPr>
        <w:t>znie</w:t>
      </w:r>
      <w:r w:rsidRPr="008527BB">
        <w:rPr>
          <w:rFonts w:ascii="Tahoma" w:eastAsia="Tahoma" w:hAnsi="Tahoma" w:cs="Tahoma"/>
          <w:spacing w:val="12"/>
        </w:rPr>
        <w:t xml:space="preserve"> </w:t>
      </w:r>
      <w:r w:rsidRPr="008527BB">
        <w:rPr>
          <w:rFonts w:ascii="Tahoma" w:eastAsia="Tahoma" w:hAnsi="Tahoma" w:cs="Tahoma"/>
        </w:rPr>
        <w:t>t</w:t>
      </w:r>
      <w:r w:rsidRPr="008527BB">
        <w:rPr>
          <w:rFonts w:ascii="Tahoma" w:eastAsia="Tahoma" w:hAnsi="Tahoma" w:cs="Tahoma"/>
          <w:spacing w:val="1"/>
        </w:rPr>
        <w:t>e</w:t>
      </w:r>
      <w:r w:rsidRPr="008527BB">
        <w:rPr>
          <w:rFonts w:ascii="Tahoma" w:eastAsia="Tahoma" w:hAnsi="Tahoma" w:cs="Tahoma"/>
        </w:rPr>
        <w:t>j</w:t>
      </w:r>
      <w:r w:rsidRPr="008527BB">
        <w:rPr>
          <w:rFonts w:ascii="Tahoma" w:eastAsia="Tahoma" w:hAnsi="Tahoma" w:cs="Tahoma"/>
          <w:spacing w:val="19"/>
        </w:rPr>
        <w:t xml:space="preserve"> </w:t>
      </w:r>
      <w:r w:rsidRPr="008527BB">
        <w:rPr>
          <w:rFonts w:ascii="Tahoma" w:eastAsia="Tahoma" w:hAnsi="Tahoma" w:cs="Tahoma"/>
          <w:spacing w:val="-1"/>
        </w:rPr>
        <w:t>c</w:t>
      </w:r>
      <w:r w:rsidRPr="008527BB">
        <w:rPr>
          <w:rFonts w:ascii="Tahoma" w:eastAsia="Tahoma" w:hAnsi="Tahoma" w:cs="Tahoma"/>
        </w:rPr>
        <w:t>z</w:t>
      </w:r>
      <w:r w:rsidRPr="008527BB">
        <w:rPr>
          <w:rFonts w:ascii="Tahoma" w:eastAsia="Tahoma" w:hAnsi="Tahoma" w:cs="Tahoma"/>
          <w:spacing w:val="1"/>
        </w:rPr>
        <w:t>ę</w:t>
      </w:r>
      <w:r w:rsidRPr="008527BB">
        <w:rPr>
          <w:rFonts w:ascii="Tahoma" w:eastAsia="Tahoma" w:hAnsi="Tahoma" w:cs="Tahoma"/>
        </w:rPr>
        <w:t>ś</w:t>
      </w:r>
      <w:r w:rsidRPr="008527BB">
        <w:rPr>
          <w:rFonts w:ascii="Tahoma" w:eastAsia="Tahoma" w:hAnsi="Tahoma" w:cs="Tahoma"/>
          <w:spacing w:val="-1"/>
        </w:rPr>
        <w:t>c</w:t>
      </w:r>
      <w:r w:rsidRPr="008527BB">
        <w:rPr>
          <w:rFonts w:ascii="Tahoma" w:eastAsia="Tahoma" w:hAnsi="Tahoma" w:cs="Tahoma"/>
        </w:rPr>
        <w:t>i</w:t>
      </w:r>
      <w:r w:rsidRPr="008527BB">
        <w:rPr>
          <w:rFonts w:ascii="Tahoma" w:eastAsia="Tahoma" w:hAnsi="Tahoma" w:cs="Tahoma"/>
          <w:spacing w:val="18"/>
        </w:rPr>
        <w:t xml:space="preserve"> </w:t>
      </w:r>
      <w:r w:rsidRPr="008527BB">
        <w:rPr>
          <w:rFonts w:ascii="Tahoma" w:eastAsia="Tahoma" w:hAnsi="Tahoma" w:cs="Tahoma"/>
        </w:rPr>
        <w:t>ot</w:t>
      </w:r>
      <w:r w:rsidRPr="008527BB">
        <w:rPr>
          <w:rFonts w:ascii="Tahoma" w:eastAsia="Tahoma" w:hAnsi="Tahoma" w:cs="Tahoma"/>
          <w:spacing w:val="3"/>
        </w:rPr>
        <w:t>r</w:t>
      </w:r>
      <w:r w:rsidRPr="008527BB">
        <w:rPr>
          <w:rFonts w:ascii="Tahoma" w:eastAsia="Tahoma" w:hAnsi="Tahoma" w:cs="Tahoma"/>
        </w:rPr>
        <w:t>zym</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spacing w:val="-3"/>
        </w:rPr>
        <w:t>y</w:t>
      </w:r>
      <w:r w:rsidRPr="008527BB">
        <w:rPr>
          <w:rFonts w:ascii="Tahoma" w:eastAsia="Tahoma" w:hAnsi="Tahoma" w:cs="Tahoma"/>
          <w:spacing w:val="2"/>
        </w:rPr>
        <w:t>c</w:t>
      </w:r>
      <w:r w:rsidRPr="008527BB">
        <w:rPr>
          <w:rFonts w:ascii="Tahoma" w:eastAsia="Tahoma" w:hAnsi="Tahoma" w:cs="Tahoma"/>
        </w:rPr>
        <w:t>h</w:t>
      </w:r>
      <w:r w:rsidRPr="008527BB">
        <w:rPr>
          <w:rFonts w:ascii="Tahoma" w:eastAsia="Tahoma" w:hAnsi="Tahoma" w:cs="Tahoma"/>
          <w:spacing w:val="8"/>
        </w:rPr>
        <w:t xml:space="preserve"> </w:t>
      </w:r>
      <w:r w:rsidRPr="008527BB">
        <w:rPr>
          <w:rFonts w:ascii="Tahoma" w:eastAsia="Tahoma" w:hAnsi="Tahoma" w:cs="Tahoma"/>
        </w:rPr>
        <w:t>t</w:t>
      </w:r>
      <w:r w:rsidRPr="008527BB">
        <w:rPr>
          <w:rFonts w:ascii="Tahoma" w:eastAsia="Tahoma" w:hAnsi="Tahoma" w:cs="Tahoma"/>
          <w:spacing w:val="-2"/>
        </w:rPr>
        <w:t>r</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rPr>
        <w:t>sz</w:t>
      </w:r>
      <w:r w:rsidRPr="008527BB">
        <w:rPr>
          <w:rFonts w:ascii="Tahoma" w:eastAsia="Tahoma" w:hAnsi="Tahoma" w:cs="Tahoma"/>
          <w:spacing w:val="15"/>
        </w:rPr>
        <w:t xml:space="preserve"> </w:t>
      </w:r>
      <w:r w:rsidRPr="008527BB">
        <w:rPr>
          <w:rFonts w:ascii="Tahoma" w:eastAsia="Tahoma" w:hAnsi="Tahoma" w:cs="Tahoma"/>
        </w:rPr>
        <w:t>d</w:t>
      </w:r>
      <w:r w:rsidRPr="008527BB">
        <w:rPr>
          <w:rFonts w:ascii="Tahoma" w:eastAsia="Tahoma" w:hAnsi="Tahoma" w:cs="Tahoma"/>
          <w:spacing w:val="2"/>
        </w:rPr>
        <w:t>o</w:t>
      </w:r>
      <w:r w:rsidRPr="008527BB">
        <w:rPr>
          <w:rFonts w:ascii="Tahoma" w:eastAsia="Tahoma" w:hAnsi="Tahoma" w:cs="Tahoma"/>
          <w:spacing w:val="-1"/>
        </w:rPr>
        <w:t>f</w:t>
      </w:r>
      <w:r w:rsidRPr="008527BB">
        <w:rPr>
          <w:rFonts w:ascii="Tahoma" w:eastAsia="Tahoma" w:hAnsi="Tahoma" w:cs="Tahoma"/>
        </w:rPr>
        <w:t>i</w:t>
      </w:r>
      <w:r w:rsidRPr="008527BB">
        <w:rPr>
          <w:rFonts w:ascii="Tahoma" w:eastAsia="Tahoma" w:hAnsi="Tahoma" w:cs="Tahoma"/>
          <w:spacing w:val="-1"/>
        </w:rPr>
        <w:t>n</w:t>
      </w:r>
      <w:r w:rsidRPr="008527BB">
        <w:rPr>
          <w:rFonts w:ascii="Tahoma" w:eastAsia="Tahoma" w:hAnsi="Tahoma" w:cs="Tahoma"/>
          <w:spacing w:val="3"/>
        </w:rPr>
        <w:t>a</w:t>
      </w:r>
      <w:r w:rsidRPr="008527BB">
        <w:rPr>
          <w:rFonts w:ascii="Tahoma" w:eastAsia="Tahoma" w:hAnsi="Tahoma" w:cs="Tahoma"/>
          <w:spacing w:val="1"/>
        </w:rPr>
        <w:t>n</w:t>
      </w:r>
      <w:r w:rsidRPr="008527BB">
        <w:rPr>
          <w:rFonts w:ascii="Tahoma" w:eastAsia="Tahoma" w:hAnsi="Tahoma" w:cs="Tahoma"/>
        </w:rPr>
        <w:t>so</w:t>
      </w:r>
      <w:r w:rsidRPr="008527BB">
        <w:rPr>
          <w:rFonts w:ascii="Tahoma" w:eastAsia="Tahoma" w:hAnsi="Tahoma" w:cs="Tahoma"/>
          <w:spacing w:val="-2"/>
        </w:rPr>
        <w:t>w</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rPr>
        <w:t>i</w:t>
      </w:r>
      <w:r w:rsidRPr="008527BB">
        <w:rPr>
          <w:rFonts w:ascii="Tahoma" w:eastAsia="Tahoma" w:hAnsi="Tahoma" w:cs="Tahoma"/>
          <w:spacing w:val="7"/>
        </w:rPr>
        <w:t>a</w:t>
      </w:r>
      <w:r w:rsidR="00785D55">
        <w:rPr>
          <w:rFonts w:ascii="Tahoma" w:eastAsia="Tahoma" w:hAnsi="Tahoma" w:cs="Tahoma"/>
          <w:spacing w:val="7"/>
        </w:rPr>
        <w:t xml:space="preserve"> i środków PFRON</w:t>
      </w:r>
      <w:r w:rsidRPr="008527BB">
        <w:rPr>
          <w:rFonts w:ascii="Tahoma" w:eastAsia="Tahoma" w:hAnsi="Tahoma" w:cs="Tahoma"/>
          <w:sz w:val="21"/>
          <w:szCs w:val="21"/>
        </w:rPr>
        <w:t xml:space="preserve">, </w:t>
      </w:r>
      <w:r w:rsidR="005723DA" w:rsidRPr="008527BB">
        <w:rPr>
          <w:rFonts w:ascii="Tahoma" w:eastAsia="Tahoma" w:hAnsi="Tahoma" w:cs="Tahoma"/>
          <w:spacing w:val="-1"/>
        </w:rPr>
        <w:t>k</w:t>
      </w:r>
      <w:r w:rsidR="005723DA" w:rsidRPr="008527BB">
        <w:rPr>
          <w:rFonts w:ascii="Tahoma" w:eastAsia="Tahoma" w:hAnsi="Tahoma" w:cs="Tahoma"/>
          <w:spacing w:val="3"/>
        </w:rPr>
        <w:t>t</w:t>
      </w:r>
      <w:r w:rsidR="005723DA" w:rsidRPr="008527BB">
        <w:rPr>
          <w:rFonts w:ascii="Tahoma" w:eastAsia="Tahoma" w:hAnsi="Tahoma" w:cs="Tahoma"/>
        </w:rPr>
        <w:t>óra</w:t>
      </w:r>
      <w:r w:rsidR="005723DA" w:rsidRPr="008527BB">
        <w:rPr>
          <w:rFonts w:ascii="Tahoma" w:eastAsia="Tahoma" w:hAnsi="Tahoma" w:cs="Tahoma"/>
          <w:spacing w:val="16"/>
        </w:rPr>
        <w:t xml:space="preserve"> </w:t>
      </w:r>
      <w:r w:rsidRPr="008527BB">
        <w:rPr>
          <w:rFonts w:ascii="Tahoma" w:eastAsia="Tahoma" w:hAnsi="Tahoma" w:cs="Tahoma"/>
        </w:rPr>
        <w:t>odpo</w:t>
      </w:r>
      <w:r w:rsidRPr="008527BB">
        <w:rPr>
          <w:rFonts w:ascii="Tahoma" w:eastAsia="Tahoma" w:hAnsi="Tahoma" w:cs="Tahoma"/>
          <w:spacing w:val="1"/>
        </w:rPr>
        <w:t>w</w:t>
      </w:r>
      <w:r w:rsidRPr="008527BB">
        <w:rPr>
          <w:rFonts w:ascii="Tahoma" w:eastAsia="Tahoma" w:hAnsi="Tahoma" w:cs="Tahoma"/>
        </w:rPr>
        <w:t>i</w:t>
      </w:r>
      <w:r w:rsidRPr="008527BB">
        <w:rPr>
          <w:rFonts w:ascii="Tahoma" w:eastAsia="Tahoma" w:hAnsi="Tahoma" w:cs="Tahoma"/>
          <w:spacing w:val="1"/>
        </w:rPr>
        <w:t>a</w:t>
      </w:r>
      <w:r w:rsidRPr="008527BB">
        <w:rPr>
          <w:rFonts w:ascii="Tahoma" w:eastAsia="Tahoma" w:hAnsi="Tahoma" w:cs="Tahoma"/>
        </w:rPr>
        <w:t>d</w:t>
      </w:r>
      <w:r w:rsidRPr="008527BB">
        <w:rPr>
          <w:rFonts w:ascii="Tahoma" w:eastAsia="Tahoma" w:hAnsi="Tahoma" w:cs="Tahoma"/>
          <w:spacing w:val="1"/>
        </w:rPr>
        <w:t>a</w:t>
      </w:r>
      <w:r w:rsidRPr="008527BB">
        <w:rPr>
          <w:rFonts w:ascii="Tahoma" w:eastAsia="Tahoma" w:hAnsi="Tahoma" w:cs="Tahoma"/>
          <w:spacing w:val="9"/>
        </w:rPr>
        <w:t xml:space="preserve"> </w:t>
      </w:r>
      <w:r w:rsidRPr="008527BB">
        <w:rPr>
          <w:rFonts w:ascii="Tahoma" w:eastAsia="Tahoma" w:hAnsi="Tahoma" w:cs="Tahoma"/>
          <w:spacing w:val="2"/>
        </w:rPr>
        <w:t>p</w:t>
      </w:r>
      <w:r w:rsidRPr="008527BB">
        <w:rPr>
          <w:rFonts w:ascii="Tahoma" w:eastAsia="Tahoma" w:hAnsi="Tahoma" w:cs="Tahoma"/>
          <w:spacing w:val="-2"/>
        </w:rPr>
        <w:t>r</w:t>
      </w:r>
      <w:r w:rsidRPr="008527BB">
        <w:rPr>
          <w:rFonts w:ascii="Tahoma" w:eastAsia="Tahoma" w:hAnsi="Tahoma" w:cs="Tahoma"/>
          <w:spacing w:val="1"/>
        </w:rPr>
        <w:t>aw</w:t>
      </w:r>
      <w:r w:rsidRPr="008527BB">
        <w:rPr>
          <w:rFonts w:ascii="Tahoma" w:eastAsia="Tahoma" w:hAnsi="Tahoma" w:cs="Tahoma"/>
        </w:rPr>
        <w:t>id</w:t>
      </w:r>
      <w:r w:rsidRPr="008527BB">
        <w:rPr>
          <w:rFonts w:ascii="Tahoma" w:eastAsia="Tahoma" w:hAnsi="Tahoma" w:cs="Tahoma"/>
          <w:spacing w:val="1"/>
        </w:rPr>
        <w:t>ł</w:t>
      </w:r>
      <w:r w:rsidRPr="008527BB">
        <w:rPr>
          <w:rFonts w:ascii="Tahoma" w:eastAsia="Tahoma" w:hAnsi="Tahoma" w:cs="Tahoma"/>
        </w:rPr>
        <w:t>o</w:t>
      </w:r>
      <w:r w:rsidRPr="008527BB">
        <w:rPr>
          <w:rFonts w:ascii="Tahoma" w:eastAsia="Tahoma" w:hAnsi="Tahoma" w:cs="Tahoma"/>
          <w:spacing w:val="1"/>
        </w:rPr>
        <w:t>w</w:t>
      </w:r>
      <w:r w:rsidRPr="008527BB">
        <w:rPr>
          <w:rFonts w:ascii="Tahoma" w:eastAsia="Tahoma" w:hAnsi="Tahoma" w:cs="Tahoma"/>
        </w:rPr>
        <w:t>o zr</w:t>
      </w:r>
      <w:r w:rsidRPr="008527BB">
        <w:rPr>
          <w:rFonts w:ascii="Tahoma" w:eastAsia="Tahoma" w:hAnsi="Tahoma" w:cs="Tahoma"/>
          <w:spacing w:val="1"/>
        </w:rPr>
        <w:t>ea</w:t>
      </w:r>
      <w:r w:rsidRPr="008527BB">
        <w:rPr>
          <w:rFonts w:ascii="Tahoma" w:eastAsia="Tahoma" w:hAnsi="Tahoma" w:cs="Tahoma"/>
        </w:rPr>
        <w:t>lizo</w:t>
      </w:r>
      <w:r w:rsidRPr="008527BB">
        <w:rPr>
          <w:rFonts w:ascii="Tahoma" w:eastAsia="Tahoma" w:hAnsi="Tahoma" w:cs="Tahoma"/>
          <w:spacing w:val="-1"/>
        </w:rPr>
        <w:t>w</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spacing w:val="1"/>
        </w:rPr>
        <w:t>e</w:t>
      </w:r>
      <w:r w:rsidRPr="008527BB">
        <w:rPr>
          <w:rFonts w:ascii="Tahoma" w:eastAsia="Tahoma" w:hAnsi="Tahoma" w:cs="Tahoma"/>
        </w:rPr>
        <w:t>j</w:t>
      </w:r>
      <w:r w:rsidRPr="008527BB">
        <w:rPr>
          <w:rFonts w:ascii="Tahoma" w:eastAsia="Tahoma" w:hAnsi="Tahoma" w:cs="Tahoma"/>
          <w:spacing w:val="-13"/>
        </w:rPr>
        <w:t xml:space="preserve"> </w:t>
      </w:r>
      <w:r w:rsidRPr="008527BB">
        <w:rPr>
          <w:rFonts w:ascii="Tahoma" w:eastAsia="Tahoma" w:hAnsi="Tahoma" w:cs="Tahoma"/>
        </w:rPr>
        <w:t>części</w:t>
      </w:r>
      <w:r w:rsidRPr="008527BB">
        <w:rPr>
          <w:rFonts w:ascii="Tahoma" w:eastAsia="Tahoma" w:hAnsi="Tahoma" w:cs="Tahoma"/>
          <w:spacing w:val="-5"/>
        </w:rPr>
        <w:t xml:space="preserve"> </w:t>
      </w:r>
      <w:r w:rsidRPr="008527BB">
        <w:rPr>
          <w:rFonts w:ascii="Tahoma" w:eastAsia="Tahoma" w:hAnsi="Tahoma" w:cs="Tahoma"/>
          <w:spacing w:val="1"/>
        </w:rPr>
        <w:t>p</w:t>
      </w:r>
      <w:r w:rsidRPr="008527BB">
        <w:rPr>
          <w:rFonts w:ascii="Tahoma" w:eastAsia="Tahoma" w:hAnsi="Tahoma" w:cs="Tahoma"/>
        </w:rPr>
        <w:t>r</w:t>
      </w:r>
      <w:r w:rsidRPr="008527BB">
        <w:rPr>
          <w:rFonts w:ascii="Tahoma" w:eastAsia="Tahoma" w:hAnsi="Tahoma" w:cs="Tahoma"/>
          <w:spacing w:val="3"/>
        </w:rPr>
        <w:t>o</w:t>
      </w:r>
      <w:r w:rsidRPr="008527BB">
        <w:rPr>
          <w:rFonts w:ascii="Tahoma" w:eastAsia="Tahoma" w:hAnsi="Tahoma" w:cs="Tahoma"/>
          <w:spacing w:val="-1"/>
        </w:rPr>
        <w:t>j</w:t>
      </w:r>
      <w:r w:rsidRPr="008527BB">
        <w:rPr>
          <w:rFonts w:ascii="Tahoma" w:eastAsia="Tahoma" w:hAnsi="Tahoma" w:cs="Tahoma"/>
          <w:spacing w:val="1"/>
        </w:rPr>
        <w:t>e</w:t>
      </w:r>
      <w:r w:rsidRPr="008527BB">
        <w:rPr>
          <w:rFonts w:ascii="Tahoma" w:eastAsia="Tahoma" w:hAnsi="Tahoma" w:cs="Tahoma"/>
          <w:spacing w:val="-1"/>
        </w:rPr>
        <w:t>k</w:t>
      </w:r>
      <w:r w:rsidRPr="008527BB">
        <w:rPr>
          <w:rFonts w:ascii="Tahoma" w:eastAsia="Tahoma" w:hAnsi="Tahoma" w:cs="Tahoma"/>
          <w:spacing w:val="3"/>
        </w:rPr>
        <w:t>t</w:t>
      </w:r>
      <w:r w:rsidRPr="008527BB">
        <w:rPr>
          <w:rFonts w:ascii="Tahoma" w:eastAsia="Tahoma" w:hAnsi="Tahoma" w:cs="Tahoma"/>
        </w:rPr>
        <w:t>u,</w:t>
      </w:r>
      <w:r w:rsidRPr="008527BB">
        <w:rPr>
          <w:rFonts w:ascii="Tahoma" w:eastAsia="Tahoma" w:hAnsi="Tahoma" w:cs="Tahoma"/>
          <w:spacing w:val="-8"/>
        </w:rPr>
        <w:t xml:space="preserve"> </w:t>
      </w:r>
      <w:r w:rsidRPr="008527BB">
        <w:rPr>
          <w:rFonts w:ascii="Tahoma" w:eastAsia="Tahoma" w:hAnsi="Tahoma" w:cs="Tahoma"/>
        </w:rPr>
        <w:t>z</w:t>
      </w:r>
      <w:r w:rsidRPr="008527BB">
        <w:rPr>
          <w:rFonts w:ascii="Tahoma" w:eastAsia="Tahoma" w:hAnsi="Tahoma" w:cs="Tahoma"/>
          <w:spacing w:val="-1"/>
        </w:rPr>
        <w:t xml:space="preserve"> </w:t>
      </w:r>
      <w:r w:rsidRPr="008527BB">
        <w:rPr>
          <w:rFonts w:ascii="Tahoma" w:eastAsia="Tahoma" w:hAnsi="Tahoma" w:cs="Tahoma"/>
          <w:spacing w:val="1"/>
        </w:rPr>
        <w:t>za</w:t>
      </w:r>
      <w:r w:rsidRPr="008527BB">
        <w:rPr>
          <w:rFonts w:ascii="Tahoma" w:eastAsia="Tahoma" w:hAnsi="Tahoma" w:cs="Tahoma"/>
        </w:rPr>
        <w:t>strz</w:t>
      </w:r>
      <w:r w:rsidRPr="008527BB">
        <w:rPr>
          <w:rFonts w:ascii="Tahoma" w:eastAsia="Tahoma" w:hAnsi="Tahoma" w:cs="Tahoma"/>
          <w:spacing w:val="1"/>
        </w:rPr>
        <w:t>e</w:t>
      </w:r>
      <w:r w:rsidRPr="008527BB">
        <w:rPr>
          <w:rFonts w:ascii="Tahoma" w:eastAsia="Tahoma" w:hAnsi="Tahoma" w:cs="Tahoma"/>
        </w:rPr>
        <w:t>ż</w:t>
      </w:r>
      <w:r w:rsidRPr="008527BB">
        <w:rPr>
          <w:rFonts w:ascii="Tahoma" w:eastAsia="Tahoma" w:hAnsi="Tahoma" w:cs="Tahoma"/>
          <w:spacing w:val="1"/>
        </w:rPr>
        <w:t>e</w:t>
      </w:r>
      <w:r w:rsidRPr="008527BB">
        <w:rPr>
          <w:rFonts w:ascii="Tahoma" w:eastAsia="Tahoma" w:hAnsi="Tahoma" w:cs="Tahoma"/>
          <w:spacing w:val="-1"/>
        </w:rPr>
        <w:t>n</w:t>
      </w:r>
      <w:r w:rsidRPr="008527BB">
        <w:rPr>
          <w:rFonts w:ascii="Tahoma" w:eastAsia="Tahoma" w:hAnsi="Tahoma" w:cs="Tahoma"/>
        </w:rPr>
        <w:t>i</w:t>
      </w:r>
      <w:r w:rsidRPr="008527BB">
        <w:rPr>
          <w:rFonts w:ascii="Tahoma" w:eastAsia="Tahoma" w:hAnsi="Tahoma" w:cs="Tahoma"/>
          <w:spacing w:val="1"/>
        </w:rPr>
        <w:t>e</w:t>
      </w:r>
      <w:r w:rsidRPr="008527BB">
        <w:rPr>
          <w:rFonts w:ascii="Tahoma" w:eastAsia="Tahoma" w:hAnsi="Tahoma" w:cs="Tahoma"/>
        </w:rPr>
        <w:t>m</w:t>
      </w:r>
      <w:r w:rsidRPr="008527BB">
        <w:rPr>
          <w:rFonts w:ascii="Tahoma" w:eastAsia="Tahoma" w:hAnsi="Tahoma" w:cs="Tahoma"/>
          <w:spacing w:val="-12"/>
        </w:rPr>
        <w:t xml:space="preserve"> </w:t>
      </w:r>
      <w:r w:rsidRPr="008527BB">
        <w:rPr>
          <w:rFonts w:ascii="Tahoma" w:eastAsia="Tahoma" w:hAnsi="Tahoma" w:cs="Tahoma"/>
        </w:rPr>
        <w:t xml:space="preserve"> </w:t>
      </w:r>
      <w:r w:rsidRPr="008527BB">
        <w:rPr>
          <w:rFonts w:ascii="Tahoma" w:eastAsia="Tahoma" w:hAnsi="Tahoma" w:cs="Tahoma"/>
          <w:spacing w:val="-1"/>
        </w:rPr>
        <w:t>u</w:t>
      </w:r>
      <w:r w:rsidRPr="008527BB">
        <w:rPr>
          <w:rFonts w:ascii="Tahoma" w:eastAsia="Tahoma" w:hAnsi="Tahoma" w:cs="Tahoma"/>
        </w:rPr>
        <w:t>st</w:t>
      </w:r>
      <w:r w:rsidR="00463725" w:rsidRPr="008527BB">
        <w:rPr>
          <w:rFonts w:ascii="Tahoma" w:eastAsia="Tahoma" w:hAnsi="Tahoma" w:cs="Tahoma"/>
        </w:rPr>
        <w:t>.</w:t>
      </w:r>
      <w:r w:rsidRPr="008527BB">
        <w:rPr>
          <w:rFonts w:ascii="Tahoma" w:eastAsia="Tahoma" w:hAnsi="Tahoma" w:cs="Tahoma"/>
          <w:spacing w:val="-1"/>
        </w:rPr>
        <w:t xml:space="preserve"> </w:t>
      </w:r>
      <w:r w:rsidR="008527BB">
        <w:rPr>
          <w:rFonts w:ascii="Tahoma" w:eastAsia="Tahoma" w:hAnsi="Tahoma" w:cs="Tahoma"/>
          <w:spacing w:val="-1"/>
        </w:rPr>
        <w:t>3 i 4.</w:t>
      </w:r>
    </w:p>
    <w:p w14:paraId="0F09E250" w14:textId="2505C8DA" w:rsidR="00942F4E" w:rsidRPr="001C3C76" w:rsidRDefault="00280ADA" w:rsidP="00E43CDE">
      <w:pPr>
        <w:pStyle w:val="Akapitzlist"/>
        <w:numPr>
          <w:ilvl w:val="0"/>
          <w:numId w:val="34"/>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ić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 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00785D55">
        <w:rPr>
          <w:rFonts w:ascii="Tahoma" w:eastAsia="Tahoma" w:hAnsi="Tahoma" w:cs="Tahoma"/>
          <w:spacing w:val="1"/>
        </w:rPr>
        <w:t xml:space="preserve"> i środków PFRON</w:t>
      </w:r>
      <w:r w:rsidRPr="001C3C76">
        <w:rPr>
          <w:rFonts w:ascii="Tahoma" w:eastAsia="Tahoma" w:hAnsi="Tahoma" w:cs="Tahoma"/>
        </w:rPr>
        <w:t xml:space="preserve">, 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008527BB">
        <w:rPr>
          <w:rFonts w:ascii="Tahoma" w:eastAsia="Tahoma" w:hAnsi="Tahoma" w:cs="Tahoma"/>
          <w:spacing w:val="-1"/>
        </w:rPr>
        <w:t xml:space="preserve"> w terminie 30 dni kalendarzowych od dnia rozwiązania umowy</w:t>
      </w:r>
      <w:r w:rsidRPr="001C3C76">
        <w:rPr>
          <w:rFonts w:ascii="Tahoma" w:eastAsia="Tahoma" w:hAnsi="Tahoma" w:cs="Tahoma"/>
        </w:rPr>
        <w:t>.</w:t>
      </w:r>
    </w:p>
    <w:p w14:paraId="093BD69B" w14:textId="44C118B7" w:rsidR="00942F4E" w:rsidRPr="001C3C76" w:rsidRDefault="00280ADA" w:rsidP="00E43CDE">
      <w:pPr>
        <w:pStyle w:val="Akapitzlist"/>
        <w:numPr>
          <w:ilvl w:val="0"/>
          <w:numId w:val="34"/>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3"/>
        </w:rPr>
        <w:t>ę</w:t>
      </w:r>
      <w:r w:rsidRPr="001C3C76">
        <w:rPr>
          <w:rFonts w:ascii="Tahoma" w:eastAsia="Tahoma" w:hAnsi="Tahoma" w:cs="Tahoma"/>
        </w:rPr>
        <w:t xml:space="preserve">ść </w:t>
      </w:r>
      <w:r w:rsidRPr="001C3C76">
        <w:rPr>
          <w:rFonts w:ascii="Tahoma" w:eastAsia="Tahoma" w:hAnsi="Tahoma" w:cs="Tahoma"/>
          <w:spacing w:val="2"/>
        </w:rPr>
        <w:t>o</w:t>
      </w:r>
      <w:r w:rsidRPr="001C3C76">
        <w:rPr>
          <w:rFonts w:ascii="Tahoma" w:eastAsia="Tahoma" w:hAnsi="Tahoma" w:cs="Tahoma"/>
        </w:rPr>
        <w:t>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785D55">
        <w:rPr>
          <w:rFonts w:ascii="Tahoma" w:eastAsia="Tahoma" w:hAnsi="Tahoma" w:cs="Tahoma"/>
        </w:rPr>
        <w:t xml:space="preserve"> i środków PFRON</w:t>
      </w:r>
      <w:r w:rsidRPr="001C3C76">
        <w:rPr>
          <w:rFonts w:ascii="Tahoma" w:eastAsia="Tahoma" w:hAnsi="Tahoma" w:cs="Tahoma"/>
        </w:rPr>
        <w:t xml:space="preserve">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001D5532">
        <w:rPr>
          <w:rFonts w:ascii="Tahoma" w:eastAsia="Tahoma" w:hAnsi="Tahoma" w:cs="Tahoma"/>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001D5532">
        <w:rPr>
          <w:rFonts w:ascii="Tahoma" w:eastAsia="Tahoma" w:hAnsi="Tahoma" w:cs="Tahoma"/>
        </w:rPr>
        <w:t xml:space="preserve"> </w:t>
      </w:r>
      <w:r w:rsidR="001D5532">
        <w:rPr>
          <w:rFonts w:ascii="Tahoma" w:eastAsia="Tahoma" w:hAnsi="Tahoma" w:cs="Tahoma"/>
          <w:spacing w:val="3"/>
        </w:rPr>
        <w:t xml:space="preserve">IZ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rPr>
        <w:t>dni</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rPr>
        <w:t>od</w:t>
      </w:r>
      <w:r w:rsidR="004B34C0">
        <w:rPr>
          <w:rFonts w:ascii="Tahoma" w:eastAsia="Tahoma" w:hAnsi="Tahoma" w:cs="Tahoma"/>
          <w:spacing w:val="-1"/>
        </w:rPr>
        <w:t xml:space="preserve"> dnia rozwiązania umowy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W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z</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rPr>
        <w:t xml:space="preserve">otu w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7"/>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pisy</w:t>
      </w:r>
      <w:r w:rsidR="00CA7347" w:rsidRPr="001C3C76">
        <w:rPr>
          <w:rFonts w:ascii="Tahoma" w:eastAsia="Tahoma" w:hAnsi="Tahoma" w:cs="Tahoma"/>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7D5923">
        <w:rPr>
          <w:rFonts w:ascii="Tahoma" w:eastAsia="Tahoma" w:hAnsi="Tahoma" w:cs="Tahoma"/>
          <w:spacing w:val="1"/>
        </w:rPr>
        <w:t>6</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4E5B9B7C" w14:textId="77777777" w:rsidR="00147159" w:rsidRDefault="00147159" w:rsidP="008A1BE0">
      <w:pPr>
        <w:spacing w:line="276" w:lineRule="auto"/>
        <w:ind w:left="426" w:right="14" w:hanging="425"/>
        <w:jc w:val="both"/>
        <w:rPr>
          <w:rFonts w:ascii="Tahoma" w:eastAsia="Tahoma" w:hAnsi="Tahoma" w:cs="Tahoma"/>
        </w:rPr>
      </w:pPr>
    </w:p>
    <w:p w14:paraId="638D0D9F" w14:textId="16CB0723"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Pr="00BD725D">
        <w:rPr>
          <w:rFonts w:ascii="Tahoma" w:eastAsia="Tahoma" w:hAnsi="Tahoma" w:cs="Tahoma"/>
          <w:spacing w:val="-2"/>
        </w:rPr>
        <w:t>3</w:t>
      </w:r>
      <w:r w:rsidR="003D5997" w:rsidRPr="00BD725D">
        <w:rPr>
          <w:rFonts w:ascii="Tahoma" w:eastAsia="Tahoma" w:hAnsi="Tahoma" w:cs="Tahoma"/>
          <w:spacing w:val="-2"/>
        </w:rPr>
        <w:t>7</w:t>
      </w:r>
      <w:r w:rsidRPr="001C3C76">
        <w:rPr>
          <w:rFonts w:ascii="Tahoma" w:eastAsia="Tahoma" w:hAnsi="Tahoma" w:cs="Tahoma"/>
          <w:w w:val="99"/>
        </w:rPr>
        <w:t>.</w:t>
      </w:r>
    </w:p>
    <w:p w14:paraId="355070F1" w14:textId="7B4E7335" w:rsidR="00942F4E" w:rsidRPr="001C3C76" w:rsidRDefault="00280ADA" w:rsidP="00E43CDE">
      <w:pPr>
        <w:pStyle w:val="Akapitzlist"/>
        <w:numPr>
          <w:ilvl w:val="0"/>
          <w:numId w:val="35"/>
        </w:numPr>
        <w:tabs>
          <w:tab w:val="clear" w:pos="479"/>
          <w:tab w:val="num" w:pos="567"/>
        </w:tabs>
        <w:spacing w:line="276" w:lineRule="auto"/>
        <w:ind w:left="426" w:right="14" w:hanging="425"/>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rPr>
        <w:t>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du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to</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7D5923">
        <w:rPr>
          <w:rFonts w:ascii="Tahoma" w:eastAsia="Tahoma" w:hAnsi="Tahoma" w:cs="Tahoma"/>
          <w:spacing w:val="-1"/>
        </w:rPr>
        <w:t>4</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4"/>
        </w:rPr>
        <w:t xml:space="preserve"> </w:t>
      </w:r>
      <w:r w:rsidRPr="001C3C76">
        <w:rPr>
          <w:rFonts w:ascii="Tahoma" w:eastAsia="Tahoma" w:hAnsi="Tahoma" w:cs="Tahoma"/>
        </w:rPr>
        <w:t>1</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7D5923">
        <w:rPr>
          <w:rFonts w:ascii="Tahoma" w:eastAsia="Tahoma" w:hAnsi="Tahoma" w:cs="Tahoma"/>
          <w:spacing w:val="-1"/>
        </w:rPr>
        <w:t>5</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spacing w:val="-1"/>
        </w:rPr>
        <w:t>1</w:t>
      </w:r>
      <w:r w:rsidR="007D5923">
        <w:rPr>
          <w:rFonts w:ascii="Tahoma" w:eastAsia="Tahoma" w:hAnsi="Tahoma" w:cs="Tahoma"/>
          <w:spacing w:val="-1"/>
        </w:rPr>
        <w:t>4</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2"/>
        </w:rPr>
        <w:t xml:space="preserve"> </w:t>
      </w:r>
      <w:r w:rsidRPr="001C3C76">
        <w:rPr>
          <w:rFonts w:ascii="Tahoma" w:eastAsia="Tahoma" w:hAnsi="Tahoma" w:cs="Tahoma"/>
          <w:spacing w:val="1"/>
        </w:rPr>
        <w:t>1</w:t>
      </w:r>
      <w:r w:rsidR="007D5923">
        <w:rPr>
          <w:rFonts w:ascii="Tahoma" w:eastAsia="Tahoma" w:hAnsi="Tahoma" w:cs="Tahoma"/>
          <w:spacing w:val="1"/>
        </w:rPr>
        <w:t>6</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4"/>
        </w:rPr>
        <w:t xml:space="preserve"> </w:t>
      </w:r>
      <w:r w:rsidR="007D5923">
        <w:rPr>
          <w:rFonts w:ascii="Tahoma" w:eastAsia="Tahoma" w:hAnsi="Tahoma" w:cs="Tahoma"/>
          <w:spacing w:val="24"/>
        </w:rPr>
        <w:t>20</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2"/>
        </w:rPr>
        <w:t xml:space="preserve"> </w:t>
      </w:r>
      <w:r w:rsidRPr="001C3C76">
        <w:rPr>
          <w:rFonts w:ascii="Tahoma" w:eastAsia="Tahoma" w:hAnsi="Tahoma" w:cs="Tahoma"/>
          <w:spacing w:val="1"/>
        </w:rPr>
        <w:t>2</w:t>
      </w:r>
      <w:r w:rsidR="007D5923">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spacing w:val="1"/>
        </w:rPr>
        <w:t>2</w:t>
      </w:r>
      <w:r w:rsidR="007D5923">
        <w:rPr>
          <w:rFonts w:ascii="Tahoma" w:eastAsia="Tahoma" w:hAnsi="Tahoma" w:cs="Tahoma"/>
          <w:spacing w:val="1"/>
        </w:rPr>
        <w:t>7</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2"/>
        </w:rPr>
        <w:t xml:space="preserve"> </w:t>
      </w:r>
      <w:r w:rsidR="00146299" w:rsidRPr="001C3C76">
        <w:rPr>
          <w:rFonts w:ascii="Tahoma" w:eastAsia="Tahoma" w:hAnsi="Tahoma" w:cs="Tahoma"/>
          <w:spacing w:val="22"/>
        </w:rPr>
        <w:t>2</w:t>
      </w:r>
      <w:r w:rsidR="007D5923">
        <w:rPr>
          <w:rFonts w:ascii="Tahoma" w:eastAsia="Tahoma" w:hAnsi="Tahoma" w:cs="Tahoma"/>
          <w:spacing w:val="22"/>
        </w:rPr>
        <w:t>8</w:t>
      </w:r>
      <w:r w:rsidRPr="001C3C76">
        <w:rPr>
          <w:rFonts w:ascii="Tahoma" w:eastAsia="Tahoma" w:hAnsi="Tahoma" w:cs="Tahoma"/>
        </w:rPr>
        <w:t>,</w:t>
      </w:r>
      <w:r w:rsidR="00E9720E" w:rsidRPr="001C3C76">
        <w:rPr>
          <w:rFonts w:ascii="Tahoma" w:eastAsia="Tahoma" w:hAnsi="Tahoma" w:cs="Tahoma"/>
        </w:rPr>
        <w:t xml:space="preserve"> </w:t>
      </w:r>
      <w:r w:rsidR="00E66A5B">
        <w:rPr>
          <w:rFonts w:ascii="Tahoma" w:eastAsia="Tahoma" w:hAnsi="Tahoma" w:cs="Tahoma"/>
        </w:rPr>
        <w:br/>
      </w:r>
      <w:r w:rsidRPr="001C3C76">
        <w:rPr>
          <w:rFonts w:ascii="Tahoma" w:eastAsia="Tahoma" w:hAnsi="Tahoma" w:cs="Tahoma"/>
          <w:position w:val="-1"/>
        </w:rPr>
        <w:t>§</w:t>
      </w:r>
      <w:r w:rsidRPr="001C3C76">
        <w:rPr>
          <w:rFonts w:ascii="Tahoma" w:eastAsia="Tahoma" w:hAnsi="Tahoma" w:cs="Tahoma"/>
          <w:spacing w:val="-2"/>
          <w:position w:val="-1"/>
        </w:rPr>
        <w:t xml:space="preserve"> </w:t>
      </w:r>
      <w:r w:rsidR="007D5923">
        <w:rPr>
          <w:rFonts w:ascii="Tahoma" w:eastAsia="Tahoma" w:hAnsi="Tahoma" w:cs="Tahoma"/>
          <w:spacing w:val="1"/>
          <w:position w:val="-1"/>
        </w:rPr>
        <w:t>30</w:t>
      </w:r>
      <w:r w:rsidRPr="001C3C76">
        <w:rPr>
          <w:rFonts w:ascii="Tahoma" w:eastAsia="Tahoma" w:hAnsi="Tahoma" w:cs="Tahoma"/>
          <w:position w:val="-1"/>
        </w:rPr>
        <w:t>,</w:t>
      </w:r>
      <w:r w:rsidR="00E66A5B">
        <w:rPr>
          <w:rFonts w:ascii="Tahoma" w:eastAsia="Tahoma" w:hAnsi="Tahoma" w:cs="Tahoma"/>
          <w:position w:val="-1"/>
        </w:rPr>
        <w:t xml:space="preserve"> </w:t>
      </w:r>
      <w:r w:rsidRPr="001C3C76">
        <w:rPr>
          <w:rFonts w:ascii="Tahoma" w:eastAsia="Tahoma" w:hAnsi="Tahoma" w:cs="Tahoma"/>
          <w:position w:val="-1"/>
        </w:rPr>
        <w:t xml:space="preserve">§ </w:t>
      </w:r>
      <w:r w:rsidRPr="001C3C76">
        <w:rPr>
          <w:rFonts w:ascii="Tahoma" w:eastAsia="Tahoma" w:hAnsi="Tahoma" w:cs="Tahoma"/>
          <w:spacing w:val="-1"/>
          <w:position w:val="-1"/>
        </w:rPr>
        <w:t>3</w:t>
      </w:r>
      <w:r w:rsidR="007D5923">
        <w:rPr>
          <w:rFonts w:ascii="Tahoma" w:eastAsia="Tahoma" w:hAnsi="Tahoma" w:cs="Tahoma"/>
          <w:spacing w:val="-1"/>
          <w:position w:val="-1"/>
        </w:rPr>
        <w:t>1</w:t>
      </w:r>
      <w:r w:rsidRPr="001C3C76">
        <w:rPr>
          <w:rFonts w:ascii="Tahoma" w:eastAsia="Tahoma" w:hAnsi="Tahoma" w:cs="Tahoma"/>
          <w:position w:val="-1"/>
        </w:rPr>
        <w:t>,</w:t>
      </w:r>
      <w:r w:rsidRPr="001C3C76">
        <w:rPr>
          <w:rFonts w:ascii="Tahoma" w:eastAsia="Tahoma" w:hAnsi="Tahoma" w:cs="Tahoma"/>
          <w:spacing w:val="-3"/>
          <w:position w:val="-1"/>
        </w:rPr>
        <w:t xml:space="preserve"> </w:t>
      </w:r>
      <w:r w:rsidRPr="001C3C76">
        <w:rPr>
          <w:rFonts w:ascii="Tahoma" w:eastAsia="Tahoma" w:hAnsi="Tahoma" w:cs="Tahoma"/>
          <w:spacing w:val="-1"/>
          <w:position w:val="-1"/>
        </w:rPr>
        <w:t>k</w:t>
      </w:r>
      <w:r w:rsidRPr="001C3C76">
        <w:rPr>
          <w:rFonts w:ascii="Tahoma" w:eastAsia="Tahoma" w:hAnsi="Tahoma" w:cs="Tahoma"/>
          <w:position w:val="-1"/>
        </w:rPr>
        <w:t>tóre</w:t>
      </w:r>
      <w:r w:rsidRPr="001C3C76">
        <w:rPr>
          <w:rFonts w:ascii="Tahoma" w:eastAsia="Tahoma" w:hAnsi="Tahoma" w:cs="Tahoma"/>
          <w:spacing w:val="-4"/>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w:t>
      </w:r>
      <w:r w:rsidRPr="001C3C76">
        <w:rPr>
          <w:rFonts w:ascii="Tahoma" w:eastAsia="Tahoma" w:hAnsi="Tahoma" w:cs="Tahoma"/>
          <w:spacing w:val="1"/>
          <w:position w:val="-1"/>
        </w:rPr>
        <w:t>a</w:t>
      </w:r>
      <w:r w:rsidRPr="001C3C76">
        <w:rPr>
          <w:rFonts w:ascii="Tahoma" w:eastAsia="Tahoma" w:hAnsi="Tahoma" w:cs="Tahoma"/>
          <w:spacing w:val="-3"/>
          <w:position w:val="-1"/>
        </w:rPr>
        <w:t>n</w:t>
      </w:r>
      <w:r w:rsidRPr="001C3C76">
        <w:rPr>
          <w:rFonts w:ascii="Tahoma" w:eastAsia="Tahoma" w:hAnsi="Tahoma" w:cs="Tahoma"/>
          <w:position w:val="-1"/>
        </w:rPr>
        <w:t>y</w:t>
      </w:r>
      <w:r w:rsidRPr="001C3C76">
        <w:rPr>
          <w:rFonts w:ascii="Tahoma" w:eastAsia="Tahoma" w:hAnsi="Tahoma" w:cs="Tahoma"/>
          <w:spacing w:val="-8"/>
          <w:position w:val="-1"/>
        </w:rPr>
        <w:t xml:space="preserve"> </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position w:val="-1"/>
        </w:rPr>
        <w:t>st</w:t>
      </w:r>
      <w:r w:rsidRPr="001C3C76">
        <w:rPr>
          <w:rFonts w:ascii="Tahoma" w:eastAsia="Tahoma" w:hAnsi="Tahoma" w:cs="Tahoma"/>
          <w:spacing w:val="-3"/>
          <w:position w:val="-1"/>
        </w:rPr>
        <w:t xml:space="preserve"> </w:t>
      </w:r>
      <w:r w:rsidRPr="001C3C76">
        <w:rPr>
          <w:rFonts w:ascii="Tahoma" w:eastAsia="Tahoma" w:hAnsi="Tahoma" w:cs="Tahoma"/>
          <w:position w:val="-1"/>
        </w:rPr>
        <w:t>on</w:t>
      </w:r>
      <w:r w:rsidRPr="001C3C76">
        <w:rPr>
          <w:rFonts w:ascii="Tahoma" w:eastAsia="Tahoma" w:hAnsi="Tahoma" w:cs="Tahoma"/>
          <w:spacing w:val="-1"/>
          <w:position w:val="-1"/>
        </w:rPr>
        <w:t xml:space="preserve"> </w:t>
      </w:r>
      <w:r w:rsidRPr="001C3C76">
        <w:rPr>
          <w:rFonts w:ascii="Tahoma" w:eastAsia="Tahoma" w:hAnsi="Tahoma" w:cs="Tahoma"/>
          <w:spacing w:val="1"/>
          <w:position w:val="-1"/>
        </w:rPr>
        <w:t>wy</w:t>
      </w:r>
      <w:r w:rsidRPr="001C3C76">
        <w:rPr>
          <w:rFonts w:ascii="Tahoma" w:eastAsia="Tahoma" w:hAnsi="Tahoma" w:cs="Tahoma"/>
          <w:spacing w:val="-3"/>
          <w:position w:val="-1"/>
        </w:rPr>
        <w:t>k</w:t>
      </w:r>
      <w:r w:rsidRPr="001C3C76">
        <w:rPr>
          <w:rFonts w:ascii="Tahoma" w:eastAsia="Tahoma" w:hAnsi="Tahoma" w:cs="Tahoma"/>
          <w:spacing w:val="2"/>
          <w:position w:val="-1"/>
        </w:rPr>
        <w:t>o</w:t>
      </w:r>
      <w:r w:rsidRPr="001C3C76">
        <w:rPr>
          <w:rFonts w:ascii="Tahoma" w:eastAsia="Tahoma" w:hAnsi="Tahoma" w:cs="Tahoma"/>
          <w:spacing w:val="-3"/>
          <w:position w:val="-1"/>
        </w:rPr>
        <w:t>n</w:t>
      </w:r>
      <w:r w:rsidRPr="001C3C76">
        <w:rPr>
          <w:rFonts w:ascii="Tahoma" w:eastAsia="Tahoma" w:hAnsi="Tahoma" w:cs="Tahoma"/>
          <w:spacing w:val="-1"/>
          <w:position w:val="-1"/>
        </w:rPr>
        <w:t>yw</w:t>
      </w:r>
      <w:r w:rsidRPr="001C3C76">
        <w:rPr>
          <w:rFonts w:ascii="Tahoma" w:eastAsia="Tahoma" w:hAnsi="Tahoma" w:cs="Tahoma"/>
          <w:spacing w:val="1"/>
          <w:position w:val="-1"/>
        </w:rPr>
        <w:t>a</w:t>
      </w:r>
      <w:r w:rsidRPr="001C3C76">
        <w:rPr>
          <w:rFonts w:ascii="Tahoma" w:eastAsia="Tahoma" w:hAnsi="Tahoma" w:cs="Tahoma"/>
          <w:position w:val="-1"/>
        </w:rPr>
        <w:t>ć</w:t>
      </w:r>
      <w:r w:rsidRPr="001C3C76">
        <w:rPr>
          <w:rFonts w:ascii="Tahoma" w:eastAsia="Tahoma" w:hAnsi="Tahoma" w:cs="Tahoma"/>
          <w:spacing w:val="-8"/>
          <w:position w:val="-1"/>
        </w:rPr>
        <w:t xml:space="preserve"> </w:t>
      </w:r>
      <w:r w:rsidRPr="001C3C76">
        <w:rPr>
          <w:rFonts w:ascii="Tahoma" w:eastAsia="Tahoma" w:hAnsi="Tahoma" w:cs="Tahoma"/>
          <w:position w:val="-1"/>
        </w:rPr>
        <w:t>w d</w:t>
      </w:r>
      <w:r w:rsidRPr="001C3C76">
        <w:rPr>
          <w:rFonts w:ascii="Tahoma" w:eastAsia="Tahoma" w:hAnsi="Tahoma" w:cs="Tahoma"/>
          <w:spacing w:val="1"/>
          <w:position w:val="-1"/>
        </w:rPr>
        <w:t>a</w:t>
      </w:r>
      <w:r w:rsidRPr="001C3C76">
        <w:rPr>
          <w:rFonts w:ascii="Tahoma" w:eastAsia="Tahoma" w:hAnsi="Tahoma" w:cs="Tahoma"/>
          <w:position w:val="-1"/>
        </w:rPr>
        <w:t>lszym</w:t>
      </w:r>
      <w:r w:rsidRPr="001C3C76">
        <w:rPr>
          <w:rFonts w:ascii="Tahoma" w:eastAsia="Tahoma" w:hAnsi="Tahoma" w:cs="Tahoma"/>
          <w:spacing w:val="-7"/>
          <w:position w:val="-1"/>
        </w:rPr>
        <w:t xml:space="preserve"> </w:t>
      </w:r>
      <w:r w:rsidRPr="001C3C76">
        <w:rPr>
          <w:rFonts w:ascii="Tahoma" w:eastAsia="Tahoma" w:hAnsi="Tahoma" w:cs="Tahoma"/>
          <w:position w:val="-1"/>
        </w:rPr>
        <w:t>cią</w:t>
      </w:r>
      <w:r w:rsidRPr="001C3C76">
        <w:rPr>
          <w:rFonts w:ascii="Tahoma" w:eastAsia="Tahoma" w:hAnsi="Tahoma" w:cs="Tahoma"/>
          <w:spacing w:val="3"/>
          <w:position w:val="-1"/>
        </w:rPr>
        <w:t>g</w:t>
      </w:r>
      <w:r w:rsidRPr="001C3C76">
        <w:rPr>
          <w:rFonts w:ascii="Tahoma" w:eastAsia="Tahoma" w:hAnsi="Tahoma" w:cs="Tahoma"/>
          <w:spacing w:val="-1"/>
          <w:position w:val="-1"/>
        </w:rPr>
        <w:t>u</w:t>
      </w:r>
      <w:r w:rsidRPr="001C3C76">
        <w:rPr>
          <w:rFonts w:ascii="Tahoma" w:eastAsia="Tahoma" w:hAnsi="Tahoma" w:cs="Tahoma"/>
          <w:position w:val="-1"/>
        </w:rPr>
        <w:t>.</w:t>
      </w:r>
    </w:p>
    <w:p w14:paraId="6A09A1C5" w14:textId="77777777" w:rsidR="00942F4E" w:rsidRPr="001C3C76" w:rsidRDefault="00280ADA" w:rsidP="00E43CDE">
      <w:pPr>
        <w:pStyle w:val="Akapitzlist"/>
        <w:numPr>
          <w:ilvl w:val="0"/>
          <w:numId w:val="35"/>
        </w:numPr>
        <w:tabs>
          <w:tab w:val="clear" w:pos="479"/>
          <w:tab w:val="num" w:pos="567"/>
        </w:tabs>
        <w:spacing w:line="276" w:lineRule="auto"/>
        <w:ind w:left="426" w:right="14" w:hanging="425"/>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 xml:space="preserve">pis </w:t>
      </w:r>
      <w:r w:rsidRPr="001C3C76">
        <w:rPr>
          <w:rFonts w:ascii="Tahoma" w:eastAsia="Tahoma" w:hAnsi="Tahoma" w:cs="Tahoma"/>
          <w:spacing w:val="-1"/>
        </w:rPr>
        <w:t>u</w:t>
      </w:r>
      <w:r w:rsidRPr="001C3C76">
        <w:rPr>
          <w:rFonts w:ascii="Tahoma" w:eastAsia="Tahoma" w:hAnsi="Tahoma" w:cs="Tahoma"/>
        </w:rPr>
        <w:t xml:space="preserve">st. 1 </w:t>
      </w:r>
      <w:r w:rsidRPr="001C3C76">
        <w:rPr>
          <w:rFonts w:ascii="Tahoma" w:eastAsia="Tahoma" w:hAnsi="Tahoma" w:cs="Tahoma"/>
          <w:spacing w:val="-1"/>
        </w:rPr>
        <w:t>n</w:t>
      </w:r>
      <w:r w:rsidRPr="001C3C76">
        <w:rPr>
          <w:rFonts w:ascii="Tahoma" w:eastAsia="Tahoma" w:hAnsi="Tahoma" w:cs="Tahoma"/>
        </w:rPr>
        <w:t>ie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rPr>
        <w:t>e 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 g</w:t>
      </w:r>
      <w:r w:rsidRPr="001C3C76">
        <w:rPr>
          <w:rFonts w:ascii="Tahoma" w:eastAsia="Tahoma" w:hAnsi="Tahoma" w:cs="Tahoma"/>
          <w:spacing w:val="3"/>
        </w:rPr>
        <w:t>d</w:t>
      </w:r>
      <w:r w:rsidRPr="001C3C76">
        <w:rPr>
          <w:rFonts w:ascii="Tahoma" w:eastAsia="Tahoma" w:hAnsi="Tahoma" w:cs="Tahoma"/>
        </w:rPr>
        <w:t>y w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zku z 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 Beneficjent</w:t>
      </w:r>
      <w:r w:rsidR="0091038B" w:rsidRPr="001C3C76">
        <w:rPr>
          <w:rFonts w:ascii="Tahoma" w:eastAsia="Tahoma" w:hAnsi="Tahoma" w:cs="Tahoma"/>
          <w:w w:val="9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ca</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14:paraId="36A00EE7" w14:textId="5942BD11" w:rsidR="005D2937" w:rsidRDefault="005D2937">
      <w:pPr>
        <w:rPr>
          <w:rFonts w:ascii="Tahoma" w:eastAsia="Tahoma" w:hAnsi="Tahoma" w:cs="Tahoma"/>
          <w:b/>
          <w:spacing w:val="1"/>
        </w:rPr>
      </w:pPr>
    </w:p>
    <w:p w14:paraId="40F8C897" w14:textId="163CD40F" w:rsidR="00942F4E" w:rsidRPr="001C3C76" w:rsidRDefault="00280ADA" w:rsidP="008A1BE0">
      <w:pPr>
        <w:spacing w:line="276" w:lineRule="auto"/>
        <w:ind w:left="426" w:right="14" w:hanging="425"/>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os</w:t>
      </w:r>
      <w:r w:rsidRPr="001C3C76">
        <w:rPr>
          <w:rFonts w:ascii="Tahoma" w:eastAsia="Tahoma" w:hAnsi="Tahoma" w:cs="Tahoma"/>
          <w:b/>
          <w:spacing w:val="-1"/>
        </w:rPr>
        <w:t>t</w:t>
      </w:r>
      <w:r w:rsidRPr="001C3C76">
        <w:rPr>
          <w:rFonts w:ascii="Tahoma" w:eastAsia="Tahoma" w:hAnsi="Tahoma" w:cs="Tahoma"/>
          <w:b/>
        </w:rPr>
        <w:t>an</w:t>
      </w:r>
      <w:r w:rsidRPr="001C3C76">
        <w:rPr>
          <w:rFonts w:ascii="Tahoma" w:eastAsia="Tahoma" w:hAnsi="Tahoma" w:cs="Tahoma"/>
          <w:b/>
          <w:spacing w:val="1"/>
        </w:rPr>
        <w:t>o</w:t>
      </w:r>
      <w:r w:rsidRPr="001C3C76">
        <w:rPr>
          <w:rFonts w:ascii="Tahoma" w:eastAsia="Tahoma" w:hAnsi="Tahoma" w:cs="Tahoma"/>
          <w:b/>
        </w:rPr>
        <w:t>wi</w:t>
      </w:r>
      <w:r w:rsidRPr="001C3C76">
        <w:rPr>
          <w:rFonts w:ascii="Tahoma" w:eastAsia="Tahoma" w:hAnsi="Tahoma" w:cs="Tahoma"/>
          <w:b/>
          <w:spacing w:val="2"/>
        </w:rPr>
        <w:t>e</w:t>
      </w:r>
      <w:r w:rsidRPr="001C3C76">
        <w:rPr>
          <w:rFonts w:ascii="Tahoma" w:eastAsia="Tahoma" w:hAnsi="Tahoma" w:cs="Tahoma"/>
          <w:b/>
        </w:rPr>
        <w:t>nia</w:t>
      </w:r>
      <w:r w:rsidRPr="001C3C76">
        <w:rPr>
          <w:rFonts w:ascii="Tahoma" w:eastAsia="Tahoma" w:hAnsi="Tahoma" w:cs="Tahoma"/>
          <w:b/>
          <w:spacing w:val="-15"/>
        </w:rPr>
        <w:t xml:space="preserve"> </w:t>
      </w:r>
      <w:r w:rsidRPr="00BD725D">
        <w:rPr>
          <w:rFonts w:ascii="Tahoma" w:eastAsia="Tahoma" w:hAnsi="Tahoma" w:cs="Tahoma"/>
          <w:b/>
          <w:spacing w:val="-2"/>
        </w:rPr>
        <w:t>końcowe</w:t>
      </w:r>
    </w:p>
    <w:p w14:paraId="23342159" w14:textId="3198CECA"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1C3C76">
        <w:rPr>
          <w:rFonts w:ascii="Tahoma" w:eastAsia="Tahoma" w:hAnsi="Tahoma" w:cs="Tahoma"/>
          <w:spacing w:val="-2"/>
        </w:rPr>
        <w:t>3</w:t>
      </w:r>
      <w:r w:rsidR="003D5997">
        <w:rPr>
          <w:rFonts w:ascii="Tahoma" w:eastAsia="Tahoma" w:hAnsi="Tahoma" w:cs="Tahoma"/>
          <w:spacing w:val="-2"/>
        </w:rPr>
        <w:t>8</w:t>
      </w:r>
      <w:r w:rsidRPr="001C3C76">
        <w:rPr>
          <w:rFonts w:ascii="Tahoma" w:eastAsia="Tahoma" w:hAnsi="Tahoma" w:cs="Tahoma"/>
          <w:w w:val="99"/>
        </w:rPr>
        <w:t>.</w:t>
      </w:r>
    </w:p>
    <w:p w14:paraId="21F01AAA" w14:textId="77777777" w:rsidR="00942F4E" w:rsidRPr="0033037E" w:rsidRDefault="00280ADA" w:rsidP="00E43CDE">
      <w:pPr>
        <w:pStyle w:val="Akapitzlist"/>
        <w:numPr>
          <w:ilvl w:val="0"/>
          <w:numId w:val="36"/>
        </w:numPr>
        <w:tabs>
          <w:tab w:val="clear" w:pos="360"/>
          <w:tab w:val="num" w:pos="567"/>
        </w:tabs>
        <w:spacing w:line="276" w:lineRule="auto"/>
        <w:ind w:left="426" w:right="14" w:hanging="425"/>
        <w:jc w:val="both"/>
        <w:rPr>
          <w:rFonts w:ascii="Tahoma" w:eastAsia="Tahoma" w:hAnsi="Tahoma" w:cs="Tahoma"/>
        </w:rPr>
      </w:pPr>
      <w:r w:rsidRPr="0033037E">
        <w:rPr>
          <w:rFonts w:ascii="Tahoma" w:eastAsia="Tahoma" w:hAnsi="Tahoma" w:cs="Tahoma"/>
        </w:rPr>
        <w:t>P</w:t>
      </w:r>
      <w:r w:rsidRPr="0033037E">
        <w:rPr>
          <w:rFonts w:ascii="Tahoma" w:eastAsia="Tahoma" w:hAnsi="Tahoma" w:cs="Tahoma"/>
          <w:spacing w:val="-2"/>
        </w:rPr>
        <w:t>r</w:t>
      </w:r>
      <w:r w:rsidRPr="0033037E">
        <w:rPr>
          <w:rFonts w:ascii="Tahoma" w:eastAsia="Tahoma" w:hAnsi="Tahoma" w:cs="Tahoma"/>
          <w:spacing w:val="1"/>
        </w:rPr>
        <w:t>a</w:t>
      </w:r>
      <w:r w:rsidRPr="0033037E">
        <w:rPr>
          <w:rFonts w:ascii="Tahoma" w:eastAsia="Tahoma" w:hAnsi="Tahoma" w:cs="Tahoma"/>
          <w:spacing w:val="-1"/>
        </w:rPr>
        <w:t>w</w:t>
      </w:r>
      <w:r w:rsidRPr="0033037E">
        <w:rPr>
          <w:rFonts w:ascii="Tahoma" w:eastAsia="Tahoma" w:hAnsi="Tahoma" w:cs="Tahoma"/>
        </w:rPr>
        <w:t>a</w:t>
      </w:r>
      <w:r w:rsidRPr="0033037E">
        <w:rPr>
          <w:rFonts w:ascii="Tahoma" w:eastAsia="Tahoma" w:hAnsi="Tahoma" w:cs="Tahoma"/>
          <w:spacing w:val="12"/>
        </w:rPr>
        <w:t xml:space="preserve"> </w:t>
      </w:r>
      <w:r w:rsidRPr="0033037E">
        <w:rPr>
          <w:rFonts w:ascii="Tahoma" w:eastAsia="Tahoma" w:hAnsi="Tahoma" w:cs="Tahoma"/>
        </w:rPr>
        <w:t>i</w:t>
      </w:r>
      <w:r w:rsidRPr="0033037E">
        <w:rPr>
          <w:rFonts w:ascii="Tahoma" w:eastAsia="Tahoma" w:hAnsi="Tahoma" w:cs="Tahoma"/>
          <w:spacing w:val="17"/>
        </w:rPr>
        <w:t xml:space="preserve"> </w:t>
      </w:r>
      <w:r w:rsidRPr="0033037E">
        <w:rPr>
          <w:rFonts w:ascii="Tahoma" w:eastAsia="Tahoma" w:hAnsi="Tahoma" w:cs="Tahoma"/>
        </w:rPr>
        <w:t>obo</w:t>
      </w:r>
      <w:r w:rsidRPr="0033037E">
        <w:rPr>
          <w:rFonts w:ascii="Tahoma" w:eastAsia="Tahoma" w:hAnsi="Tahoma" w:cs="Tahoma"/>
          <w:spacing w:val="1"/>
        </w:rPr>
        <w:t>w</w:t>
      </w:r>
      <w:r w:rsidRPr="0033037E">
        <w:rPr>
          <w:rFonts w:ascii="Tahoma" w:eastAsia="Tahoma" w:hAnsi="Tahoma" w:cs="Tahoma"/>
        </w:rPr>
        <w:t>i</w:t>
      </w:r>
      <w:r w:rsidRPr="0033037E">
        <w:rPr>
          <w:rFonts w:ascii="Tahoma" w:eastAsia="Tahoma" w:hAnsi="Tahoma" w:cs="Tahoma"/>
          <w:spacing w:val="1"/>
        </w:rPr>
        <w:t>ą</w:t>
      </w:r>
      <w:r w:rsidRPr="0033037E">
        <w:rPr>
          <w:rFonts w:ascii="Tahoma" w:eastAsia="Tahoma" w:hAnsi="Tahoma" w:cs="Tahoma"/>
        </w:rPr>
        <w:t>zki</w:t>
      </w:r>
      <w:r w:rsidRPr="0033037E">
        <w:rPr>
          <w:rFonts w:ascii="Tahoma" w:eastAsia="Tahoma" w:hAnsi="Tahoma" w:cs="Tahoma"/>
          <w:spacing w:val="9"/>
        </w:rPr>
        <w:t xml:space="preserve"> </w:t>
      </w:r>
      <w:r w:rsidRPr="0033037E">
        <w:rPr>
          <w:rFonts w:ascii="Tahoma" w:eastAsia="Tahoma" w:hAnsi="Tahoma" w:cs="Tahoma"/>
        </w:rPr>
        <w:t>B</w:t>
      </w:r>
      <w:r w:rsidRPr="0033037E">
        <w:rPr>
          <w:rFonts w:ascii="Tahoma" w:eastAsia="Tahoma" w:hAnsi="Tahoma" w:cs="Tahoma"/>
          <w:spacing w:val="1"/>
        </w:rPr>
        <w:t>e</w:t>
      </w:r>
      <w:r w:rsidRPr="0033037E">
        <w:rPr>
          <w:rFonts w:ascii="Tahoma" w:eastAsia="Tahoma" w:hAnsi="Tahoma" w:cs="Tahoma"/>
          <w:spacing w:val="-1"/>
        </w:rPr>
        <w:t>n</w:t>
      </w:r>
      <w:r w:rsidRPr="0033037E">
        <w:rPr>
          <w:rFonts w:ascii="Tahoma" w:eastAsia="Tahoma" w:hAnsi="Tahoma" w:cs="Tahoma"/>
          <w:spacing w:val="3"/>
        </w:rPr>
        <w:t>e</w:t>
      </w:r>
      <w:r w:rsidRPr="0033037E">
        <w:rPr>
          <w:rFonts w:ascii="Tahoma" w:eastAsia="Tahoma" w:hAnsi="Tahoma" w:cs="Tahoma"/>
          <w:spacing w:val="-1"/>
        </w:rPr>
        <w:t>f</w:t>
      </w:r>
      <w:r w:rsidRPr="0033037E">
        <w:rPr>
          <w:rFonts w:ascii="Tahoma" w:eastAsia="Tahoma" w:hAnsi="Tahoma" w:cs="Tahoma"/>
        </w:rPr>
        <w:t>i</w:t>
      </w:r>
      <w:r w:rsidRPr="0033037E">
        <w:rPr>
          <w:rFonts w:ascii="Tahoma" w:eastAsia="Tahoma" w:hAnsi="Tahoma" w:cs="Tahoma"/>
          <w:spacing w:val="2"/>
        </w:rPr>
        <w:t>c</w:t>
      </w:r>
      <w:r w:rsidRPr="0033037E">
        <w:rPr>
          <w:rFonts w:ascii="Tahoma" w:eastAsia="Tahoma" w:hAnsi="Tahoma" w:cs="Tahoma"/>
          <w:spacing w:val="3"/>
        </w:rPr>
        <w:t>j</w:t>
      </w:r>
      <w:r w:rsidRPr="0033037E">
        <w:rPr>
          <w:rFonts w:ascii="Tahoma" w:eastAsia="Tahoma" w:hAnsi="Tahoma" w:cs="Tahoma"/>
          <w:spacing w:val="1"/>
        </w:rPr>
        <w:t>e</w:t>
      </w:r>
      <w:r w:rsidRPr="0033037E">
        <w:rPr>
          <w:rFonts w:ascii="Tahoma" w:eastAsia="Tahoma" w:hAnsi="Tahoma" w:cs="Tahoma"/>
          <w:spacing w:val="-1"/>
        </w:rPr>
        <w:t>n</w:t>
      </w:r>
      <w:r w:rsidRPr="0033037E">
        <w:rPr>
          <w:rFonts w:ascii="Tahoma" w:eastAsia="Tahoma" w:hAnsi="Tahoma" w:cs="Tahoma"/>
        </w:rPr>
        <w:t>ta</w:t>
      </w:r>
      <w:r w:rsidRPr="0033037E">
        <w:rPr>
          <w:rFonts w:ascii="Tahoma" w:eastAsia="Tahoma" w:hAnsi="Tahoma" w:cs="Tahoma"/>
          <w:spacing w:val="6"/>
        </w:rPr>
        <w:t xml:space="preserve"> </w:t>
      </w:r>
      <w:r w:rsidRPr="0033037E">
        <w:rPr>
          <w:rFonts w:ascii="Tahoma" w:eastAsia="Tahoma" w:hAnsi="Tahoma" w:cs="Tahoma"/>
          <w:spacing w:val="1"/>
        </w:rPr>
        <w:t>w</w:t>
      </w:r>
      <w:r w:rsidRPr="0033037E">
        <w:rPr>
          <w:rFonts w:ascii="Tahoma" w:eastAsia="Tahoma" w:hAnsi="Tahoma" w:cs="Tahoma"/>
          <w:spacing w:val="-1"/>
        </w:rPr>
        <w:t>yn</w:t>
      </w:r>
      <w:r w:rsidRPr="0033037E">
        <w:rPr>
          <w:rFonts w:ascii="Tahoma" w:eastAsia="Tahoma" w:hAnsi="Tahoma" w:cs="Tahoma"/>
          <w:spacing w:val="2"/>
        </w:rPr>
        <w:t>i</w:t>
      </w:r>
      <w:r w:rsidRPr="0033037E">
        <w:rPr>
          <w:rFonts w:ascii="Tahoma" w:eastAsia="Tahoma" w:hAnsi="Tahoma" w:cs="Tahoma"/>
          <w:spacing w:val="-1"/>
        </w:rPr>
        <w:t>k</w:t>
      </w:r>
      <w:r w:rsidRPr="0033037E">
        <w:rPr>
          <w:rFonts w:ascii="Tahoma" w:eastAsia="Tahoma" w:hAnsi="Tahoma" w:cs="Tahoma"/>
          <w:spacing w:val="1"/>
        </w:rPr>
        <w:t>a</w:t>
      </w:r>
      <w:r w:rsidRPr="0033037E">
        <w:rPr>
          <w:rFonts w:ascii="Tahoma" w:eastAsia="Tahoma" w:hAnsi="Tahoma" w:cs="Tahoma"/>
          <w:spacing w:val="-1"/>
        </w:rPr>
        <w:t>j</w:t>
      </w:r>
      <w:r w:rsidRPr="0033037E">
        <w:rPr>
          <w:rFonts w:ascii="Tahoma" w:eastAsia="Tahoma" w:hAnsi="Tahoma" w:cs="Tahoma"/>
          <w:spacing w:val="1"/>
        </w:rPr>
        <w:t>ą</w:t>
      </w:r>
      <w:r w:rsidRPr="0033037E">
        <w:rPr>
          <w:rFonts w:ascii="Tahoma" w:eastAsia="Tahoma" w:hAnsi="Tahoma" w:cs="Tahoma"/>
          <w:spacing w:val="-1"/>
        </w:rPr>
        <w:t>c</w:t>
      </w:r>
      <w:r w:rsidRPr="0033037E">
        <w:rPr>
          <w:rFonts w:ascii="Tahoma" w:eastAsia="Tahoma" w:hAnsi="Tahoma" w:cs="Tahoma"/>
        </w:rPr>
        <w:t>e</w:t>
      </w:r>
      <w:r w:rsidRPr="0033037E">
        <w:rPr>
          <w:rFonts w:ascii="Tahoma" w:eastAsia="Tahoma" w:hAnsi="Tahoma" w:cs="Tahoma"/>
          <w:spacing w:val="8"/>
        </w:rPr>
        <w:t xml:space="preserve"> </w:t>
      </w:r>
      <w:r w:rsidRPr="0033037E">
        <w:rPr>
          <w:rFonts w:ascii="Tahoma" w:eastAsia="Tahoma" w:hAnsi="Tahoma" w:cs="Tahoma"/>
        </w:rPr>
        <w:t>z</w:t>
      </w:r>
      <w:r w:rsidRPr="0033037E">
        <w:rPr>
          <w:rFonts w:ascii="Tahoma" w:eastAsia="Tahoma" w:hAnsi="Tahoma" w:cs="Tahoma"/>
          <w:spacing w:val="18"/>
        </w:rPr>
        <w:t xml:space="preserve"> </w:t>
      </w:r>
      <w:r w:rsidRPr="0033037E">
        <w:rPr>
          <w:rFonts w:ascii="Tahoma" w:eastAsia="Tahoma" w:hAnsi="Tahoma" w:cs="Tahoma"/>
          <w:spacing w:val="-1"/>
        </w:rPr>
        <w:t>u</w:t>
      </w:r>
      <w:r w:rsidRPr="0033037E">
        <w:rPr>
          <w:rFonts w:ascii="Tahoma" w:eastAsia="Tahoma" w:hAnsi="Tahoma" w:cs="Tahoma"/>
        </w:rPr>
        <w:t>mo</w:t>
      </w:r>
      <w:r w:rsidRPr="0033037E">
        <w:rPr>
          <w:rFonts w:ascii="Tahoma" w:eastAsia="Tahoma" w:hAnsi="Tahoma" w:cs="Tahoma"/>
          <w:spacing w:val="3"/>
        </w:rPr>
        <w:t>w</w:t>
      </w:r>
      <w:r w:rsidRPr="0033037E">
        <w:rPr>
          <w:rFonts w:ascii="Tahoma" w:eastAsia="Tahoma" w:hAnsi="Tahoma" w:cs="Tahoma"/>
        </w:rPr>
        <w:t>y</w:t>
      </w:r>
      <w:r w:rsidRPr="0033037E">
        <w:rPr>
          <w:rFonts w:ascii="Tahoma" w:eastAsia="Tahoma" w:hAnsi="Tahoma" w:cs="Tahoma"/>
          <w:spacing w:val="12"/>
        </w:rPr>
        <w:t xml:space="preserve"> </w:t>
      </w:r>
      <w:r w:rsidRPr="0033037E">
        <w:rPr>
          <w:rFonts w:ascii="Tahoma" w:eastAsia="Tahoma" w:hAnsi="Tahoma" w:cs="Tahoma"/>
          <w:spacing w:val="-1"/>
        </w:rPr>
        <w:t>n</w:t>
      </w:r>
      <w:r w:rsidRPr="0033037E">
        <w:rPr>
          <w:rFonts w:ascii="Tahoma" w:eastAsia="Tahoma" w:hAnsi="Tahoma" w:cs="Tahoma"/>
        </w:rPr>
        <w:t>ie</w:t>
      </w:r>
      <w:r w:rsidRPr="0033037E">
        <w:rPr>
          <w:rFonts w:ascii="Tahoma" w:eastAsia="Tahoma" w:hAnsi="Tahoma" w:cs="Tahoma"/>
          <w:spacing w:val="14"/>
        </w:rPr>
        <w:t xml:space="preserve"> </w:t>
      </w:r>
      <w:r w:rsidRPr="0033037E">
        <w:rPr>
          <w:rFonts w:ascii="Tahoma" w:eastAsia="Tahoma" w:hAnsi="Tahoma" w:cs="Tahoma"/>
        </w:rPr>
        <w:t>mogą</w:t>
      </w:r>
      <w:r w:rsidRPr="0033037E">
        <w:rPr>
          <w:rFonts w:ascii="Tahoma" w:eastAsia="Tahoma" w:hAnsi="Tahoma" w:cs="Tahoma"/>
          <w:spacing w:val="13"/>
        </w:rPr>
        <w:t xml:space="preserve"> </w:t>
      </w:r>
      <w:r w:rsidRPr="0033037E">
        <w:rPr>
          <w:rFonts w:ascii="Tahoma" w:eastAsia="Tahoma" w:hAnsi="Tahoma" w:cs="Tahoma"/>
        </w:rPr>
        <w:t>b</w:t>
      </w:r>
      <w:r w:rsidRPr="0033037E">
        <w:rPr>
          <w:rFonts w:ascii="Tahoma" w:eastAsia="Tahoma" w:hAnsi="Tahoma" w:cs="Tahoma"/>
          <w:spacing w:val="2"/>
        </w:rPr>
        <w:t>y</w:t>
      </w:r>
      <w:r w:rsidRPr="0033037E">
        <w:rPr>
          <w:rFonts w:ascii="Tahoma" w:eastAsia="Tahoma" w:hAnsi="Tahoma" w:cs="Tahoma"/>
        </w:rPr>
        <w:t>ć</w:t>
      </w:r>
      <w:r w:rsidRPr="0033037E">
        <w:rPr>
          <w:rFonts w:ascii="Tahoma" w:eastAsia="Tahoma" w:hAnsi="Tahoma" w:cs="Tahoma"/>
          <w:spacing w:val="13"/>
        </w:rPr>
        <w:t xml:space="preserve"> </w:t>
      </w:r>
      <w:r w:rsidRPr="0033037E">
        <w:rPr>
          <w:rFonts w:ascii="Tahoma" w:eastAsia="Tahoma" w:hAnsi="Tahoma" w:cs="Tahoma"/>
        </w:rPr>
        <w:t>pr</w:t>
      </w:r>
      <w:r w:rsidRPr="0033037E">
        <w:rPr>
          <w:rFonts w:ascii="Tahoma" w:eastAsia="Tahoma" w:hAnsi="Tahoma" w:cs="Tahoma"/>
          <w:spacing w:val="1"/>
        </w:rPr>
        <w:t>zen</w:t>
      </w:r>
      <w:r w:rsidRPr="0033037E">
        <w:rPr>
          <w:rFonts w:ascii="Tahoma" w:eastAsia="Tahoma" w:hAnsi="Tahoma" w:cs="Tahoma"/>
        </w:rPr>
        <w:t>oszo</w:t>
      </w:r>
      <w:r w:rsidRPr="0033037E">
        <w:rPr>
          <w:rFonts w:ascii="Tahoma" w:eastAsia="Tahoma" w:hAnsi="Tahoma" w:cs="Tahoma"/>
          <w:spacing w:val="-1"/>
        </w:rPr>
        <w:t>n</w:t>
      </w:r>
      <w:r w:rsidRPr="0033037E">
        <w:rPr>
          <w:rFonts w:ascii="Tahoma" w:eastAsia="Tahoma" w:hAnsi="Tahoma" w:cs="Tahoma"/>
        </w:rPr>
        <w:t>e</w:t>
      </w:r>
      <w:r w:rsidRPr="0033037E">
        <w:rPr>
          <w:rFonts w:ascii="Tahoma" w:eastAsia="Tahoma" w:hAnsi="Tahoma" w:cs="Tahoma"/>
          <w:spacing w:val="9"/>
        </w:rPr>
        <w:t xml:space="preserve"> </w:t>
      </w:r>
      <w:r w:rsidRPr="0033037E">
        <w:rPr>
          <w:rFonts w:ascii="Tahoma" w:eastAsia="Tahoma" w:hAnsi="Tahoma" w:cs="Tahoma"/>
          <w:spacing w:val="-1"/>
        </w:rPr>
        <w:t>n</w:t>
      </w:r>
      <w:r w:rsidRPr="0033037E">
        <w:rPr>
          <w:rFonts w:ascii="Tahoma" w:eastAsia="Tahoma" w:hAnsi="Tahoma" w:cs="Tahoma"/>
        </w:rPr>
        <w:t>a</w:t>
      </w:r>
      <w:r w:rsidRPr="0033037E">
        <w:rPr>
          <w:rFonts w:ascii="Tahoma" w:eastAsia="Tahoma" w:hAnsi="Tahoma" w:cs="Tahoma"/>
          <w:spacing w:val="15"/>
        </w:rPr>
        <w:t xml:space="preserve"> </w:t>
      </w:r>
      <w:r w:rsidRPr="0033037E">
        <w:rPr>
          <w:rFonts w:ascii="Tahoma" w:eastAsia="Tahoma" w:hAnsi="Tahoma" w:cs="Tahoma"/>
        </w:rPr>
        <w:t>o</w:t>
      </w:r>
      <w:r w:rsidRPr="0033037E">
        <w:rPr>
          <w:rFonts w:ascii="Tahoma" w:eastAsia="Tahoma" w:hAnsi="Tahoma" w:cs="Tahoma"/>
          <w:spacing w:val="2"/>
        </w:rPr>
        <w:t>s</w:t>
      </w:r>
      <w:r w:rsidRPr="0033037E">
        <w:rPr>
          <w:rFonts w:ascii="Tahoma" w:eastAsia="Tahoma" w:hAnsi="Tahoma" w:cs="Tahoma"/>
        </w:rPr>
        <w:t>oby</w:t>
      </w:r>
      <w:r w:rsidRPr="0033037E">
        <w:rPr>
          <w:rFonts w:ascii="Tahoma" w:eastAsia="Tahoma" w:hAnsi="Tahoma" w:cs="Tahoma"/>
          <w:spacing w:val="11"/>
        </w:rPr>
        <w:t xml:space="preserve"> </w:t>
      </w:r>
      <w:r w:rsidRPr="0033037E">
        <w:rPr>
          <w:rFonts w:ascii="Tahoma" w:eastAsia="Tahoma" w:hAnsi="Tahoma" w:cs="Tahoma"/>
          <w:w w:val="99"/>
        </w:rPr>
        <w:t>trz</w:t>
      </w:r>
      <w:r w:rsidRPr="0033037E">
        <w:rPr>
          <w:rFonts w:ascii="Tahoma" w:eastAsia="Tahoma" w:hAnsi="Tahoma" w:cs="Tahoma"/>
          <w:spacing w:val="1"/>
          <w:w w:val="99"/>
        </w:rPr>
        <w:t>e</w:t>
      </w:r>
      <w:r w:rsidRPr="0033037E">
        <w:rPr>
          <w:rFonts w:ascii="Tahoma" w:eastAsia="Tahoma" w:hAnsi="Tahoma" w:cs="Tahoma"/>
          <w:spacing w:val="-1"/>
          <w:w w:val="99"/>
        </w:rPr>
        <w:t>c</w:t>
      </w:r>
      <w:r w:rsidRPr="0033037E">
        <w:rPr>
          <w:rFonts w:ascii="Tahoma" w:eastAsia="Tahoma" w:hAnsi="Tahoma" w:cs="Tahoma"/>
          <w:w w:val="99"/>
        </w:rPr>
        <w:t>i</w:t>
      </w:r>
      <w:r w:rsidRPr="0033037E">
        <w:rPr>
          <w:rFonts w:ascii="Tahoma" w:eastAsia="Tahoma" w:hAnsi="Tahoma" w:cs="Tahoma"/>
          <w:spacing w:val="1"/>
          <w:w w:val="99"/>
        </w:rPr>
        <w:t>e</w:t>
      </w:r>
      <w:r w:rsidRPr="0033037E">
        <w:rPr>
          <w:rFonts w:ascii="Tahoma" w:eastAsia="Tahoma" w:hAnsi="Tahoma" w:cs="Tahoma"/>
          <w:w w:val="99"/>
        </w:rPr>
        <w:t>,</w:t>
      </w:r>
      <w:r w:rsidR="0033037E">
        <w:rPr>
          <w:rFonts w:ascii="Tahoma" w:eastAsia="Tahoma" w:hAnsi="Tahoma" w:cs="Tahoma"/>
        </w:rPr>
        <w:t xml:space="preserve"> </w:t>
      </w:r>
      <w:r w:rsidRPr="0033037E">
        <w:rPr>
          <w:rFonts w:ascii="Tahoma" w:eastAsia="Tahoma" w:hAnsi="Tahoma" w:cs="Tahoma"/>
        </w:rPr>
        <w:t>b</w:t>
      </w:r>
      <w:r w:rsidRPr="0033037E">
        <w:rPr>
          <w:rFonts w:ascii="Tahoma" w:eastAsia="Tahoma" w:hAnsi="Tahoma" w:cs="Tahoma"/>
          <w:spacing w:val="1"/>
        </w:rPr>
        <w:t>e</w:t>
      </w:r>
      <w:r w:rsidRPr="0033037E">
        <w:rPr>
          <w:rFonts w:ascii="Tahoma" w:eastAsia="Tahoma" w:hAnsi="Tahoma" w:cs="Tahoma"/>
        </w:rPr>
        <w:t>z</w:t>
      </w:r>
      <w:r w:rsidRPr="0033037E">
        <w:rPr>
          <w:rFonts w:ascii="Tahoma" w:eastAsia="Tahoma" w:hAnsi="Tahoma" w:cs="Tahoma"/>
          <w:spacing w:val="-3"/>
        </w:rPr>
        <w:t xml:space="preserve"> </w:t>
      </w:r>
      <w:r w:rsidRPr="0033037E">
        <w:rPr>
          <w:rFonts w:ascii="Tahoma" w:eastAsia="Tahoma" w:hAnsi="Tahoma" w:cs="Tahoma"/>
          <w:spacing w:val="1"/>
        </w:rPr>
        <w:t>z</w:t>
      </w:r>
      <w:r w:rsidRPr="0033037E">
        <w:rPr>
          <w:rFonts w:ascii="Tahoma" w:eastAsia="Tahoma" w:hAnsi="Tahoma" w:cs="Tahoma"/>
        </w:rPr>
        <w:t>gody</w:t>
      </w:r>
      <w:r w:rsidRPr="0033037E">
        <w:rPr>
          <w:rFonts w:ascii="Tahoma" w:eastAsia="Tahoma" w:hAnsi="Tahoma" w:cs="Tahoma"/>
          <w:spacing w:val="-5"/>
        </w:rPr>
        <w:t xml:space="preserve"> </w:t>
      </w:r>
      <w:r w:rsidRPr="0033037E">
        <w:rPr>
          <w:rFonts w:ascii="Tahoma" w:eastAsia="Tahoma" w:hAnsi="Tahoma" w:cs="Tahoma"/>
        </w:rPr>
        <w:t>I</w:t>
      </w:r>
      <w:r w:rsidRPr="0033037E">
        <w:rPr>
          <w:rFonts w:ascii="Tahoma" w:eastAsia="Tahoma" w:hAnsi="Tahoma" w:cs="Tahoma"/>
          <w:spacing w:val="-1"/>
        </w:rPr>
        <w:t>Z</w:t>
      </w:r>
      <w:r w:rsidRPr="0033037E">
        <w:rPr>
          <w:rFonts w:ascii="Tahoma" w:eastAsia="Tahoma" w:hAnsi="Tahoma" w:cs="Tahoma"/>
        </w:rPr>
        <w:t xml:space="preserve">. </w:t>
      </w:r>
      <w:r w:rsidRPr="0033037E">
        <w:rPr>
          <w:rFonts w:ascii="Tahoma" w:eastAsia="Tahoma" w:hAnsi="Tahoma" w:cs="Tahoma"/>
          <w:spacing w:val="-4"/>
        </w:rPr>
        <w:t>P</w:t>
      </w:r>
      <w:r w:rsidRPr="0033037E">
        <w:rPr>
          <w:rFonts w:ascii="Tahoma" w:eastAsia="Tahoma" w:hAnsi="Tahoma" w:cs="Tahoma"/>
        </w:rPr>
        <w:t>o</w:t>
      </w:r>
      <w:r w:rsidRPr="0033037E">
        <w:rPr>
          <w:rFonts w:ascii="Tahoma" w:eastAsia="Tahoma" w:hAnsi="Tahoma" w:cs="Tahoma"/>
          <w:spacing w:val="1"/>
        </w:rPr>
        <w:t>w</w:t>
      </w:r>
      <w:r w:rsidRPr="0033037E">
        <w:rPr>
          <w:rFonts w:ascii="Tahoma" w:eastAsia="Tahoma" w:hAnsi="Tahoma" w:cs="Tahoma"/>
          <w:spacing w:val="-1"/>
        </w:rPr>
        <w:t>y</w:t>
      </w:r>
      <w:r w:rsidRPr="0033037E">
        <w:rPr>
          <w:rFonts w:ascii="Tahoma" w:eastAsia="Tahoma" w:hAnsi="Tahoma" w:cs="Tahoma"/>
        </w:rPr>
        <w:t>żs</w:t>
      </w:r>
      <w:r w:rsidRPr="0033037E">
        <w:rPr>
          <w:rFonts w:ascii="Tahoma" w:eastAsia="Tahoma" w:hAnsi="Tahoma" w:cs="Tahoma"/>
          <w:spacing w:val="3"/>
        </w:rPr>
        <w:t>z</w:t>
      </w:r>
      <w:r w:rsidRPr="0033037E">
        <w:rPr>
          <w:rFonts w:ascii="Tahoma" w:eastAsia="Tahoma" w:hAnsi="Tahoma" w:cs="Tahoma"/>
        </w:rPr>
        <w:t>y</w:t>
      </w:r>
      <w:r w:rsidRPr="0033037E">
        <w:rPr>
          <w:rFonts w:ascii="Tahoma" w:eastAsia="Tahoma" w:hAnsi="Tahoma" w:cs="Tahoma"/>
          <w:spacing w:val="-9"/>
        </w:rPr>
        <w:t xml:space="preserve"> </w:t>
      </w:r>
      <w:r w:rsidRPr="0033037E">
        <w:rPr>
          <w:rFonts w:ascii="Tahoma" w:eastAsia="Tahoma" w:hAnsi="Tahoma" w:cs="Tahoma"/>
        </w:rPr>
        <w:t>pr</w:t>
      </w:r>
      <w:r w:rsidRPr="0033037E">
        <w:rPr>
          <w:rFonts w:ascii="Tahoma" w:eastAsia="Tahoma" w:hAnsi="Tahoma" w:cs="Tahoma"/>
          <w:spacing w:val="3"/>
        </w:rPr>
        <w:t>z</w:t>
      </w:r>
      <w:r w:rsidRPr="0033037E">
        <w:rPr>
          <w:rFonts w:ascii="Tahoma" w:eastAsia="Tahoma" w:hAnsi="Tahoma" w:cs="Tahoma"/>
          <w:spacing w:val="1"/>
        </w:rPr>
        <w:t>e</w:t>
      </w:r>
      <w:r w:rsidRPr="0033037E">
        <w:rPr>
          <w:rFonts w:ascii="Tahoma" w:eastAsia="Tahoma" w:hAnsi="Tahoma" w:cs="Tahoma"/>
        </w:rPr>
        <w:t>pis</w:t>
      </w:r>
      <w:r w:rsidRPr="0033037E">
        <w:rPr>
          <w:rFonts w:ascii="Tahoma" w:eastAsia="Tahoma" w:hAnsi="Tahoma" w:cs="Tahoma"/>
          <w:spacing w:val="-6"/>
        </w:rPr>
        <w:t xml:space="preserve"> </w:t>
      </w:r>
      <w:r w:rsidRPr="0033037E">
        <w:rPr>
          <w:rFonts w:ascii="Tahoma" w:eastAsia="Tahoma" w:hAnsi="Tahoma" w:cs="Tahoma"/>
        </w:rPr>
        <w:t>nie</w:t>
      </w:r>
      <w:r w:rsidRPr="0033037E">
        <w:rPr>
          <w:rFonts w:ascii="Tahoma" w:eastAsia="Tahoma" w:hAnsi="Tahoma" w:cs="Tahoma"/>
          <w:spacing w:val="-3"/>
        </w:rPr>
        <w:t xml:space="preserve"> </w:t>
      </w:r>
      <w:r w:rsidRPr="0033037E">
        <w:rPr>
          <w:rFonts w:ascii="Tahoma" w:eastAsia="Tahoma" w:hAnsi="Tahoma" w:cs="Tahoma"/>
        </w:rPr>
        <w:t>ob</w:t>
      </w:r>
      <w:r w:rsidRPr="0033037E">
        <w:rPr>
          <w:rFonts w:ascii="Tahoma" w:eastAsia="Tahoma" w:hAnsi="Tahoma" w:cs="Tahoma"/>
          <w:spacing w:val="1"/>
        </w:rPr>
        <w:t>e</w:t>
      </w:r>
      <w:r w:rsidRPr="0033037E">
        <w:rPr>
          <w:rFonts w:ascii="Tahoma" w:eastAsia="Tahoma" w:hAnsi="Tahoma" w:cs="Tahoma"/>
          <w:spacing w:val="-1"/>
        </w:rPr>
        <w:t>j</w:t>
      </w:r>
      <w:r w:rsidRPr="0033037E">
        <w:rPr>
          <w:rFonts w:ascii="Tahoma" w:eastAsia="Tahoma" w:hAnsi="Tahoma" w:cs="Tahoma"/>
          <w:spacing w:val="3"/>
        </w:rPr>
        <w:t>m</w:t>
      </w:r>
      <w:r w:rsidRPr="0033037E">
        <w:rPr>
          <w:rFonts w:ascii="Tahoma" w:eastAsia="Tahoma" w:hAnsi="Tahoma" w:cs="Tahoma"/>
          <w:spacing w:val="-1"/>
        </w:rPr>
        <w:t>uj</w:t>
      </w:r>
      <w:r w:rsidRPr="0033037E">
        <w:rPr>
          <w:rFonts w:ascii="Tahoma" w:eastAsia="Tahoma" w:hAnsi="Tahoma" w:cs="Tahoma"/>
        </w:rPr>
        <w:t>e</w:t>
      </w:r>
      <w:r w:rsidRPr="0033037E">
        <w:rPr>
          <w:rFonts w:ascii="Tahoma" w:eastAsia="Tahoma" w:hAnsi="Tahoma" w:cs="Tahoma"/>
          <w:spacing w:val="-8"/>
        </w:rPr>
        <w:t xml:space="preserve"> </w:t>
      </w:r>
      <w:r w:rsidRPr="0033037E">
        <w:rPr>
          <w:rFonts w:ascii="Tahoma" w:eastAsia="Tahoma" w:hAnsi="Tahoma" w:cs="Tahoma"/>
        </w:rPr>
        <w:t>pr</w:t>
      </w:r>
      <w:r w:rsidRPr="0033037E">
        <w:rPr>
          <w:rFonts w:ascii="Tahoma" w:eastAsia="Tahoma" w:hAnsi="Tahoma" w:cs="Tahoma"/>
          <w:spacing w:val="1"/>
        </w:rPr>
        <w:t>ze</w:t>
      </w:r>
      <w:r w:rsidRPr="0033037E">
        <w:rPr>
          <w:rFonts w:ascii="Tahoma" w:eastAsia="Tahoma" w:hAnsi="Tahoma" w:cs="Tahoma"/>
          <w:spacing w:val="-1"/>
        </w:rPr>
        <w:t>n</w:t>
      </w:r>
      <w:r w:rsidRPr="0033037E">
        <w:rPr>
          <w:rFonts w:ascii="Tahoma" w:eastAsia="Tahoma" w:hAnsi="Tahoma" w:cs="Tahoma"/>
          <w:spacing w:val="2"/>
        </w:rPr>
        <w:t>o</w:t>
      </w:r>
      <w:r w:rsidRPr="0033037E">
        <w:rPr>
          <w:rFonts w:ascii="Tahoma" w:eastAsia="Tahoma" w:hAnsi="Tahoma" w:cs="Tahoma"/>
        </w:rPr>
        <w:t>sz</w:t>
      </w:r>
      <w:r w:rsidRPr="0033037E">
        <w:rPr>
          <w:rFonts w:ascii="Tahoma" w:eastAsia="Tahoma" w:hAnsi="Tahoma" w:cs="Tahoma"/>
          <w:spacing w:val="1"/>
        </w:rPr>
        <w:t>e</w:t>
      </w:r>
      <w:r w:rsidRPr="0033037E">
        <w:rPr>
          <w:rFonts w:ascii="Tahoma" w:eastAsia="Tahoma" w:hAnsi="Tahoma" w:cs="Tahoma"/>
          <w:spacing w:val="-1"/>
        </w:rPr>
        <w:t>n</w:t>
      </w:r>
      <w:r w:rsidRPr="0033037E">
        <w:rPr>
          <w:rFonts w:ascii="Tahoma" w:eastAsia="Tahoma" w:hAnsi="Tahoma" w:cs="Tahoma"/>
        </w:rPr>
        <w:t>ia</w:t>
      </w:r>
      <w:r w:rsidRPr="0033037E">
        <w:rPr>
          <w:rFonts w:ascii="Tahoma" w:eastAsia="Tahoma" w:hAnsi="Tahoma" w:cs="Tahoma"/>
          <w:spacing w:val="-10"/>
        </w:rPr>
        <w:t xml:space="preserve"> </w:t>
      </w:r>
      <w:r w:rsidRPr="0033037E">
        <w:rPr>
          <w:rFonts w:ascii="Tahoma" w:eastAsia="Tahoma" w:hAnsi="Tahoma" w:cs="Tahoma"/>
        </w:rPr>
        <w:t>p</w:t>
      </w:r>
      <w:r w:rsidRPr="0033037E">
        <w:rPr>
          <w:rFonts w:ascii="Tahoma" w:eastAsia="Tahoma" w:hAnsi="Tahoma" w:cs="Tahoma"/>
          <w:spacing w:val="-2"/>
        </w:rPr>
        <w:t>r</w:t>
      </w:r>
      <w:r w:rsidRPr="0033037E">
        <w:rPr>
          <w:rFonts w:ascii="Tahoma" w:eastAsia="Tahoma" w:hAnsi="Tahoma" w:cs="Tahoma"/>
          <w:spacing w:val="1"/>
        </w:rPr>
        <w:t>a</w:t>
      </w:r>
      <w:r w:rsidRPr="0033037E">
        <w:rPr>
          <w:rFonts w:ascii="Tahoma" w:eastAsia="Tahoma" w:hAnsi="Tahoma" w:cs="Tahoma"/>
        </w:rPr>
        <w:t>w</w:t>
      </w:r>
      <w:r w:rsidRPr="0033037E">
        <w:rPr>
          <w:rFonts w:ascii="Tahoma" w:eastAsia="Tahoma" w:hAnsi="Tahoma" w:cs="Tahoma"/>
          <w:spacing w:val="-3"/>
        </w:rPr>
        <w:t xml:space="preserve"> </w:t>
      </w:r>
      <w:r w:rsidRPr="0033037E">
        <w:rPr>
          <w:rFonts w:ascii="Tahoma" w:eastAsia="Tahoma" w:hAnsi="Tahoma" w:cs="Tahoma"/>
        </w:rPr>
        <w:t xml:space="preserve">w </w:t>
      </w:r>
      <w:r w:rsidRPr="0033037E">
        <w:rPr>
          <w:rFonts w:ascii="Tahoma" w:eastAsia="Tahoma" w:hAnsi="Tahoma" w:cs="Tahoma"/>
          <w:spacing w:val="-4"/>
        </w:rPr>
        <w:t>r</w:t>
      </w:r>
      <w:r w:rsidRPr="0033037E">
        <w:rPr>
          <w:rFonts w:ascii="Tahoma" w:eastAsia="Tahoma" w:hAnsi="Tahoma" w:cs="Tahoma"/>
          <w:spacing w:val="1"/>
        </w:rPr>
        <w:t>a</w:t>
      </w:r>
      <w:r w:rsidRPr="0033037E">
        <w:rPr>
          <w:rFonts w:ascii="Tahoma" w:eastAsia="Tahoma" w:hAnsi="Tahoma" w:cs="Tahoma"/>
        </w:rPr>
        <w:t>m</w:t>
      </w:r>
      <w:r w:rsidRPr="0033037E">
        <w:rPr>
          <w:rFonts w:ascii="Tahoma" w:eastAsia="Tahoma" w:hAnsi="Tahoma" w:cs="Tahoma"/>
          <w:spacing w:val="1"/>
        </w:rPr>
        <w:t>a</w:t>
      </w:r>
      <w:r w:rsidRPr="0033037E">
        <w:rPr>
          <w:rFonts w:ascii="Tahoma" w:eastAsia="Tahoma" w:hAnsi="Tahoma" w:cs="Tahoma"/>
          <w:spacing w:val="-1"/>
        </w:rPr>
        <w:t>c</w:t>
      </w:r>
      <w:r w:rsidRPr="0033037E">
        <w:rPr>
          <w:rFonts w:ascii="Tahoma" w:eastAsia="Tahoma" w:hAnsi="Tahoma" w:cs="Tahoma"/>
        </w:rPr>
        <w:t>h</w:t>
      </w:r>
      <w:r w:rsidRPr="0033037E">
        <w:rPr>
          <w:rFonts w:ascii="Tahoma" w:eastAsia="Tahoma" w:hAnsi="Tahoma" w:cs="Tahoma"/>
          <w:spacing w:val="-8"/>
        </w:rPr>
        <w:t xml:space="preserve"> </w:t>
      </w:r>
      <w:r w:rsidRPr="0033037E">
        <w:rPr>
          <w:rFonts w:ascii="Tahoma" w:eastAsia="Tahoma" w:hAnsi="Tahoma" w:cs="Tahoma"/>
        </w:rPr>
        <w:t>p</w:t>
      </w:r>
      <w:r w:rsidRPr="0033037E">
        <w:rPr>
          <w:rFonts w:ascii="Tahoma" w:eastAsia="Tahoma" w:hAnsi="Tahoma" w:cs="Tahoma"/>
          <w:spacing w:val="1"/>
        </w:rPr>
        <w:t>a</w:t>
      </w:r>
      <w:r w:rsidRPr="0033037E">
        <w:rPr>
          <w:rFonts w:ascii="Tahoma" w:eastAsia="Tahoma" w:hAnsi="Tahoma" w:cs="Tahoma"/>
        </w:rPr>
        <w:t>r</w:t>
      </w:r>
      <w:r w:rsidRPr="0033037E">
        <w:rPr>
          <w:rFonts w:ascii="Tahoma" w:eastAsia="Tahoma" w:hAnsi="Tahoma" w:cs="Tahoma"/>
          <w:spacing w:val="1"/>
        </w:rPr>
        <w:t>t</w:t>
      </w:r>
      <w:r w:rsidRPr="0033037E">
        <w:rPr>
          <w:rFonts w:ascii="Tahoma" w:eastAsia="Tahoma" w:hAnsi="Tahoma" w:cs="Tahoma"/>
          <w:spacing w:val="-1"/>
        </w:rPr>
        <w:t>n</w:t>
      </w:r>
      <w:r w:rsidRPr="0033037E">
        <w:rPr>
          <w:rFonts w:ascii="Tahoma" w:eastAsia="Tahoma" w:hAnsi="Tahoma" w:cs="Tahoma"/>
          <w:spacing w:val="1"/>
        </w:rPr>
        <w:t>e</w:t>
      </w:r>
      <w:r w:rsidRPr="0033037E">
        <w:rPr>
          <w:rFonts w:ascii="Tahoma" w:eastAsia="Tahoma" w:hAnsi="Tahoma" w:cs="Tahoma"/>
        </w:rPr>
        <w:t>rs</w:t>
      </w:r>
      <w:r w:rsidRPr="0033037E">
        <w:rPr>
          <w:rFonts w:ascii="Tahoma" w:eastAsia="Tahoma" w:hAnsi="Tahoma" w:cs="Tahoma"/>
          <w:spacing w:val="1"/>
        </w:rPr>
        <w:t>t</w:t>
      </w:r>
      <w:r w:rsidRPr="0033037E">
        <w:rPr>
          <w:rFonts w:ascii="Tahoma" w:eastAsia="Tahoma" w:hAnsi="Tahoma" w:cs="Tahoma"/>
          <w:spacing w:val="-1"/>
        </w:rPr>
        <w:t>w</w:t>
      </w:r>
      <w:r w:rsidRPr="0033037E">
        <w:rPr>
          <w:rFonts w:ascii="Tahoma" w:eastAsia="Tahoma" w:hAnsi="Tahoma" w:cs="Tahoma"/>
          <w:spacing w:val="1"/>
        </w:rPr>
        <w:t>a</w:t>
      </w:r>
      <w:r w:rsidRPr="0033037E">
        <w:rPr>
          <w:rFonts w:ascii="Tahoma" w:eastAsia="Tahoma" w:hAnsi="Tahoma" w:cs="Tahoma"/>
        </w:rPr>
        <w:t>.</w:t>
      </w:r>
      <w:r w:rsidR="00497054">
        <w:rPr>
          <w:rStyle w:val="Odwoanieprzypisudolnego"/>
          <w:rFonts w:ascii="Tahoma" w:eastAsia="Tahoma" w:hAnsi="Tahoma" w:cs="Tahoma"/>
        </w:rPr>
        <w:footnoteReference w:id="85"/>
      </w:r>
    </w:p>
    <w:p w14:paraId="133BC29A" w14:textId="0BDFAF7A" w:rsidR="00942F4E" w:rsidRPr="0033037E" w:rsidRDefault="00280ADA" w:rsidP="00E43CDE">
      <w:pPr>
        <w:pStyle w:val="Akapitzlist"/>
        <w:numPr>
          <w:ilvl w:val="0"/>
          <w:numId w:val="36"/>
        </w:numPr>
        <w:tabs>
          <w:tab w:val="clear" w:pos="360"/>
          <w:tab w:val="num" w:pos="567"/>
        </w:tabs>
        <w:spacing w:line="276" w:lineRule="auto"/>
        <w:ind w:left="426" w:right="14" w:hanging="426"/>
        <w:jc w:val="both"/>
        <w:rPr>
          <w:rFonts w:ascii="Tahoma" w:eastAsia="Tahoma" w:hAnsi="Tahoma" w:cs="Tahoma"/>
          <w:spacing w:val="3"/>
          <w:position w:val="-1"/>
        </w:rPr>
      </w:pPr>
      <w:r w:rsidRPr="0033037E">
        <w:rPr>
          <w:rFonts w:ascii="Tahoma" w:eastAsia="Tahoma" w:hAnsi="Tahoma" w:cs="Tahoma"/>
        </w:rPr>
        <w:t>B</w:t>
      </w:r>
      <w:r w:rsidRPr="0033037E">
        <w:rPr>
          <w:rFonts w:ascii="Tahoma" w:eastAsia="Tahoma" w:hAnsi="Tahoma" w:cs="Tahoma"/>
          <w:spacing w:val="1"/>
        </w:rPr>
        <w:t>e</w:t>
      </w:r>
      <w:r w:rsidRPr="0033037E">
        <w:rPr>
          <w:rFonts w:ascii="Tahoma" w:eastAsia="Tahoma" w:hAnsi="Tahoma" w:cs="Tahoma"/>
          <w:spacing w:val="-1"/>
        </w:rPr>
        <w:t>n</w:t>
      </w:r>
      <w:r w:rsidRPr="0033037E">
        <w:rPr>
          <w:rFonts w:ascii="Tahoma" w:eastAsia="Tahoma" w:hAnsi="Tahoma" w:cs="Tahoma"/>
          <w:spacing w:val="1"/>
        </w:rPr>
        <w:t>e</w:t>
      </w:r>
      <w:r w:rsidRPr="0033037E">
        <w:rPr>
          <w:rFonts w:ascii="Tahoma" w:eastAsia="Tahoma" w:hAnsi="Tahoma" w:cs="Tahoma"/>
          <w:spacing w:val="-1"/>
        </w:rPr>
        <w:t>f</w:t>
      </w:r>
      <w:r w:rsidRPr="0033037E">
        <w:rPr>
          <w:rFonts w:ascii="Tahoma" w:eastAsia="Tahoma" w:hAnsi="Tahoma" w:cs="Tahoma"/>
          <w:spacing w:val="2"/>
        </w:rPr>
        <w:t>i</w:t>
      </w:r>
      <w:r w:rsidRPr="0033037E">
        <w:rPr>
          <w:rFonts w:ascii="Tahoma" w:eastAsia="Tahoma" w:hAnsi="Tahoma" w:cs="Tahoma"/>
          <w:spacing w:val="-1"/>
        </w:rPr>
        <w:t>cj</w:t>
      </w:r>
      <w:r w:rsidRPr="0033037E">
        <w:rPr>
          <w:rFonts w:ascii="Tahoma" w:eastAsia="Tahoma" w:hAnsi="Tahoma" w:cs="Tahoma"/>
          <w:spacing w:val="3"/>
        </w:rPr>
        <w:t>e</w:t>
      </w:r>
      <w:r w:rsidRPr="0033037E">
        <w:rPr>
          <w:rFonts w:ascii="Tahoma" w:eastAsia="Tahoma" w:hAnsi="Tahoma" w:cs="Tahoma"/>
          <w:spacing w:val="-1"/>
        </w:rPr>
        <w:t>n</w:t>
      </w:r>
      <w:r w:rsidRPr="0033037E">
        <w:rPr>
          <w:rFonts w:ascii="Tahoma" w:eastAsia="Tahoma" w:hAnsi="Tahoma" w:cs="Tahoma"/>
        </w:rPr>
        <w:t>t</w:t>
      </w:r>
      <w:r w:rsidRPr="0033037E">
        <w:rPr>
          <w:rFonts w:ascii="Tahoma" w:eastAsia="Tahoma" w:hAnsi="Tahoma" w:cs="Tahoma"/>
          <w:spacing w:val="53"/>
        </w:rPr>
        <w:t xml:space="preserve"> </w:t>
      </w:r>
      <w:r w:rsidRPr="0033037E">
        <w:rPr>
          <w:rFonts w:ascii="Tahoma" w:eastAsia="Tahoma" w:hAnsi="Tahoma" w:cs="Tahoma"/>
        </w:rPr>
        <w:t>zobo</w:t>
      </w:r>
      <w:r w:rsidRPr="0033037E">
        <w:rPr>
          <w:rFonts w:ascii="Tahoma" w:eastAsia="Tahoma" w:hAnsi="Tahoma" w:cs="Tahoma"/>
          <w:spacing w:val="1"/>
        </w:rPr>
        <w:t>w</w:t>
      </w:r>
      <w:r w:rsidRPr="0033037E">
        <w:rPr>
          <w:rFonts w:ascii="Tahoma" w:eastAsia="Tahoma" w:hAnsi="Tahoma" w:cs="Tahoma"/>
        </w:rPr>
        <w:t>i</w:t>
      </w:r>
      <w:r w:rsidRPr="0033037E">
        <w:rPr>
          <w:rFonts w:ascii="Tahoma" w:eastAsia="Tahoma" w:hAnsi="Tahoma" w:cs="Tahoma"/>
          <w:spacing w:val="1"/>
        </w:rPr>
        <w:t>ą</w:t>
      </w:r>
      <w:r w:rsidRPr="0033037E">
        <w:rPr>
          <w:rFonts w:ascii="Tahoma" w:eastAsia="Tahoma" w:hAnsi="Tahoma" w:cs="Tahoma"/>
        </w:rPr>
        <w:t>zu</w:t>
      </w:r>
      <w:r w:rsidRPr="0033037E">
        <w:rPr>
          <w:rFonts w:ascii="Tahoma" w:eastAsia="Tahoma" w:hAnsi="Tahoma" w:cs="Tahoma"/>
          <w:spacing w:val="-1"/>
        </w:rPr>
        <w:t>j</w:t>
      </w:r>
      <w:r w:rsidRPr="0033037E">
        <w:rPr>
          <w:rFonts w:ascii="Tahoma" w:eastAsia="Tahoma" w:hAnsi="Tahoma" w:cs="Tahoma"/>
        </w:rPr>
        <w:t>e</w:t>
      </w:r>
      <w:r w:rsidRPr="0033037E">
        <w:rPr>
          <w:rFonts w:ascii="Tahoma" w:eastAsia="Tahoma" w:hAnsi="Tahoma" w:cs="Tahoma"/>
          <w:spacing w:val="52"/>
        </w:rPr>
        <w:t xml:space="preserve"> </w:t>
      </w:r>
      <w:r w:rsidRPr="0033037E">
        <w:rPr>
          <w:rFonts w:ascii="Tahoma" w:eastAsia="Tahoma" w:hAnsi="Tahoma" w:cs="Tahoma"/>
        </w:rPr>
        <w:t>s</w:t>
      </w:r>
      <w:r w:rsidRPr="0033037E">
        <w:rPr>
          <w:rFonts w:ascii="Tahoma" w:eastAsia="Tahoma" w:hAnsi="Tahoma" w:cs="Tahoma"/>
          <w:spacing w:val="5"/>
        </w:rPr>
        <w:t>i</w:t>
      </w:r>
      <w:r w:rsidRPr="0033037E">
        <w:rPr>
          <w:rFonts w:ascii="Tahoma" w:eastAsia="Tahoma" w:hAnsi="Tahoma" w:cs="Tahoma"/>
        </w:rPr>
        <w:t>ę</w:t>
      </w:r>
      <w:r w:rsidRPr="0033037E">
        <w:rPr>
          <w:rFonts w:ascii="Tahoma" w:eastAsia="Tahoma" w:hAnsi="Tahoma" w:cs="Tahoma"/>
          <w:spacing w:val="60"/>
        </w:rPr>
        <w:t xml:space="preserve"> </w:t>
      </w:r>
      <w:r w:rsidRPr="0033037E">
        <w:rPr>
          <w:rFonts w:ascii="Tahoma" w:eastAsia="Tahoma" w:hAnsi="Tahoma" w:cs="Tahoma"/>
          <w:spacing w:val="1"/>
        </w:rPr>
        <w:t>w</w:t>
      </w:r>
      <w:r w:rsidRPr="0033037E">
        <w:rPr>
          <w:rFonts w:ascii="Tahoma" w:eastAsia="Tahoma" w:hAnsi="Tahoma" w:cs="Tahoma"/>
        </w:rPr>
        <w:t>pro</w:t>
      </w:r>
      <w:r w:rsidRPr="0033037E">
        <w:rPr>
          <w:rFonts w:ascii="Tahoma" w:eastAsia="Tahoma" w:hAnsi="Tahoma" w:cs="Tahoma"/>
          <w:spacing w:val="-1"/>
        </w:rPr>
        <w:t>w</w:t>
      </w:r>
      <w:r w:rsidRPr="0033037E">
        <w:rPr>
          <w:rFonts w:ascii="Tahoma" w:eastAsia="Tahoma" w:hAnsi="Tahoma" w:cs="Tahoma"/>
          <w:spacing w:val="1"/>
        </w:rPr>
        <w:t>a</w:t>
      </w:r>
      <w:r w:rsidRPr="0033037E">
        <w:rPr>
          <w:rFonts w:ascii="Tahoma" w:eastAsia="Tahoma" w:hAnsi="Tahoma" w:cs="Tahoma"/>
        </w:rPr>
        <w:t>dzić</w:t>
      </w:r>
      <w:r w:rsidRPr="0033037E">
        <w:rPr>
          <w:rFonts w:ascii="Tahoma" w:eastAsia="Tahoma" w:hAnsi="Tahoma" w:cs="Tahoma"/>
          <w:spacing w:val="51"/>
        </w:rPr>
        <w:t xml:space="preserve"> </w:t>
      </w:r>
      <w:r w:rsidRPr="0033037E">
        <w:rPr>
          <w:rFonts w:ascii="Tahoma" w:eastAsia="Tahoma" w:hAnsi="Tahoma" w:cs="Tahoma"/>
        </w:rPr>
        <w:t>p</w:t>
      </w:r>
      <w:r w:rsidRPr="0033037E">
        <w:rPr>
          <w:rFonts w:ascii="Tahoma" w:eastAsia="Tahoma" w:hAnsi="Tahoma" w:cs="Tahoma"/>
          <w:spacing w:val="-2"/>
        </w:rPr>
        <w:t>r</w:t>
      </w:r>
      <w:r w:rsidRPr="0033037E">
        <w:rPr>
          <w:rFonts w:ascii="Tahoma" w:eastAsia="Tahoma" w:hAnsi="Tahoma" w:cs="Tahoma"/>
          <w:spacing w:val="1"/>
        </w:rPr>
        <w:t>a</w:t>
      </w:r>
      <w:r w:rsidRPr="0033037E">
        <w:rPr>
          <w:rFonts w:ascii="Tahoma" w:eastAsia="Tahoma" w:hAnsi="Tahoma" w:cs="Tahoma"/>
          <w:spacing w:val="-1"/>
        </w:rPr>
        <w:t>w</w:t>
      </w:r>
      <w:r w:rsidRPr="0033037E">
        <w:rPr>
          <w:rFonts w:ascii="Tahoma" w:eastAsia="Tahoma" w:hAnsi="Tahoma" w:cs="Tahoma"/>
        </w:rPr>
        <w:t>a</w:t>
      </w:r>
      <w:r w:rsidRPr="0033037E">
        <w:rPr>
          <w:rFonts w:ascii="Tahoma" w:eastAsia="Tahoma" w:hAnsi="Tahoma" w:cs="Tahoma"/>
          <w:spacing w:val="58"/>
        </w:rPr>
        <w:t xml:space="preserve"> </w:t>
      </w:r>
      <w:r w:rsidRPr="0033037E">
        <w:rPr>
          <w:rFonts w:ascii="Tahoma" w:eastAsia="Tahoma" w:hAnsi="Tahoma" w:cs="Tahoma"/>
        </w:rPr>
        <w:t>i obo</w:t>
      </w:r>
      <w:r w:rsidRPr="0033037E">
        <w:rPr>
          <w:rFonts w:ascii="Tahoma" w:eastAsia="Tahoma" w:hAnsi="Tahoma" w:cs="Tahoma"/>
          <w:spacing w:val="1"/>
        </w:rPr>
        <w:t>w</w:t>
      </w:r>
      <w:r w:rsidRPr="0033037E">
        <w:rPr>
          <w:rFonts w:ascii="Tahoma" w:eastAsia="Tahoma" w:hAnsi="Tahoma" w:cs="Tahoma"/>
        </w:rPr>
        <w:t>i</w:t>
      </w:r>
      <w:r w:rsidRPr="0033037E">
        <w:rPr>
          <w:rFonts w:ascii="Tahoma" w:eastAsia="Tahoma" w:hAnsi="Tahoma" w:cs="Tahoma"/>
          <w:spacing w:val="1"/>
        </w:rPr>
        <w:t>ą</w:t>
      </w:r>
      <w:r w:rsidRPr="0033037E">
        <w:rPr>
          <w:rFonts w:ascii="Tahoma" w:eastAsia="Tahoma" w:hAnsi="Tahoma" w:cs="Tahoma"/>
        </w:rPr>
        <w:t>zki</w:t>
      </w:r>
      <w:r w:rsidRPr="0033037E">
        <w:rPr>
          <w:rFonts w:ascii="Tahoma" w:eastAsia="Tahoma" w:hAnsi="Tahoma" w:cs="Tahoma"/>
          <w:spacing w:val="53"/>
        </w:rPr>
        <w:t xml:space="preserve"> </w:t>
      </w:r>
      <w:r w:rsidRPr="0033037E">
        <w:rPr>
          <w:rFonts w:ascii="Tahoma" w:eastAsia="Tahoma" w:hAnsi="Tahoma" w:cs="Tahoma"/>
          <w:spacing w:val="-2"/>
        </w:rPr>
        <w:t>P</w:t>
      </w:r>
      <w:r w:rsidRPr="0033037E">
        <w:rPr>
          <w:rFonts w:ascii="Tahoma" w:eastAsia="Tahoma" w:hAnsi="Tahoma" w:cs="Tahoma"/>
          <w:spacing w:val="1"/>
        </w:rPr>
        <w:t>a</w:t>
      </w:r>
      <w:r w:rsidRPr="0033037E">
        <w:rPr>
          <w:rFonts w:ascii="Tahoma" w:eastAsia="Tahoma" w:hAnsi="Tahoma" w:cs="Tahoma"/>
        </w:rPr>
        <w:t>r</w:t>
      </w:r>
      <w:r w:rsidRPr="0033037E">
        <w:rPr>
          <w:rFonts w:ascii="Tahoma" w:eastAsia="Tahoma" w:hAnsi="Tahoma" w:cs="Tahoma"/>
          <w:spacing w:val="1"/>
        </w:rPr>
        <w:t>t</w:t>
      </w:r>
      <w:r w:rsidRPr="0033037E">
        <w:rPr>
          <w:rFonts w:ascii="Tahoma" w:eastAsia="Tahoma" w:hAnsi="Tahoma" w:cs="Tahoma"/>
          <w:spacing w:val="-1"/>
        </w:rPr>
        <w:t>n</w:t>
      </w:r>
      <w:r w:rsidRPr="0033037E">
        <w:rPr>
          <w:rFonts w:ascii="Tahoma" w:eastAsia="Tahoma" w:hAnsi="Tahoma" w:cs="Tahoma"/>
          <w:spacing w:val="1"/>
        </w:rPr>
        <w:t>e</w:t>
      </w:r>
      <w:r w:rsidRPr="0033037E">
        <w:rPr>
          <w:rFonts w:ascii="Tahoma" w:eastAsia="Tahoma" w:hAnsi="Tahoma" w:cs="Tahoma"/>
        </w:rPr>
        <w:t>rów</w:t>
      </w:r>
      <w:r w:rsidRPr="0033037E">
        <w:rPr>
          <w:rFonts w:ascii="Tahoma" w:eastAsia="Tahoma" w:hAnsi="Tahoma" w:cs="Tahoma"/>
          <w:spacing w:val="54"/>
        </w:rPr>
        <w:t xml:space="preserve"> </w:t>
      </w:r>
      <w:r w:rsidRPr="0033037E">
        <w:rPr>
          <w:rFonts w:ascii="Tahoma" w:eastAsia="Tahoma" w:hAnsi="Tahoma" w:cs="Tahoma"/>
          <w:spacing w:val="1"/>
        </w:rPr>
        <w:t>wy</w:t>
      </w:r>
      <w:r w:rsidRPr="0033037E">
        <w:rPr>
          <w:rFonts w:ascii="Tahoma" w:eastAsia="Tahoma" w:hAnsi="Tahoma" w:cs="Tahoma"/>
          <w:spacing w:val="-1"/>
        </w:rPr>
        <w:t>n</w:t>
      </w:r>
      <w:r w:rsidRPr="0033037E">
        <w:rPr>
          <w:rFonts w:ascii="Tahoma" w:eastAsia="Tahoma" w:hAnsi="Tahoma" w:cs="Tahoma"/>
        </w:rPr>
        <w:t>i</w:t>
      </w:r>
      <w:r w:rsidRPr="0033037E">
        <w:rPr>
          <w:rFonts w:ascii="Tahoma" w:eastAsia="Tahoma" w:hAnsi="Tahoma" w:cs="Tahoma"/>
          <w:spacing w:val="-1"/>
        </w:rPr>
        <w:t>k</w:t>
      </w:r>
      <w:r w:rsidRPr="0033037E">
        <w:rPr>
          <w:rFonts w:ascii="Tahoma" w:eastAsia="Tahoma" w:hAnsi="Tahoma" w:cs="Tahoma"/>
          <w:spacing w:val="1"/>
        </w:rPr>
        <w:t>ają</w:t>
      </w:r>
      <w:r w:rsidRPr="0033037E">
        <w:rPr>
          <w:rFonts w:ascii="Tahoma" w:eastAsia="Tahoma" w:hAnsi="Tahoma" w:cs="Tahoma"/>
          <w:spacing w:val="-1"/>
        </w:rPr>
        <w:t>c</w:t>
      </w:r>
      <w:r w:rsidRPr="0033037E">
        <w:rPr>
          <w:rFonts w:ascii="Tahoma" w:eastAsia="Tahoma" w:hAnsi="Tahoma" w:cs="Tahoma"/>
        </w:rPr>
        <w:t>e</w:t>
      </w:r>
      <w:r w:rsidRPr="0033037E">
        <w:rPr>
          <w:rFonts w:ascii="Tahoma" w:eastAsia="Tahoma" w:hAnsi="Tahoma" w:cs="Tahoma"/>
          <w:spacing w:val="53"/>
        </w:rPr>
        <w:t xml:space="preserve"> </w:t>
      </w:r>
      <w:r w:rsidR="00E66A5B">
        <w:rPr>
          <w:rFonts w:ascii="Tahoma" w:eastAsia="Tahoma" w:hAnsi="Tahoma" w:cs="Tahoma"/>
          <w:spacing w:val="53"/>
        </w:rPr>
        <w:br/>
      </w:r>
      <w:r w:rsidRPr="0033037E">
        <w:rPr>
          <w:rFonts w:ascii="Tahoma" w:eastAsia="Tahoma" w:hAnsi="Tahoma" w:cs="Tahoma"/>
        </w:rPr>
        <w:t>z</w:t>
      </w:r>
      <w:r w:rsidRPr="0033037E">
        <w:rPr>
          <w:rFonts w:ascii="Tahoma" w:eastAsia="Tahoma" w:hAnsi="Tahoma" w:cs="Tahoma"/>
          <w:spacing w:val="62"/>
        </w:rPr>
        <w:t xml:space="preserve"> </w:t>
      </w:r>
      <w:r w:rsidRPr="0033037E">
        <w:rPr>
          <w:rFonts w:ascii="Tahoma" w:eastAsia="Tahoma" w:hAnsi="Tahoma" w:cs="Tahoma"/>
          <w:spacing w:val="-1"/>
        </w:rPr>
        <w:t>n</w:t>
      </w:r>
      <w:r w:rsidRPr="0033037E">
        <w:rPr>
          <w:rFonts w:ascii="Tahoma" w:eastAsia="Tahoma" w:hAnsi="Tahoma" w:cs="Tahoma"/>
        </w:rPr>
        <w:t>i</w:t>
      </w:r>
      <w:r w:rsidRPr="0033037E">
        <w:rPr>
          <w:rFonts w:ascii="Tahoma" w:eastAsia="Tahoma" w:hAnsi="Tahoma" w:cs="Tahoma"/>
          <w:spacing w:val="-1"/>
        </w:rPr>
        <w:t>n</w:t>
      </w:r>
      <w:r w:rsidRPr="0033037E">
        <w:rPr>
          <w:rFonts w:ascii="Tahoma" w:eastAsia="Tahoma" w:hAnsi="Tahoma" w:cs="Tahoma"/>
        </w:rPr>
        <w:t>i</w:t>
      </w:r>
      <w:r w:rsidRPr="0033037E">
        <w:rPr>
          <w:rFonts w:ascii="Tahoma" w:eastAsia="Tahoma" w:hAnsi="Tahoma" w:cs="Tahoma"/>
          <w:spacing w:val="3"/>
        </w:rPr>
        <w:t>e</w:t>
      </w:r>
      <w:r w:rsidRPr="0033037E">
        <w:rPr>
          <w:rFonts w:ascii="Tahoma" w:eastAsia="Tahoma" w:hAnsi="Tahoma" w:cs="Tahoma"/>
          <w:spacing w:val="-1"/>
        </w:rPr>
        <w:t>j</w:t>
      </w:r>
      <w:r w:rsidRPr="0033037E">
        <w:rPr>
          <w:rFonts w:ascii="Tahoma" w:eastAsia="Tahoma" w:hAnsi="Tahoma" w:cs="Tahoma"/>
        </w:rPr>
        <w:t>sz</w:t>
      </w:r>
      <w:r w:rsidRPr="0033037E">
        <w:rPr>
          <w:rFonts w:ascii="Tahoma" w:eastAsia="Tahoma" w:hAnsi="Tahoma" w:cs="Tahoma"/>
          <w:spacing w:val="1"/>
        </w:rPr>
        <w:t>e</w:t>
      </w:r>
      <w:r w:rsidRPr="0033037E">
        <w:rPr>
          <w:rFonts w:ascii="Tahoma" w:eastAsia="Tahoma" w:hAnsi="Tahoma" w:cs="Tahoma"/>
        </w:rPr>
        <w:t>j</w:t>
      </w:r>
      <w:r w:rsidR="0033037E">
        <w:rPr>
          <w:rFonts w:ascii="Tahoma" w:eastAsia="Tahoma" w:hAnsi="Tahoma" w:cs="Tahoma"/>
          <w:spacing w:val="-1"/>
          <w:position w:val="-1"/>
        </w:rPr>
        <w:t xml:space="preserve"> </w:t>
      </w:r>
      <w:r w:rsidRPr="0033037E">
        <w:rPr>
          <w:rFonts w:ascii="Tahoma" w:eastAsia="Tahoma" w:hAnsi="Tahoma" w:cs="Tahoma"/>
          <w:spacing w:val="-1"/>
          <w:position w:val="-1"/>
        </w:rPr>
        <w:t>u</w:t>
      </w:r>
      <w:r w:rsidRPr="0033037E">
        <w:rPr>
          <w:rFonts w:ascii="Tahoma" w:eastAsia="Tahoma" w:hAnsi="Tahoma" w:cs="Tahoma"/>
          <w:position w:val="-1"/>
        </w:rPr>
        <w:t>mo</w:t>
      </w:r>
      <w:r w:rsidRPr="0033037E">
        <w:rPr>
          <w:rFonts w:ascii="Tahoma" w:eastAsia="Tahoma" w:hAnsi="Tahoma" w:cs="Tahoma"/>
          <w:spacing w:val="1"/>
          <w:position w:val="-1"/>
        </w:rPr>
        <w:t>w</w:t>
      </w:r>
      <w:r w:rsidRPr="0033037E">
        <w:rPr>
          <w:rFonts w:ascii="Tahoma" w:eastAsia="Tahoma" w:hAnsi="Tahoma" w:cs="Tahoma"/>
          <w:position w:val="-1"/>
        </w:rPr>
        <w:t>y</w:t>
      </w:r>
      <w:r w:rsidRPr="0033037E">
        <w:rPr>
          <w:rFonts w:ascii="Tahoma" w:eastAsia="Tahoma" w:hAnsi="Tahoma" w:cs="Tahoma"/>
          <w:spacing w:val="-7"/>
          <w:position w:val="-1"/>
        </w:rPr>
        <w:t xml:space="preserve"> </w:t>
      </w:r>
      <w:r w:rsidRPr="0033037E">
        <w:rPr>
          <w:rFonts w:ascii="Tahoma" w:eastAsia="Tahoma" w:hAnsi="Tahoma" w:cs="Tahoma"/>
          <w:position w:val="-1"/>
        </w:rPr>
        <w:t>w z</w:t>
      </w:r>
      <w:r w:rsidRPr="0033037E">
        <w:rPr>
          <w:rFonts w:ascii="Tahoma" w:eastAsia="Tahoma" w:hAnsi="Tahoma" w:cs="Tahoma"/>
          <w:spacing w:val="1"/>
          <w:position w:val="-1"/>
        </w:rPr>
        <w:t>a</w:t>
      </w:r>
      <w:r w:rsidRPr="0033037E">
        <w:rPr>
          <w:rFonts w:ascii="Tahoma" w:eastAsia="Tahoma" w:hAnsi="Tahoma" w:cs="Tahoma"/>
          <w:spacing w:val="-1"/>
          <w:position w:val="-1"/>
        </w:rPr>
        <w:t>w</w:t>
      </w:r>
      <w:r w:rsidRPr="0033037E">
        <w:rPr>
          <w:rFonts w:ascii="Tahoma" w:eastAsia="Tahoma" w:hAnsi="Tahoma" w:cs="Tahoma"/>
          <w:spacing w:val="1"/>
          <w:position w:val="-1"/>
        </w:rPr>
        <w:t>a</w:t>
      </w:r>
      <w:r w:rsidRPr="0033037E">
        <w:rPr>
          <w:rFonts w:ascii="Tahoma" w:eastAsia="Tahoma" w:hAnsi="Tahoma" w:cs="Tahoma"/>
          <w:position w:val="-1"/>
        </w:rPr>
        <w:t>r</w:t>
      </w:r>
      <w:r w:rsidRPr="0033037E">
        <w:rPr>
          <w:rFonts w:ascii="Tahoma" w:eastAsia="Tahoma" w:hAnsi="Tahoma" w:cs="Tahoma"/>
          <w:spacing w:val="1"/>
          <w:position w:val="-1"/>
        </w:rPr>
        <w:t>te</w:t>
      </w:r>
      <w:r w:rsidRPr="0033037E">
        <w:rPr>
          <w:rFonts w:ascii="Tahoma" w:eastAsia="Tahoma" w:hAnsi="Tahoma" w:cs="Tahoma"/>
          <w:position w:val="-1"/>
        </w:rPr>
        <w:t>j</w:t>
      </w:r>
      <w:r w:rsidRPr="0033037E">
        <w:rPr>
          <w:rFonts w:ascii="Tahoma" w:eastAsia="Tahoma" w:hAnsi="Tahoma" w:cs="Tahoma"/>
          <w:spacing w:val="-8"/>
          <w:position w:val="-1"/>
        </w:rPr>
        <w:t xml:space="preserve"> </w:t>
      </w:r>
      <w:r w:rsidRPr="0033037E">
        <w:rPr>
          <w:rFonts w:ascii="Tahoma" w:eastAsia="Tahoma" w:hAnsi="Tahoma" w:cs="Tahoma"/>
          <w:position w:val="-1"/>
        </w:rPr>
        <w:t>z</w:t>
      </w:r>
      <w:r w:rsidRPr="0033037E">
        <w:rPr>
          <w:rFonts w:ascii="Tahoma" w:eastAsia="Tahoma" w:hAnsi="Tahoma" w:cs="Tahoma"/>
          <w:spacing w:val="-1"/>
          <w:position w:val="-1"/>
        </w:rPr>
        <w:t xml:space="preserve"> </w:t>
      </w:r>
      <w:r w:rsidRPr="0033037E">
        <w:rPr>
          <w:rFonts w:ascii="Tahoma" w:eastAsia="Tahoma" w:hAnsi="Tahoma" w:cs="Tahoma"/>
          <w:position w:val="-1"/>
        </w:rPr>
        <w:t>nimi</w:t>
      </w:r>
      <w:r w:rsidRPr="0033037E">
        <w:rPr>
          <w:rFonts w:ascii="Tahoma" w:eastAsia="Tahoma" w:hAnsi="Tahoma" w:cs="Tahoma"/>
          <w:spacing w:val="-1"/>
          <w:position w:val="-1"/>
        </w:rPr>
        <w:t xml:space="preserve"> </w:t>
      </w:r>
      <w:r w:rsidRPr="0033037E">
        <w:rPr>
          <w:rFonts w:ascii="Tahoma" w:eastAsia="Tahoma" w:hAnsi="Tahoma" w:cs="Tahoma"/>
          <w:spacing w:val="1"/>
          <w:position w:val="-1"/>
        </w:rPr>
        <w:t>u</w:t>
      </w:r>
      <w:r w:rsidRPr="0033037E">
        <w:rPr>
          <w:rFonts w:ascii="Tahoma" w:eastAsia="Tahoma" w:hAnsi="Tahoma" w:cs="Tahoma"/>
          <w:position w:val="-1"/>
        </w:rPr>
        <w:t>mo</w:t>
      </w:r>
      <w:r w:rsidRPr="0033037E">
        <w:rPr>
          <w:rFonts w:ascii="Tahoma" w:eastAsia="Tahoma" w:hAnsi="Tahoma" w:cs="Tahoma"/>
          <w:spacing w:val="1"/>
          <w:position w:val="-1"/>
        </w:rPr>
        <w:t>w</w:t>
      </w:r>
      <w:r w:rsidRPr="0033037E">
        <w:rPr>
          <w:rFonts w:ascii="Tahoma" w:eastAsia="Tahoma" w:hAnsi="Tahoma" w:cs="Tahoma"/>
          <w:position w:val="-1"/>
        </w:rPr>
        <w:t>ie</w:t>
      </w:r>
      <w:r w:rsidRPr="0033037E">
        <w:rPr>
          <w:rFonts w:ascii="Tahoma" w:eastAsia="Tahoma" w:hAnsi="Tahoma" w:cs="Tahoma"/>
          <w:spacing w:val="-7"/>
          <w:position w:val="-1"/>
        </w:rPr>
        <w:t xml:space="preserve"> </w:t>
      </w:r>
      <w:r w:rsidRPr="0033037E">
        <w:rPr>
          <w:rFonts w:ascii="Tahoma" w:eastAsia="Tahoma" w:hAnsi="Tahoma" w:cs="Tahoma"/>
          <w:position w:val="-1"/>
        </w:rPr>
        <w:t>p</w:t>
      </w:r>
      <w:r w:rsidRPr="0033037E">
        <w:rPr>
          <w:rFonts w:ascii="Tahoma" w:eastAsia="Tahoma" w:hAnsi="Tahoma" w:cs="Tahoma"/>
          <w:spacing w:val="1"/>
          <w:position w:val="-1"/>
        </w:rPr>
        <w:t>a</w:t>
      </w:r>
      <w:r w:rsidRPr="0033037E">
        <w:rPr>
          <w:rFonts w:ascii="Tahoma" w:eastAsia="Tahoma" w:hAnsi="Tahoma" w:cs="Tahoma"/>
          <w:position w:val="-1"/>
        </w:rPr>
        <w:t>r</w:t>
      </w:r>
      <w:r w:rsidRPr="0033037E">
        <w:rPr>
          <w:rFonts w:ascii="Tahoma" w:eastAsia="Tahoma" w:hAnsi="Tahoma" w:cs="Tahoma"/>
          <w:spacing w:val="1"/>
          <w:position w:val="-1"/>
        </w:rPr>
        <w:t>t</w:t>
      </w:r>
      <w:r w:rsidRPr="0033037E">
        <w:rPr>
          <w:rFonts w:ascii="Tahoma" w:eastAsia="Tahoma" w:hAnsi="Tahoma" w:cs="Tahoma"/>
          <w:spacing w:val="-1"/>
          <w:position w:val="-1"/>
        </w:rPr>
        <w:t>n</w:t>
      </w:r>
      <w:r w:rsidRPr="0033037E">
        <w:rPr>
          <w:rFonts w:ascii="Tahoma" w:eastAsia="Tahoma" w:hAnsi="Tahoma" w:cs="Tahoma"/>
          <w:spacing w:val="1"/>
          <w:position w:val="-1"/>
        </w:rPr>
        <w:t>e</w:t>
      </w:r>
      <w:r w:rsidRPr="0033037E">
        <w:rPr>
          <w:rFonts w:ascii="Tahoma" w:eastAsia="Tahoma" w:hAnsi="Tahoma" w:cs="Tahoma"/>
          <w:position w:val="-1"/>
        </w:rPr>
        <w:t>rs</w:t>
      </w:r>
      <w:r w:rsidRPr="0033037E">
        <w:rPr>
          <w:rFonts w:ascii="Tahoma" w:eastAsia="Tahoma" w:hAnsi="Tahoma" w:cs="Tahoma"/>
          <w:spacing w:val="1"/>
          <w:position w:val="-1"/>
        </w:rPr>
        <w:t>t</w:t>
      </w:r>
      <w:r w:rsidRPr="0033037E">
        <w:rPr>
          <w:rFonts w:ascii="Tahoma" w:eastAsia="Tahoma" w:hAnsi="Tahoma" w:cs="Tahoma"/>
          <w:spacing w:val="-1"/>
          <w:position w:val="-1"/>
        </w:rPr>
        <w:t>w</w:t>
      </w:r>
      <w:r w:rsidRPr="0033037E">
        <w:rPr>
          <w:rFonts w:ascii="Tahoma" w:eastAsia="Tahoma" w:hAnsi="Tahoma" w:cs="Tahoma"/>
          <w:spacing w:val="1"/>
          <w:position w:val="-1"/>
        </w:rPr>
        <w:t>a</w:t>
      </w:r>
      <w:r w:rsidRPr="0033037E">
        <w:rPr>
          <w:rFonts w:ascii="Tahoma" w:eastAsia="Tahoma" w:hAnsi="Tahoma" w:cs="Tahoma"/>
          <w:spacing w:val="3"/>
          <w:position w:val="-1"/>
        </w:rPr>
        <w:t>.</w:t>
      </w:r>
      <w:r w:rsidR="00497054">
        <w:rPr>
          <w:rStyle w:val="Odwoanieprzypisudolnego"/>
          <w:rFonts w:ascii="Tahoma" w:eastAsia="Tahoma" w:hAnsi="Tahoma" w:cs="Tahoma"/>
          <w:spacing w:val="3"/>
          <w:position w:val="-1"/>
        </w:rPr>
        <w:footnoteReference w:id="86"/>
      </w:r>
    </w:p>
    <w:p w14:paraId="6D15CC69" w14:textId="77777777" w:rsidR="008A1BE0" w:rsidRDefault="008A1BE0" w:rsidP="008A1BE0">
      <w:pPr>
        <w:tabs>
          <w:tab w:val="num" w:pos="567"/>
        </w:tabs>
        <w:spacing w:line="276" w:lineRule="auto"/>
        <w:ind w:left="426" w:right="14" w:hanging="426"/>
        <w:jc w:val="both"/>
        <w:rPr>
          <w:rFonts w:ascii="Tahoma" w:eastAsia="Tahoma" w:hAnsi="Tahoma" w:cs="Tahoma"/>
        </w:rPr>
      </w:pPr>
    </w:p>
    <w:p w14:paraId="3FCB1B60" w14:textId="4E41DED1" w:rsidR="00942F4E" w:rsidRPr="001C3C76" w:rsidRDefault="00280ADA" w:rsidP="008A1BE0">
      <w:pPr>
        <w:tabs>
          <w:tab w:val="num" w:pos="567"/>
        </w:tabs>
        <w:spacing w:line="276" w:lineRule="auto"/>
        <w:ind w:right="14"/>
        <w:jc w:val="center"/>
        <w:rPr>
          <w:rFonts w:ascii="Tahoma" w:eastAsia="Tahoma" w:hAnsi="Tahoma" w:cs="Tahoma"/>
          <w:w w:val="99"/>
        </w:rPr>
      </w:pPr>
      <w:r w:rsidRPr="00BD725D">
        <w:rPr>
          <w:rFonts w:ascii="Tahoma" w:eastAsia="Tahoma" w:hAnsi="Tahoma" w:cs="Tahoma"/>
          <w:spacing w:val="-2"/>
        </w:rPr>
        <w:t xml:space="preserve">§ </w:t>
      </w:r>
      <w:r w:rsidR="00E67406" w:rsidRPr="00BD725D">
        <w:rPr>
          <w:rFonts w:ascii="Tahoma" w:eastAsia="Tahoma" w:hAnsi="Tahoma" w:cs="Tahoma"/>
          <w:spacing w:val="-2"/>
        </w:rPr>
        <w:t>3</w:t>
      </w:r>
      <w:r w:rsidR="003D5997" w:rsidRPr="00BD725D">
        <w:rPr>
          <w:rFonts w:ascii="Tahoma" w:eastAsia="Tahoma" w:hAnsi="Tahoma" w:cs="Tahoma"/>
          <w:spacing w:val="-2"/>
        </w:rPr>
        <w:t>9</w:t>
      </w:r>
      <w:r w:rsidRPr="001C3C76">
        <w:rPr>
          <w:rFonts w:ascii="Tahoma" w:eastAsia="Tahoma" w:hAnsi="Tahoma" w:cs="Tahoma"/>
          <w:w w:val="99"/>
        </w:rPr>
        <w:t>.</w:t>
      </w:r>
    </w:p>
    <w:p w14:paraId="6DE6178D" w14:textId="77777777" w:rsidR="00942F4E" w:rsidRPr="001C3C76" w:rsidRDefault="00280ADA" w:rsidP="008A1BE0">
      <w:pPr>
        <w:tabs>
          <w:tab w:val="num" w:pos="567"/>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że</w:t>
      </w:r>
      <w:r w:rsidRPr="001C3C76">
        <w:rPr>
          <w:rFonts w:ascii="Tahoma" w:eastAsia="Tahoma" w:hAnsi="Tahoma" w:cs="Tahoma"/>
          <w:spacing w:val="1"/>
        </w:rPr>
        <w:t xml:space="preserve"> 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podl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7</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4</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F</w:t>
      </w:r>
      <w:r w:rsidRPr="001C3C76">
        <w:rPr>
          <w:rFonts w:ascii="Tahoma" w:eastAsia="Tahoma" w:hAnsi="Tahoma" w:cs="Tahoma"/>
          <w:spacing w:val="-29"/>
        </w:rPr>
        <w:t>P</w:t>
      </w:r>
      <w:r w:rsidRPr="001C3C76">
        <w:rPr>
          <w:rFonts w:ascii="Tahoma" w:eastAsia="Tahoma" w:hAnsi="Tahoma" w:cs="Tahoma"/>
        </w:rPr>
        <w:t>.</w:t>
      </w:r>
    </w:p>
    <w:p w14:paraId="63F3A8CF" w14:textId="77777777" w:rsidR="00FC2DB2" w:rsidRDefault="00FC2DB2" w:rsidP="008A1BE0">
      <w:pPr>
        <w:tabs>
          <w:tab w:val="num" w:pos="567"/>
        </w:tabs>
        <w:spacing w:line="276" w:lineRule="auto"/>
        <w:ind w:left="426" w:right="14" w:hanging="426"/>
        <w:jc w:val="both"/>
        <w:rPr>
          <w:rFonts w:ascii="Tahoma" w:eastAsia="Tahoma" w:hAnsi="Tahoma" w:cs="Tahoma"/>
        </w:rPr>
      </w:pPr>
    </w:p>
    <w:p w14:paraId="0BA6B1CB" w14:textId="77777777" w:rsidR="00E66A5B" w:rsidRDefault="00E66A5B" w:rsidP="008A1BE0">
      <w:pPr>
        <w:tabs>
          <w:tab w:val="num" w:pos="567"/>
        </w:tabs>
        <w:spacing w:line="276" w:lineRule="auto"/>
        <w:ind w:left="426" w:right="14" w:hanging="426"/>
        <w:jc w:val="center"/>
        <w:rPr>
          <w:rFonts w:ascii="Tahoma" w:eastAsia="Tahoma" w:hAnsi="Tahoma" w:cs="Tahoma"/>
          <w:spacing w:val="-2"/>
        </w:rPr>
      </w:pPr>
    </w:p>
    <w:p w14:paraId="56183548" w14:textId="500DE40C" w:rsidR="00942F4E" w:rsidRPr="001C3C76" w:rsidRDefault="00280ADA" w:rsidP="008A1BE0">
      <w:pPr>
        <w:tabs>
          <w:tab w:val="num" w:pos="567"/>
        </w:tabs>
        <w:spacing w:line="276" w:lineRule="auto"/>
        <w:ind w:left="426" w:right="14" w:hanging="426"/>
        <w:jc w:val="center"/>
        <w:rPr>
          <w:rFonts w:ascii="Tahoma" w:eastAsia="Tahoma" w:hAnsi="Tahoma" w:cs="Tahoma"/>
        </w:rPr>
      </w:pPr>
      <w:r w:rsidRPr="00BD725D">
        <w:rPr>
          <w:rFonts w:ascii="Tahoma" w:eastAsia="Tahoma" w:hAnsi="Tahoma" w:cs="Tahoma"/>
          <w:spacing w:val="-2"/>
        </w:rPr>
        <w:t>§</w:t>
      </w:r>
      <w:r w:rsidRPr="001C3C76">
        <w:rPr>
          <w:rFonts w:ascii="Tahoma" w:eastAsia="Tahoma" w:hAnsi="Tahoma" w:cs="Tahoma"/>
          <w:spacing w:val="-2"/>
        </w:rPr>
        <w:t xml:space="preserve"> </w:t>
      </w:r>
      <w:r w:rsidR="003D5997" w:rsidRPr="00BD725D">
        <w:rPr>
          <w:rFonts w:ascii="Tahoma" w:eastAsia="Tahoma" w:hAnsi="Tahoma" w:cs="Tahoma"/>
          <w:spacing w:val="-2"/>
        </w:rPr>
        <w:t>40</w:t>
      </w:r>
      <w:r w:rsidRPr="001C3C76">
        <w:rPr>
          <w:rFonts w:ascii="Tahoma" w:eastAsia="Tahoma" w:hAnsi="Tahoma" w:cs="Tahoma"/>
          <w:w w:val="99"/>
        </w:rPr>
        <w:t>.</w:t>
      </w:r>
    </w:p>
    <w:p w14:paraId="79C0EE35" w14:textId="77777777" w:rsidR="00942F4E" w:rsidRPr="001C3C76" w:rsidRDefault="00280ADA" w:rsidP="00E43CDE">
      <w:pPr>
        <w:pStyle w:val="Akapitzlist"/>
        <w:numPr>
          <w:ilvl w:val="0"/>
          <w:numId w:val="37"/>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S</w:t>
      </w:r>
      <w:r w:rsidRPr="001C3C76">
        <w:rPr>
          <w:rFonts w:ascii="Tahoma" w:eastAsia="Tahoma" w:hAnsi="Tahoma" w:cs="Tahoma"/>
          <w:spacing w:val="2"/>
        </w:rPr>
        <w:t>p</w:t>
      </w:r>
      <w:r w:rsidRPr="001C3C76">
        <w:rPr>
          <w:rFonts w:ascii="Tahoma" w:eastAsia="Tahoma" w:hAnsi="Tahoma" w:cs="Tahoma"/>
        </w:rPr>
        <w:t>ory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ły</w:t>
      </w:r>
      <w:r w:rsidRPr="001C3C76">
        <w:rPr>
          <w:rFonts w:ascii="Tahoma" w:eastAsia="Tahoma" w:hAnsi="Tahoma" w:cs="Tahoma"/>
          <w:spacing w:val="-7"/>
        </w:rPr>
        <w:t xml:space="preserve"> </w:t>
      </w:r>
      <w:r w:rsidRPr="001C3C76">
        <w:rPr>
          <w:rFonts w:ascii="Tahoma" w:eastAsia="Tahoma" w:hAnsi="Tahoma" w:cs="Tahoma"/>
        </w:rPr>
        <w:t>się</w:t>
      </w:r>
      <w:r w:rsidRPr="001C3C76">
        <w:rPr>
          <w:rFonts w:ascii="Tahoma" w:eastAsia="Tahoma" w:hAnsi="Tahoma" w:cs="Tahoma"/>
          <w:spacing w:val="-2"/>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pol</w:t>
      </w:r>
      <w:r w:rsidRPr="001C3C76">
        <w:rPr>
          <w:rFonts w:ascii="Tahoma" w:eastAsia="Tahoma" w:hAnsi="Tahoma" w:cs="Tahoma"/>
          <w:spacing w:val="-1"/>
        </w:rPr>
        <w:t>u</w:t>
      </w:r>
      <w:r w:rsidRPr="001C3C76">
        <w:rPr>
          <w:rFonts w:ascii="Tahoma" w:eastAsia="Tahoma" w:hAnsi="Tahoma" w:cs="Tahoma"/>
        </w:rPr>
        <w:t>bo</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14:paraId="797F6C66" w14:textId="77777777" w:rsidR="00942F4E" w:rsidRPr="001C3C76" w:rsidRDefault="00280ADA" w:rsidP="00E43CDE">
      <w:pPr>
        <w:pStyle w:val="Akapitzlist"/>
        <w:numPr>
          <w:ilvl w:val="0"/>
          <w:numId w:val="37"/>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spór</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8"/>
        </w:rPr>
        <w:t xml:space="preserve">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7"/>
        </w:rPr>
        <w:t xml:space="preserve"> </w:t>
      </w:r>
      <w:r w:rsidRPr="001C3C76">
        <w:rPr>
          <w:rFonts w:ascii="Tahoma" w:eastAsia="Tahoma" w:hAnsi="Tahoma" w:cs="Tahoma"/>
        </w:rPr>
        <w:t>rozs</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gnięc</w:t>
      </w:r>
      <w:r w:rsidRPr="001C3C76">
        <w:rPr>
          <w:rFonts w:ascii="Tahoma" w:eastAsia="Tahoma" w:hAnsi="Tahoma" w:cs="Tahoma"/>
          <w:spacing w:val="2"/>
        </w:rPr>
        <w:t>i</w:t>
      </w:r>
      <w:r w:rsidRPr="001C3C76">
        <w:rPr>
          <w:rFonts w:ascii="Tahoma" w:eastAsia="Tahoma" w:hAnsi="Tahoma" w:cs="Tahoma"/>
        </w:rPr>
        <w:t>u 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9"/>
        </w:rPr>
        <w:t xml:space="preserve"> </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rPr>
        <w:t>dziby</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11"/>
        </w:rPr>
        <w:t xml:space="preserve"> </w:t>
      </w:r>
      <w:r w:rsidRPr="001C3C76">
        <w:rPr>
          <w:rFonts w:ascii="Tahoma" w:eastAsia="Tahoma" w:hAnsi="Tahoma" w:cs="Tahoma"/>
        </w:rPr>
        <w:t>za</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sporów</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ze</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 pr</w:t>
      </w:r>
      <w:r w:rsidRPr="001C3C76">
        <w:rPr>
          <w:rFonts w:ascii="Tahoma" w:eastAsia="Tahoma" w:hAnsi="Tahoma" w:cs="Tahoma"/>
          <w:spacing w:val="1"/>
        </w:rPr>
        <w:t>ze</w:t>
      </w:r>
      <w:r w:rsidRPr="001C3C76">
        <w:rPr>
          <w:rFonts w:ascii="Tahoma" w:eastAsia="Tahoma" w:hAnsi="Tahoma" w:cs="Tahoma"/>
        </w:rPr>
        <w:t>pisów</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1"/>
        </w:rPr>
        <w:t>ych</w:t>
      </w:r>
      <w:r w:rsidRPr="001C3C76">
        <w:rPr>
          <w:rFonts w:ascii="Tahoma" w:eastAsia="Tahoma" w:hAnsi="Tahoma" w:cs="Tahoma"/>
        </w:rPr>
        <w:t>.</w:t>
      </w:r>
    </w:p>
    <w:p w14:paraId="5C1686E6" w14:textId="49AC8A0C" w:rsidR="00147159" w:rsidRPr="001D5532" w:rsidRDefault="00280ADA" w:rsidP="001D5532">
      <w:pPr>
        <w:pStyle w:val="Akapitzlist"/>
        <w:numPr>
          <w:ilvl w:val="0"/>
          <w:numId w:val="37"/>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szą</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ą</w:t>
      </w:r>
      <w:r w:rsidRPr="001C3C76">
        <w:rPr>
          <w:rFonts w:ascii="Tahoma" w:eastAsia="Tahoma" w:hAnsi="Tahoma" w:cs="Tahoma"/>
          <w:spacing w:val="9"/>
        </w:rPr>
        <w:t xml:space="preserve"> </w:t>
      </w:r>
      <w:r w:rsidRPr="001C3C76">
        <w:rPr>
          <w:rFonts w:ascii="Tahoma" w:eastAsia="Tahoma" w:hAnsi="Tahoma" w:cs="Tahoma"/>
          <w:spacing w:val="3"/>
        </w:rPr>
        <w:t>z</w:t>
      </w:r>
      <w:r w:rsidRPr="001C3C76">
        <w:rPr>
          <w:rFonts w:ascii="Tahoma" w:eastAsia="Tahoma" w:hAnsi="Tahoma" w:cs="Tahoma"/>
          <w:spacing w:val="2"/>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15"/>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dnie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10"/>
        </w:rPr>
        <w:t xml:space="preserve"> </w:t>
      </w:r>
      <w:r w:rsidR="00733501">
        <w:rPr>
          <w:rFonts w:ascii="Tahoma" w:eastAsia="Tahoma" w:hAnsi="Tahoma" w:cs="Tahoma"/>
          <w:spacing w:val="10"/>
        </w:rPr>
        <w:br/>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Un</w:t>
      </w:r>
      <w:r w:rsidRPr="001C3C76">
        <w:rPr>
          <w:rFonts w:ascii="Tahoma" w:eastAsia="Tahoma" w:hAnsi="Tahoma" w:cs="Tahoma"/>
        </w:rPr>
        <w:t>ii</w:t>
      </w:r>
      <w:r w:rsidRPr="001C3C76">
        <w:rPr>
          <w:rFonts w:ascii="Tahoma" w:eastAsia="Tahoma" w:hAnsi="Tahoma" w:cs="Tahoma"/>
          <w:spacing w:val="8"/>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j o</w:t>
      </w:r>
      <w:r w:rsidRPr="001C3C76">
        <w:rPr>
          <w:rFonts w:ascii="Tahoma" w:eastAsia="Tahoma" w:hAnsi="Tahoma" w:cs="Tahoma"/>
          <w:spacing w:val="-2"/>
        </w:rPr>
        <w:t>r</w:t>
      </w:r>
      <w:r w:rsidRPr="001C3C76">
        <w:rPr>
          <w:rFonts w:ascii="Tahoma" w:eastAsia="Tahoma" w:hAnsi="Tahoma" w:cs="Tahoma"/>
          <w:spacing w:val="8"/>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rPr>
        <w:t>y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p>
    <w:p w14:paraId="47E2A007" w14:textId="3FF27E52" w:rsidR="00942F4E" w:rsidRPr="001C3C76" w:rsidRDefault="00280ADA" w:rsidP="008A1BE0">
      <w:pPr>
        <w:tabs>
          <w:tab w:val="num" w:pos="567"/>
        </w:tabs>
        <w:spacing w:line="276" w:lineRule="auto"/>
        <w:ind w:left="426" w:right="14" w:hanging="426"/>
        <w:jc w:val="center"/>
        <w:rPr>
          <w:rFonts w:ascii="Tahoma" w:eastAsia="Tahoma" w:hAnsi="Tahoma" w:cs="Tahoma"/>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BD725D">
        <w:rPr>
          <w:rFonts w:ascii="Tahoma" w:eastAsia="Tahoma" w:hAnsi="Tahoma" w:cs="Tahoma"/>
          <w:spacing w:val="-2"/>
        </w:rPr>
        <w:t>4</w:t>
      </w:r>
      <w:r w:rsidR="003D5997" w:rsidRPr="00BD725D">
        <w:rPr>
          <w:rFonts w:ascii="Tahoma" w:eastAsia="Tahoma" w:hAnsi="Tahoma" w:cs="Tahoma"/>
          <w:spacing w:val="-2"/>
        </w:rPr>
        <w:t>1</w:t>
      </w:r>
      <w:r w:rsidRPr="001C3C76">
        <w:rPr>
          <w:rFonts w:ascii="Tahoma" w:eastAsia="Tahoma" w:hAnsi="Tahoma" w:cs="Tahoma"/>
          <w:w w:val="99"/>
        </w:rPr>
        <w:t>.</w:t>
      </w:r>
    </w:p>
    <w:p w14:paraId="5C2218AA" w14:textId="77777777" w:rsidR="00942F4E" w:rsidRPr="001C3C76" w:rsidRDefault="00280ADA" w:rsidP="00E43CDE">
      <w:pPr>
        <w:pStyle w:val="Akapitzlist"/>
        <w:numPr>
          <w:ilvl w:val="0"/>
          <w:numId w:val="3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1"/>
        </w:rPr>
        <w:t>wą</w:t>
      </w:r>
      <w:r w:rsidRPr="001C3C76">
        <w:rPr>
          <w:rFonts w:ascii="Tahoma" w:eastAsia="Tahoma" w:hAnsi="Tahoma" w:cs="Tahoma"/>
        </w:rPr>
        <w:t>tpli</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00076405" w:rsidRPr="001C3C76">
        <w:rPr>
          <w:rFonts w:ascii="Tahoma" w:eastAsia="Tahoma" w:hAnsi="Tahoma" w:cs="Tahoma"/>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51A5AE24" w14:textId="3567F494" w:rsidR="00147159" w:rsidRPr="001D5532" w:rsidRDefault="00280ADA" w:rsidP="001D5532">
      <w:pPr>
        <w:pStyle w:val="Akapitzlist"/>
        <w:numPr>
          <w:ilvl w:val="0"/>
          <w:numId w:val="3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wy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su</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0"/>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1</w:t>
      </w:r>
      <w:r w:rsidR="007D5923">
        <w:rPr>
          <w:rFonts w:ascii="Tahoma" w:eastAsia="Tahoma" w:hAnsi="Tahoma" w:cs="Tahoma"/>
          <w:spacing w:val="1"/>
        </w:rPr>
        <w:t>1</w:t>
      </w:r>
      <w:r w:rsidRPr="001C3C76">
        <w:rPr>
          <w:rFonts w:ascii="Tahoma" w:eastAsia="Tahoma" w:hAnsi="Tahoma" w:cs="Tahoma"/>
          <w:spacing w:val="-1"/>
        </w:rPr>
        <w:t xml:space="preserve"> 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004322E9">
        <w:rPr>
          <w:rFonts w:ascii="Tahoma" w:eastAsia="Tahoma" w:hAnsi="Tahoma" w:cs="Tahoma"/>
          <w:spacing w:val="-1"/>
        </w:rPr>
        <w:t>7</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1</w:t>
      </w:r>
      <w:r w:rsidR="007D5923">
        <w:rPr>
          <w:rFonts w:ascii="Tahoma" w:eastAsia="Tahoma" w:hAnsi="Tahoma" w:cs="Tahoma"/>
          <w:spacing w:val="-1"/>
        </w:rPr>
        <w:t>7</w:t>
      </w:r>
      <w:r w:rsidRPr="001C3C76">
        <w:rPr>
          <w:rFonts w:ascii="Tahoma" w:eastAsia="Tahoma" w:hAnsi="Tahoma" w:cs="Tahoma"/>
          <w:spacing w:val="2"/>
        </w:rPr>
        <w:t xml:space="preserve"> </w:t>
      </w:r>
      <w:r w:rsidRPr="001C3C76">
        <w:rPr>
          <w:rFonts w:ascii="Tahoma" w:eastAsia="Tahoma" w:hAnsi="Tahoma" w:cs="Tahoma"/>
        </w:rPr>
        <w:t>oraz</w:t>
      </w:r>
      <w:r w:rsidR="00C24D7D" w:rsidRPr="001C3C76">
        <w:rPr>
          <w:rFonts w:ascii="Tahoma" w:eastAsia="Tahoma" w:hAnsi="Tahoma" w:cs="Tahoma"/>
          <w:w w:val="99"/>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2"/>
        </w:rPr>
        <w:t>3</w:t>
      </w:r>
      <w:r w:rsidR="007D5923">
        <w:rPr>
          <w:rFonts w:ascii="Tahoma" w:eastAsia="Tahoma" w:hAnsi="Tahoma" w:cs="Tahoma"/>
          <w:spacing w:val="2"/>
        </w:rPr>
        <w:t>3</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463725">
        <w:rPr>
          <w:rFonts w:ascii="Tahoma" w:eastAsia="Tahoma" w:hAnsi="Tahoma" w:cs="Tahoma"/>
          <w:spacing w:val="2"/>
        </w:rPr>
        <w:t xml:space="preserve"> </w:t>
      </w:r>
      <w:r w:rsidRPr="001C3C76">
        <w:rPr>
          <w:rFonts w:ascii="Tahoma" w:eastAsia="Tahoma" w:hAnsi="Tahoma" w:cs="Tahoma"/>
          <w:spacing w:val="-1"/>
        </w:rPr>
        <w:t>1</w:t>
      </w:r>
      <w:r w:rsidRPr="001C3C76">
        <w:rPr>
          <w:rFonts w:ascii="Tahoma" w:eastAsia="Tahoma" w:hAnsi="Tahoma" w:cs="Tahoma"/>
        </w:rPr>
        <w:t>.</w:t>
      </w:r>
    </w:p>
    <w:p w14:paraId="37565CFD" w14:textId="0A92062D" w:rsidR="00942F4E" w:rsidRPr="00785D55" w:rsidRDefault="00280ADA" w:rsidP="00B90600">
      <w:pPr>
        <w:ind w:left="4248"/>
        <w:rPr>
          <w:rFonts w:ascii="Tahoma" w:eastAsia="Tahoma" w:hAnsi="Tahoma" w:cs="Tahoma"/>
          <w:spacing w:val="-2"/>
        </w:rPr>
      </w:pPr>
      <w:r w:rsidRPr="00BD725D">
        <w:rPr>
          <w:rFonts w:ascii="Tahoma" w:eastAsia="Tahoma" w:hAnsi="Tahoma" w:cs="Tahoma"/>
          <w:spacing w:val="-2"/>
        </w:rPr>
        <w:t>§</w:t>
      </w:r>
      <w:r w:rsidRPr="000F0A20">
        <w:rPr>
          <w:rFonts w:ascii="Tahoma" w:eastAsia="Tahoma" w:hAnsi="Tahoma" w:cs="Tahoma"/>
          <w:spacing w:val="-2"/>
        </w:rPr>
        <w:t xml:space="preserve"> </w:t>
      </w:r>
      <w:r w:rsidR="00E67406" w:rsidRPr="00BD725D">
        <w:rPr>
          <w:rFonts w:ascii="Tahoma" w:eastAsia="Tahoma" w:hAnsi="Tahoma" w:cs="Tahoma"/>
          <w:spacing w:val="-2"/>
        </w:rPr>
        <w:t>4</w:t>
      </w:r>
      <w:r w:rsidR="003D5997" w:rsidRPr="00BD725D">
        <w:rPr>
          <w:rFonts w:ascii="Tahoma" w:eastAsia="Tahoma" w:hAnsi="Tahoma" w:cs="Tahoma"/>
          <w:spacing w:val="-2"/>
        </w:rPr>
        <w:t>2</w:t>
      </w:r>
      <w:r w:rsidRPr="000F0A20">
        <w:rPr>
          <w:rFonts w:ascii="Tahoma" w:eastAsia="Tahoma" w:hAnsi="Tahoma" w:cs="Tahoma"/>
          <w:w w:val="99"/>
        </w:rPr>
        <w:t>.</w:t>
      </w:r>
    </w:p>
    <w:p w14:paraId="073A38BF" w14:textId="77777777" w:rsidR="00942F4E" w:rsidRPr="00202EAF" w:rsidRDefault="00280ADA" w:rsidP="00E43CDE">
      <w:pPr>
        <w:pStyle w:val="Akapitzlist"/>
        <w:numPr>
          <w:ilvl w:val="0"/>
          <w:numId w:val="39"/>
        </w:numPr>
        <w:tabs>
          <w:tab w:val="clear" w:pos="360"/>
          <w:tab w:val="num" w:pos="567"/>
        </w:tabs>
        <w:spacing w:line="276" w:lineRule="auto"/>
        <w:ind w:left="426" w:right="14" w:hanging="425"/>
        <w:jc w:val="both"/>
        <w:rPr>
          <w:rFonts w:ascii="Tahoma" w:eastAsia="Tahoma" w:hAnsi="Tahoma" w:cs="Tahoma"/>
        </w:rPr>
      </w:pPr>
      <w:r w:rsidRPr="00C052A5">
        <w:rPr>
          <w:rFonts w:ascii="Tahoma" w:eastAsia="Tahoma" w:hAnsi="Tahoma" w:cs="Tahoma"/>
        </w:rPr>
        <w:t xml:space="preserve">Umowa została sporządzona w </w:t>
      </w:r>
      <w:r w:rsidR="00CF4147" w:rsidRPr="00C052A5">
        <w:rPr>
          <w:rFonts w:ascii="Tahoma" w:eastAsia="Tahoma" w:hAnsi="Tahoma" w:cs="Tahoma"/>
        </w:rPr>
        <w:t xml:space="preserve">dwóch </w:t>
      </w:r>
      <w:r w:rsidRPr="00C052A5">
        <w:rPr>
          <w:rFonts w:ascii="Tahoma" w:eastAsia="Tahoma" w:hAnsi="Tahoma" w:cs="Tahoma"/>
        </w:rPr>
        <w:t>jednobrzmiących egzemplarzach</w:t>
      </w:r>
      <w:r w:rsidR="00CF4147" w:rsidRPr="00C052A5">
        <w:rPr>
          <w:rFonts w:ascii="Tahoma" w:eastAsia="Tahoma" w:hAnsi="Tahoma" w:cs="Tahoma"/>
        </w:rPr>
        <w:t>, po jednym dla każdej ze stron</w:t>
      </w:r>
      <w:r w:rsidRPr="00C052A5">
        <w:rPr>
          <w:rFonts w:ascii="Tahoma" w:eastAsia="Tahoma" w:hAnsi="Tahoma" w:cs="Tahoma"/>
        </w:rPr>
        <w:t>.</w:t>
      </w:r>
    </w:p>
    <w:p w14:paraId="5F9F9AE7" w14:textId="77777777" w:rsidR="003C358C" w:rsidRPr="00BE521A" w:rsidRDefault="00280ADA" w:rsidP="00E43CDE">
      <w:pPr>
        <w:pStyle w:val="Akapitzlist"/>
        <w:numPr>
          <w:ilvl w:val="0"/>
          <w:numId w:val="39"/>
        </w:numPr>
        <w:tabs>
          <w:tab w:val="clear" w:pos="360"/>
          <w:tab w:val="num" w:pos="567"/>
        </w:tabs>
        <w:spacing w:line="276" w:lineRule="auto"/>
        <w:ind w:left="426" w:right="14" w:hanging="425"/>
        <w:jc w:val="both"/>
        <w:rPr>
          <w:rFonts w:ascii="Tahoma" w:eastAsia="Tahoma" w:hAnsi="Tahoma" w:cs="Tahoma"/>
        </w:rPr>
      </w:pPr>
      <w:r w:rsidRPr="00C052A5">
        <w:rPr>
          <w:rFonts w:ascii="Tahoma" w:eastAsia="Tahoma" w:hAnsi="Tahoma" w:cs="Tahoma"/>
        </w:rPr>
        <w:t>P</w:t>
      </w:r>
      <w:r w:rsidRPr="00202EAF">
        <w:rPr>
          <w:rFonts w:ascii="Tahoma" w:eastAsia="Tahoma" w:hAnsi="Tahoma" w:cs="Tahoma"/>
        </w:rPr>
        <w:t>ost</w:t>
      </w:r>
      <w:r w:rsidRPr="00C052A5">
        <w:rPr>
          <w:rFonts w:ascii="Tahoma" w:eastAsia="Tahoma" w:hAnsi="Tahoma" w:cs="Tahoma"/>
        </w:rPr>
        <w:t>an</w:t>
      </w:r>
      <w:r w:rsidRPr="00202EAF">
        <w:rPr>
          <w:rFonts w:ascii="Tahoma" w:eastAsia="Tahoma" w:hAnsi="Tahoma" w:cs="Tahoma"/>
        </w:rPr>
        <w:t>o</w:t>
      </w:r>
      <w:r w:rsidRPr="00C052A5">
        <w:rPr>
          <w:rFonts w:ascii="Tahoma" w:eastAsia="Tahoma" w:hAnsi="Tahoma" w:cs="Tahoma"/>
        </w:rPr>
        <w:t>w</w:t>
      </w:r>
      <w:r w:rsidRPr="00202EAF">
        <w:rPr>
          <w:rFonts w:ascii="Tahoma" w:eastAsia="Tahoma" w:hAnsi="Tahoma" w:cs="Tahoma"/>
        </w:rPr>
        <w:t>i</w:t>
      </w:r>
      <w:r w:rsidRPr="00C052A5">
        <w:rPr>
          <w:rFonts w:ascii="Tahoma" w:eastAsia="Tahoma" w:hAnsi="Tahoma" w:cs="Tahoma"/>
        </w:rPr>
        <w:t>en</w:t>
      </w:r>
      <w:r w:rsidRPr="00202EAF">
        <w:rPr>
          <w:rFonts w:ascii="Tahoma" w:eastAsia="Tahoma" w:hAnsi="Tahoma" w:cs="Tahoma"/>
        </w:rPr>
        <w:t>ia</w:t>
      </w:r>
      <w:r w:rsidRPr="00C052A5">
        <w:rPr>
          <w:rFonts w:ascii="Tahoma" w:eastAsia="Tahoma" w:hAnsi="Tahoma" w:cs="Tahoma"/>
        </w:rPr>
        <w:t xml:space="preserve"> u</w:t>
      </w:r>
      <w:r w:rsidRPr="00202EAF">
        <w:rPr>
          <w:rFonts w:ascii="Tahoma" w:eastAsia="Tahoma" w:hAnsi="Tahoma" w:cs="Tahoma"/>
        </w:rPr>
        <w:t>mo</w:t>
      </w:r>
      <w:r w:rsidRPr="00C052A5">
        <w:rPr>
          <w:rFonts w:ascii="Tahoma" w:eastAsia="Tahoma" w:hAnsi="Tahoma" w:cs="Tahoma"/>
        </w:rPr>
        <w:t>w</w:t>
      </w:r>
      <w:r w:rsidRPr="00202EAF">
        <w:rPr>
          <w:rFonts w:ascii="Tahoma" w:eastAsia="Tahoma" w:hAnsi="Tahoma" w:cs="Tahoma"/>
        </w:rPr>
        <w:t>y</w:t>
      </w:r>
      <w:r w:rsidRPr="00C052A5">
        <w:rPr>
          <w:rFonts w:ascii="Tahoma" w:eastAsia="Tahoma" w:hAnsi="Tahoma" w:cs="Tahoma"/>
        </w:rPr>
        <w:t xml:space="preserve"> wch</w:t>
      </w:r>
      <w:r w:rsidRPr="00202EAF">
        <w:rPr>
          <w:rFonts w:ascii="Tahoma" w:eastAsia="Tahoma" w:hAnsi="Tahoma" w:cs="Tahoma"/>
        </w:rPr>
        <w:t>odzą</w:t>
      </w:r>
      <w:r w:rsidRPr="00C052A5">
        <w:rPr>
          <w:rFonts w:ascii="Tahoma" w:eastAsia="Tahoma" w:hAnsi="Tahoma" w:cs="Tahoma"/>
        </w:rPr>
        <w:t xml:space="preserve"> </w:t>
      </w:r>
      <w:r w:rsidRPr="00202EAF">
        <w:rPr>
          <w:rFonts w:ascii="Tahoma" w:eastAsia="Tahoma" w:hAnsi="Tahoma" w:cs="Tahoma"/>
        </w:rPr>
        <w:t>w</w:t>
      </w:r>
      <w:r w:rsidRPr="00C052A5">
        <w:rPr>
          <w:rFonts w:ascii="Tahoma" w:eastAsia="Tahoma" w:hAnsi="Tahoma" w:cs="Tahoma"/>
        </w:rPr>
        <w:t xml:space="preserve"> życ</w:t>
      </w:r>
      <w:r w:rsidRPr="00202EAF">
        <w:rPr>
          <w:rFonts w:ascii="Tahoma" w:eastAsia="Tahoma" w:hAnsi="Tahoma" w:cs="Tahoma"/>
        </w:rPr>
        <w:t>ie</w:t>
      </w:r>
      <w:r w:rsidRPr="00C052A5">
        <w:rPr>
          <w:rFonts w:ascii="Tahoma" w:eastAsia="Tahoma" w:hAnsi="Tahoma" w:cs="Tahoma"/>
        </w:rPr>
        <w:t xml:space="preserve"> </w:t>
      </w:r>
      <w:r w:rsidRPr="00202EAF">
        <w:rPr>
          <w:rFonts w:ascii="Tahoma" w:eastAsia="Tahoma" w:hAnsi="Tahoma" w:cs="Tahoma"/>
        </w:rPr>
        <w:t>z</w:t>
      </w:r>
      <w:r w:rsidRPr="00C052A5">
        <w:rPr>
          <w:rFonts w:ascii="Tahoma" w:eastAsia="Tahoma" w:hAnsi="Tahoma" w:cs="Tahoma"/>
        </w:rPr>
        <w:t xml:space="preserve"> dn</w:t>
      </w:r>
      <w:r w:rsidRPr="00202EAF">
        <w:rPr>
          <w:rFonts w:ascii="Tahoma" w:eastAsia="Tahoma" w:hAnsi="Tahoma" w:cs="Tahoma"/>
        </w:rPr>
        <w:t>i</w:t>
      </w:r>
      <w:r w:rsidRPr="00C052A5">
        <w:rPr>
          <w:rFonts w:ascii="Tahoma" w:eastAsia="Tahoma" w:hAnsi="Tahoma" w:cs="Tahoma"/>
        </w:rPr>
        <w:t>e</w:t>
      </w:r>
      <w:r w:rsidRPr="00202EAF">
        <w:rPr>
          <w:rFonts w:ascii="Tahoma" w:eastAsia="Tahoma" w:hAnsi="Tahoma" w:cs="Tahoma"/>
        </w:rPr>
        <w:t>m</w:t>
      </w:r>
      <w:r w:rsidRPr="00C052A5">
        <w:rPr>
          <w:rFonts w:ascii="Tahoma" w:eastAsia="Tahoma" w:hAnsi="Tahoma" w:cs="Tahoma"/>
        </w:rPr>
        <w:t xml:space="preserve"> je</w:t>
      </w:r>
      <w:r w:rsidRPr="00202EAF">
        <w:rPr>
          <w:rFonts w:ascii="Tahoma" w:eastAsia="Tahoma" w:hAnsi="Tahoma" w:cs="Tahoma"/>
        </w:rPr>
        <w:t>j</w:t>
      </w:r>
      <w:r w:rsidRPr="00C052A5">
        <w:rPr>
          <w:rFonts w:ascii="Tahoma" w:eastAsia="Tahoma" w:hAnsi="Tahoma" w:cs="Tahoma"/>
        </w:rPr>
        <w:t xml:space="preserve"> </w:t>
      </w:r>
      <w:r w:rsidRPr="00202EAF">
        <w:rPr>
          <w:rFonts w:ascii="Tahoma" w:eastAsia="Tahoma" w:hAnsi="Tahoma" w:cs="Tahoma"/>
        </w:rPr>
        <w:t>podpis</w:t>
      </w:r>
      <w:r w:rsidRPr="00C052A5">
        <w:rPr>
          <w:rFonts w:ascii="Tahoma" w:eastAsia="Tahoma" w:hAnsi="Tahoma" w:cs="Tahoma"/>
        </w:rPr>
        <w:t>an</w:t>
      </w:r>
      <w:r w:rsidRPr="00202EAF">
        <w:rPr>
          <w:rFonts w:ascii="Tahoma" w:eastAsia="Tahoma" w:hAnsi="Tahoma" w:cs="Tahoma"/>
        </w:rPr>
        <w:t>ia</w:t>
      </w:r>
      <w:r w:rsidRPr="00C052A5">
        <w:rPr>
          <w:rFonts w:ascii="Tahoma" w:eastAsia="Tahoma" w:hAnsi="Tahoma" w:cs="Tahoma"/>
        </w:rPr>
        <w:t xml:space="preserve"> </w:t>
      </w:r>
      <w:r w:rsidRPr="00202EAF">
        <w:rPr>
          <w:rFonts w:ascii="Tahoma" w:eastAsia="Tahoma" w:hAnsi="Tahoma" w:cs="Tahoma"/>
        </w:rPr>
        <w:t>z</w:t>
      </w:r>
      <w:r w:rsidRPr="00C052A5">
        <w:rPr>
          <w:rFonts w:ascii="Tahoma" w:eastAsia="Tahoma" w:hAnsi="Tahoma" w:cs="Tahoma"/>
        </w:rPr>
        <w:t xml:space="preserve"> </w:t>
      </w:r>
      <w:r w:rsidRPr="00202EAF">
        <w:rPr>
          <w:rFonts w:ascii="Tahoma" w:eastAsia="Tahoma" w:hAnsi="Tahoma" w:cs="Tahoma"/>
        </w:rPr>
        <w:t>mo</w:t>
      </w:r>
      <w:r w:rsidRPr="00C052A5">
        <w:rPr>
          <w:rFonts w:ascii="Tahoma" w:eastAsia="Tahoma" w:hAnsi="Tahoma" w:cs="Tahoma"/>
        </w:rPr>
        <w:t>c</w:t>
      </w:r>
      <w:r w:rsidRPr="00202EAF">
        <w:rPr>
          <w:rFonts w:ascii="Tahoma" w:eastAsia="Tahoma" w:hAnsi="Tahoma" w:cs="Tahoma"/>
        </w:rPr>
        <w:t>ą</w:t>
      </w:r>
      <w:r w:rsidRPr="00C052A5">
        <w:rPr>
          <w:rFonts w:ascii="Tahoma" w:eastAsia="Tahoma" w:hAnsi="Tahoma" w:cs="Tahoma"/>
        </w:rPr>
        <w:t xml:space="preserve"> </w:t>
      </w:r>
      <w:r w:rsidRPr="00202EAF">
        <w:rPr>
          <w:rFonts w:ascii="Tahoma" w:eastAsia="Tahoma" w:hAnsi="Tahoma" w:cs="Tahoma"/>
        </w:rPr>
        <w:t>o</w:t>
      </w:r>
      <w:r w:rsidRPr="00C052A5">
        <w:rPr>
          <w:rFonts w:ascii="Tahoma" w:eastAsia="Tahoma" w:hAnsi="Tahoma" w:cs="Tahoma"/>
        </w:rPr>
        <w:t>b</w:t>
      </w:r>
      <w:r w:rsidRPr="00202EAF">
        <w:rPr>
          <w:rFonts w:ascii="Tahoma" w:eastAsia="Tahoma" w:hAnsi="Tahoma" w:cs="Tahoma"/>
        </w:rPr>
        <w:t>o</w:t>
      </w:r>
      <w:r w:rsidRPr="00C052A5">
        <w:rPr>
          <w:rFonts w:ascii="Tahoma" w:eastAsia="Tahoma" w:hAnsi="Tahoma" w:cs="Tahoma"/>
        </w:rPr>
        <w:t>w</w:t>
      </w:r>
      <w:r w:rsidRPr="00202EAF">
        <w:rPr>
          <w:rFonts w:ascii="Tahoma" w:eastAsia="Tahoma" w:hAnsi="Tahoma" w:cs="Tahoma"/>
        </w:rPr>
        <w:t>i</w:t>
      </w:r>
      <w:r w:rsidRPr="00C052A5">
        <w:rPr>
          <w:rFonts w:ascii="Tahoma" w:eastAsia="Tahoma" w:hAnsi="Tahoma" w:cs="Tahoma"/>
        </w:rPr>
        <w:t>ą</w:t>
      </w:r>
      <w:r w:rsidRPr="00202EAF">
        <w:rPr>
          <w:rFonts w:ascii="Tahoma" w:eastAsia="Tahoma" w:hAnsi="Tahoma" w:cs="Tahoma"/>
        </w:rPr>
        <w:t>zu</w:t>
      </w:r>
      <w:r w:rsidRPr="00C052A5">
        <w:rPr>
          <w:rFonts w:ascii="Tahoma" w:eastAsia="Tahoma" w:hAnsi="Tahoma" w:cs="Tahoma"/>
        </w:rPr>
        <w:t>jąc</w:t>
      </w:r>
      <w:r w:rsidRPr="00202EAF">
        <w:rPr>
          <w:rFonts w:ascii="Tahoma" w:eastAsia="Tahoma" w:hAnsi="Tahoma" w:cs="Tahoma"/>
        </w:rPr>
        <w:t>ą</w:t>
      </w:r>
      <w:r w:rsidRPr="00C052A5">
        <w:rPr>
          <w:rFonts w:ascii="Tahoma" w:eastAsia="Tahoma" w:hAnsi="Tahoma" w:cs="Tahoma"/>
        </w:rPr>
        <w:t xml:space="preserve"> </w:t>
      </w:r>
      <w:r w:rsidRPr="00202EAF">
        <w:rPr>
          <w:rFonts w:ascii="Tahoma" w:eastAsia="Tahoma" w:hAnsi="Tahoma" w:cs="Tahoma"/>
        </w:rPr>
        <w:t xml:space="preserve">od </w:t>
      </w:r>
      <w:r w:rsidRPr="00C052A5">
        <w:rPr>
          <w:rFonts w:ascii="Tahoma" w:eastAsia="Tahoma" w:hAnsi="Tahoma" w:cs="Tahoma"/>
        </w:rPr>
        <w:t>dn</w:t>
      </w:r>
      <w:r w:rsidRPr="00202EAF">
        <w:rPr>
          <w:rFonts w:ascii="Tahoma" w:eastAsia="Tahoma" w:hAnsi="Tahoma" w:cs="Tahoma"/>
        </w:rPr>
        <w:t>ia</w:t>
      </w:r>
      <w:r w:rsidRPr="00C052A5">
        <w:rPr>
          <w:rFonts w:ascii="Tahoma" w:eastAsia="Tahoma" w:hAnsi="Tahoma" w:cs="Tahoma"/>
        </w:rPr>
        <w:t xml:space="preserve"> </w:t>
      </w:r>
      <w:r w:rsidR="00BE11F7" w:rsidRPr="00202EAF">
        <w:rPr>
          <w:rFonts w:ascii="Tahoma" w:eastAsia="Tahoma" w:hAnsi="Tahoma" w:cs="Tahoma"/>
        </w:rPr>
        <w:t>rozpoczęcia</w:t>
      </w:r>
      <w:r w:rsidRPr="00C052A5">
        <w:rPr>
          <w:rFonts w:ascii="Tahoma" w:eastAsia="Tahoma" w:hAnsi="Tahoma" w:cs="Tahoma"/>
        </w:rPr>
        <w:t xml:space="preserve"> realizacji projektu, o którym mowa w § </w:t>
      </w:r>
      <w:r w:rsidR="00146299" w:rsidRPr="00C052A5">
        <w:rPr>
          <w:rFonts w:ascii="Tahoma" w:eastAsia="Tahoma" w:hAnsi="Tahoma" w:cs="Tahoma"/>
        </w:rPr>
        <w:t>2</w:t>
      </w:r>
      <w:r w:rsidRPr="00C052A5">
        <w:rPr>
          <w:rFonts w:ascii="Tahoma" w:eastAsia="Tahoma" w:hAnsi="Tahoma" w:cs="Tahoma"/>
        </w:rPr>
        <w:t xml:space="preserve"> ust. 1 umowy.</w:t>
      </w:r>
    </w:p>
    <w:p w14:paraId="0612764C" w14:textId="632DCBE1" w:rsidR="000E71A0" w:rsidRPr="00BE521A" w:rsidRDefault="000E71A0" w:rsidP="00E43CDE">
      <w:pPr>
        <w:pStyle w:val="Akapitzlist"/>
        <w:numPr>
          <w:ilvl w:val="0"/>
          <w:numId w:val="39"/>
        </w:numPr>
        <w:tabs>
          <w:tab w:val="clear" w:pos="360"/>
          <w:tab w:val="num" w:pos="426"/>
        </w:tabs>
        <w:spacing w:line="276" w:lineRule="auto"/>
        <w:ind w:left="426" w:hanging="425"/>
        <w:rPr>
          <w:rFonts w:ascii="Tahoma" w:eastAsia="Tahoma" w:hAnsi="Tahoma" w:cs="Tahoma"/>
        </w:rPr>
      </w:pPr>
      <w:r w:rsidRPr="000E71A0">
        <w:rPr>
          <w:rFonts w:ascii="Tahoma" w:eastAsia="Tahoma" w:hAnsi="Tahoma" w:cs="Tahoma"/>
        </w:rPr>
        <w:t xml:space="preserve">Z dniem podpisania niniejszej umowy poprzednia umowa o dofinansowanie projektu nr …………..  pn.………………….. podpisana w dniu…………….przestaje obowiązywać strony. </w:t>
      </w:r>
    </w:p>
    <w:p w14:paraId="09066D82" w14:textId="77777777" w:rsidR="00942F4E" w:rsidRPr="00202EAF" w:rsidRDefault="00280ADA" w:rsidP="00E43CDE">
      <w:pPr>
        <w:pStyle w:val="Akapitzlist"/>
        <w:numPr>
          <w:ilvl w:val="0"/>
          <w:numId w:val="39"/>
        </w:numPr>
        <w:tabs>
          <w:tab w:val="clear" w:pos="360"/>
          <w:tab w:val="num" w:pos="426"/>
        </w:tabs>
        <w:spacing w:line="276" w:lineRule="auto"/>
        <w:ind w:left="426" w:right="14" w:hanging="425"/>
        <w:jc w:val="both"/>
        <w:rPr>
          <w:rFonts w:ascii="Tahoma" w:eastAsia="Tahoma" w:hAnsi="Tahoma" w:cs="Tahoma"/>
        </w:rPr>
      </w:pPr>
      <w:r w:rsidRPr="00202EAF">
        <w:rPr>
          <w:rFonts w:ascii="Tahoma" w:eastAsia="Tahoma" w:hAnsi="Tahoma" w:cs="Tahoma"/>
        </w:rPr>
        <w:lastRenderedPageBreak/>
        <w:t>I</w:t>
      </w:r>
      <w:r w:rsidRPr="00C052A5">
        <w:rPr>
          <w:rFonts w:ascii="Tahoma" w:eastAsia="Tahoma" w:hAnsi="Tahoma" w:cs="Tahoma"/>
        </w:rPr>
        <w:t>n</w:t>
      </w:r>
      <w:r w:rsidRPr="00202EAF">
        <w:rPr>
          <w:rFonts w:ascii="Tahoma" w:eastAsia="Tahoma" w:hAnsi="Tahoma" w:cs="Tahoma"/>
        </w:rPr>
        <w:t>t</w:t>
      </w:r>
      <w:r w:rsidRPr="00C052A5">
        <w:rPr>
          <w:rFonts w:ascii="Tahoma" w:eastAsia="Tahoma" w:hAnsi="Tahoma" w:cs="Tahoma"/>
        </w:rPr>
        <w:t>e</w:t>
      </w:r>
      <w:r w:rsidRPr="00202EAF">
        <w:rPr>
          <w:rFonts w:ascii="Tahoma" w:eastAsia="Tahoma" w:hAnsi="Tahoma" w:cs="Tahoma"/>
        </w:rPr>
        <w:t>g</w:t>
      </w:r>
      <w:r w:rsidRPr="00C052A5">
        <w:rPr>
          <w:rFonts w:ascii="Tahoma" w:eastAsia="Tahoma" w:hAnsi="Tahoma" w:cs="Tahoma"/>
        </w:rPr>
        <w:t>ra</w:t>
      </w:r>
      <w:r w:rsidRPr="00202EAF">
        <w:rPr>
          <w:rFonts w:ascii="Tahoma" w:eastAsia="Tahoma" w:hAnsi="Tahoma" w:cs="Tahoma"/>
        </w:rPr>
        <w:t>l</w:t>
      </w:r>
      <w:r w:rsidRPr="00C052A5">
        <w:rPr>
          <w:rFonts w:ascii="Tahoma" w:eastAsia="Tahoma" w:hAnsi="Tahoma" w:cs="Tahoma"/>
        </w:rPr>
        <w:t>n</w:t>
      </w:r>
      <w:r w:rsidRPr="00202EAF">
        <w:rPr>
          <w:rFonts w:ascii="Tahoma" w:eastAsia="Tahoma" w:hAnsi="Tahoma" w:cs="Tahoma"/>
        </w:rPr>
        <w:t>ą</w:t>
      </w:r>
      <w:r w:rsidRPr="00C052A5">
        <w:rPr>
          <w:rFonts w:ascii="Tahoma" w:eastAsia="Tahoma" w:hAnsi="Tahoma" w:cs="Tahoma"/>
        </w:rPr>
        <w:t xml:space="preserve"> </w:t>
      </w:r>
      <w:r w:rsidRPr="00202EAF">
        <w:rPr>
          <w:rFonts w:ascii="Tahoma" w:eastAsia="Tahoma" w:hAnsi="Tahoma" w:cs="Tahoma"/>
        </w:rPr>
        <w:t>część</w:t>
      </w:r>
      <w:r w:rsidRPr="00C052A5">
        <w:rPr>
          <w:rFonts w:ascii="Tahoma" w:eastAsia="Tahoma" w:hAnsi="Tahoma" w:cs="Tahoma"/>
        </w:rPr>
        <w:t xml:space="preserve"> nin</w:t>
      </w:r>
      <w:r w:rsidRPr="00202EAF">
        <w:rPr>
          <w:rFonts w:ascii="Tahoma" w:eastAsia="Tahoma" w:hAnsi="Tahoma" w:cs="Tahoma"/>
        </w:rPr>
        <w:t>i</w:t>
      </w:r>
      <w:r w:rsidRPr="00C052A5">
        <w:rPr>
          <w:rFonts w:ascii="Tahoma" w:eastAsia="Tahoma" w:hAnsi="Tahoma" w:cs="Tahoma"/>
        </w:rPr>
        <w:t>ej</w:t>
      </w:r>
      <w:r w:rsidRPr="00202EAF">
        <w:rPr>
          <w:rFonts w:ascii="Tahoma" w:eastAsia="Tahoma" w:hAnsi="Tahoma" w:cs="Tahoma"/>
        </w:rPr>
        <w:t>sz</w:t>
      </w:r>
      <w:r w:rsidRPr="00C052A5">
        <w:rPr>
          <w:rFonts w:ascii="Tahoma" w:eastAsia="Tahoma" w:hAnsi="Tahoma" w:cs="Tahoma"/>
        </w:rPr>
        <w:t>e</w:t>
      </w:r>
      <w:r w:rsidRPr="00202EAF">
        <w:rPr>
          <w:rFonts w:ascii="Tahoma" w:eastAsia="Tahoma" w:hAnsi="Tahoma" w:cs="Tahoma"/>
        </w:rPr>
        <w:t>j</w:t>
      </w:r>
      <w:r w:rsidRPr="00C052A5">
        <w:rPr>
          <w:rFonts w:ascii="Tahoma" w:eastAsia="Tahoma" w:hAnsi="Tahoma" w:cs="Tahoma"/>
        </w:rPr>
        <w:t xml:space="preserve"> u</w:t>
      </w:r>
      <w:r w:rsidRPr="00202EAF">
        <w:rPr>
          <w:rFonts w:ascii="Tahoma" w:eastAsia="Tahoma" w:hAnsi="Tahoma" w:cs="Tahoma"/>
        </w:rPr>
        <w:t>mo</w:t>
      </w:r>
      <w:r w:rsidRPr="00C052A5">
        <w:rPr>
          <w:rFonts w:ascii="Tahoma" w:eastAsia="Tahoma" w:hAnsi="Tahoma" w:cs="Tahoma"/>
        </w:rPr>
        <w:t>w</w:t>
      </w:r>
      <w:r w:rsidRPr="00202EAF">
        <w:rPr>
          <w:rFonts w:ascii="Tahoma" w:eastAsia="Tahoma" w:hAnsi="Tahoma" w:cs="Tahoma"/>
        </w:rPr>
        <w:t>y</w:t>
      </w:r>
      <w:r w:rsidRPr="00C052A5">
        <w:rPr>
          <w:rFonts w:ascii="Tahoma" w:eastAsia="Tahoma" w:hAnsi="Tahoma" w:cs="Tahoma"/>
        </w:rPr>
        <w:t xml:space="preserve"> </w:t>
      </w:r>
      <w:r w:rsidRPr="00202EAF">
        <w:rPr>
          <w:rFonts w:ascii="Tahoma" w:eastAsia="Tahoma" w:hAnsi="Tahoma" w:cs="Tahoma"/>
        </w:rPr>
        <w:t>st</w:t>
      </w:r>
      <w:r w:rsidRPr="00C052A5">
        <w:rPr>
          <w:rFonts w:ascii="Tahoma" w:eastAsia="Tahoma" w:hAnsi="Tahoma" w:cs="Tahoma"/>
        </w:rPr>
        <w:t>an</w:t>
      </w:r>
      <w:r w:rsidRPr="00202EAF">
        <w:rPr>
          <w:rFonts w:ascii="Tahoma" w:eastAsia="Tahoma" w:hAnsi="Tahoma" w:cs="Tahoma"/>
        </w:rPr>
        <w:t>o</w:t>
      </w:r>
      <w:r w:rsidRPr="00C052A5">
        <w:rPr>
          <w:rFonts w:ascii="Tahoma" w:eastAsia="Tahoma" w:hAnsi="Tahoma" w:cs="Tahoma"/>
        </w:rPr>
        <w:t>w</w:t>
      </w:r>
      <w:r w:rsidRPr="00202EAF">
        <w:rPr>
          <w:rFonts w:ascii="Tahoma" w:eastAsia="Tahoma" w:hAnsi="Tahoma" w:cs="Tahoma"/>
        </w:rPr>
        <w:t>ią</w:t>
      </w:r>
      <w:r w:rsidRPr="00C052A5">
        <w:rPr>
          <w:rFonts w:ascii="Tahoma" w:eastAsia="Tahoma" w:hAnsi="Tahoma" w:cs="Tahoma"/>
        </w:rPr>
        <w:t xml:space="preserve"> na</w:t>
      </w:r>
      <w:r w:rsidRPr="00202EAF">
        <w:rPr>
          <w:rFonts w:ascii="Tahoma" w:eastAsia="Tahoma" w:hAnsi="Tahoma" w:cs="Tahoma"/>
        </w:rPr>
        <w:t>st</w:t>
      </w:r>
      <w:r w:rsidRPr="00C052A5">
        <w:rPr>
          <w:rFonts w:ascii="Tahoma" w:eastAsia="Tahoma" w:hAnsi="Tahoma" w:cs="Tahoma"/>
        </w:rPr>
        <w:t>ę</w:t>
      </w:r>
      <w:r w:rsidRPr="00202EAF">
        <w:rPr>
          <w:rFonts w:ascii="Tahoma" w:eastAsia="Tahoma" w:hAnsi="Tahoma" w:cs="Tahoma"/>
        </w:rPr>
        <w:t>p</w:t>
      </w:r>
      <w:r w:rsidRPr="00C052A5">
        <w:rPr>
          <w:rFonts w:ascii="Tahoma" w:eastAsia="Tahoma" w:hAnsi="Tahoma" w:cs="Tahoma"/>
        </w:rPr>
        <w:t>ując</w:t>
      </w:r>
      <w:r w:rsidRPr="00202EAF">
        <w:rPr>
          <w:rFonts w:ascii="Tahoma" w:eastAsia="Tahoma" w:hAnsi="Tahoma" w:cs="Tahoma"/>
        </w:rPr>
        <w:t>e</w:t>
      </w:r>
      <w:r w:rsidRPr="00C052A5">
        <w:rPr>
          <w:rFonts w:ascii="Tahoma" w:eastAsia="Tahoma" w:hAnsi="Tahoma" w:cs="Tahoma"/>
        </w:rPr>
        <w:t xml:space="preserve"> </w:t>
      </w:r>
      <w:r w:rsidRPr="00202EAF">
        <w:rPr>
          <w:rFonts w:ascii="Tahoma" w:eastAsia="Tahoma" w:hAnsi="Tahoma" w:cs="Tahoma"/>
        </w:rPr>
        <w:t>z</w:t>
      </w:r>
      <w:r w:rsidRPr="00C052A5">
        <w:rPr>
          <w:rFonts w:ascii="Tahoma" w:eastAsia="Tahoma" w:hAnsi="Tahoma" w:cs="Tahoma"/>
        </w:rPr>
        <w:t>a</w:t>
      </w:r>
      <w:r w:rsidRPr="00202EAF">
        <w:rPr>
          <w:rFonts w:ascii="Tahoma" w:eastAsia="Tahoma" w:hAnsi="Tahoma" w:cs="Tahoma"/>
        </w:rPr>
        <w:t>ł</w:t>
      </w:r>
      <w:r w:rsidRPr="00C052A5">
        <w:rPr>
          <w:rFonts w:ascii="Tahoma" w:eastAsia="Tahoma" w:hAnsi="Tahoma" w:cs="Tahoma"/>
        </w:rPr>
        <w:t>ąc</w:t>
      </w:r>
      <w:r w:rsidRPr="00202EAF">
        <w:rPr>
          <w:rFonts w:ascii="Tahoma" w:eastAsia="Tahoma" w:hAnsi="Tahoma" w:cs="Tahoma"/>
        </w:rPr>
        <w:t>zni</w:t>
      </w:r>
      <w:r w:rsidRPr="00C052A5">
        <w:rPr>
          <w:rFonts w:ascii="Tahoma" w:eastAsia="Tahoma" w:hAnsi="Tahoma" w:cs="Tahoma"/>
        </w:rPr>
        <w:t>ki</w:t>
      </w:r>
      <w:r w:rsidRPr="00202EAF">
        <w:rPr>
          <w:rFonts w:ascii="Tahoma" w:eastAsia="Tahoma" w:hAnsi="Tahoma" w:cs="Tahoma"/>
        </w:rPr>
        <w:t>:</w:t>
      </w:r>
    </w:p>
    <w:p w14:paraId="56A3C2AE" w14:textId="1C72A6E5"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C052A5">
        <w:rPr>
          <w:rFonts w:ascii="Tahoma" w:eastAsia="Tahoma" w:hAnsi="Tahoma" w:cs="Tahoma"/>
        </w:rPr>
        <w:t>a</w:t>
      </w:r>
      <w:r w:rsidRPr="00202EAF">
        <w:rPr>
          <w:rFonts w:ascii="Tahoma" w:eastAsia="Tahoma" w:hAnsi="Tahoma" w:cs="Tahoma"/>
        </w:rPr>
        <w:t>ł</w:t>
      </w:r>
      <w:r w:rsidRPr="00C052A5">
        <w:rPr>
          <w:rFonts w:ascii="Tahoma" w:eastAsia="Tahoma" w:hAnsi="Tahoma" w:cs="Tahoma"/>
        </w:rPr>
        <w:t>ąc</w:t>
      </w:r>
      <w:r w:rsidRPr="00202EAF">
        <w:rPr>
          <w:rFonts w:ascii="Tahoma" w:eastAsia="Tahoma" w:hAnsi="Tahoma" w:cs="Tahoma"/>
        </w:rPr>
        <w:t>znik</w:t>
      </w:r>
      <w:r w:rsidRPr="00C052A5">
        <w:rPr>
          <w:rFonts w:ascii="Tahoma" w:eastAsia="Tahoma" w:hAnsi="Tahoma" w:cs="Tahoma"/>
        </w:rPr>
        <w:t xml:space="preserve"> n</w:t>
      </w:r>
      <w:r w:rsidRPr="00202EAF">
        <w:rPr>
          <w:rFonts w:ascii="Tahoma" w:eastAsia="Tahoma" w:hAnsi="Tahoma" w:cs="Tahoma"/>
        </w:rPr>
        <w:t>r</w:t>
      </w:r>
      <w:r w:rsidRPr="00C052A5">
        <w:rPr>
          <w:rFonts w:ascii="Tahoma" w:eastAsia="Tahoma" w:hAnsi="Tahoma" w:cs="Tahoma"/>
        </w:rPr>
        <w:t xml:space="preserve"> 1</w:t>
      </w:r>
      <w:r w:rsidRPr="00202EAF">
        <w:rPr>
          <w:rFonts w:ascii="Tahoma" w:eastAsia="Tahoma" w:hAnsi="Tahoma" w:cs="Tahoma"/>
        </w:rPr>
        <w:t>:</w:t>
      </w:r>
      <w:r w:rsidRPr="00C052A5">
        <w:rPr>
          <w:rFonts w:ascii="Tahoma" w:eastAsia="Tahoma" w:hAnsi="Tahoma" w:cs="Tahoma"/>
        </w:rPr>
        <w:t xml:space="preserve"> </w:t>
      </w:r>
      <w:r w:rsidRPr="00202EAF">
        <w:rPr>
          <w:rFonts w:ascii="Tahoma" w:eastAsia="Tahoma" w:hAnsi="Tahoma" w:cs="Tahoma"/>
        </w:rPr>
        <w:t>Wni</w:t>
      </w:r>
      <w:r w:rsidRPr="00C052A5">
        <w:rPr>
          <w:rFonts w:ascii="Tahoma" w:eastAsia="Tahoma" w:hAnsi="Tahoma" w:cs="Tahoma"/>
        </w:rPr>
        <w:t>o</w:t>
      </w:r>
      <w:r w:rsidRPr="00202EAF">
        <w:rPr>
          <w:rFonts w:ascii="Tahoma" w:eastAsia="Tahoma" w:hAnsi="Tahoma" w:cs="Tahoma"/>
        </w:rPr>
        <w:t>sek</w:t>
      </w:r>
      <w:r w:rsidRPr="00C052A5">
        <w:rPr>
          <w:rFonts w:ascii="Tahoma" w:eastAsia="Tahoma" w:hAnsi="Tahoma" w:cs="Tahoma"/>
        </w:rPr>
        <w:t xml:space="preserve"> </w:t>
      </w:r>
      <w:r w:rsidRPr="00202EAF">
        <w:rPr>
          <w:rFonts w:ascii="Tahoma" w:eastAsia="Tahoma" w:hAnsi="Tahoma" w:cs="Tahoma"/>
        </w:rPr>
        <w:t>o</w:t>
      </w:r>
      <w:r w:rsidRPr="00C052A5">
        <w:rPr>
          <w:rFonts w:ascii="Tahoma" w:eastAsia="Tahoma" w:hAnsi="Tahoma" w:cs="Tahoma"/>
        </w:rPr>
        <w:t xml:space="preserve"> k</w:t>
      </w:r>
      <w:r w:rsidRPr="00202EAF">
        <w:rPr>
          <w:rFonts w:ascii="Tahoma" w:eastAsia="Tahoma" w:hAnsi="Tahoma" w:cs="Tahoma"/>
        </w:rPr>
        <w:t>tór</w:t>
      </w:r>
      <w:r w:rsidRPr="00C052A5">
        <w:rPr>
          <w:rFonts w:ascii="Tahoma" w:eastAsia="Tahoma" w:hAnsi="Tahoma" w:cs="Tahoma"/>
        </w:rPr>
        <w:t>y</w:t>
      </w:r>
      <w:r w:rsidRPr="00202EAF">
        <w:rPr>
          <w:rFonts w:ascii="Tahoma" w:eastAsia="Tahoma" w:hAnsi="Tahoma" w:cs="Tahoma"/>
        </w:rPr>
        <w:t>m</w:t>
      </w:r>
      <w:r w:rsidRPr="00C052A5">
        <w:rPr>
          <w:rFonts w:ascii="Tahoma" w:eastAsia="Tahoma" w:hAnsi="Tahoma" w:cs="Tahoma"/>
        </w:rPr>
        <w:t xml:space="preserve"> </w:t>
      </w:r>
      <w:r w:rsidRPr="00202EAF">
        <w:rPr>
          <w:rFonts w:ascii="Tahoma" w:eastAsia="Tahoma" w:hAnsi="Tahoma" w:cs="Tahoma"/>
        </w:rPr>
        <w:t>mo</w:t>
      </w:r>
      <w:r w:rsidRPr="00C052A5">
        <w:rPr>
          <w:rFonts w:ascii="Tahoma" w:eastAsia="Tahoma" w:hAnsi="Tahoma" w:cs="Tahoma"/>
        </w:rPr>
        <w:t>w</w:t>
      </w:r>
      <w:r w:rsidRPr="00202EAF">
        <w:rPr>
          <w:rFonts w:ascii="Tahoma" w:eastAsia="Tahoma" w:hAnsi="Tahoma" w:cs="Tahoma"/>
        </w:rPr>
        <w:t>a</w:t>
      </w:r>
      <w:r w:rsidRPr="00C052A5">
        <w:rPr>
          <w:rFonts w:ascii="Tahoma" w:eastAsia="Tahoma" w:hAnsi="Tahoma" w:cs="Tahoma"/>
        </w:rPr>
        <w:t xml:space="preserve"> </w:t>
      </w:r>
      <w:r w:rsidRPr="00202EAF">
        <w:rPr>
          <w:rFonts w:ascii="Tahoma" w:eastAsia="Tahoma" w:hAnsi="Tahoma" w:cs="Tahoma"/>
        </w:rPr>
        <w:t>w §</w:t>
      </w:r>
      <w:r w:rsidRPr="00C052A5">
        <w:rPr>
          <w:rFonts w:ascii="Tahoma" w:eastAsia="Tahoma" w:hAnsi="Tahoma" w:cs="Tahoma"/>
        </w:rPr>
        <w:t xml:space="preserve"> </w:t>
      </w:r>
      <w:r w:rsidRPr="00202EAF">
        <w:rPr>
          <w:rFonts w:ascii="Tahoma" w:eastAsia="Tahoma" w:hAnsi="Tahoma" w:cs="Tahoma"/>
        </w:rPr>
        <w:t>1</w:t>
      </w:r>
      <w:r w:rsidRPr="00C052A5">
        <w:rPr>
          <w:rFonts w:ascii="Tahoma" w:eastAsia="Tahoma" w:hAnsi="Tahoma" w:cs="Tahoma"/>
        </w:rPr>
        <w:t xml:space="preserve"> </w:t>
      </w:r>
      <w:r w:rsidR="005D4F76" w:rsidRPr="00C052A5">
        <w:rPr>
          <w:rFonts w:ascii="Tahoma" w:eastAsia="Tahoma" w:hAnsi="Tahoma" w:cs="Tahoma"/>
        </w:rPr>
        <w:t>ust</w:t>
      </w:r>
      <w:r w:rsidRPr="00202EAF">
        <w:rPr>
          <w:rFonts w:ascii="Tahoma" w:eastAsia="Tahoma" w:hAnsi="Tahoma" w:cs="Tahoma"/>
        </w:rPr>
        <w:t>.</w:t>
      </w:r>
      <w:r w:rsidRPr="00C052A5">
        <w:rPr>
          <w:rFonts w:ascii="Tahoma" w:eastAsia="Tahoma" w:hAnsi="Tahoma" w:cs="Tahoma"/>
        </w:rPr>
        <w:t xml:space="preserve"> </w:t>
      </w:r>
      <w:r w:rsidR="005D4F76" w:rsidRPr="00C052A5">
        <w:rPr>
          <w:rFonts w:ascii="Tahoma" w:eastAsia="Tahoma" w:hAnsi="Tahoma" w:cs="Tahoma"/>
        </w:rPr>
        <w:t>2</w:t>
      </w:r>
      <w:r w:rsidR="00C47721">
        <w:rPr>
          <w:rFonts w:ascii="Tahoma" w:eastAsia="Tahoma" w:hAnsi="Tahoma" w:cs="Tahoma"/>
        </w:rPr>
        <w:t>4</w:t>
      </w:r>
      <w:r w:rsidRPr="00202EAF">
        <w:rPr>
          <w:rFonts w:ascii="Tahoma" w:eastAsia="Tahoma" w:hAnsi="Tahoma" w:cs="Tahoma"/>
        </w:rPr>
        <w:t>,</w:t>
      </w:r>
    </w:p>
    <w:p w14:paraId="63707EBA" w14:textId="77777777"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C052A5">
        <w:rPr>
          <w:rFonts w:ascii="Tahoma" w:eastAsia="Tahoma" w:hAnsi="Tahoma" w:cs="Tahoma"/>
        </w:rPr>
        <w:t>a</w:t>
      </w:r>
      <w:r w:rsidRPr="00202EAF">
        <w:rPr>
          <w:rFonts w:ascii="Tahoma" w:eastAsia="Tahoma" w:hAnsi="Tahoma" w:cs="Tahoma"/>
        </w:rPr>
        <w:t>ł</w:t>
      </w:r>
      <w:r w:rsidRPr="00C052A5">
        <w:rPr>
          <w:rFonts w:ascii="Tahoma" w:eastAsia="Tahoma" w:hAnsi="Tahoma" w:cs="Tahoma"/>
        </w:rPr>
        <w:t>ąc</w:t>
      </w:r>
      <w:r w:rsidRPr="00202EAF">
        <w:rPr>
          <w:rFonts w:ascii="Tahoma" w:eastAsia="Tahoma" w:hAnsi="Tahoma" w:cs="Tahoma"/>
        </w:rPr>
        <w:t>znik</w:t>
      </w:r>
      <w:r w:rsidRPr="00C052A5">
        <w:rPr>
          <w:rFonts w:ascii="Tahoma" w:eastAsia="Tahoma" w:hAnsi="Tahoma" w:cs="Tahoma"/>
        </w:rPr>
        <w:t xml:space="preserve"> n</w:t>
      </w:r>
      <w:r w:rsidRPr="00202EAF">
        <w:rPr>
          <w:rFonts w:ascii="Tahoma" w:eastAsia="Tahoma" w:hAnsi="Tahoma" w:cs="Tahoma"/>
        </w:rPr>
        <w:t>r</w:t>
      </w:r>
      <w:r w:rsidRPr="00C052A5">
        <w:rPr>
          <w:rFonts w:ascii="Tahoma" w:eastAsia="Tahoma" w:hAnsi="Tahoma" w:cs="Tahoma"/>
        </w:rPr>
        <w:t xml:space="preserve"> 2</w:t>
      </w:r>
      <w:r w:rsidRPr="00202EAF">
        <w:rPr>
          <w:rFonts w:ascii="Tahoma" w:eastAsia="Tahoma" w:hAnsi="Tahoma" w:cs="Tahoma"/>
        </w:rPr>
        <w:t>:</w:t>
      </w:r>
      <w:r w:rsidRPr="00C052A5">
        <w:rPr>
          <w:rFonts w:ascii="Tahoma" w:eastAsia="Tahoma" w:hAnsi="Tahoma" w:cs="Tahoma"/>
        </w:rPr>
        <w:t xml:space="preserve"> </w:t>
      </w:r>
      <w:r w:rsidRPr="00202EAF">
        <w:rPr>
          <w:rFonts w:ascii="Tahoma" w:eastAsia="Tahoma" w:hAnsi="Tahoma" w:cs="Tahoma"/>
        </w:rPr>
        <w:t>H</w:t>
      </w:r>
      <w:r w:rsidRPr="00C052A5">
        <w:rPr>
          <w:rFonts w:ascii="Tahoma" w:eastAsia="Tahoma" w:hAnsi="Tahoma" w:cs="Tahoma"/>
        </w:rPr>
        <w:t>a</w:t>
      </w:r>
      <w:r w:rsidRPr="00202EAF">
        <w:rPr>
          <w:rFonts w:ascii="Tahoma" w:eastAsia="Tahoma" w:hAnsi="Tahoma" w:cs="Tahoma"/>
        </w:rPr>
        <w:t>r</w:t>
      </w:r>
      <w:r w:rsidRPr="00C052A5">
        <w:rPr>
          <w:rFonts w:ascii="Tahoma" w:eastAsia="Tahoma" w:hAnsi="Tahoma" w:cs="Tahoma"/>
        </w:rPr>
        <w:t>m</w:t>
      </w:r>
      <w:r w:rsidRPr="00202EAF">
        <w:rPr>
          <w:rFonts w:ascii="Tahoma" w:eastAsia="Tahoma" w:hAnsi="Tahoma" w:cs="Tahoma"/>
        </w:rPr>
        <w:t>o</w:t>
      </w:r>
      <w:r w:rsidRPr="00C052A5">
        <w:rPr>
          <w:rFonts w:ascii="Tahoma" w:eastAsia="Tahoma" w:hAnsi="Tahoma" w:cs="Tahoma"/>
        </w:rPr>
        <w:t>n</w:t>
      </w:r>
      <w:r w:rsidRPr="00202EAF">
        <w:rPr>
          <w:rFonts w:ascii="Tahoma" w:eastAsia="Tahoma" w:hAnsi="Tahoma" w:cs="Tahoma"/>
        </w:rPr>
        <w:t>og</w:t>
      </w:r>
      <w:r w:rsidRPr="00C052A5">
        <w:rPr>
          <w:rFonts w:ascii="Tahoma" w:eastAsia="Tahoma" w:hAnsi="Tahoma" w:cs="Tahoma"/>
        </w:rPr>
        <w:t>ra</w:t>
      </w:r>
      <w:r w:rsidRPr="00202EAF">
        <w:rPr>
          <w:rFonts w:ascii="Tahoma" w:eastAsia="Tahoma" w:hAnsi="Tahoma" w:cs="Tahoma"/>
        </w:rPr>
        <w:t>m</w:t>
      </w:r>
      <w:r w:rsidRPr="00C052A5">
        <w:rPr>
          <w:rFonts w:ascii="Tahoma" w:eastAsia="Tahoma" w:hAnsi="Tahoma" w:cs="Tahoma"/>
        </w:rPr>
        <w:t xml:space="preserve"> </w:t>
      </w:r>
      <w:r w:rsidRPr="00202EAF">
        <w:rPr>
          <w:rFonts w:ascii="Tahoma" w:eastAsia="Tahoma" w:hAnsi="Tahoma" w:cs="Tahoma"/>
        </w:rPr>
        <w:t>p</w:t>
      </w:r>
      <w:r w:rsidRPr="00C052A5">
        <w:rPr>
          <w:rFonts w:ascii="Tahoma" w:eastAsia="Tahoma" w:hAnsi="Tahoma" w:cs="Tahoma"/>
        </w:rPr>
        <w:t>ła</w:t>
      </w:r>
      <w:r w:rsidRPr="00202EAF">
        <w:rPr>
          <w:rFonts w:ascii="Tahoma" w:eastAsia="Tahoma" w:hAnsi="Tahoma" w:cs="Tahoma"/>
        </w:rPr>
        <w:t>t</w:t>
      </w:r>
      <w:r w:rsidRPr="00C052A5">
        <w:rPr>
          <w:rFonts w:ascii="Tahoma" w:eastAsia="Tahoma" w:hAnsi="Tahoma" w:cs="Tahoma"/>
        </w:rPr>
        <w:t>n</w:t>
      </w:r>
      <w:r w:rsidRPr="00202EAF">
        <w:rPr>
          <w:rFonts w:ascii="Tahoma" w:eastAsia="Tahoma" w:hAnsi="Tahoma" w:cs="Tahoma"/>
        </w:rPr>
        <w:t>oś</w:t>
      </w:r>
      <w:r w:rsidRPr="00C052A5">
        <w:rPr>
          <w:rFonts w:ascii="Tahoma" w:eastAsia="Tahoma" w:hAnsi="Tahoma" w:cs="Tahoma"/>
        </w:rPr>
        <w:t>c</w:t>
      </w:r>
      <w:r w:rsidRPr="00202EAF">
        <w:rPr>
          <w:rFonts w:ascii="Tahoma" w:eastAsia="Tahoma" w:hAnsi="Tahoma" w:cs="Tahoma"/>
        </w:rPr>
        <w:t>i,</w:t>
      </w:r>
    </w:p>
    <w:p w14:paraId="6DBA8686" w14:textId="77777777"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C052A5">
        <w:rPr>
          <w:rFonts w:ascii="Tahoma" w:eastAsia="Tahoma" w:hAnsi="Tahoma" w:cs="Tahoma"/>
        </w:rPr>
        <w:t>załącznik nr 3: Oświadczenie o kwalifikowalności podatku VAT,</w:t>
      </w:r>
    </w:p>
    <w:p w14:paraId="35CB6701" w14:textId="6642D8E6"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rPr>
        <w:t>ł</w:t>
      </w:r>
      <w:r w:rsidRPr="00202EAF">
        <w:rPr>
          <w:rFonts w:ascii="Tahoma" w:eastAsia="Tahoma" w:hAnsi="Tahoma" w:cs="Tahoma"/>
          <w:spacing w:val="1"/>
        </w:rPr>
        <w:t>ą</w:t>
      </w:r>
      <w:r w:rsidRPr="00202EAF">
        <w:rPr>
          <w:rFonts w:ascii="Tahoma" w:eastAsia="Tahoma" w:hAnsi="Tahoma" w:cs="Tahoma"/>
          <w:spacing w:val="-1"/>
        </w:rPr>
        <w:t>c</w:t>
      </w:r>
      <w:r w:rsidRPr="00202EAF">
        <w:rPr>
          <w:rFonts w:ascii="Tahoma" w:eastAsia="Tahoma" w:hAnsi="Tahoma" w:cs="Tahoma"/>
        </w:rPr>
        <w:t>znik</w:t>
      </w:r>
      <w:r w:rsidRPr="00202EAF">
        <w:rPr>
          <w:rFonts w:ascii="Tahoma" w:eastAsia="Tahoma" w:hAnsi="Tahoma" w:cs="Tahoma"/>
          <w:spacing w:val="17"/>
        </w:rPr>
        <w:t xml:space="preserve"> </w:t>
      </w:r>
      <w:r w:rsidRPr="00202EAF">
        <w:rPr>
          <w:rFonts w:ascii="Tahoma" w:eastAsia="Tahoma" w:hAnsi="Tahoma" w:cs="Tahoma"/>
          <w:spacing w:val="-1"/>
        </w:rPr>
        <w:t>n</w:t>
      </w:r>
      <w:r w:rsidRPr="00202EAF">
        <w:rPr>
          <w:rFonts w:ascii="Tahoma" w:eastAsia="Tahoma" w:hAnsi="Tahoma" w:cs="Tahoma"/>
        </w:rPr>
        <w:t>r</w:t>
      </w:r>
      <w:r w:rsidRPr="00202EAF">
        <w:rPr>
          <w:rFonts w:ascii="Tahoma" w:eastAsia="Tahoma" w:hAnsi="Tahoma" w:cs="Tahoma"/>
          <w:spacing w:val="28"/>
        </w:rPr>
        <w:t xml:space="preserve"> </w:t>
      </w:r>
      <w:r w:rsidR="005D2937">
        <w:rPr>
          <w:rFonts w:ascii="Tahoma" w:eastAsia="Tahoma" w:hAnsi="Tahoma" w:cs="Tahoma"/>
          <w:spacing w:val="28"/>
        </w:rPr>
        <w:t>4</w:t>
      </w:r>
      <w:r w:rsidRPr="00202EAF">
        <w:rPr>
          <w:rFonts w:ascii="Tahoma" w:eastAsia="Tahoma" w:hAnsi="Tahoma" w:cs="Tahoma"/>
        </w:rPr>
        <w:t>:</w:t>
      </w:r>
      <w:r w:rsidRPr="00202EAF">
        <w:rPr>
          <w:rFonts w:ascii="Tahoma" w:eastAsia="Tahoma" w:hAnsi="Tahoma" w:cs="Tahoma"/>
          <w:spacing w:val="23"/>
        </w:rPr>
        <w:t xml:space="preserve"> </w:t>
      </w:r>
      <w:r w:rsidRPr="00202EAF">
        <w:rPr>
          <w:rFonts w:ascii="Tahoma" w:eastAsia="Tahoma" w:hAnsi="Tahoma" w:cs="Tahoma"/>
        </w:rPr>
        <w:t>Wzór</w:t>
      </w:r>
      <w:r w:rsidRPr="00202EAF">
        <w:rPr>
          <w:rFonts w:ascii="Tahoma" w:eastAsia="Tahoma" w:hAnsi="Tahoma" w:cs="Tahoma"/>
          <w:spacing w:val="21"/>
        </w:rPr>
        <w:t xml:space="preserve"> </w:t>
      </w:r>
      <w:r w:rsidRPr="00202EAF">
        <w:rPr>
          <w:rFonts w:ascii="Tahoma" w:eastAsia="Tahoma" w:hAnsi="Tahoma" w:cs="Tahoma"/>
          <w:spacing w:val="-4"/>
        </w:rPr>
        <w:t>K</w:t>
      </w:r>
      <w:r w:rsidRPr="00202EAF">
        <w:rPr>
          <w:rFonts w:ascii="Tahoma" w:eastAsia="Tahoma" w:hAnsi="Tahoma" w:cs="Tahoma"/>
          <w:spacing w:val="-1"/>
        </w:rPr>
        <w:t>w</w:t>
      </w:r>
      <w:r w:rsidRPr="00202EAF">
        <w:rPr>
          <w:rFonts w:ascii="Tahoma" w:eastAsia="Tahoma" w:hAnsi="Tahoma" w:cs="Tahoma"/>
          <w:spacing w:val="1"/>
        </w:rPr>
        <w:t>a</w:t>
      </w:r>
      <w:r w:rsidRPr="00202EAF">
        <w:rPr>
          <w:rFonts w:ascii="Tahoma" w:eastAsia="Tahoma" w:hAnsi="Tahoma" w:cs="Tahoma"/>
          <w:spacing w:val="2"/>
        </w:rPr>
        <w:t>r</w:t>
      </w:r>
      <w:r w:rsidRPr="00202EAF">
        <w:rPr>
          <w:rFonts w:ascii="Tahoma" w:eastAsia="Tahoma" w:hAnsi="Tahoma" w:cs="Tahoma"/>
        </w:rPr>
        <w:t>t</w:t>
      </w:r>
      <w:r w:rsidRPr="00202EAF">
        <w:rPr>
          <w:rFonts w:ascii="Tahoma" w:eastAsia="Tahoma" w:hAnsi="Tahoma" w:cs="Tahoma"/>
          <w:spacing w:val="1"/>
        </w:rPr>
        <w:t>a</w:t>
      </w:r>
      <w:r w:rsidRPr="00202EAF">
        <w:rPr>
          <w:rFonts w:ascii="Tahoma" w:eastAsia="Tahoma" w:hAnsi="Tahoma" w:cs="Tahoma"/>
        </w:rPr>
        <w:t>l</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rPr>
        <w:t>go</w:t>
      </w:r>
      <w:r w:rsidRPr="00202EAF">
        <w:rPr>
          <w:rFonts w:ascii="Tahoma" w:eastAsia="Tahoma" w:hAnsi="Tahoma" w:cs="Tahoma"/>
          <w:spacing w:val="15"/>
        </w:rPr>
        <w:t xml:space="preserve"> </w:t>
      </w:r>
      <w:r w:rsidRPr="00202EAF">
        <w:rPr>
          <w:rFonts w:ascii="Tahoma" w:eastAsia="Tahoma" w:hAnsi="Tahoma" w:cs="Tahoma"/>
          <w:spacing w:val="-1"/>
        </w:rPr>
        <w:t>h</w:t>
      </w:r>
      <w:r w:rsidRPr="00202EAF">
        <w:rPr>
          <w:rFonts w:ascii="Tahoma" w:eastAsia="Tahoma" w:hAnsi="Tahoma" w:cs="Tahoma"/>
          <w:spacing w:val="1"/>
        </w:rPr>
        <w:t>a</w:t>
      </w:r>
      <w:r w:rsidRPr="00202EAF">
        <w:rPr>
          <w:rFonts w:ascii="Tahoma" w:eastAsia="Tahoma" w:hAnsi="Tahoma" w:cs="Tahoma"/>
        </w:rPr>
        <w:t>r</w:t>
      </w:r>
      <w:r w:rsidRPr="00202EAF">
        <w:rPr>
          <w:rFonts w:ascii="Tahoma" w:eastAsia="Tahoma" w:hAnsi="Tahoma" w:cs="Tahoma"/>
          <w:spacing w:val="1"/>
        </w:rPr>
        <w:t>m</w:t>
      </w:r>
      <w:r w:rsidRPr="00202EAF">
        <w:rPr>
          <w:rFonts w:ascii="Tahoma" w:eastAsia="Tahoma" w:hAnsi="Tahoma" w:cs="Tahoma"/>
        </w:rPr>
        <w:t>o</w:t>
      </w:r>
      <w:r w:rsidRPr="00202EAF">
        <w:rPr>
          <w:rFonts w:ascii="Tahoma" w:eastAsia="Tahoma" w:hAnsi="Tahoma" w:cs="Tahoma"/>
          <w:spacing w:val="-1"/>
        </w:rPr>
        <w:t>n</w:t>
      </w:r>
      <w:r w:rsidRPr="00202EAF">
        <w:rPr>
          <w:rFonts w:ascii="Tahoma" w:eastAsia="Tahoma" w:hAnsi="Tahoma" w:cs="Tahoma"/>
        </w:rPr>
        <w:t>o</w:t>
      </w:r>
      <w:r w:rsidRPr="00202EAF">
        <w:rPr>
          <w:rFonts w:ascii="Tahoma" w:eastAsia="Tahoma" w:hAnsi="Tahoma" w:cs="Tahoma"/>
          <w:spacing w:val="4"/>
        </w:rPr>
        <w:t>g</w:t>
      </w:r>
      <w:r w:rsidRPr="00202EAF">
        <w:rPr>
          <w:rFonts w:ascii="Tahoma" w:eastAsia="Tahoma" w:hAnsi="Tahoma" w:cs="Tahoma"/>
          <w:spacing w:val="-2"/>
        </w:rPr>
        <w:t>r</w:t>
      </w:r>
      <w:r w:rsidRPr="00202EAF">
        <w:rPr>
          <w:rFonts w:ascii="Tahoma" w:eastAsia="Tahoma" w:hAnsi="Tahoma" w:cs="Tahoma"/>
          <w:spacing w:val="1"/>
        </w:rPr>
        <w:t>a</w:t>
      </w:r>
      <w:r w:rsidRPr="00202EAF">
        <w:rPr>
          <w:rFonts w:ascii="Tahoma" w:eastAsia="Tahoma" w:hAnsi="Tahoma" w:cs="Tahoma"/>
        </w:rPr>
        <w:t>mu</w:t>
      </w:r>
      <w:r w:rsidRPr="00202EAF">
        <w:rPr>
          <w:rFonts w:ascii="Tahoma" w:eastAsia="Tahoma" w:hAnsi="Tahoma" w:cs="Tahoma"/>
          <w:spacing w:val="12"/>
        </w:rPr>
        <w:t xml:space="preserve"> </w:t>
      </w:r>
      <w:r w:rsidRPr="00202EAF">
        <w:rPr>
          <w:rFonts w:ascii="Tahoma" w:eastAsia="Tahoma" w:hAnsi="Tahoma" w:cs="Tahoma"/>
        </w:rPr>
        <w:t>pr</w:t>
      </w:r>
      <w:r w:rsidRPr="00202EAF">
        <w:rPr>
          <w:rFonts w:ascii="Tahoma" w:eastAsia="Tahoma" w:hAnsi="Tahoma" w:cs="Tahoma"/>
          <w:spacing w:val="3"/>
        </w:rPr>
        <w:t>z</w:t>
      </w:r>
      <w:r w:rsidRPr="00202EAF">
        <w:rPr>
          <w:rFonts w:ascii="Tahoma" w:eastAsia="Tahoma" w:hAnsi="Tahoma" w:cs="Tahoma"/>
          <w:spacing w:val="1"/>
        </w:rPr>
        <w:t>e</w:t>
      </w:r>
      <w:r w:rsidRPr="00202EAF">
        <w:rPr>
          <w:rFonts w:ascii="Tahoma" w:eastAsia="Tahoma" w:hAnsi="Tahoma" w:cs="Tahoma"/>
        </w:rPr>
        <w:t>pro</w:t>
      </w:r>
      <w:r w:rsidRPr="00202EAF">
        <w:rPr>
          <w:rFonts w:ascii="Tahoma" w:eastAsia="Tahoma" w:hAnsi="Tahoma" w:cs="Tahoma"/>
          <w:spacing w:val="-1"/>
        </w:rPr>
        <w:t>w</w:t>
      </w:r>
      <w:r w:rsidRPr="00202EAF">
        <w:rPr>
          <w:rFonts w:ascii="Tahoma" w:eastAsia="Tahoma" w:hAnsi="Tahoma" w:cs="Tahoma"/>
          <w:spacing w:val="1"/>
        </w:rPr>
        <w:t>a</w:t>
      </w:r>
      <w:r w:rsidRPr="00202EAF">
        <w:rPr>
          <w:rFonts w:ascii="Tahoma" w:eastAsia="Tahoma" w:hAnsi="Tahoma" w:cs="Tahoma"/>
        </w:rPr>
        <w:t>dzo</w:t>
      </w:r>
      <w:r w:rsidRPr="00202EAF">
        <w:rPr>
          <w:rFonts w:ascii="Tahoma" w:eastAsia="Tahoma" w:hAnsi="Tahoma" w:cs="Tahoma"/>
          <w:spacing w:val="-3"/>
        </w:rPr>
        <w:t>n</w:t>
      </w:r>
      <w:r w:rsidRPr="00202EAF">
        <w:rPr>
          <w:rFonts w:ascii="Tahoma" w:eastAsia="Tahoma" w:hAnsi="Tahoma" w:cs="Tahoma"/>
          <w:spacing w:val="-1"/>
        </w:rPr>
        <w:t>yc</w:t>
      </w:r>
      <w:r w:rsidRPr="00202EAF">
        <w:rPr>
          <w:rFonts w:ascii="Tahoma" w:eastAsia="Tahoma" w:hAnsi="Tahoma" w:cs="Tahoma"/>
        </w:rPr>
        <w:t>h</w:t>
      </w:r>
      <w:r w:rsidRPr="00202EAF">
        <w:rPr>
          <w:rFonts w:ascii="Tahoma" w:eastAsia="Tahoma" w:hAnsi="Tahoma" w:cs="Tahoma"/>
          <w:spacing w:val="10"/>
        </w:rPr>
        <w:t xml:space="preserve"> </w:t>
      </w:r>
      <w:r w:rsidRPr="00202EAF">
        <w:rPr>
          <w:rFonts w:ascii="Tahoma" w:eastAsia="Tahoma" w:hAnsi="Tahoma" w:cs="Tahoma"/>
        </w:rPr>
        <w:t>w</w:t>
      </w:r>
      <w:r w:rsidRPr="00202EAF">
        <w:rPr>
          <w:rFonts w:ascii="Tahoma" w:eastAsia="Tahoma" w:hAnsi="Tahoma" w:cs="Tahoma"/>
          <w:spacing w:val="26"/>
        </w:rPr>
        <w:t xml:space="preserve"> </w:t>
      </w:r>
      <w:r w:rsidRPr="00202EAF">
        <w:rPr>
          <w:rFonts w:ascii="Tahoma" w:eastAsia="Tahoma" w:hAnsi="Tahoma" w:cs="Tahoma"/>
          <w:spacing w:val="-2"/>
        </w:rPr>
        <w:t>r</w:t>
      </w:r>
      <w:r w:rsidRPr="00202EAF">
        <w:rPr>
          <w:rFonts w:ascii="Tahoma" w:eastAsia="Tahoma" w:hAnsi="Tahoma" w:cs="Tahoma"/>
          <w:spacing w:val="1"/>
        </w:rPr>
        <w:t>a</w:t>
      </w:r>
      <w:r w:rsidRPr="00202EAF">
        <w:rPr>
          <w:rFonts w:ascii="Tahoma" w:eastAsia="Tahoma" w:hAnsi="Tahoma" w:cs="Tahoma"/>
        </w:rPr>
        <w:t>m</w:t>
      </w:r>
      <w:r w:rsidRPr="00202EAF">
        <w:rPr>
          <w:rFonts w:ascii="Tahoma" w:eastAsia="Tahoma" w:hAnsi="Tahoma" w:cs="Tahoma"/>
          <w:spacing w:val="1"/>
        </w:rPr>
        <w:t>a</w:t>
      </w:r>
      <w:r w:rsidRPr="00202EAF">
        <w:rPr>
          <w:rFonts w:ascii="Tahoma" w:eastAsia="Tahoma" w:hAnsi="Tahoma" w:cs="Tahoma"/>
          <w:spacing w:val="-1"/>
        </w:rPr>
        <w:t>c</w:t>
      </w:r>
      <w:r w:rsidRPr="00202EAF">
        <w:rPr>
          <w:rFonts w:ascii="Tahoma" w:eastAsia="Tahoma" w:hAnsi="Tahoma" w:cs="Tahoma"/>
        </w:rPr>
        <w:t>h</w:t>
      </w:r>
      <w:r w:rsidRPr="00202EAF">
        <w:rPr>
          <w:rFonts w:ascii="Tahoma" w:eastAsia="Tahoma" w:hAnsi="Tahoma" w:cs="Tahoma"/>
          <w:spacing w:val="21"/>
        </w:rPr>
        <w:t xml:space="preserve"> </w:t>
      </w:r>
      <w:r w:rsidRPr="00202EAF">
        <w:rPr>
          <w:rFonts w:ascii="Tahoma" w:eastAsia="Tahoma" w:hAnsi="Tahoma" w:cs="Tahoma"/>
          <w:spacing w:val="5"/>
        </w:rPr>
        <w:t>p</w:t>
      </w:r>
      <w:r w:rsidRPr="00202EAF">
        <w:rPr>
          <w:rFonts w:ascii="Tahoma" w:eastAsia="Tahoma" w:hAnsi="Tahoma" w:cs="Tahoma"/>
        </w:rPr>
        <w:t>ro</w:t>
      </w:r>
      <w:r w:rsidRPr="00202EAF">
        <w:rPr>
          <w:rFonts w:ascii="Tahoma" w:eastAsia="Tahoma" w:hAnsi="Tahoma" w:cs="Tahoma"/>
          <w:spacing w:val="-1"/>
        </w:rPr>
        <w:t>j</w:t>
      </w:r>
      <w:r w:rsidRPr="00202EAF">
        <w:rPr>
          <w:rFonts w:ascii="Tahoma" w:eastAsia="Tahoma" w:hAnsi="Tahoma" w:cs="Tahoma"/>
          <w:spacing w:val="1"/>
        </w:rPr>
        <w:t>e</w:t>
      </w:r>
      <w:r w:rsidRPr="00202EAF">
        <w:rPr>
          <w:rFonts w:ascii="Tahoma" w:eastAsia="Tahoma" w:hAnsi="Tahoma" w:cs="Tahoma"/>
          <w:spacing w:val="-1"/>
        </w:rPr>
        <w:t>k</w:t>
      </w:r>
      <w:r w:rsidRPr="00202EAF">
        <w:rPr>
          <w:rFonts w:ascii="Tahoma" w:eastAsia="Tahoma" w:hAnsi="Tahoma" w:cs="Tahoma"/>
        </w:rPr>
        <w:t>tu</w:t>
      </w:r>
      <w:r w:rsidRPr="00202EAF">
        <w:rPr>
          <w:rFonts w:ascii="Tahoma" w:eastAsia="Tahoma" w:hAnsi="Tahoma" w:cs="Tahoma"/>
          <w:spacing w:val="21"/>
        </w:rPr>
        <w:t xml:space="preserve"> </w:t>
      </w:r>
      <w:r w:rsidRPr="00202EAF">
        <w:rPr>
          <w:rFonts w:ascii="Tahoma" w:eastAsia="Tahoma" w:hAnsi="Tahoma" w:cs="Tahoma"/>
          <w:spacing w:val="-3"/>
        </w:rPr>
        <w:t>f</w:t>
      </w:r>
      <w:r w:rsidRPr="00202EAF">
        <w:rPr>
          <w:rFonts w:ascii="Tahoma" w:eastAsia="Tahoma" w:hAnsi="Tahoma" w:cs="Tahoma"/>
        </w:rPr>
        <w:t>orm</w:t>
      </w:r>
      <w:r w:rsidR="00CF4147" w:rsidRPr="00202EAF">
        <w:rPr>
          <w:rFonts w:ascii="Tahoma" w:eastAsia="Tahoma" w:hAnsi="Tahoma" w:cs="Tahoma"/>
        </w:rPr>
        <w:t xml:space="preserve"> </w:t>
      </w:r>
      <w:r w:rsidR="00A04C6C" w:rsidRPr="00202EAF">
        <w:rPr>
          <w:rFonts w:ascii="Tahoma" w:eastAsia="Tahoma" w:hAnsi="Tahoma" w:cs="Tahoma"/>
        </w:rPr>
        <w:t>w</w:t>
      </w:r>
      <w:r w:rsidRPr="00202EAF">
        <w:rPr>
          <w:rFonts w:ascii="Tahoma" w:eastAsia="Tahoma" w:hAnsi="Tahoma" w:cs="Tahoma"/>
        </w:rPr>
        <w:t>sp</w:t>
      </w:r>
      <w:r w:rsidRPr="00202EAF">
        <w:rPr>
          <w:rFonts w:ascii="Tahoma" w:eastAsia="Tahoma" w:hAnsi="Tahoma" w:cs="Tahoma"/>
          <w:spacing w:val="1"/>
        </w:rPr>
        <w:t>a</w:t>
      </w:r>
      <w:r w:rsidRPr="00202EAF">
        <w:rPr>
          <w:rFonts w:ascii="Tahoma" w:eastAsia="Tahoma" w:hAnsi="Tahoma" w:cs="Tahoma"/>
        </w:rPr>
        <w:t>rci</w:t>
      </w:r>
      <w:r w:rsidRPr="00202EAF">
        <w:rPr>
          <w:rFonts w:ascii="Tahoma" w:eastAsia="Tahoma" w:hAnsi="Tahoma" w:cs="Tahoma"/>
          <w:spacing w:val="1"/>
        </w:rPr>
        <w:t>a</w:t>
      </w:r>
      <w:r w:rsidRPr="00202EAF">
        <w:rPr>
          <w:rFonts w:ascii="Tahoma" w:eastAsia="Tahoma" w:hAnsi="Tahoma" w:cs="Tahoma"/>
        </w:rPr>
        <w:t>,</w:t>
      </w:r>
    </w:p>
    <w:p w14:paraId="573B63C9" w14:textId="2D87EDCF"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rPr>
        <w:t>ł</w:t>
      </w:r>
      <w:r w:rsidRPr="00202EAF">
        <w:rPr>
          <w:rFonts w:ascii="Tahoma" w:eastAsia="Tahoma" w:hAnsi="Tahoma" w:cs="Tahoma"/>
          <w:spacing w:val="1"/>
        </w:rPr>
        <w:t>ą</w:t>
      </w:r>
      <w:r w:rsidRPr="00202EAF">
        <w:rPr>
          <w:rFonts w:ascii="Tahoma" w:eastAsia="Tahoma" w:hAnsi="Tahoma" w:cs="Tahoma"/>
          <w:spacing w:val="-1"/>
        </w:rPr>
        <w:t>c</w:t>
      </w:r>
      <w:r w:rsidRPr="00202EAF">
        <w:rPr>
          <w:rFonts w:ascii="Tahoma" w:eastAsia="Tahoma" w:hAnsi="Tahoma" w:cs="Tahoma"/>
        </w:rPr>
        <w:t>znik</w:t>
      </w:r>
      <w:r w:rsidRPr="00202EAF">
        <w:rPr>
          <w:rFonts w:ascii="Tahoma" w:eastAsia="Tahoma" w:hAnsi="Tahoma" w:cs="Tahoma"/>
          <w:spacing w:val="-9"/>
        </w:rPr>
        <w:t xml:space="preserve"> </w:t>
      </w:r>
      <w:r w:rsidRPr="00202EAF">
        <w:rPr>
          <w:rFonts w:ascii="Tahoma" w:eastAsia="Tahoma" w:hAnsi="Tahoma" w:cs="Tahoma"/>
          <w:spacing w:val="-1"/>
        </w:rPr>
        <w:t>n</w:t>
      </w:r>
      <w:r w:rsidRPr="00202EAF">
        <w:rPr>
          <w:rFonts w:ascii="Tahoma" w:eastAsia="Tahoma" w:hAnsi="Tahoma" w:cs="Tahoma"/>
        </w:rPr>
        <w:t>r</w:t>
      </w:r>
      <w:r w:rsidRPr="00202EAF">
        <w:rPr>
          <w:rFonts w:ascii="Tahoma" w:eastAsia="Tahoma" w:hAnsi="Tahoma" w:cs="Tahoma"/>
          <w:spacing w:val="1"/>
        </w:rPr>
        <w:t xml:space="preserve"> </w:t>
      </w:r>
      <w:r w:rsidR="005D2937">
        <w:rPr>
          <w:rFonts w:ascii="Tahoma" w:eastAsia="Tahoma" w:hAnsi="Tahoma" w:cs="Tahoma"/>
          <w:spacing w:val="1"/>
        </w:rPr>
        <w:t>5</w:t>
      </w:r>
      <w:r w:rsidRPr="00202EAF">
        <w:rPr>
          <w:rFonts w:ascii="Tahoma" w:eastAsia="Tahoma" w:hAnsi="Tahoma" w:cs="Tahoma"/>
        </w:rPr>
        <w:t>:</w:t>
      </w:r>
      <w:r w:rsidRPr="00202EAF">
        <w:rPr>
          <w:rFonts w:ascii="Tahoma" w:eastAsia="Tahoma" w:hAnsi="Tahoma" w:cs="Tahoma"/>
          <w:spacing w:val="-3"/>
        </w:rPr>
        <w:t xml:space="preserve"> </w:t>
      </w:r>
      <w:r w:rsidRPr="00202EAF">
        <w:rPr>
          <w:rFonts w:ascii="Tahoma" w:eastAsia="Tahoma" w:hAnsi="Tahoma" w:cs="Tahoma"/>
          <w:spacing w:val="3"/>
        </w:rPr>
        <w:t>O</w:t>
      </w:r>
      <w:r w:rsidRPr="00202EAF">
        <w:rPr>
          <w:rFonts w:ascii="Tahoma" w:eastAsia="Tahoma" w:hAnsi="Tahoma" w:cs="Tahoma"/>
        </w:rPr>
        <w:t>ś</w:t>
      </w:r>
      <w:r w:rsidRPr="00202EAF">
        <w:rPr>
          <w:rFonts w:ascii="Tahoma" w:eastAsia="Tahoma" w:hAnsi="Tahoma" w:cs="Tahoma"/>
          <w:spacing w:val="1"/>
        </w:rPr>
        <w:t>w</w:t>
      </w:r>
      <w:r w:rsidRPr="00202EAF">
        <w:rPr>
          <w:rFonts w:ascii="Tahoma" w:eastAsia="Tahoma" w:hAnsi="Tahoma" w:cs="Tahoma"/>
        </w:rPr>
        <w:t>i</w:t>
      </w:r>
      <w:r w:rsidRPr="00202EAF">
        <w:rPr>
          <w:rFonts w:ascii="Tahoma" w:eastAsia="Tahoma" w:hAnsi="Tahoma" w:cs="Tahoma"/>
          <w:spacing w:val="1"/>
        </w:rPr>
        <w:t>a</w:t>
      </w:r>
      <w:r w:rsidRPr="00202EAF">
        <w:rPr>
          <w:rFonts w:ascii="Tahoma" w:eastAsia="Tahoma" w:hAnsi="Tahoma" w:cs="Tahoma"/>
        </w:rPr>
        <w:t>dcz</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spacing w:val="2"/>
        </w:rPr>
        <w:t>i</w:t>
      </w:r>
      <w:r w:rsidRPr="00202EAF">
        <w:rPr>
          <w:rFonts w:ascii="Tahoma" w:eastAsia="Tahoma" w:hAnsi="Tahoma" w:cs="Tahoma"/>
        </w:rPr>
        <w:t>a</w:t>
      </w:r>
      <w:r w:rsidRPr="00202EAF">
        <w:rPr>
          <w:rFonts w:ascii="Tahoma" w:eastAsia="Tahoma" w:hAnsi="Tahoma" w:cs="Tahoma"/>
          <w:spacing w:val="-10"/>
        </w:rPr>
        <w:t xml:space="preserve"> </w:t>
      </w:r>
      <w:r w:rsidRPr="00202EAF">
        <w:rPr>
          <w:rFonts w:ascii="Tahoma" w:eastAsia="Tahoma" w:hAnsi="Tahoma" w:cs="Tahoma"/>
        </w:rPr>
        <w:t>B</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spacing w:val="-1"/>
        </w:rPr>
        <w:t>f</w:t>
      </w:r>
      <w:r w:rsidRPr="00202EAF">
        <w:rPr>
          <w:rFonts w:ascii="Tahoma" w:eastAsia="Tahoma" w:hAnsi="Tahoma" w:cs="Tahoma"/>
          <w:spacing w:val="2"/>
        </w:rPr>
        <w:t>i</w:t>
      </w:r>
      <w:r w:rsidRPr="00202EAF">
        <w:rPr>
          <w:rFonts w:ascii="Tahoma" w:eastAsia="Tahoma" w:hAnsi="Tahoma" w:cs="Tahoma"/>
          <w:spacing w:val="-1"/>
        </w:rPr>
        <w:t>cj</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rPr>
        <w:t>t</w:t>
      </w:r>
      <w:r w:rsidRPr="00202EAF">
        <w:rPr>
          <w:rFonts w:ascii="Tahoma" w:eastAsia="Tahoma" w:hAnsi="Tahoma" w:cs="Tahoma"/>
          <w:spacing w:val="4"/>
        </w:rPr>
        <w:t>a</w:t>
      </w:r>
      <w:r w:rsidR="00C32BBB" w:rsidRPr="00202EAF">
        <w:rPr>
          <w:rFonts w:ascii="Tahoma" w:eastAsia="Tahoma" w:hAnsi="Tahoma" w:cs="Tahoma"/>
        </w:rPr>
        <w:t xml:space="preserve"> o niezaleganiu z opłacaniem składek ZUS,</w:t>
      </w:r>
    </w:p>
    <w:p w14:paraId="1C6FE85E" w14:textId="52BAFA83" w:rsidR="00C32BBB" w:rsidRPr="00202EAF" w:rsidRDefault="00C32BBB"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6</w:t>
      </w:r>
      <w:r w:rsidRPr="00202EAF">
        <w:rPr>
          <w:rFonts w:ascii="Tahoma" w:eastAsia="Tahoma" w:hAnsi="Tahoma" w:cs="Tahoma"/>
        </w:rPr>
        <w:t>: Oświadczenie Beneficjenta o niezaleganiu z uiszczaniem podatków,</w:t>
      </w:r>
    </w:p>
    <w:p w14:paraId="0C322988" w14:textId="6A294509" w:rsidR="00C32BBB" w:rsidRPr="00202EAF" w:rsidRDefault="00C24D7D"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hAnsi="Tahoma" w:cs="Tahoma"/>
        </w:rPr>
        <w:t>załącznik</w:t>
      </w:r>
      <w:r w:rsidR="00C32BBB" w:rsidRPr="00202EAF">
        <w:rPr>
          <w:rFonts w:ascii="Tahoma" w:hAnsi="Tahoma" w:cs="Tahoma"/>
        </w:rPr>
        <w:t xml:space="preserve"> nr </w:t>
      </w:r>
      <w:r w:rsidR="005D2937">
        <w:rPr>
          <w:rFonts w:ascii="Tahoma" w:hAnsi="Tahoma" w:cs="Tahoma"/>
        </w:rPr>
        <w:t>7</w:t>
      </w:r>
      <w:r w:rsidR="00C32BBB" w:rsidRPr="00202EAF">
        <w:rPr>
          <w:rFonts w:ascii="Tahoma" w:hAnsi="Tahoma" w:cs="Tahoma"/>
        </w:rPr>
        <w:t xml:space="preserve">: </w:t>
      </w:r>
      <w:r w:rsidR="00C32BBB" w:rsidRPr="00202EAF">
        <w:rPr>
          <w:rFonts w:ascii="Tahoma" w:eastAsia="Tahoma" w:hAnsi="Tahoma" w:cs="Tahoma"/>
        </w:rPr>
        <w:t>Oświadczenie o niepodleganiu karze zakazu dostępu do środków,</w:t>
      </w:r>
    </w:p>
    <w:p w14:paraId="7B6FEF8A" w14:textId="4C4A551E" w:rsidR="00C32BBB" w:rsidRPr="00202EAF" w:rsidRDefault="00C32BBB"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8</w:t>
      </w:r>
      <w:r w:rsidRPr="00202EAF">
        <w:rPr>
          <w:rFonts w:ascii="Tahoma" w:eastAsia="Tahoma" w:hAnsi="Tahoma" w:cs="Tahoma"/>
        </w:rPr>
        <w:t>: Oświadczenie uczestnika projektu</w:t>
      </w:r>
      <w:r w:rsidR="00C35D54">
        <w:rPr>
          <w:rFonts w:ascii="Tahoma" w:eastAsia="Tahoma" w:hAnsi="Tahoma" w:cs="Tahoma"/>
        </w:rPr>
        <w:t>,</w:t>
      </w:r>
    </w:p>
    <w:p w14:paraId="104576A0" w14:textId="5AB03A7C" w:rsidR="006E1261" w:rsidRPr="00202EAF" w:rsidRDefault="006E1261"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9</w:t>
      </w:r>
      <w:r w:rsidRPr="00202EAF">
        <w:rPr>
          <w:rFonts w:ascii="Tahoma" w:eastAsia="Tahoma" w:hAnsi="Tahoma" w:cs="Tahoma"/>
        </w:rPr>
        <w:t>: Upoważnienie do przetwarzani</w:t>
      </w:r>
      <w:r w:rsidR="008E3C45" w:rsidRPr="00202EAF">
        <w:rPr>
          <w:rFonts w:ascii="Tahoma" w:eastAsia="Tahoma" w:hAnsi="Tahoma" w:cs="Tahoma"/>
        </w:rPr>
        <w:t>a danych osobowych na poziomie B</w:t>
      </w:r>
      <w:r w:rsidRPr="00202EAF">
        <w:rPr>
          <w:rFonts w:ascii="Tahoma" w:eastAsia="Tahoma" w:hAnsi="Tahoma" w:cs="Tahoma"/>
        </w:rPr>
        <w:t>eneficjenta i podmiotów przez niego umocowanych,</w:t>
      </w:r>
    </w:p>
    <w:p w14:paraId="53E48468" w14:textId="38958E2D" w:rsidR="008E3C45" w:rsidRPr="00202EAF" w:rsidRDefault="006E1261"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10</w:t>
      </w:r>
      <w:r w:rsidRPr="00202EAF">
        <w:rPr>
          <w:rFonts w:ascii="Tahoma" w:eastAsia="Tahoma" w:hAnsi="Tahoma" w:cs="Tahoma"/>
        </w:rPr>
        <w:t xml:space="preserve">: Odwołanie upoważnienia do przetwarzania danych osobowych na poziomie </w:t>
      </w:r>
      <w:r w:rsidR="008E3C45" w:rsidRPr="00202EAF">
        <w:rPr>
          <w:rFonts w:ascii="Tahoma" w:eastAsia="Tahoma" w:hAnsi="Tahoma" w:cs="Tahoma"/>
        </w:rPr>
        <w:t>B</w:t>
      </w:r>
      <w:r w:rsidR="00C35D54">
        <w:rPr>
          <w:rFonts w:ascii="Tahoma" w:eastAsia="Tahoma" w:hAnsi="Tahoma" w:cs="Tahoma"/>
        </w:rPr>
        <w:t xml:space="preserve">eneficjenta </w:t>
      </w:r>
      <w:r w:rsidRPr="00202EAF">
        <w:rPr>
          <w:rFonts w:ascii="Tahoma" w:eastAsia="Tahoma" w:hAnsi="Tahoma" w:cs="Tahoma"/>
        </w:rPr>
        <w:t>i po</w:t>
      </w:r>
      <w:r w:rsidR="00C35D54">
        <w:rPr>
          <w:rFonts w:ascii="Tahoma" w:eastAsia="Tahoma" w:hAnsi="Tahoma" w:cs="Tahoma"/>
        </w:rPr>
        <w:t>dmiotów przez niego umocowanych,</w:t>
      </w:r>
    </w:p>
    <w:p w14:paraId="3ED52549" w14:textId="4C5CD20B" w:rsidR="008E3C45" w:rsidRPr="00FB16BB" w:rsidRDefault="008E3C45"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rPr>
        <w:t>ł</w:t>
      </w:r>
      <w:r w:rsidRPr="00202EAF">
        <w:rPr>
          <w:rFonts w:ascii="Tahoma" w:eastAsia="Tahoma" w:hAnsi="Tahoma" w:cs="Tahoma"/>
          <w:spacing w:val="1"/>
        </w:rPr>
        <w:t>ą</w:t>
      </w:r>
      <w:r w:rsidRPr="00202EAF">
        <w:rPr>
          <w:rFonts w:ascii="Tahoma" w:eastAsia="Tahoma" w:hAnsi="Tahoma" w:cs="Tahoma"/>
          <w:spacing w:val="-1"/>
        </w:rPr>
        <w:t>c</w:t>
      </w:r>
      <w:r w:rsidRPr="00202EAF">
        <w:rPr>
          <w:rFonts w:ascii="Tahoma" w:eastAsia="Tahoma" w:hAnsi="Tahoma" w:cs="Tahoma"/>
        </w:rPr>
        <w:t>znik</w:t>
      </w:r>
      <w:r w:rsidRPr="00202EAF">
        <w:rPr>
          <w:rFonts w:ascii="Tahoma" w:eastAsia="Tahoma" w:hAnsi="Tahoma" w:cs="Tahoma"/>
          <w:spacing w:val="-9"/>
        </w:rPr>
        <w:t xml:space="preserve"> </w:t>
      </w:r>
      <w:r w:rsidRPr="00202EAF">
        <w:rPr>
          <w:rFonts w:ascii="Tahoma" w:eastAsia="Tahoma" w:hAnsi="Tahoma" w:cs="Tahoma"/>
          <w:spacing w:val="-1"/>
        </w:rPr>
        <w:t>n</w:t>
      </w:r>
      <w:r w:rsidRPr="00202EAF">
        <w:rPr>
          <w:rFonts w:ascii="Tahoma" w:eastAsia="Tahoma" w:hAnsi="Tahoma" w:cs="Tahoma"/>
        </w:rPr>
        <w:t>r</w:t>
      </w:r>
      <w:r w:rsidRPr="00202EAF">
        <w:rPr>
          <w:rFonts w:ascii="Tahoma" w:eastAsia="Tahoma" w:hAnsi="Tahoma" w:cs="Tahoma"/>
          <w:spacing w:val="1"/>
        </w:rPr>
        <w:t xml:space="preserve"> </w:t>
      </w:r>
      <w:r w:rsidR="005D2937">
        <w:rPr>
          <w:rFonts w:ascii="Tahoma" w:eastAsia="Tahoma" w:hAnsi="Tahoma" w:cs="Tahoma"/>
          <w:spacing w:val="1"/>
        </w:rPr>
        <w:t>11</w:t>
      </w:r>
      <w:r w:rsidRPr="00202EAF">
        <w:rPr>
          <w:rFonts w:ascii="Tahoma" w:eastAsia="Tahoma" w:hAnsi="Tahoma" w:cs="Tahoma"/>
        </w:rPr>
        <w:t>:</w:t>
      </w:r>
      <w:r w:rsidRPr="00202EAF">
        <w:rPr>
          <w:rFonts w:ascii="Tahoma" w:eastAsia="Tahoma" w:hAnsi="Tahoma" w:cs="Tahoma"/>
          <w:spacing w:val="-1"/>
        </w:rPr>
        <w:t xml:space="preserve"> U</w:t>
      </w:r>
      <w:r w:rsidRPr="00202EAF">
        <w:rPr>
          <w:rFonts w:ascii="Tahoma" w:eastAsia="Tahoma" w:hAnsi="Tahoma" w:cs="Tahoma"/>
        </w:rPr>
        <w:t>m</w:t>
      </w:r>
      <w:r w:rsidRPr="00202EAF">
        <w:rPr>
          <w:rFonts w:ascii="Tahoma" w:eastAsia="Tahoma" w:hAnsi="Tahoma" w:cs="Tahoma"/>
          <w:spacing w:val="2"/>
        </w:rPr>
        <w:t>o</w:t>
      </w:r>
      <w:r w:rsidRPr="00202EAF">
        <w:rPr>
          <w:rFonts w:ascii="Tahoma" w:eastAsia="Tahoma" w:hAnsi="Tahoma" w:cs="Tahoma"/>
          <w:spacing w:val="-1"/>
        </w:rPr>
        <w:t>w</w:t>
      </w:r>
      <w:r w:rsidRPr="00202EAF">
        <w:rPr>
          <w:rFonts w:ascii="Tahoma" w:eastAsia="Tahoma" w:hAnsi="Tahoma" w:cs="Tahoma"/>
          <w:spacing w:val="1"/>
        </w:rPr>
        <w:t>a/</w:t>
      </w:r>
      <w:r w:rsidRPr="00202EAF">
        <w:rPr>
          <w:rFonts w:ascii="Tahoma" w:eastAsia="Tahoma" w:hAnsi="Tahoma" w:cs="Tahoma"/>
        </w:rPr>
        <w:t>porozumi</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rPr>
        <w:t>ie</w:t>
      </w:r>
      <w:r w:rsidRPr="00202EAF">
        <w:rPr>
          <w:rFonts w:ascii="Tahoma" w:eastAsia="Tahoma" w:hAnsi="Tahoma" w:cs="Tahoma"/>
          <w:spacing w:val="-19"/>
        </w:rPr>
        <w:t xml:space="preserve"> </w:t>
      </w:r>
      <w:r w:rsidRPr="00202EAF">
        <w:rPr>
          <w:rFonts w:ascii="Tahoma" w:eastAsia="Tahoma" w:hAnsi="Tahoma" w:cs="Tahoma"/>
        </w:rPr>
        <w:t>p</w:t>
      </w:r>
      <w:r w:rsidRPr="00202EAF">
        <w:rPr>
          <w:rFonts w:ascii="Tahoma" w:eastAsia="Tahoma" w:hAnsi="Tahoma" w:cs="Tahoma"/>
          <w:spacing w:val="1"/>
        </w:rPr>
        <w:t>a</w:t>
      </w:r>
      <w:r w:rsidRPr="00202EAF">
        <w:rPr>
          <w:rFonts w:ascii="Tahoma" w:eastAsia="Tahoma" w:hAnsi="Tahoma" w:cs="Tahoma"/>
        </w:rPr>
        <w:t>r</w:t>
      </w:r>
      <w:r w:rsidRPr="00202EAF">
        <w:rPr>
          <w:rFonts w:ascii="Tahoma" w:eastAsia="Tahoma" w:hAnsi="Tahoma" w:cs="Tahoma"/>
          <w:spacing w:val="1"/>
        </w:rPr>
        <w:t>t</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rPr>
        <w:t>r</w:t>
      </w:r>
      <w:r w:rsidRPr="00202EAF">
        <w:rPr>
          <w:rFonts w:ascii="Tahoma" w:eastAsia="Tahoma" w:hAnsi="Tahoma" w:cs="Tahoma"/>
          <w:spacing w:val="2"/>
        </w:rPr>
        <w:t>s</w:t>
      </w:r>
      <w:r w:rsidRPr="00202EAF">
        <w:rPr>
          <w:rFonts w:ascii="Tahoma" w:eastAsia="Tahoma" w:hAnsi="Tahoma" w:cs="Tahoma"/>
          <w:spacing w:val="-1"/>
        </w:rPr>
        <w:t>k</w:t>
      </w:r>
      <w:r w:rsidRPr="00202EAF">
        <w:rPr>
          <w:rFonts w:ascii="Tahoma" w:eastAsia="Tahoma" w:hAnsi="Tahoma" w:cs="Tahoma"/>
        </w:rPr>
        <w:t>i</w:t>
      </w:r>
      <w:r w:rsidRPr="00202EAF">
        <w:rPr>
          <w:rFonts w:ascii="Tahoma" w:eastAsia="Tahoma" w:hAnsi="Tahoma" w:cs="Tahoma"/>
          <w:spacing w:val="1"/>
        </w:rPr>
        <w:t>e</w:t>
      </w:r>
      <w:r w:rsidRPr="00202EAF">
        <w:rPr>
          <w:rFonts w:ascii="Tahoma" w:eastAsia="Tahoma" w:hAnsi="Tahoma" w:cs="Tahoma"/>
          <w:spacing w:val="6"/>
        </w:rPr>
        <w:t>,</w:t>
      </w:r>
      <w:r w:rsidRPr="00202EAF">
        <w:rPr>
          <w:rStyle w:val="Odwoanieprzypisudolnego"/>
          <w:rFonts w:ascii="Tahoma" w:eastAsia="Tahoma" w:hAnsi="Tahoma" w:cs="Tahoma"/>
          <w:spacing w:val="6"/>
        </w:rPr>
        <w:footnoteReference w:id="87"/>
      </w:r>
    </w:p>
    <w:p w14:paraId="46048577" w14:textId="2D70801B" w:rsidR="00D46553" w:rsidRPr="003E6FA1" w:rsidRDefault="00A16EF3" w:rsidP="003E6FA1">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załącznik</w:t>
      </w:r>
      <w:r w:rsidR="00E85B65" w:rsidRPr="00202EAF">
        <w:rPr>
          <w:rFonts w:ascii="Tahoma" w:eastAsia="Tahoma" w:hAnsi="Tahoma" w:cs="Tahoma"/>
        </w:rPr>
        <w:t xml:space="preserve"> </w:t>
      </w:r>
      <w:r w:rsidRPr="00202EAF">
        <w:rPr>
          <w:rFonts w:ascii="Tahoma" w:eastAsia="Tahoma" w:hAnsi="Tahoma" w:cs="Tahoma"/>
        </w:rPr>
        <w:t xml:space="preserve">nr </w:t>
      </w:r>
      <w:r w:rsidR="005D2937">
        <w:rPr>
          <w:rFonts w:ascii="Tahoma" w:eastAsia="Tahoma" w:hAnsi="Tahoma" w:cs="Tahoma"/>
        </w:rPr>
        <w:t>12</w:t>
      </w:r>
      <w:r w:rsidRPr="00202EAF">
        <w:rPr>
          <w:rFonts w:ascii="Tahoma" w:eastAsia="Tahoma" w:hAnsi="Tahoma" w:cs="Tahoma"/>
        </w:rPr>
        <w:t xml:space="preserve">: </w:t>
      </w:r>
      <w:r w:rsidR="006879B1" w:rsidRPr="000F0A20">
        <w:rPr>
          <w:rFonts w:ascii="Tahoma" w:hAnsi="Tahoma" w:cs="Tahoma"/>
        </w:rPr>
        <w:t>Wzory wniosków osób uprawnionych do obsługi systemu SL2014</w:t>
      </w:r>
      <w:r w:rsidR="00D46553" w:rsidRPr="00202EAF">
        <w:rPr>
          <w:rFonts w:ascii="Tahoma" w:eastAsia="Tahoma" w:hAnsi="Tahoma" w:cs="Tahoma"/>
        </w:rPr>
        <w:t>,</w:t>
      </w:r>
    </w:p>
    <w:p w14:paraId="3680FFC5" w14:textId="1C70BB12" w:rsidR="00D60F4D" w:rsidRDefault="00D60F4D" w:rsidP="005D6836">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1</w:t>
      </w:r>
      <w:r w:rsidR="00954F12">
        <w:rPr>
          <w:rFonts w:ascii="Tahoma" w:eastAsia="Tahoma" w:hAnsi="Tahoma" w:cs="Tahoma"/>
        </w:rPr>
        <w:t>3</w:t>
      </w:r>
      <w:r w:rsidRPr="00202EAF">
        <w:rPr>
          <w:rFonts w:ascii="Tahoma" w:eastAsia="Tahoma" w:hAnsi="Tahoma" w:cs="Tahoma"/>
        </w:rPr>
        <w:t>: Wzór zakresu danych osobowych powierzonych do przetwarzania</w:t>
      </w:r>
      <w:r w:rsidR="00C35D54">
        <w:rPr>
          <w:rFonts w:ascii="Tahoma" w:eastAsia="Tahoma" w:hAnsi="Tahoma" w:cs="Tahoma"/>
        </w:rPr>
        <w:t>.</w:t>
      </w:r>
    </w:p>
    <w:p w14:paraId="4F872CF8" w14:textId="2BC56E31" w:rsidR="005A23BE" w:rsidRDefault="0086037C" w:rsidP="005D6836">
      <w:pPr>
        <w:pStyle w:val="Akapitzlist"/>
        <w:numPr>
          <w:ilvl w:val="1"/>
          <w:numId w:val="58"/>
        </w:numPr>
        <w:tabs>
          <w:tab w:val="clear" w:pos="680"/>
        </w:tabs>
        <w:spacing w:line="276" w:lineRule="auto"/>
        <w:ind w:left="851" w:right="14" w:hanging="425"/>
        <w:jc w:val="both"/>
        <w:rPr>
          <w:rFonts w:ascii="Tahoma" w:eastAsia="Tahoma" w:hAnsi="Tahoma" w:cs="Tahoma"/>
        </w:rPr>
      </w:pPr>
      <w:r>
        <w:rPr>
          <w:rFonts w:ascii="Tahoma" w:eastAsia="Tahoma" w:hAnsi="Tahoma" w:cs="Tahoma"/>
        </w:rPr>
        <w:t>z</w:t>
      </w:r>
      <w:r w:rsidR="00507F65">
        <w:rPr>
          <w:rFonts w:ascii="Tahoma" w:eastAsia="Tahoma" w:hAnsi="Tahoma" w:cs="Tahoma"/>
        </w:rPr>
        <w:t xml:space="preserve">ałącznik nr </w:t>
      </w:r>
      <w:r w:rsidR="005D2937">
        <w:rPr>
          <w:rFonts w:ascii="Tahoma" w:eastAsia="Tahoma" w:hAnsi="Tahoma" w:cs="Tahoma"/>
        </w:rPr>
        <w:t>1</w:t>
      </w:r>
      <w:r w:rsidR="00954F12">
        <w:rPr>
          <w:rFonts w:ascii="Tahoma" w:eastAsia="Tahoma" w:hAnsi="Tahoma" w:cs="Tahoma"/>
        </w:rPr>
        <w:t>4</w:t>
      </w:r>
      <w:r w:rsidR="005A23BE" w:rsidRPr="005A23BE">
        <w:rPr>
          <w:rFonts w:ascii="Tahoma" w:eastAsia="Tahoma" w:hAnsi="Tahoma" w:cs="Tahoma"/>
        </w:rPr>
        <w:t>: Sprawozdanie potwierdzające zachowanie trwałości projektu lub rezultatów.</w:t>
      </w:r>
    </w:p>
    <w:p w14:paraId="11160AF7" w14:textId="32F81763" w:rsidR="00A55639" w:rsidRPr="005A23BE" w:rsidRDefault="00A55639" w:rsidP="005D6836">
      <w:pPr>
        <w:pStyle w:val="Akapitzlist"/>
        <w:numPr>
          <w:ilvl w:val="1"/>
          <w:numId w:val="58"/>
        </w:numPr>
        <w:tabs>
          <w:tab w:val="clear" w:pos="680"/>
        </w:tabs>
        <w:spacing w:line="276" w:lineRule="auto"/>
        <w:ind w:left="851" w:right="14" w:hanging="425"/>
        <w:jc w:val="both"/>
        <w:rPr>
          <w:rFonts w:ascii="Tahoma" w:eastAsia="Tahoma" w:hAnsi="Tahoma" w:cs="Tahoma"/>
        </w:rPr>
      </w:pPr>
      <w:r>
        <w:rPr>
          <w:rFonts w:ascii="Tahoma" w:eastAsia="Tahoma" w:hAnsi="Tahoma" w:cs="Tahoma"/>
        </w:rPr>
        <w:t>Załącznik 15: Ogólne warunki realizacji projektu współfinansowanego ze środków Europejskiego Funduszu Społecznego z udziałem środków PFRON w ramach RPOWŚ 21014-2020.</w:t>
      </w:r>
    </w:p>
    <w:p w14:paraId="3A600B53" w14:textId="77777777" w:rsidR="005A23BE" w:rsidRPr="00202EAF" w:rsidRDefault="005A23BE" w:rsidP="005D6836">
      <w:pPr>
        <w:pStyle w:val="Akapitzlist"/>
        <w:spacing w:line="276" w:lineRule="auto"/>
        <w:ind w:left="851" w:right="14"/>
        <w:jc w:val="both"/>
        <w:rPr>
          <w:rFonts w:ascii="Tahoma" w:eastAsia="Tahoma" w:hAnsi="Tahoma" w:cs="Tahoma"/>
        </w:rPr>
      </w:pPr>
    </w:p>
    <w:p w14:paraId="7407AB25" w14:textId="77777777" w:rsidR="00FB16BB" w:rsidRPr="005D6836" w:rsidRDefault="00FB16BB" w:rsidP="005D6836">
      <w:pPr>
        <w:pStyle w:val="Akapitzlist"/>
        <w:spacing w:line="276" w:lineRule="auto"/>
        <w:ind w:left="851" w:right="14"/>
        <w:jc w:val="both"/>
        <w:rPr>
          <w:rFonts w:ascii="Tahoma" w:eastAsia="Tahoma" w:hAnsi="Tahoma" w:cs="Tahoma"/>
        </w:rPr>
      </w:pPr>
    </w:p>
    <w:p w14:paraId="653DB355" w14:textId="77777777" w:rsidR="00FB16BB" w:rsidRDefault="00FB16BB" w:rsidP="00C64D60">
      <w:pPr>
        <w:spacing w:line="276" w:lineRule="auto"/>
        <w:ind w:left="159" w:right="86"/>
        <w:jc w:val="both"/>
        <w:rPr>
          <w:rFonts w:ascii="Tahoma" w:eastAsia="Tahoma" w:hAnsi="Tahoma" w:cs="Tahoma"/>
          <w:spacing w:val="-4"/>
        </w:rPr>
      </w:pPr>
    </w:p>
    <w:p w14:paraId="7DA7AA3A" w14:textId="77777777" w:rsidR="0072745A" w:rsidRDefault="0072745A" w:rsidP="0072745A">
      <w:pPr>
        <w:spacing w:line="276" w:lineRule="auto"/>
        <w:ind w:left="159"/>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odpis</w:t>
      </w:r>
      <w:r w:rsidRPr="001C3C76">
        <w:rPr>
          <w:rFonts w:ascii="Tahoma" w:eastAsia="Tahoma" w:hAnsi="Tahoma" w:cs="Tahoma"/>
          <w:spacing w:val="2"/>
        </w:rPr>
        <w:t>y</w:t>
      </w:r>
      <w:r w:rsidRPr="001C3C76">
        <w:rPr>
          <w:rFonts w:ascii="Tahoma" w:eastAsia="Tahoma" w:hAnsi="Tahoma" w:cs="Tahoma"/>
        </w:rPr>
        <w:t>:</w:t>
      </w:r>
    </w:p>
    <w:p w14:paraId="7C6AE9A0" w14:textId="77777777" w:rsidR="00D27EDB" w:rsidRDefault="00D27EDB" w:rsidP="0072745A">
      <w:pPr>
        <w:spacing w:line="276" w:lineRule="auto"/>
        <w:ind w:left="159"/>
        <w:jc w:val="both"/>
        <w:rPr>
          <w:rFonts w:ascii="Tahoma" w:eastAsia="Tahoma" w:hAnsi="Tahoma" w:cs="Tahoma"/>
        </w:rPr>
      </w:pPr>
    </w:p>
    <w:p w14:paraId="2C919AC2" w14:textId="77777777" w:rsidR="00D27EDB" w:rsidRDefault="00D27EDB" w:rsidP="0072745A">
      <w:pPr>
        <w:spacing w:line="276" w:lineRule="auto"/>
        <w:ind w:left="159"/>
        <w:jc w:val="both"/>
        <w:rPr>
          <w:rFonts w:ascii="Tahoma" w:eastAsia="Tahoma" w:hAnsi="Tahoma" w:cs="Tahoma"/>
        </w:rPr>
      </w:pPr>
    </w:p>
    <w:p w14:paraId="68EAD339" w14:textId="77777777" w:rsidR="00D27EDB" w:rsidRDefault="00D27EDB" w:rsidP="0072745A">
      <w:pPr>
        <w:spacing w:line="276" w:lineRule="auto"/>
        <w:ind w:left="159"/>
        <w:jc w:val="both"/>
        <w:rPr>
          <w:rFonts w:ascii="Tahoma" w:eastAsia="Tahoma" w:hAnsi="Tahoma" w:cs="Tahoma"/>
        </w:rPr>
      </w:pPr>
    </w:p>
    <w:p w14:paraId="13B62E3E" w14:textId="77777777" w:rsidR="00D27EDB" w:rsidRDefault="00D27EDB" w:rsidP="0072745A">
      <w:pPr>
        <w:spacing w:line="276" w:lineRule="auto"/>
        <w:ind w:left="159"/>
        <w:jc w:val="both"/>
        <w:rPr>
          <w:rFonts w:ascii="Tahoma" w:eastAsia="Tahoma" w:hAnsi="Tahoma" w:cs="Tahoma"/>
        </w:rPr>
      </w:pPr>
    </w:p>
    <w:p w14:paraId="4F18AFA7" w14:textId="77777777" w:rsidR="00D27EDB" w:rsidRDefault="00D27EDB" w:rsidP="0072745A">
      <w:pPr>
        <w:spacing w:line="276" w:lineRule="auto"/>
        <w:ind w:left="159"/>
        <w:jc w:val="both"/>
        <w:rPr>
          <w:rFonts w:ascii="Tahoma" w:eastAsia="Tahoma" w:hAnsi="Tahoma" w:cs="Tahoma"/>
        </w:rPr>
      </w:pPr>
    </w:p>
    <w:p w14:paraId="01177D2D" w14:textId="45E430A8" w:rsidR="00D27EDB" w:rsidRPr="001C3C76" w:rsidRDefault="00D27EDB" w:rsidP="0072745A">
      <w:pPr>
        <w:spacing w:line="276" w:lineRule="auto"/>
        <w:ind w:left="159"/>
        <w:jc w:val="both"/>
        <w:rPr>
          <w:rFonts w:ascii="Tahoma" w:eastAsia="Tahoma" w:hAnsi="Tahoma" w:cs="Tahoma"/>
        </w:rPr>
      </w:pPr>
      <w:r>
        <w:rPr>
          <w:rFonts w:ascii="Tahoma" w:eastAsia="Tahoma" w:hAnsi="Tahoma" w:cs="Tahoma"/>
        </w:rPr>
        <w:t>………………………………………………….</w:t>
      </w:r>
    </w:p>
    <w:p w14:paraId="243A7E5D" w14:textId="77777777" w:rsidR="0072745A" w:rsidRDefault="0072745A" w:rsidP="0072745A">
      <w:pPr>
        <w:spacing w:line="276" w:lineRule="auto"/>
        <w:ind w:left="159"/>
        <w:jc w:val="both"/>
        <w:rPr>
          <w:rFonts w:ascii="Tahoma" w:eastAsia="Tahoma" w:hAnsi="Tahoma" w:cs="Tahoma"/>
          <w:sz w:val="24"/>
          <w:szCs w:val="24"/>
        </w:rPr>
      </w:pPr>
    </w:p>
    <w:p w14:paraId="5676F404" w14:textId="77777777" w:rsidR="0072745A" w:rsidRDefault="0072745A" w:rsidP="0072745A">
      <w:pPr>
        <w:spacing w:line="276" w:lineRule="auto"/>
        <w:ind w:left="159"/>
        <w:jc w:val="both"/>
        <w:rPr>
          <w:rFonts w:ascii="Tahoma" w:eastAsia="Tahoma" w:hAnsi="Tahoma" w:cs="Tahoma"/>
          <w:sz w:val="24"/>
          <w:szCs w:val="24"/>
        </w:rPr>
      </w:pPr>
    </w:p>
    <w:p w14:paraId="2C7C2767" w14:textId="77777777" w:rsidR="0072745A" w:rsidRDefault="0072745A" w:rsidP="0072745A">
      <w:pPr>
        <w:spacing w:line="276" w:lineRule="auto"/>
        <w:ind w:left="159"/>
        <w:jc w:val="both"/>
        <w:rPr>
          <w:rFonts w:ascii="Tahoma" w:eastAsia="Tahoma" w:hAnsi="Tahoma" w:cs="Tahoma"/>
          <w:sz w:val="24"/>
          <w:szCs w:val="24"/>
        </w:rPr>
      </w:pPr>
    </w:p>
    <w:p w14:paraId="32006E1D" w14:textId="77777777" w:rsidR="0072745A" w:rsidRDefault="0072745A" w:rsidP="0072745A">
      <w:pPr>
        <w:spacing w:line="276" w:lineRule="auto"/>
        <w:ind w:left="159"/>
        <w:jc w:val="both"/>
        <w:rPr>
          <w:rFonts w:ascii="Tahoma" w:eastAsia="Tahoma" w:hAnsi="Tahoma" w:cs="Tahoma"/>
          <w:sz w:val="24"/>
          <w:szCs w:val="24"/>
        </w:rPr>
      </w:pPr>
    </w:p>
    <w:p w14:paraId="558D2441" w14:textId="77777777" w:rsidR="0072745A" w:rsidRDefault="0072745A" w:rsidP="0072745A">
      <w:pPr>
        <w:spacing w:line="276" w:lineRule="auto"/>
        <w:ind w:left="159"/>
        <w:jc w:val="both"/>
        <w:rPr>
          <w:rFonts w:ascii="Tahoma" w:eastAsia="Tahoma" w:hAnsi="Tahoma" w:cs="Tahoma"/>
          <w:sz w:val="24"/>
          <w:szCs w:val="24"/>
        </w:rPr>
      </w:pPr>
    </w:p>
    <w:tbl>
      <w:tblPr>
        <w:tblW w:w="0" w:type="auto"/>
        <w:tblInd w:w="159" w:type="dxa"/>
        <w:tblBorders>
          <w:top w:val="dotted" w:sz="12" w:space="0" w:color="auto"/>
        </w:tblBorders>
        <w:tblLook w:val="04A0" w:firstRow="1" w:lastRow="0" w:firstColumn="1" w:lastColumn="0" w:noHBand="0" w:noVBand="1"/>
      </w:tblPr>
      <w:tblGrid>
        <w:gridCol w:w="2988"/>
        <w:gridCol w:w="2955"/>
        <w:gridCol w:w="2984"/>
      </w:tblGrid>
      <w:tr w:rsidR="0072745A" w14:paraId="13429FC8" w14:textId="77777777" w:rsidTr="0072745A">
        <w:tc>
          <w:tcPr>
            <w:tcW w:w="3024" w:type="dxa"/>
            <w:tcBorders>
              <w:top w:val="nil"/>
              <w:bottom w:val="dotted" w:sz="12" w:space="0" w:color="auto"/>
            </w:tcBorders>
          </w:tcPr>
          <w:p w14:paraId="22B4A3A9" w14:textId="77777777" w:rsidR="0072745A" w:rsidRPr="002011D4" w:rsidRDefault="0072745A" w:rsidP="0072745A">
            <w:pPr>
              <w:spacing w:line="276" w:lineRule="auto"/>
              <w:ind w:right="12"/>
              <w:jc w:val="both"/>
              <w:rPr>
                <w:rFonts w:ascii="Tahoma" w:eastAsia="Tahoma" w:hAnsi="Tahoma" w:cs="Tahoma"/>
                <w:sz w:val="24"/>
                <w:szCs w:val="24"/>
              </w:rPr>
            </w:pPr>
          </w:p>
        </w:tc>
        <w:tc>
          <w:tcPr>
            <w:tcW w:w="3025" w:type="dxa"/>
            <w:tcBorders>
              <w:top w:val="nil"/>
            </w:tcBorders>
          </w:tcPr>
          <w:p w14:paraId="06F76044" w14:textId="77777777" w:rsidR="0072745A" w:rsidRPr="002011D4" w:rsidRDefault="0072745A" w:rsidP="0072745A">
            <w:pPr>
              <w:spacing w:line="276" w:lineRule="auto"/>
              <w:ind w:right="12"/>
              <w:jc w:val="both"/>
              <w:rPr>
                <w:rFonts w:ascii="Tahoma" w:eastAsia="Tahoma" w:hAnsi="Tahoma" w:cs="Tahoma"/>
                <w:sz w:val="24"/>
                <w:szCs w:val="24"/>
              </w:rPr>
            </w:pPr>
          </w:p>
        </w:tc>
        <w:tc>
          <w:tcPr>
            <w:tcW w:w="3025" w:type="dxa"/>
            <w:tcBorders>
              <w:top w:val="nil"/>
              <w:bottom w:val="dotted" w:sz="12" w:space="0" w:color="auto"/>
            </w:tcBorders>
          </w:tcPr>
          <w:p w14:paraId="5B34CA52" w14:textId="77777777" w:rsidR="0072745A" w:rsidRPr="002011D4" w:rsidRDefault="0072745A" w:rsidP="0072745A">
            <w:pPr>
              <w:spacing w:line="276" w:lineRule="auto"/>
              <w:ind w:right="12"/>
              <w:jc w:val="both"/>
              <w:rPr>
                <w:rFonts w:ascii="Tahoma" w:eastAsia="Tahoma" w:hAnsi="Tahoma" w:cs="Tahoma"/>
                <w:sz w:val="24"/>
                <w:szCs w:val="24"/>
              </w:rPr>
            </w:pPr>
          </w:p>
        </w:tc>
      </w:tr>
      <w:tr w:rsidR="0072745A" w14:paraId="435289A9" w14:textId="77777777" w:rsidTr="0072745A">
        <w:trPr>
          <w:trHeight w:val="533"/>
        </w:trPr>
        <w:tc>
          <w:tcPr>
            <w:tcW w:w="3024" w:type="dxa"/>
            <w:tcBorders>
              <w:top w:val="dotted" w:sz="12" w:space="0" w:color="auto"/>
            </w:tcBorders>
            <w:vAlign w:val="center"/>
          </w:tcPr>
          <w:p w14:paraId="7DF87606" w14:textId="77777777" w:rsidR="0072745A" w:rsidRPr="002011D4" w:rsidRDefault="0072745A" w:rsidP="0072745A">
            <w:pPr>
              <w:spacing w:line="276" w:lineRule="auto"/>
              <w:ind w:right="12"/>
              <w:jc w:val="center"/>
              <w:rPr>
                <w:rFonts w:ascii="Tahoma" w:eastAsia="Tahoma" w:hAnsi="Tahoma" w:cs="Tahoma"/>
                <w:sz w:val="24"/>
                <w:szCs w:val="24"/>
              </w:rPr>
            </w:pPr>
            <w:r w:rsidRPr="002011D4">
              <w:rPr>
                <w:rFonts w:ascii="Tahoma" w:eastAsia="Tahoma" w:hAnsi="Tahoma" w:cs="Tahoma"/>
                <w:b/>
              </w:rPr>
              <w:t>Instytucja Zarządzająca</w:t>
            </w:r>
          </w:p>
        </w:tc>
        <w:tc>
          <w:tcPr>
            <w:tcW w:w="3025" w:type="dxa"/>
            <w:vAlign w:val="center"/>
          </w:tcPr>
          <w:p w14:paraId="3FD4B120" w14:textId="77777777" w:rsidR="0072745A" w:rsidRPr="002011D4" w:rsidRDefault="0072745A" w:rsidP="0072745A">
            <w:pPr>
              <w:spacing w:line="276" w:lineRule="auto"/>
              <w:ind w:right="12"/>
              <w:jc w:val="both"/>
              <w:rPr>
                <w:rFonts w:ascii="Tahoma" w:eastAsia="Tahoma" w:hAnsi="Tahoma" w:cs="Tahoma"/>
                <w:sz w:val="24"/>
                <w:szCs w:val="24"/>
              </w:rPr>
            </w:pPr>
          </w:p>
        </w:tc>
        <w:tc>
          <w:tcPr>
            <w:tcW w:w="3025" w:type="dxa"/>
            <w:tcBorders>
              <w:top w:val="dotted" w:sz="12" w:space="0" w:color="auto"/>
            </w:tcBorders>
            <w:vAlign w:val="center"/>
          </w:tcPr>
          <w:p w14:paraId="5D9BF6A9" w14:textId="77777777" w:rsidR="0072745A" w:rsidRPr="002011D4" w:rsidRDefault="0072745A" w:rsidP="0072745A">
            <w:pPr>
              <w:spacing w:line="276" w:lineRule="auto"/>
              <w:ind w:right="12"/>
              <w:jc w:val="center"/>
              <w:rPr>
                <w:rFonts w:ascii="Tahoma" w:eastAsia="Tahoma" w:hAnsi="Tahoma" w:cs="Tahoma"/>
                <w:sz w:val="24"/>
                <w:szCs w:val="24"/>
              </w:rPr>
            </w:pPr>
            <w:r w:rsidRPr="002011D4">
              <w:rPr>
                <w:rFonts w:ascii="Tahoma" w:eastAsia="Tahoma" w:hAnsi="Tahoma" w:cs="Tahoma"/>
                <w:b/>
              </w:rPr>
              <w:t>Beneficjent</w:t>
            </w:r>
          </w:p>
        </w:tc>
      </w:tr>
    </w:tbl>
    <w:p w14:paraId="282DC6AF" w14:textId="650EA39D" w:rsidR="00942F4E" w:rsidRPr="00BD725D" w:rsidRDefault="00942F4E" w:rsidP="0072745A">
      <w:pPr>
        <w:spacing w:line="276" w:lineRule="auto"/>
        <w:ind w:left="159" w:right="86"/>
        <w:jc w:val="both"/>
        <w:rPr>
          <w:rFonts w:ascii="Tahoma" w:eastAsia="Tahoma" w:hAnsi="Tahoma" w:cs="Tahoma"/>
          <w:b/>
          <w:spacing w:val="-2"/>
        </w:rPr>
      </w:pPr>
    </w:p>
    <w:sectPr w:rsidR="00942F4E" w:rsidRPr="00BD725D" w:rsidSect="00F15754">
      <w:footerReference w:type="default" r:id="rId9"/>
      <w:headerReference w:type="first" r:id="rId10"/>
      <w:type w:val="continuous"/>
      <w:pgSz w:w="11920" w:h="16840"/>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8A2CF" w14:textId="77777777" w:rsidR="00332ED4" w:rsidRDefault="00332ED4" w:rsidP="00CC5572">
      <w:r>
        <w:separator/>
      </w:r>
    </w:p>
  </w:endnote>
  <w:endnote w:type="continuationSeparator" w:id="0">
    <w:p w14:paraId="23D37BD9" w14:textId="77777777" w:rsidR="00332ED4" w:rsidRDefault="00332ED4" w:rsidP="00CC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100298"/>
      <w:docPartObj>
        <w:docPartGallery w:val="Page Numbers (Bottom of Page)"/>
        <w:docPartUnique/>
      </w:docPartObj>
    </w:sdtPr>
    <w:sdtEndPr/>
    <w:sdtContent>
      <w:p w14:paraId="7703D709" w14:textId="77777777" w:rsidR="005401C0" w:rsidRDefault="005401C0">
        <w:pPr>
          <w:pStyle w:val="Stopka"/>
          <w:jc w:val="center"/>
        </w:pPr>
        <w:r>
          <w:rPr>
            <w:lang w:val="en-US"/>
          </w:rPr>
          <w:fldChar w:fldCharType="begin"/>
        </w:r>
        <w:r>
          <w:instrText>PAGE   \* MERGEFORMAT</w:instrText>
        </w:r>
        <w:r>
          <w:rPr>
            <w:lang w:val="en-US"/>
          </w:rPr>
          <w:fldChar w:fldCharType="separate"/>
        </w:r>
        <w:r w:rsidR="00A33438">
          <w:rPr>
            <w:noProof/>
          </w:rPr>
          <w:t>32</w:t>
        </w:r>
        <w:r>
          <w:rPr>
            <w:noProof/>
          </w:rPr>
          <w:fldChar w:fldCharType="end"/>
        </w:r>
      </w:p>
    </w:sdtContent>
  </w:sdt>
  <w:p w14:paraId="695D7E36" w14:textId="77777777" w:rsidR="005401C0" w:rsidRDefault="005401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9DE9F" w14:textId="77777777" w:rsidR="00332ED4" w:rsidRDefault="00332ED4" w:rsidP="00CC5572">
      <w:r>
        <w:separator/>
      </w:r>
    </w:p>
  </w:footnote>
  <w:footnote w:type="continuationSeparator" w:id="0">
    <w:p w14:paraId="04649359" w14:textId="77777777" w:rsidR="00332ED4" w:rsidRDefault="00332ED4" w:rsidP="00CC5572">
      <w:r>
        <w:continuationSeparator/>
      </w:r>
    </w:p>
  </w:footnote>
  <w:footnote w:id="1">
    <w:p w14:paraId="4416C2A8" w14:textId="77777777" w:rsidR="005401C0" w:rsidRPr="005C7722" w:rsidRDefault="005401C0" w:rsidP="00012A4A">
      <w:pPr>
        <w:pStyle w:val="Tekstprzypisudolnego"/>
        <w:jc w:val="both"/>
        <w:rPr>
          <w:rFonts w:ascii="Tahoma" w:hAnsi="Tahoma" w:cs="Tahoma"/>
          <w:sz w:val="16"/>
          <w:szCs w:val="16"/>
        </w:rPr>
      </w:pPr>
      <w:r w:rsidRPr="005C7722">
        <w:rPr>
          <w:rStyle w:val="Odwoanieprzypisudolnego"/>
          <w:rFonts w:ascii="Tahoma" w:hAnsi="Tahoma" w:cs="Tahoma"/>
          <w:sz w:val="16"/>
          <w:szCs w:val="16"/>
        </w:rPr>
        <w:footnoteRef/>
      </w:r>
      <w:r w:rsidRPr="005C7722">
        <w:rPr>
          <w:rFonts w:ascii="Tahoma" w:hAnsi="Tahoma" w:cs="Tahoma"/>
          <w:sz w:val="16"/>
          <w:szCs w:val="16"/>
        </w:rPr>
        <w:t xml:space="preserve"> </w:t>
      </w:r>
      <w:r w:rsidRPr="005C7722">
        <w:rPr>
          <w:rFonts w:ascii="Tahoma" w:eastAsia="Tahoma" w:hAnsi="Tahoma" w:cs="Tahoma"/>
          <w:spacing w:val="-1"/>
          <w:sz w:val="16"/>
          <w:szCs w:val="16"/>
        </w:rPr>
        <w:t>Benefi</w:t>
      </w:r>
      <w:r w:rsidRPr="005C7722">
        <w:rPr>
          <w:rFonts w:ascii="Tahoma" w:eastAsia="Tahoma" w:hAnsi="Tahoma" w:cs="Tahoma"/>
          <w:sz w:val="16"/>
          <w:szCs w:val="16"/>
        </w:rPr>
        <w:t>cj</w:t>
      </w:r>
      <w:r w:rsidRPr="005C7722">
        <w:rPr>
          <w:rFonts w:ascii="Tahoma" w:eastAsia="Tahoma" w:hAnsi="Tahoma" w:cs="Tahoma"/>
          <w:spacing w:val="-1"/>
          <w:sz w:val="16"/>
          <w:szCs w:val="16"/>
        </w:rPr>
        <w:t>en</w:t>
      </w:r>
      <w:r w:rsidRPr="005C7722">
        <w:rPr>
          <w:rFonts w:ascii="Tahoma" w:eastAsia="Tahoma" w:hAnsi="Tahoma" w:cs="Tahoma"/>
          <w:sz w:val="16"/>
          <w:szCs w:val="16"/>
        </w:rPr>
        <w:t>t r</w:t>
      </w:r>
      <w:r w:rsidRPr="005C7722">
        <w:rPr>
          <w:rFonts w:ascii="Tahoma" w:eastAsia="Tahoma" w:hAnsi="Tahoma" w:cs="Tahoma"/>
          <w:spacing w:val="-1"/>
          <w:sz w:val="16"/>
          <w:szCs w:val="16"/>
        </w:rPr>
        <w:t>o</w:t>
      </w:r>
      <w:r w:rsidRPr="005C7722">
        <w:rPr>
          <w:rFonts w:ascii="Tahoma" w:eastAsia="Tahoma" w:hAnsi="Tahoma" w:cs="Tahoma"/>
          <w:sz w:val="16"/>
          <w:szCs w:val="16"/>
        </w:rPr>
        <w:t>z</w:t>
      </w:r>
      <w:r w:rsidRPr="005C7722">
        <w:rPr>
          <w:rFonts w:ascii="Tahoma" w:eastAsia="Tahoma" w:hAnsi="Tahoma" w:cs="Tahoma"/>
          <w:spacing w:val="-1"/>
          <w:sz w:val="16"/>
          <w:szCs w:val="16"/>
        </w:rPr>
        <w:t>umi</w:t>
      </w:r>
      <w:r w:rsidRPr="005C7722">
        <w:rPr>
          <w:rFonts w:ascii="Tahoma" w:eastAsia="Tahoma" w:hAnsi="Tahoma" w:cs="Tahoma"/>
          <w:spacing w:val="3"/>
          <w:sz w:val="16"/>
          <w:szCs w:val="16"/>
        </w:rPr>
        <w:t>a</w:t>
      </w:r>
      <w:r w:rsidRPr="005C7722">
        <w:rPr>
          <w:rFonts w:ascii="Tahoma" w:eastAsia="Tahoma" w:hAnsi="Tahoma" w:cs="Tahoma"/>
          <w:spacing w:val="-3"/>
          <w:sz w:val="16"/>
          <w:szCs w:val="16"/>
        </w:rPr>
        <w:t>n</w:t>
      </w:r>
      <w:r w:rsidRPr="005C7722">
        <w:rPr>
          <w:rFonts w:ascii="Tahoma" w:eastAsia="Tahoma" w:hAnsi="Tahoma" w:cs="Tahoma"/>
          <w:sz w:val="16"/>
          <w:szCs w:val="16"/>
        </w:rPr>
        <w:t>y jest ja</w:t>
      </w:r>
      <w:r w:rsidRPr="005C7722">
        <w:rPr>
          <w:rFonts w:ascii="Tahoma" w:eastAsia="Tahoma" w:hAnsi="Tahoma" w:cs="Tahoma"/>
          <w:spacing w:val="-3"/>
          <w:sz w:val="16"/>
          <w:szCs w:val="16"/>
        </w:rPr>
        <w:t>k</w:t>
      </w:r>
      <w:r w:rsidRPr="005C7722">
        <w:rPr>
          <w:rFonts w:ascii="Tahoma" w:eastAsia="Tahoma" w:hAnsi="Tahoma" w:cs="Tahoma"/>
          <w:sz w:val="16"/>
          <w:szCs w:val="16"/>
        </w:rPr>
        <w:t xml:space="preserve">o </w:t>
      </w:r>
      <w:r w:rsidRPr="005C7722">
        <w:rPr>
          <w:rFonts w:ascii="Tahoma" w:eastAsia="Tahoma" w:hAnsi="Tahoma" w:cs="Tahoma"/>
          <w:spacing w:val="-4"/>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w:t>
      </w:r>
      <w:r w:rsidRPr="005C7722">
        <w:rPr>
          <w:rFonts w:ascii="Tahoma" w:eastAsia="Tahoma" w:hAnsi="Tahoma" w:cs="Tahoma"/>
          <w:spacing w:val="24"/>
          <w:sz w:val="16"/>
          <w:szCs w:val="16"/>
        </w:rPr>
        <w:t xml:space="preserve"> </w:t>
      </w:r>
      <w:r w:rsidRPr="005C7722">
        <w:rPr>
          <w:rFonts w:ascii="Tahoma" w:eastAsia="Tahoma" w:hAnsi="Tahoma" w:cs="Tahoma"/>
          <w:sz w:val="16"/>
          <w:szCs w:val="16"/>
        </w:rPr>
        <w:t>w</w:t>
      </w:r>
      <w:r w:rsidRPr="005C7722">
        <w:rPr>
          <w:rFonts w:ascii="Tahoma" w:eastAsia="Tahoma" w:hAnsi="Tahoma" w:cs="Tahoma"/>
          <w:spacing w:val="-1"/>
          <w:sz w:val="16"/>
          <w:szCs w:val="16"/>
        </w:rPr>
        <w:t>io</w:t>
      </w:r>
      <w:r w:rsidRPr="005C7722">
        <w:rPr>
          <w:rFonts w:ascii="Tahoma" w:eastAsia="Tahoma" w:hAnsi="Tahoma" w:cs="Tahoma"/>
          <w:sz w:val="16"/>
          <w:szCs w:val="16"/>
        </w:rPr>
        <w:t>dący w prz</w:t>
      </w:r>
      <w:r w:rsidRPr="005C7722">
        <w:rPr>
          <w:rFonts w:ascii="Tahoma" w:eastAsia="Tahoma" w:hAnsi="Tahoma" w:cs="Tahoma"/>
          <w:spacing w:val="-1"/>
          <w:sz w:val="16"/>
          <w:szCs w:val="16"/>
        </w:rPr>
        <w:t>y</w:t>
      </w:r>
      <w:r w:rsidRPr="005C7722">
        <w:rPr>
          <w:rFonts w:ascii="Tahoma" w:eastAsia="Tahoma" w:hAnsi="Tahoma" w:cs="Tahoma"/>
          <w:sz w:val="16"/>
          <w:szCs w:val="16"/>
        </w:rPr>
        <w:t>pad</w:t>
      </w:r>
      <w:r w:rsidRPr="005C7722">
        <w:rPr>
          <w:rFonts w:ascii="Tahoma" w:eastAsia="Tahoma" w:hAnsi="Tahoma" w:cs="Tahoma"/>
          <w:spacing w:val="-1"/>
          <w:sz w:val="16"/>
          <w:szCs w:val="16"/>
        </w:rPr>
        <w:t>k</w:t>
      </w:r>
      <w:r w:rsidRPr="005C7722">
        <w:rPr>
          <w:rFonts w:ascii="Tahoma" w:eastAsia="Tahoma" w:hAnsi="Tahoma" w:cs="Tahoma"/>
          <w:sz w:val="16"/>
          <w:szCs w:val="16"/>
        </w:rPr>
        <w:t>u</w:t>
      </w:r>
      <w:r w:rsidRPr="005C7722">
        <w:rPr>
          <w:rFonts w:ascii="Tahoma" w:eastAsia="Tahoma" w:hAnsi="Tahoma" w:cs="Tahoma"/>
          <w:spacing w:val="25"/>
          <w:sz w:val="16"/>
          <w:szCs w:val="16"/>
        </w:rPr>
        <w:t xml:space="preserve"> </w:t>
      </w:r>
      <w:r w:rsidRPr="005C7722">
        <w:rPr>
          <w:rFonts w:ascii="Tahoma" w:eastAsia="Tahoma" w:hAnsi="Tahoma" w:cs="Tahoma"/>
          <w:sz w:val="16"/>
          <w:szCs w:val="16"/>
        </w:rPr>
        <w:t>r</w:t>
      </w:r>
      <w:r w:rsidRPr="005C7722">
        <w:rPr>
          <w:rFonts w:ascii="Tahoma" w:eastAsia="Tahoma" w:hAnsi="Tahoma" w:cs="Tahoma"/>
          <w:spacing w:val="-1"/>
          <w:sz w:val="16"/>
          <w:szCs w:val="16"/>
        </w:rPr>
        <w:t>e</w:t>
      </w:r>
      <w:r w:rsidRPr="005C7722">
        <w:rPr>
          <w:rFonts w:ascii="Tahoma" w:eastAsia="Tahoma" w:hAnsi="Tahoma" w:cs="Tahoma"/>
          <w:sz w:val="16"/>
          <w:szCs w:val="16"/>
        </w:rPr>
        <w:t>a</w:t>
      </w:r>
      <w:r w:rsidRPr="005C7722">
        <w:rPr>
          <w:rFonts w:ascii="Tahoma" w:eastAsia="Tahoma" w:hAnsi="Tahoma" w:cs="Tahoma"/>
          <w:spacing w:val="-1"/>
          <w:sz w:val="16"/>
          <w:szCs w:val="16"/>
        </w:rPr>
        <w:t>li</w:t>
      </w:r>
      <w:r w:rsidRPr="005C7722">
        <w:rPr>
          <w:rFonts w:ascii="Tahoma" w:eastAsia="Tahoma" w:hAnsi="Tahoma" w:cs="Tahoma"/>
          <w:sz w:val="16"/>
          <w:szCs w:val="16"/>
        </w:rPr>
        <w:t>z</w:t>
      </w:r>
      <w:r w:rsidRPr="005C7722">
        <w:rPr>
          <w:rFonts w:ascii="Tahoma" w:eastAsia="Tahoma" w:hAnsi="Tahoma" w:cs="Tahoma"/>
          <w:spacing w:val="-1"/>
          <w:sz w:val="16"/>
          <w:szCs w:val="16"/>
        </w:rPr>
        <w:t>o</w:t>
      </w:r>
      <w:r w:rsidRPr="005C7722">
        <w:rPr>
          <w:rFonts w:ascii="Tahoma" w:eastAsia="Tahoma" w:hAnsi="Tahoma" w:cs="Tahoma"/>
          <w:spacing w:val="-2"/>
          <w:sz w:val="16"/>
          <w:szCs w:val="16"/>
        </w:rPr>
        <w:t>w</w:t>
      </w:r>
      <w:r w:rsidRPr="005C7722">
        <w:rPr>
          <w:rFonts w:ascii="Tahoma" w:eastAsia="Tahoma" w:hAnsi="Tahoma" w:cs="Tahoma"/>
          <w:sz w:val="16"/>
          <w:szCs w:val="16"/>
        </w:rPr>
        <w:t>a</w:t>
      </w:r>
      <w:r w:rsidRPr="005C7722">
        <w:rPr>
          <w:rFonts w:ascii="Tahoma" w:eastAsia="Tahoma" w:hAnsi="Tahoma" w:cs="Tahoma"/>
          <w:spacing w:val="-1"/>
          <w:sz w:val="16"/>
          <w:szCs w:val="16"/>
        </w:rPr>
        <w:t>ni</w:t>
      </w:r>
      <w:r w:rsidRPr="005C7722">
        <w:rPr>
          <w:rFonts w:ascii="Tahoma" w:eastAsia="Tahoma" w:hAnsi="Tahoma" w:cs="Tahoma"/>
          <w:sz w:val="16"/>
          <w:szCs w:val="16"/>
        </w:rPr>
        <w:t>a</w:t>
      </w:r>
      <w:r w:rsidRPr="005C7722">
        <w:rPr>
          <w:rFonts w:ascii="Tahoma" w:eastAsia="Tahoma" w:hAnsi="Tahoma" w:cs="Tahoma"/>
          <w:spacing w:val="24"/>
          <w:sz w:val="16"/>
          <w:szCs w:val="16"/>
        </w:rPr>
        <w:t xml:space="preserve"> </w:t>
      </w:r>
      <w:r w:rsidRPr="005C7722">
        <w:rPr>
          <w:rFonts w:ascii="Tahoma" w:eastAsia="Tahoma" w:hAnsi="Tahoma" w:cs="Tahoma"/>
          <w:sz w:val="16"/>
          <w:szCs w:val="16"/>
        </w:rPr>
        <w:t>pr</w:t>
      </w:r>
      <w:r w:rsidRPr="005C7722">
        <w:rPr>
          <w:rFonts w:ascii="Tahoma" w:eastAsia="Tahoma" w:hAnsi="Tahoma" w:cs="Tahoma"/>
          <w:spacing w:val="-1"/>
          <w:sz w:val="16"/>
          <w:szCs w:val="16"/>
        </w:rPr>
        <w:t>o</w:t>
      </w:r>
      <w:r w:rsidRPr="005C7722">
        <w:rPr>
          <w:rFonts w:ascii="Tahoma" w:eastAsia="Tahoma" w:hAnsi="Tahoma" w:cs="Tahoma"/>
          <w:sz w:val="16"/>
          <w:szCs w:val="16"/>
        </w:rPr>
        <w:t>je</w:t>
      </w:r>
      <w:r w:rsidRPr="005C7722">
        <w:rPr>
          <w:rFonts w:ascii="Tahoma" w:eastAsia="Tahoma" w:hAnsi="Tahoma" w:cs="Tahoma"/>
          <w:spacing w:val="-1"/>
          <w:sz w:val="16"/>
          <w:szCs w:val="16"/>
        </w:rPr>
        <w:t>kt</w:t>
      </w:r>
      <w:r w:rsidRPr="005C7722">
        <w:rPr>
          <w:rFonts w:ascii="Tahoma" w:eastAsia="Tahoma" w:hAnsi="Tahoma" w:cs="Tahoma"/>
          <w:sz w:val="16"/>
          <w:szCs w:val="16"/>
        </w:rPr>
        <w:t xml:space="preserve">u z </w:t>
      </w:r>
      <w:r w:rsidRPr="005C7722">
        <w:rPr>
          <w:rFonts w:ascii="Tahoma" w:eastAsia="Tahoma" w:hAnsi="Tahoma" w:cs="Tahoma"/>
          <w:spacing w:val="-5"/>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w:t>
      </w:r>
      <w:r w:rsidRPr="005C7722">
        <w:rPr>
          <w:rFonts w:ascii="Tahoma" w:eastAsia="Tahoma" w:hAnsi="Tahoma" w:cs="Tahoma"/>
          <w:spacing w:val="-1"/>
          <w:sz w:val="16"/>
          <w:szCs w:val="16"/>
        </w:rPr>
        <w:t>em</w:t>
      </w:r>
      <w:r w:rsidRPr="005C7722">
        <w:rPr>
          <w:rFonts w:ascii="Tahoma" w:eastAsia="Tahoma" w:hAnsi="Tahoma" w:cs="Tahoma"/>
          <w:spacing w:val="1"/>
          <w:sz w:val="16"/>
          <w:szCs w:val="16"/>
        </w:rPr>
        <w:t>/</w:t>
      </w:r>
      <w:r w:rsidRPr="005C7722">
        <w:rPr>
          <w:rFonts w:ascii="Tahoma" w:eastAsia="Tahoma" w:hAnsi="Tahoma" w:cs="Tahoma"/>
          <w:sz w:val="16"/>
          <w:szCs w:val="16"/>
        </w:rPr>
        <w:t>a</w:t>
      </w:r>
      <w:r w:rsidRPr="005C7722">
        <w:rPr>
          <w:rFonts w:ascii="Tahoma" w:eastAsia="Tahoma" w:hAnsi="Tahoma" w:cs="Tahoma"/>
          <w:spacing w:val="-1"/>
          <w:sz w:val="16"/>
          <w:szCs w:val="16"/>
        </w:rPr>
        <w:t>m</w:t>
      </w:r>
      <w:r w:rsidRPr="005C7722">
        <w:rPr>
          <w:rFonts w:ascii="Tahoma" w:eastAsia="Tahoma" w:hAnsi="Tahoma" w:cs="Tahoma"/>
          <w:sz w:val="16"/>
          <w:szCs w:val="16"/>
        </w:rPr>
        <w:t>i</w:t>
      </w:r>
      <w:r w:rsidRPr="005C7722">
        <w:rPr>
          <w:rFonts w:ascii="Tahoma" w:eastAsia="Tahoma" w:hAnsi="Tahoma" w:cs="Tahoma"/>
          <w:spacing w:val="24"/>
          <w:sz w:val="16"/>
          <w:szCs w:val="16"/>
        </w:rPr>
        <w:t xml:space="preserve"> </w:t>
      </w:r>
      <w:r w:rsidRPr="005C7722">
        <w:rPr>
          <w:rFonts w:ascii="Tahoma" w:eastAsia="Tahoma" w:hAnsi="Tahoma" w:cs="Tahoma"/>
          <w:sz w:val="16"/>
          <w:szCs w:val="16"/>
        </w:rPr>
        <w:t>ws</w:t>
      </w:r>
      <w:r w:rsidRPr="005C7722">
        <w:rPr>
          <w:rFonts w:ascii="Tahoma" w:eastAsia="Tahoma" w:hAnsi="Tahoma" w:cs="Tahoma"/>
          <w:spacing w:val="-1"/>
          <w:sz w:val="16"/>
          <w:szCs w:val="16"/>
        </w:rPr>
        <w:t>k</w:t>
      </w:r>
      <w:r w:rsidRPr="005C7722">
        <w:rPr>
          <w:rFonts w:ascii="Tahoma" w:eastAsia="Tahoma" w:hAnsi="Tahoma" w:cs="Tahoma"/>
          <w:sz w:val="16"/>
          <w:szCs w:val="16"/>
        </w:rPr>
        <w:t>aza</w:t>
      </w:r>
      <w:r w:rsidRPr="005C7722">
        <w:rPr>
          <w:rFonts w:ascii="Tahoma" w:eastAsia="Tahoma" w:hAnsi="Tahoma" w:cs="Tahoma"/>
          <w:spacing w:val="-3"/>
          <w:sz w:val="16"/>
          <w:szCs w:val="16"/>
        </w:rPr>
        <w:t>n</w:t>
      </w:r>
      <w:r w:rsidRPr="005C7722">
        <w:rPr>
          <w:rFonts w:ascii="Tahoma" w:eastAsia="Tahoma" w:hAnsi="Tahoma" w:cs="Tahoma"/>
          <w:spacing w:val="-1"/>
          <w:sz w:val="16"/>
          <w:szCs w:val="16"/>
        </w:rPr>
        <w:t>ym</w:t>
      </w:r>
      <w:r w:rsidRPr="005C7722">
        <w:rPr>
          <w:rFonts w:ascii="Tahoma" w:eastAsia="Tahoma" w:hAnsi="Tahoma" w:cs="Tahoma"/>
          <w:sz w:val="16"/>
          <w:szCs w:val="16"/>
        </w:rPr>
        <w:t>i</w:t>
      </w:r>
      <w:r>
        <w:rPr>
          <w:rFonts w:ascii="Tahoma" w:eastAsia="Tahoma" w:hAnsi="Tahoma" w:cs="Tahoma"/>
          <w:sz w:val="16"/>
          <w:szCs w:val="16"/>
        </w:rPr>
        <w:t xml:space="preserve"> </w:t>
      </w:r>
      <w:r w:rsidRPr="005C7722">
        <w:rPr>
          <w:rFonts w:ascii="Tahoma" w:eastAsia="Tahoma" w:hAnsi="Tahoma" w:cs="Tahoma"/>
          <w:sz w:val="16"/>
          <w:szCs w:val="16"/>
        </w:rPr>
        <w:t xml:space="preserve">we </w:t>
      </w:r>
      <w:r w:rsidRPr="005C7722">
        <w:rPr>
          <w:rFonts w:ascii="Tahoma" w:eastAsia="Tahoma" w:hAnsi="Tahoma" w:cs="Tahoma"/>
          <w:spacing w:val="1"/>
          <w:sz w:val="16"/>
          <w:szCs w:val="16"/>
        </w:rPr>
        <w:t>w</w:t>
      </w:r>
      <w:r w:rsidRPr="005C7722">
        <w:rPr>
          <w:rFonts w:ascii="Tahoma" w:eastAsia="Tahoma" w:hAnsi="Tahoma" w:cs="Tahoma"/>
          <w:spacing w:val="-1"/>
          <w:sz w:val="16"/>
          <w:szCs w:val="16"/>
        </w:rPr>
        <w:t>nio</w:t>
      </w:r>
      <w:r w:rsidRPr="005C7722">
        <w:rPr>
          <w:rFonts w:ascii="Tahoma" w:eastAsia="Tahoma" w:hAnsi="Tahoma" w:cs="Tahoma"/>
          <w:sz w:val="16"/>
          <w:szCs w:val="16"/>
        </w:rPr>
        <w:t>s</w:t>
      </w:r>
      <w:r w:rsidRPr="005C7722">
        <w:rPr>
          <w:rFonts w:ascii="Tahoma" w:eastAsia="Tahoma" w:hAnsi="Tahoma" w:cs="Tahoma"/>
          <w:spacing w:val="-1"/>
          <w:sz w:val="16"/>
          <w:szCs w:val="16"/>
        </w:rPr>
        <w:t>ku</w:t>
      </w:r>
      <w:r w:rsidRPr="005C7722">
        <w:rPr>
          <w:rFonts w:ascii="Tahoma" w:eastAsia="Tahoma" w:hAnsi="Tahoma" w:cs="Tahoma"/>
          <w:sz w:val="16"/>
          <w:szCs w:val="16"/>
        </w:rPr>
        <w:t>.</w:t>
      </w:r>
    </w:p>
  </w:footnote>
  <w:footnote w:id="2">
    <w:p w14:paraId="297EA1E4" w14:textId="3F922B89" w:rsidR="005401C0" w:rsidRDefault="005401C0">
      <w:pPr>
        <w:pStyle w:val="Tekstprzypisudolnego"/>
      </w:pPr>
      <w:r>
        <w:rPr>
          <w:rStyle w:val="Odwoanieprzypisudolnego"/>
        </w:rPr>
        <w:footnoteRef/>
      </w:r>
      <w:r>
        <w:t xml:space="preserve"> Stopa dofinansowania rozumiana jako % dofinansowania wydatków kwalifikowalnych</w:t>
      </w:r>
    </w:p>
  </w:footnote>
  <w:footnote w:id="3">
    <w:p w14:paraId="1C628F0D" w14:textId="6DAC1F4A"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dotyczy</w:t>
      </w:r>
      <w:r>
        <w:rPr>
          <w:rFonts w:ascii="Tahoma" w:hAnsi="Tahoma" w:cs="Tahoma"/>
          <w:sz w:val="16"/>
          <w:szCs w:val="16"/>
        </w:rPr>
        <w:t>.</w:t>
      </w:r>
    </w:p>
  </w:footnote>
  <w:footnote w:id="4">
    <w:p w14:paraId="5B647B29" w14:textId="77777777" w:rsidR="005401C0" w:rsidRPr="007713A7" w:rsidRDefault="005401C0" w:rsidP="007713A7">
      <w:pPr>
        <w:spacing w:line="276" w:lineRule="auto"/>
        <w:ind w:right="86"/>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pacing w:val="-1"/>
          <w:position w:val="-1"/>
          <w:sz w:val="16"/>
          <w:szCs w:val="16"/>
        </w:rPr>
        <w:t>Dot</w:t>
      </w:r>
      <w:r w:rsidRPr="007713A7">
        <w:rPr>
          <w:rFonts w:ascii="Tahoma" w:eastAsia="Tahoma" w:hAnsi="Tahoma" w:cs="Tahoma"/>
          <w:spacing w:val="-3"/>
          <w:position w:val="-1"/>
          <w:sz w:val="16"/>
          <w:szCs w:val="16"/>
        </w:rPr>
        <w:t>y</w:t>
      </w:r>
      <w:r w:rsidRPr="007713A7">
        <w:rPr>
          <w:rFonts w:ascii="Tahoma" w:eastAsia="Tahoma" w:hAnsi="Tahoma" w:cs="Tahoma"/>
          <w:position w:val="-1"/>
          <w:sz w:val="16"/>
          <w:szCs w:val="16"/>
        </w:rPr>
        <w:t>c</w:t>
      </w:r>
      <w:r w:rsidRPr="007713A7">
        <w:rPr>
          <w:rFonts w:ascii="Tahoma" w:eastAsia="Tahoma" w:hAnsi="Tahoma" w:cs="Tahoma"/>
          <w:spacing w:val="1"/>
          <w:position w:val="-1"/>
          <w:sz w:val="16"/>
          <w:szCs w:val="16"/>
        </w:rPr>
        <w:t>z</w:t>
      </w:r>
      <w:r w:rsidRPr="007713A7">
        <w:rPr>
          <w:rFonts w:ascii="Tahoma" w:eastAsia="Tahoma" w:hAnsi="Tahoma" w:cs="Tahoma"/>
          <w:position w:val="-1"/>
          <w:sz w:val="16"/>
          <w:szCs w:val="16"/>
        </w:rPr>
        <w:t>y</w:t>
      </w:r>
      <w:r w:rsidRPr="007713A7">
        <w:rPr>
          <w:rFonts w:ascii="Tahoma" w:eastAsia="Tahoma" w:hAnsi="Tahoma" w:cs="Tahoma"/>
          <w:spacing w:val="2"/>
          <w:position w:val="-1"/>
          <w:sz w:val="16"/>
          <w:szCs w:val="16"/>
        </w:rPr>
        <w:t xml:space="preserve"> </w:t>
      </w:r>
      <w:r w:rsidRPr="007713A7">
        <w:rPr>
          <w:rFonts w:ascii="Tahoma" w:eastAsia="Tahoma" w:hAnsi="Tahoma" w:cs="Tahoma"/>
          <w:position w:val="-1"/>
          <w:sz w:val="16"/>
          <w:szCs w:val="16"/>
        </w:rPr>
        <w:t>pr</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je</w:t>
      </w:r>
      <w:r w:rsidRPr="007713A7">
        <w:rPr>
          <w:rFonts w:ascii="Tahoma" w:eastAsia="Tahoma" w:hAnsi="Tahoma" w:cs="Tahoma"/>
          <w:spacing w:val="-1"/>
          <w:position w:val="-1"/>
          <w:sz w:val="16"/>
          <w:szCs w:val="16"/>
        </w:rPr>
        <w:t>któ</w:t>
      </w:r>
      <w:r w:rsidRPr="007713A7">
        <w:rPr>
          <w:rFonts w:ascii="Tahoma" w:eastAsia="Tahoma" w:hAnsi="Tahoma" w:cs="Tahoma"/>
          <w:position w:val="-1"/>
          <w:sz w:val="16"/>
          <w:szCs w:val="16"/>
        </w:rPr>
        <w:t>w</w:t>
      </w:r>
      <w:r w:rsidRPr="007713A7">
        <w:rPr>
          <w:rFonts w:ascii="Tahoma" w:eastAsia="Tahoma" w:hAnsi="Tahoma" w:cs="Tahoma"/>
          <w:spacing w:val="4"/>
          <w:position w:val="-1"/>
          <w:sz w:val="16"/>
          <w:szCs w:val="16"/>
        </w:rPr>
        <w:t xml:space="preserve"> </w:t>
      </w:r>
      <w:r w:rsidRPr="007713A7">
        <w:rPr>
          <w:rFonts w:ascii="Tahoma" w:eastAsia="Tahoma" w:hAnsi="Tahoma" w:cs="Tahoma"/>
          <w:position w:val="-1"/>
          <w:sz w:val="16"/>
          <w:szCs w:val="16"/>
        </w:rPr>
        <w:t>r</w:t>
      </w:r>
      <w:r w:rsidRPr="007713A7">
        <w:rPr>
          <w:rFonts w:ascii="Tahoma" w:eastAsia="Tahoma" w:hAnsi="Tahoma" w:cs="Tahoma"/>
          <w:spacing w:val="-1"/>
          <w:position w:val="-1"/>
          <w:sz w:val="16"/>
          <w:szCs w:val="16"/>
        </w:rPr>
        <w:t>e</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li</w:t>
      </w:r>
      <w:r w:rsidRPr="007713A7">
        <w:rPr>
          <w:rFonts w:ascii="Tahoma" w:eastAsia="Tahoma" w:hAnsi="Tahoma" w:cs="Tahoma"/>
          <w:position w:val="-1"/>
          <w:sz w:val="16"/>
          <w:szCs w:val="16"/>
        </w:rPr>
        <w:t>z</w:t>
      </w:r>
      <w:r w:rsidRPr="007713A7">
        <w:rPr>
          <w:rFonts w:ascii="Tahoma" w:eastAsia="Tahoma" w:hAnsi="Tahoma" w:cs="Tahoma"/>
          <w:spacing w:val="-1"/>
          <w:position w:val="-1"/>
          <w:sz w:val="16"/>
          <w:szCs w:val="16"/>
        </w:rPr>
        <w:t>o</w:t>
      </w:r>
      <w:r w:rsidRPr="007713A7">
        <w:rPr>
          <w:rFonts w:ascii="Tahoma" w:eastAsia="Tahoma" w:hAnsi="Tahoma" w:cs="Tahoma"/>
          <w:spacing w:val="-2"/>
          <w:position w:val="-1"/>
          <w:sz w:val="16"/>
          <w:szCs w:val="16"/>
        </w:rPr>
        <w:t>w</w:t>
      </w:r>
      <w:r w:rsidRPr="007713A7">
        <w:rPr>
          <w:rFonts w:ascii="Tahoma" w:eastAsia="Tahoma" w:hAnsi="Tahoma" w:cs="Tahoma"/>
          <w:position w:val="-1"/>
          <w:sz w:val="16"/>
          <w:szCs w:val="16"/>
        </w:rPr>
        <w:t>a</w:t>
      </w:r>
      <w:r w:rsidRPr="007713A7">
        <w:rPr>
          <w:rFonts w:ascii="Tahoma" w:eastAsia="Tahoma" w:hAnsi="Tahoma" w:cs="Tahoma"/>
          <w:spacing w:val="-4"/>
          <w:position w:val="-1"/>
          <w:sz w:val="16"/>
          <w:szCs w:val="16"/>
        </w:rPr>
        <w:t>n</w:t>
      </w:r>
      <w:r w:rsidRPr="007713A7">
        <w:rPr>
          <w:rFonts w:ascii="Tahoma" w:eastAsia="Tahoma" w:hAnsi="Tahoma" w:cs="Tahoma"/>
          <w:spacing w:val="-3"/>
          <w:position w:val="-1"/>
          <w:sz w:val="16"/>
          <w:szCs w:val="16"/>
        </w:rPr>
        <w:t>y</w:t>
      </w:r>
      <w:r w:rsidRPr="007713A7">
        <w:rPr>
          <w:rFonts w:ascii="Tahoma" w:eastAsia="Tahoma" w:hAnsi="Tahoma" w:cs="Tahoma"/>
          <w:position w:val="-1"/>
          <w:sz w:val="16"/>
          <w:szCs w:val="16"/>
        </w:rPr>
        <w:t>ch w</w:t>
      </w:r>
      <w:r w:rsidRPr="007713A7">
        <w:rPr>
          <w:rFonts w:ascii="Tahoma" w:eastAsia="Tahoma" w:hAnsi="Tahoma" w:cs="Tahoma"/>
          <w:spacing w:val="4"/>
          <w:position w:val="-1"/>
          <w:sz w:val="16"/>
          <w:szCs w:val="16"/>
        </w:rPr>
        <w:t xml:space="preserve"> </w:t>
      </w:r>
      <w:r w:rsidRPr="007713A7">
        <w:rPr>
          <w:rFonts w:ascii="Tahoma" w:eastAsia="Tahoma" w:hAnsi="Tahoma" w:cs="Tahoma"/>
          <w:position w:val="-1"/>
          <w:sz w:val="16"/>
          <w:szCs w:val="16"/>
        </w:rPr>
        <w:t>par</w:t>
      </w:r>
      <w:r w:rsidRPr="007713A7">
        <w:rPr>
          <w:rFonts w:ascii="Tahoma" w:eastAsia="Tahoma" w:hAnsi="Tahoma" w:cs="Tahoma"/>
          <w:spacing w:val="-1"/>
          <w:position w:val="-1"/>
          <w:sz w:val="16"/>
          <w:szCs w:val="16"/>
        </w:rPr>
        <w:t>tne</w:t>
      </w:r>
      <w:r w:rsidRPr="007713A7">
        <w:rPr>
          <w:rFonts w:ascii="Tahoma" w:eastAsia="Tahoma" w:hAnsi="Tahoma" w:cs="Tahoma"/>
          <w:position w:val="-1"/>
          <w:sz w:val="16"/>
          <w:szCs w:val="16"/>
        </w:rPr>
        <w:t>rs</w:t>
      </w:r>
      <w:r w:rsidRPr="007713A7">
        <w:rPr>
          <w:rFonts w:ascii="Tahoma" w:eastAsia="Tahoma" w:hAnsi="Tahoma" w:cs="Tahoma"/>
          <w:spacing w:val="-1"/>
          <w:position w:val="-1"/>
          <w:sz w:val="16"/>
          <w:szCs w:val="16"/>
        </w:rPr>
        <w:t>t</w:t>
      </w:r>
      <w:r w:rsidRPr="007713A7">
        <w:rPr>
          <w:rFonts w:ascii="Tahoma" w:eastAsia="Tahoma" w:hAnsi="Tahoma" w:cs="Tahoma"/>
          <w:position w:val="-1"/>
          <w:sz w:val="16"/>
          <w:szCs w:val="16"/>
        </w:rPr>
        <w:t>w</w:t>
      </w:r>
      <w:r w:rsidRPr="007713A7">
        <w:rPr>
          <w:rFonts w:ascii="Tahoma" w:eastAsia="Tahoma" w:hAnsi="Tahoma" w:cs="Tahoma"/>
          <w:spacing w:val="-1"/>
          <w:position w:val="-1"/>
          <w:sz w:val="16"/>
          <w:szCs w:val="16"/>
        </w:rPr>
        <w:t>ie</w:t>
      </w:r>
      <w:r w:rsidRPr="007713A7">
        <w:rPr>
          <w:rFonts w:ascii="Tahoma" w:eastAsia="Tahoma" w:hAnsi="Tahoma" w:cs="Tahoma"/>
          <w:position w:val="-1"/>
          <w:sz w:val="16"/>
          <w:szCs w:val="16"/>
        </w:rPr>
        <w:t>. Jeże</w:t>
      </w:r>
      <w:r w:rsidRPr="007713A7">
        <w:rPr>
          <w:rFonts w:ascii="Tahoma" w:eastAsia="Tahoma" w:hAnsi="Tahoma" w:cs="Tahoma"/>
          <w:spacing w:val="-1"/>
          <w:position w:val="-1"/>
          <w:sz w:val="16"/>
          <w:szCs w:val="16"/>
        </w:rPr>
        <w:t>l</w:t>
      </w:r>
      <w:r w:rsidRPr="007713A7">
        <w:rPr>
          <w:rFonts w:ascii="Tahoma" w:eastAsia="Tahoma" w:hAnsi="Tahoma" w:cs="Tahoma"/>
          <w:position w:val="-1"/>
          <w:sz w:val="16"/>
          <w:szCs w:val="16"/>
        </w:rPr>
        <w:t xml:space="preserve">i </w:t>
      </w:r>
      <w:r w:rsidRPr="007713A7">
        <w:rPr>
          <w:rFonts w:ascii="Tahoma" w:eastAsia="Tahoma" w:hAnsi="Tahoma" w:cs="Tahoma"/>
          <w:spacing w:val="-3"/>
          <w:position w:val="-1"/>
          <w:sz w:val="16"/>
          <w:szCs w:val="16"/>
        </w:rPr>
        <w:t>p</w:t>
      </w:r>
      <w:r w:rsidRPr="007713A7">
        <w:rPr>
          <w:rFonts w:ascii="Tahoma" w:eastAsia="Tahoma" w:hAnsi="Tahoma" w:cs="Tahoma"/>
          <w:position w:val="-1"/>
          <w:sz w:val="16"/>
          <w:szCs w:val="16"/>
        </w:rPr>
        <w:t>r</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je</w:t>
      </w:r>
      <w:r w:rsidRPr="007713A7">
        <w:rPr>
          <w:rFonts w:ascii="Tahoma" w:eastAsia="Tahoma" w:hAnsi="Tahoma" w:cs="Tahoma"/>
          <w:spacing w:val="-1"/>
          <w:position w:val="-1"/>
          <w:sz w:val="16"/>
          <w:szCs w:val="16"/>
        </w:rPr>
        <w:t>k</w:t>
      </w:r>
      <w:r w:rsidRPr="007713A7">
        <w:rPr>
          <w:rFonts w:ascii="Tahoma" w:eastAsia="Tahoma" w:hAnsi="Tahoma" w:cs="Tahoma"/>
          <w:position w:val="-1"/>
          <w:sz w:val="16"/>
          <w:szCs w:val="16"/>
        </w:rPr>
        <w:t>t</w:t>
      </w:r>
      <w:r w:rsidRPr="007713A7">
        <w:rPr>
          <w:rFonts w:ascii="Tahoma" w:eastAsia="Tahoma" w:hAnsi="Tahoma" w:cs="Tahoma"/>
          <w:spacing w:val="2"/>
          <w:position w:val="-1"/>
          <w:sz w:val="16"/>
          <w:szCs w:val="16"/>
        </w:rPr>
        <w:t xml:space="preserve"> </w:t>
      </w:r>
      <w:r w:rsidRPr="007713A7">
        <w:rPr>
          <w:rFonts w:ascii="Tahoma" w:eastAsia="Tahoma" w:hAnsi="Tahoma" w:cs="Tahoma"/>
          <w:position w:val="-1"/>
          <w:sz w:val="16"/>
          <w:szCs w:val="16"/>
        </w:rPr>
        <w:t>jest r</w:t>
      </w:r>
      <w:r w:rsidRPr="007713A7">
        <w:rPr>
          <w:rFonts w:ascii="Tahoma" w:eastAsia="Tahoma" w:hAnsi="Tahoma" w:cs="Tahoma"/>
          <w:spacing w:val="-1"/>
          <w:position w:val="-1"/>
          <w:sz w:val="16"/>
          <w:szCs w:val="16"/>
        </w:rPr>
        <w:t>e</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li</w:t>
      </w:r>
      <w:r w:rsidRPr="007713A7">
        <w:rPr>
          <w:rFonts w:ascii="Tahoma" w:eastAsia="Tahoma" w:hAnsi="Tahoma" w:cs="Tahoma"/>
          <w:spacing w:val="1"/>
          <w:position w:val="-1"/>
          <w:sz w:val="16"/>
          <w:szCs w:val="16"/>
        </w:rPr>
        <w:t>z</w:t>
      </w:r>
      <w:r w:rsidRPr="007713A7">
        <w:rPr>
          <w:rFonts w:ascii="Tahoma" w:eastAsia="Tahoma" w:hAnsi="Tahoma" w:cs="Tahoma"/>
          <w:spacing w:val="-1"/>
          <w:position w:val="-1"/>
          <w:sz w:val="16"/>
          <w:szCs w:val="16"/>
        </w:rPr>
        <w:t>o</w:t>
      </w:r>
      <w:r w:rsidRPr="007713A7">
        <w:rPr>
          <w:rFonts w:ascii="Tahoma" w:eastAsia="Tahoma" w:hAnsi="Tahoma" w:cs="Tahoma"/>
          <w:spacing w:val="-2"/>
          <w:position w:val="-1"/>
          <w:sz w:val="16"/>
          <w:szCs w:val="16"/>
        </w:rPr>
        <w:t>w</w:t>
      </w:r>
      <w:r w:rsidRPr="007713A7">
        <w:rPr>
          <w:rFonts w:ascii="Tahoma" w:eastAsia="Tahoma" w:hAnsi="Tahoma" w:cs="Tahoma"/>
          <w:position w:val="-1"/>
          <w:sz w:val="16"/>
          <w:szCs w:val="16"/>
        </w:rPr>
        <w:t>a</w:t>
      </w:r>
      <w:r w:rsidRPr="007713A7">
        <w:rPr>
          <w:rFonts w:ascii="Tahoma" w:eastAsia="Tahoma" w:hAnsi="Tahoma" w:cs="Tahoma"/>
          <w:spacing w:val="-4"/>
          <w:position w:val="-1"/>
          <w:sz w:val="16"/>
          <w:szCs w:val="16"/>
        </w:rPr>
        <w:t>n</w:t>
      </w:r>
      <w:r w:rsidRPr="007713A7">
        <w:rPr>
          <w:rFonts w:ascii="Tahoma" w:eastAsia="Tahoma" w:hAnsi="Tahoma" w:cs="Tahoma"/>
          <w:position w:val="-1"/>
          <w:sz w:val="16"/>
          <w:szCs w:val="16"/>
        </w:rPr>
        <w:t>y w par</w:t>
      </w:r>
      <w:r w:rsidRPr="007713A7">
        <w:rPr>
          <w:rFonts w:ascii="Tahoma" w:eastAsia="Tahoma" w:hAnsi="Tahoma" w:cs="Tahoma"/>
          <w:spacing w:val="-1"/>
          <w:position w:val="-1"/>
          <w:sz w:val="16"/>
          <w:szCs w:val="16"/>
        </w:rPr>
        <w:t>tne</w:t>
      </w:r>
      <w:r w:rsidRPr="007713A7">
        <w:rPr>
          <w:rFonts w:ascii="Tahoma" w:eastAsia="Tahoma" w:hAnsi="Tahoma" w:cs="Tahoma"/>
          <w:position w:val="-1"/>
          <w:sz w:val="16"/>
          <w:szCs w:val="16"/>
        </w:rPr>
        <w:t>rs</w:t>
      </w:r>
      <w:r w:rsidRPr="007713A7">
        <w:rPr>
          <w:rFonts w:ascii="Tahoma" w:eastAsia="Tahoma" w:hAnsi="Tahoma" w:cs="Tahoma"/>
          <w:spacing w:val="-1"/>
          <w:position w:val="-1"/>
          <w:sz w:val="16"/>
          <w:szCs w:val="16"/>
        </w:rPr>
        <w:t>t</w:t>
      </w:r>
      <w:r w:rsidRPr="007713A7">
        <w:rPr>
          <w:rFonts w:ascii="Tahoma" w:eastAsia="Tahoma" w:hAnsi="Tahoma" w:cs="Tahoma"/>
          <w:position w:val="-1"/>
          <w:sz w:val="16"/>
          <w:szCs w:val="16"/>
        </w:rPr>
        <w:t>w</w:t>
      </w:r>
      <w:r w:rsidRPr="007713A7">
        <w:rPr>
          <w:rFonts w:ascii="Tahoma" w:eastAsia="Tahoma" w:hAnsi="Tahoma" w:cs="Tahoma"/>
          <w:spacing w:val="-1"/>
          <w:position w:val="-1"/>
          <w:sz w:val="16"/>
          <w:szCs w:val="16"/>
        </w:rPr>
        <w:t>i</w:t>
      </w:r>
      <w:r w:rsidRPr="007713A7">
        <w:rPr>
          <w:rFonts w:ascii="Tahoma" w:eastAsia="Tahoma" w:hAnsi="Tahoma" w:cs="Tahoma"/>
          <w:position w:val="-1"/>
          <w:sz w:val="16"/>
          <w:szCs w:val="16"/>
        </w:rPr>
        <w:t xml:space="preserve">e </w:t>
      </w:r>
      <w:r w:rsidRPr="007713A7">
        <w:rPr>
          <w:rFonts w:ascii="Tahoma" w:eastAsia="Tahoma" w:hAnsi="Tahoma" w:cs="Tahoma"/>
          <w:spacing w:val="-1"/>
          <w:position w:val="-1"/>
          <w:sz w:val="16"/>
          <w:szCs w:val="16"/>
        </w:rPr>
        <w:t>n</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le</w:t>
      </w:r>
      <w:r w:rsidRPr="007713A7">
        <w:rPr>
          <w:rFonts w:ascii="Tahoma" w:eastAsia="Tahoma" w:hAnsi="Tahoma" w:cs="Tahoma"/>
          <w:position w:val="-1"/>
          <w:sz w:val="16"/>
          <w:szCs w:val="16"/>
        </w:rPr>
        <w:t>ży</w:t>
      </w:r>
      <w:r w:rsidRPr="007713A7">
        <w:rPr>
          <w:rFonts w:ascii="Tahoma" w:eastAsia="Tahoma" w:hAnsi="Tahoma" w:cs="Tahoma"/>
          <w:spacing w:val="2"/>
          <w:position w:val="-1"/>
          <w:sz w:val="16"/>
          <w:szCs w:val="16"/>
        </w:rPr>
        <w:t xml:space="preserve"> </w:t>
      </w:r>
      <w:r w:rsidRPr="007713A7">
        <w:rPr>
          <w:rFonts w:ascii="Tahoma" w:eastAsia="Tahoma" w:hAnsi="Tahoma" w:cs="Tahoma"/>
          <w:position w:val="-1"/>
          <w:sz w:val="16"/>
          <w:szCs w:val="16"/>
        </w:rPr>
        <w:t>p</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 xml:space="preserve">dać </w:t>
      </w:r>
      <w:r w:rsidRPr="007713A7">
        <w:rPr>
          <w:rFonts w:ascii="Tahoma" w:eastAsia="Tahoma" w:hAnsi="Tahoma" w:cs="Tahoma"/>
          <w:spacing w:val="-1"/>
          <w:position w:val="-1"/>
          <w:sz w:val="16"/>
          <w:szCs w:val="16"/>
        </w:rPr>
        <w:t>n</w:t>
      </w:r>
      <w:r w:rsidRPr="007713A7">
        <w:rPr>
          <w:rFonts w:ascii="Tahoma" w:eastAsia="Tahoma" w:hAnsi="Tahoma" w:cs="Tahoma"/>
          <w:position w:val="-1"/>
          <w:sz w:val="16"/>
          <w:szCs w:val="16"/>
        </w:rPr>
        <w:t>a</w:t>
      </w:r>
      <w:r w:rsidRPr="007713A7">
        <w:rPr>
          <w:rFonts w:ascii="Tahoma" w:eastAsia="Tahoma" w:hAnsi="Tahoma" w:cs="Tahoma"/>
          <w:spacing w:val="-2"/>
          <w:position w:val="-1"/>
          <w:sz w:val="16"/>
          <w:szCs w:val="16"/>
        </w:rPr>
        <w:t>zw</w:t>
      </w:r>
      <w:r w:rsidRPr="007713A7">
        <w:rPr>
          <w:rFonts w:ascii="Tahoma" w:eastAsia="Tahoma" w:hAnsi="Tahoma" w:cs="Tahoma"/>
          <w:position w:val="-1"/>
          <w:sz w:val="16"/>
          <w:szCs w:val="16"/>
        </w:rPr>
        <w:t>ę</w:t>
      </w:r>
      <w:r w:rsidRPr="007713A7">
        <w:rPr>
          <w:rFonts w:ascii="Tahoma" w:eastAsia="Tahoma" w:hAnsi="Tahoma" w:cs="Tahoma"/>
          <w:position w:val="-1"/>
          <w:sz w:val="16"/>
          <w:szCs w:val="16"/>
        </w:rPr>
        <w:br/>
        <w:t>p</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d</w:t>
      </w:r>
      <w:r w:rsidRPr="007713A7">
        <w:rPr>
          <w:rFonts w:ascii="Tahoma" w:eastAsia="Tahoma" w:hAnsi="Tahoma" w:cs="Tahoma"/>
          <w:spacing w:val="-1"/>
          <w:position w:val="-1"/>
          <w:sz w:val="16"/>
          <w:szCs w:val="16"/>
        </w:rPr>
        <w:t>miotu</w:t>
      </w:r>
      <w:r w:rsidRPr="007713A7">
        <w:rPr>
          <w:rFonts w:ascii="Tahoma" w:eastAsia="Tahoma" w:hAnsi="Tahoma" w:cs="Tahoma"/>
          <w:spacing w:val="1"/>
          <w:position w:val="-1"/>
          <w:sz w:val="16"/>
          <w:szCs w:val="16"/>
        </w:rPr>
        <w:t>/</w:t>
      </w:r>
      <w:r w:rsidRPr="007713A7">
        <w:rPr>
          <w:rFonts w:ascii="Tahoma" w:eastAsia="Tahoma" w:hAnsi="Tahoma" w:cs="Tahoma"/>
          <w:position w:val="-1"/>
          <w:sz w:val="16"/>
          <w:szCs w:val="16"/>
        </w:rPr>
        <w:t>jed</w:t>
      </w:r>
      <w:r w:rsidRPr="007713A7">
        <w:rPr>
          <w:rFonts w:ascii="Tahoma" w:eastAsia="Tahoma" w:hAnsi="Tahoma" w:cs="Tahoma"/>
          <w:spacing w:val="-1"/>
          <w:position w:val="-1"/>
          <w:sz w:val="16"/>
          <w:szCs w:val="16"/>
        </w:rPr>
        <w:t>no</w:t>
      </w:r>
      <w:r w:rsidRPr="007713A7">
        <w:rPr>
          <w:rFonts w:ascii="Tahoma" w:eastAsia="Tahoma" w:hAnsi="Tahoma" w:cs="Tahoma"/>
          <w:position w:val="-1"/>
          <w:sz w:val="16"/>
          <w:szCs w:val="16"/>
        </w:rPr>
        <w:t>s</w:t>
      </w:r>
      <w:r w:rsidRPr="007713A7">
        <w:rPr>
          <w:rFonts w:ascii="Tahoma" w:eastAsia="Tahoma" w:hAnsi="Tahoma" w:cs="Tahoma"/>
          <w:spacing w:val="-1"/>
          <w:position w:val="-1"/>
          <w:sz w:val="16"/>
          <w:szCs w:val="16"/>
        </w:rPr>
        <w:t>tk</w:t>
      </w:r>
      <w:r w:rsidRPr="007713A7">
        <w:rPr>
          <w:rFonts w:ascii="Tahoma" w:eastAsia="Tahoma" w:hAnsi="Tahoma" w:cs="Tahoma"/>
          <w:position w:val="-1"/>
          <w:sz w:val="16"/>
          <w:szCs w:val="16"/>
        </w:rPr>
        <w:t>i ad</w:t>
      </w:r>
      <w:r w:rsidRPr="007713A7">
        <w:rPr>
          <w:rFonts w:ascii="Tahoma" w:eastAsia="Tahoma" w:hAnsi="Tahoma" w:cs="Tahoma"/>
          <w:spacing w:val="-1"/>
          <w:position w:val="-1"/>
          <w:sz w:val="16"/>
          <w:szCs w:val="16"/>
        </w:rPr>
        <w:t>re</w:t>
      </w:r>
      <w:r w:rsidRPr="007713A7">
        <w:rPr>
          <w:rFonts w:ascii="Tahoma" w:eastAsia="Tahoma" w:hAnsi="Tahoma" w:cs="Tahoma"/>
          <w:position w:val="-1"/>
          <w:sz w:val="16"/>
          <w:szCs w:val="16"/>
        </w:rPr>
        <w:t xml:space="preserve">s, </w:t>
      </w:r>
      <w:r w:rsidRPr="007713A7">
        <w:rPr>
          <w:rFonts w:ascii="Tahoma" w:eastAsia="Tahoma" w:hAnsi="Tahoma" w:cs="Tahoma"/>
          <w:spacing w:val="-1"/>
          <w:position w:val="-1"/>
          <w:sz w:val="16"/>
          <w:szCs w:val="16"/>
        </w:rPr>
        <w:t>nume</w:t>
      </w:r>
      <w:r w:rsidRPr="007713A7">
        <w:rPr>
          <w:rFonts w:ascii="Tahoma" w:eastAsia="Tahoma" w:hAnsi="Tahoma" w:cs="Tahoma"/>
          <w:position w:val="-1"/>
          <w:sz w:val="16"/>
          <w:szCs w:val="16"/>
        </w:rPr>
        <w:t xml:space="preserve">r </w:t>
      </w:r>
      <w:r w:rsidRPr="007713A7">
        <w:rPr>
          <w:rFonts w:ascii="Tahoma" w:eastAsia="Tahoma" w:hAnsi="Tahoma" w:cs="Tahoma"/>
          <w:spacing w:val="1"/>
          <w:position w:val="-1"/>
          <w:sz w:val="16"/>
          <w:szCs w:val="16"/>
        </w:rPr>
        <w:t>R</w:t>
      </w:r>
      <w:r w:rsidRPr="007713A7">
        <w:rPr>
          <w:rFonts w:ascii="Tahoma" w:eastAsia="Tahoma" w:hAnsi="Tahoma" w:cs="Tahoma"/>
          <w:spacing w:val="-1"/>
          <w:position w:val="-1"/>
          <w:sz w:val="16"/>
          <w:szCs w:val="16"/>
        </w:rPr>
        <w:t>E</w:t>
      </w:r>
      <w:r w:rsidRPr="007713A7">
        <w:rPr>
          <w:rFonts w:ascii="Tahoma" w:eastAsia="Tahoma" w:hAnsi="Tahoma" w:cs="Tahoma"/>
          <w:spacing w:val="1"/>
          <w:position w:val="-1"/>
          <w:sz w:val="16"/>
          <w:szCs w:val="16"/>
        </w:rPr>
        <w:t>G</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N</w:t>
      </w:r>
      <w:r w:rsidRPr="007713A7">
        <w:rPr>
          <w:rFonts w:ascii="Tahoma" w:eastAsia="Tahoma" w:hAnsi="Tahoma" w:cs="Tahoma"/>
          <w:spacing w:val="1"/>
          <w:position w:val="-1"/>
          <w:sz w:val="16"/>
          <w:szCs w:val="16"/>
        </w:rPr>
        <w:t xml:space="preserve"> </w:t>
      </w:r>
      <w:r w:rsidRPr="007713A7">
        <w:rPr>
          <w:rFonts w:ascii="Tahoma" w:eastAsia="Tahoma" w:hAnsi="Tahoma" w:cs="Tahoma"/>
          <w:position w:val="-1"/>
          <w:sz w:val="16"/>
          <w:szCs w:val="16"/>
        </w:rPr>
        <w:t>i</w:t>
      </w:r>
      <w:r w:rsidRPr="007713A7">
        <w:rPr>
          <w:rFonts w:ascii="Tahoma" w:eastAsia="Tahoma" w:hAnsi="Tahoma" w:cs="Tahoma"/>
          <w:spacing w:val="-3"/>
          <w:position w:val="-1"/>
          <w:sz w:val="16"/>
          <w:szCs w:val="16"/>
        </w:rPr>
        <w:t xml:space="preserve"> </w:t>
      </w:r>
      <w:r w:rsidRPr="007713A7">
        <w:rPr>
          <w:rFonts w:ascii="Tahoma" w:eastAsia="Tahoma" w:hAnsi="Tahoma" w:cs="Tahoma"/>
          <w:spacing w:val="1"/>
          <w:position w:val="-1"/>
          <w:sz w:val="16"/>
          <w:szCs w:val="16"/>
        </w:rPr>
        <w:t>N</w:t>
      </w:r>
      <w:r w:rsidRPr="007713A7">
        <w:rPr>
          <w:rFonts w:ascii="Tahoma" w:eastAsia="Tahoma" w:hAnsi="Tahoma" w:cs="Tahoma"/>
          <w:position w:val="-1"/>
          <w:sz w:val="16"/>
          <w:szCs w:val="16"/>
        </w:rPr>
        <w:t>I</w:t>
      </w:r>
      <w:r w:rsidRPr="007713A7">
        <w:rPr>
          <w:rFonts w:ascii="Tahoma" w:eastAsia="Tahoma" w:hAnsi="Tahoma" w:cs="Tahoma"/>
          <w:spacing w:val="-21"/>
          <w:position w:val="-1"/>
          <w:sz w:val="16"/>
          <w:szCs w:val="16"/>
        </w:rPr>
        <w:t>P</w:t>
      </w:r>
      <w:r w:rsidRPr="007713A7">
        <w:rPr>
          <w:rFonts w:ascii="Tahoma" w:eastAsia="Tahoma" w:hAnsi="Tahoma" w:cs="Tahoma"/>
          <w:position w:val="-1"/>
          <w:sz w:val="16"/>
          <w:szCs w:val="16"/>
        </w:rPr>
        <w:t>.</w:t>
      </w:r>
    </w:p>
  </w:footnote>
  <w:footnote w:id="5">
    <w:p w14:paraId="55D1FE6C" w14:textId="7F395716" w:rsidR="005401C0" w:rsidRDefault="005401C0" w:rsidP="007713A7">
      <w:pPr>
        <w:pStyle w:val="Tekstprzypisudolnego"/>
        <w:jc w:val="both"/>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dotyczy</w:t>
      </w:r>
      <w:r>
        <w:rPr>
          <w:rFonts w:ascii="Tahoma" w:hAnsi="Tahoma" w:cs="Tahoma"/>
          <w:sz w:val="16"/>
          <w:szCs w:val="16"/>
        </w:rPr>
        <w:t>.</w:t>
      </w:r>
    </w:p>
  </w:footnote>
  <w:footnote w:id="6">
    <w:p w14:paraId="38D5C75C" w14:textId="77777777"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jest realizowany w ramach partnerstwa. </w:t>
      </w:r>
    </w:p>
  </w:footnote>
  <w:footnote w:id="7">
    <w:p w14:paraId="7C4DEABC" w14:textId="77777777"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pacing w:val="-1"/>
          <w:sz w:val="16"/>
          <w:szCs w:val="16"/>
        </w:rPr>
        <w:t>Dot</w:t>
      </w:r>
      <w:r w:rsidRPr="007713A7">
        <w:rPr>
          <w:rFonts w:ascii="Tahoma" w:eastAsia="Tahoma" w:hAnsi="Tahoma" w:cs="Tahoma"/>
          <w:spacing w:val="-3"/>
          <w:sz w:val="16"/>
          <w:szCs w:val="16"/>
        </w:rPr>
        <w:t>y</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y</w:t>
      </w:r>
      <w:r w:rsidRPr="007713A7">
        <w:rPr>
          <w:rFonts w:ascii="Tahoma" w:eastAsia="Tahoma" w:hAnsi="Tahoma" w:cs="Tahoma"/>
          <w:spacing w:val="19"/>
          <w:sz w:val="16"/>
          <w:szCs w:val="16"/>
        </w:rPr>
        <w:t xml:space="preserve"> </w:t>
      </w:r>
      <w:r w:rsidRPr="007713A7">
        <w:rPr>
          <w:rFonts w:ascii="Tahoma" w:eastAsia="Tahoma" w:hAnsi="Tahoma" w:cs="Tahoma"/>
          <w:spacing w:val="-1"/>
          <w:sz w:val="16"/>
          <w:szCs w:val="16"/>
        </w:rPr>
        <w:t>umó</w:t>
      </w:r>
      <w:r w:rsidRPr="007713A7">
        <w:rPr>
          <w:rFonts w:ascii="Tahoma" w:eastAsia="Tahoma" w:hAnsi="Tahoma" w:cs="Tahoma"/>
          <w:sz w:val="16"/>
          <w:szCs w:val="16"/>
        </w:rPr>
        <w:t>w</w:t>
      </w:r>
      <w:r w:rsidRPr="007713A7">
        <w:rPr>
          <w:rFonts w:ascii="Tahoma" w:eastAsia="Tahoma" w:hAnsi="Tahoma" w:cs="Tahoma"/>
          <w:spacing w:val="20"/>
          <w:sz w:val="16"/>
          <w:szCs w:val="16"/>
        </w:rPr>
        <w:t xml:space="preserve"> </w:t>
      </w:r>
      <w:r w:rsidRPr="007713A7">
        <w:rPr>
          <w:rFonts w:ascii="Tahoma" w:eastAsia="Tahoma" w:hAnsi="Tahoma" w:cs="Tahoma"/>
          <w:sz w:val="16"/>
          <w:szCs w:val="16"/>
        </w:rPr>
        <w:t>o</w:t>
      </w:r>
      <w:r w:rsidRPr="007713A7">
        <w:rPr>
          <w:rFonts w:ascii="Tahoma" w:eastAsia="Tahoma" w:hAnsi="Tahoma" w:cs="Tahoma"/>
          <w:spacing w:val="19"/>
          <w:sz w:val="16"/>
          <w:szCs w:val="16"/>
        </w:rPr>
        <w:t xml:space="preserve"> </w:t>
      </w:r>
      <w:r w:rsidRPr="007713A7">
        <w:rPr>
          <w:rFonts w:ascii="Tahoma" w:eastAsia="Tahoma" w:hAnsi="Tahoma" w:cs="Tahoma"/>
          <w:spacing w:val="-1"/>
          <w:sz w:val="16"/>
          <w:szCs w:val="16"/>
        </w:rPr>
        <w:t>u</w:t>
      </w:r>
      <w:r w:rsidRPr="007713A7">
        <w:rPr>
          <w:rFonts w:ascii="Tahoma" w:eastAsia="Tahoma" w:hAnsi="Tahoma" w:cs="Tahoma"/>
          <w:sz w:val="16"/>
          <w:szCs w:val="16"/>
        </w:rPr>
        <w:t>dz</w:t>
      </w:r>
      <w:r w:rsidRPr="007713A7">
        <w:rPr>
          <w:rFonts w:ascii="Tahoma" w:eastAsia="Tahoma" w:hAnsi="Tahoma" w:cs="Tahoma"/>
          <w:spacing w:val="-1"/>
          <w:sz w:val="16"/>
          <w:szCs w:val="16"/>
        </w:rPr>
        <w:t>iel</w:t>
      </w:r>
      <w:r w:rsidRPr="007713A7">
        <w:rPr>
          <w:rFonts w:ascii="Tahoma" w:eastAsia="Tahoma" w:hAnsi="Tahoma" w:cs="Tahoma"/>
          <w:spacing w:val="2"/>
          <w:sz w:val="16"/>
          <w:szCs w:val="16"/>
        </w:rPr>
        <w:t>e</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19"/>
          <w:sz w:val="16"/>
          <w:szCs w:val="16"/>
        </w:rPr>
        <w:t xml:space="preserve"> </w:t>
      </w:r>
      <w:r w:rsidRPr="007713A7">
        <w:rPr>
          <w:rFonts w:ascii="Tahoma" w:eastAsia="Tahoma" w:hAnsi="Tahoma" w:cs="Tahoma"/>
          <w:sz w:val="16"/>
          <w:szCs w:val="16"/>
        </w:rPr>
        <w:t>za</w:t>
      </w:r>
      <w:r w:rsidRPr="007713A7">
        <w:rPr>
          <w:rFonts w:ascii="Tahoma" w:eastAsia="Tahoma" w:hAnsi="Tahoma" w:cs="Tahoma"/>
          <w:spacing w:val="1"/>
          <w:sz w:val="16"/>
          <w:szCs w:val="16"/>
        </w:rPr>
        <w:t>m</w:t>
      </w:r>
      <w:r w:rsidRPr="007713A7">
        <w:rPr>
          <w:rFonts w:ascii="Tahoma" w:eastAsia="Tahoma" w:hAnsi="Tahoma" w:cs="Tahoma"/>
          <w:spacing w:val="-1"/>
          <w:sz w:val="16"/>
          <w:szCs w:val="16"/>
        </w:rPr>
        <w:t>ó</w:t>
      </w:r>
      <w:r w:rsidRPr="007713A7">
        <w:rPr>
          <w:rFonts w:ascii="Tahoma" w:eastAsia="Tahoma" w:hAnsi="Tahoma" w:cs="Tahoma"/>
          <w:sz w:val="16"/>
          <w:szCs w:val="16"/>
        </w:rPr>
        <w:t>w</w:t>
      </w:r>
      <w:r w:rsidRPr="007713A7">
        <w:rPr>
          <w:rFonts w:ascii="Tahoma" w:eastAsia="Tahoma" w:hAnsi="Tahoma" w:cs="Tahoma"/>
          <w:spacing w:val="-1"/>
          <w:sz w:val="16"/>
          <w:szCs w:val="16"/>
        </w:rPr>
        <w:t>ie</w:t>
      </w:r>
      <w:r w:rsidRPr="007713A7">
        <w:rPr>
          <w:rFonts w:ascii="Tahoma" w:eastAsia="Tahoma" w:hAnsi="Tahoma" w:cs="Tahoma"/>
          <w:sz w:val="16"/>
          <w:szCs w:val="16"/>
        </w:rPr>
        <w:t>ń</w:t>
      </w:r>
      <w:r w:rsidRPr="007713A7">
        <w:rPr>
          <w:rFonts w:ascii="Tahoma" w:eastAsia="Tahoma" w:hAnsi="Tahoma" w:cs="Tahoma"/>
          <w:spacing w:val="19"/>
          <w:sz w:val="16"/>
          <w:szCs w:val="16"/>
        </w:rPr>
        <w:t xml:space="preserve"> </w:t>
      </w:r>
      <w:r w:rsidRPr="007713A7">
        <w:rPr>
          <w:rFonts w:ascii="Tahoma" w:eastAsia="Tahoma" w:hAnsi="Tahoma" w:cs="Tahoma"/>
          <w:sz w:val="16"/>
          <w:szCs w:val="16"/>
        </w:rPr>
        <w:t>zg</w:t>
      </w:r>
      <w:r w:rsidRPr="007713A7">
        <w:rPr>
          <w:rFonts w:ascii="Tahoma" w:eastAsia="Tahoma" w:hAnsi="Tahoma" w:cs="Tahoma"/>
          <w:spacing w:val="-1"/>
          <w:sz w:val="16"/>
          <w:szCs w:val="16"/>
        </w:rPr>
        <w:t>o</w:t>
      </w:r>
      <w:r w:rsidRPr="007713A7">
        <w:rPr>
          <w:rFonts w:ascii="Tahoma" w:eastAsia="Tahoma" w:hAnsi="Tahoma" w:cs="Tahoma"/>
          <w:sz w:val="16"/>
          <w:szCs w:val="16"/>
        </w:rPr>
        <w:t>d</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19"/>
          <w:sz w:val="16"/>
          <w:szCs w:val="16"/>
        </w:rPr>
        <w:t xml:space="preserve"> </w:t>
      </w:r>
      <w:r w:rsidRPr="007713A7">
        <w:rPr>
          <w:rFonts w:ascii="Tahoma" w:eastAsia="Tahoma" w:hAnsi="Tahoma" w:cs="Tahoma"/>
          <w:sz w:val="16"/>
          <w:szCs w:val="16"/>
        </w:rPr>
        <w:t>z</w:t>
      </w:r>
      <w:r w:rsidRPr="007713A7">
        <w:rPr>
          <w:rFonts w:ascii="Tahoma" w:eastAsia="Tahoma" w:hAnsi="Tahoma" w:cs="Tahoma"/>
          <w:spacing w:val="20"/>
          <w:sz w:val="16"/>
          <w:szCs w:val="16"/>
        </w:rPr>
        <w:t xml:space="preserve"> </w:t>
      </w:r>
      <w:r w:rsidRPr="007713A7">
        <w:rPr>
          <w:rFonts w:ascii="Tahoma" w:eastAsia="Tahoma" w:hAnsi="Tahoma" w:cs="Tahoma"/>
          <w:spacing w:val="-1"/>
          <w:sz w:val="16"/>
          <w:szCs w:val="16"/>
        </w:rPr>
        <w:t>u</w:t>
      </w:r>
      <w:r w:rsidRPr="007713A7">
        <w:rPr>
          <w:rFonts w:ascii="Tahoma" w:eastAsia="Tahoma" w:hAnsi="Tahoma" w:cs="Tahoma"/>
          <w:sz w:val="16"/>
          <w:szCs w:val="16"/>
        </w:rPr>
        <w:t>s</w:t>
      </w:r>
      <w:r w:rsidRPr="007713A7">
        <w:rPr>
          <w:rFonts w:ascii="Tahoma" w:eastAsia="Tahoma" w:hAnsi="Tahoma" w:cs="Tahoma"/>
          <w:spacing w:val="-1"/>
          <w:sz w:val="16"/>
          <w:szCs w:val="16"/>
        </w:rPr>
        <w:t>t</w:t>
      </w:r>
      <w:r w:rsidRPr="007713A7">
        <w:rPr>
          <w:rFonts w:ascii="Tahoma" w:eastAsia="Tahoma" w:hAnsi="Tahoma" w:cs="Tahoma"/>
          <w:sz w:val="16"/>
          <w:szCs w:val="16"/>
        </w:rPr>
        <w:t>awą</w:t>
      </w:r>
      <w:r w:rsidRPr="007713A7">
        <w:rPr>
          <w:rFonts w:ascii="Tahoma" w:eastAsia="Tahoma" w:hAnsi="Tahoma" w:cs="Tahoma"/>
          <w:spacing w:val="19"/>
          <w:sz w:val="16"/>
          <w:szCs w:val="16"/>
        </w:rPr>
        <w:t xml:space="preserve"> </w:t>
      </w:r>
      <w:r w:rsidRPr="007713A7">
        <w:rPr>
          <w:rFonts w:ascii="Tahoma" w:eastAsia="Tahoma" w:hAnsi="Tahoma" w:cs="Tahoma"/>
          <w:spacing w:val="1"/>
          <w:sz w:val="16"/>
          <w:szCs w:val="16"/>
        </w:rPr>
        <w:t>„</w:t>
      </w:r>
      <w:r w:rsidRPr="007713A7">
        <w:rPr>
          <w:rFonts w:ascii="Tahoma" w:eastAsia="Tahoma" w:hAnsi="Tahoma" w:cs="Tahoma"/>
          <w:sz w:val="16"/>
          <w:szCs w:val="16"/>
        </w:rPr>
        <w:t>P</w:t>
      </w:r>
      <w:r w:rsidRPr="007713A7">
        <w:rPr>
          <w:rFonts w:ascii="Tahoma" w:eastAsia="Tahoma" w:hAnsi="Tahoma" w:cs="Tahoma"/>
          <w:spacing w:val="-5"/>
          <w:sz w:val="16"/>
          <w:szCs w:val="16"/>
        </w:rPr>
        <w:t>r</w:t>
      </w:r>
      <w:r w:rsidRPr="007713A7">
        <w:rPr>
          <w:rFonts w:ascii="Tahoma" w:eastAsia="Tahoma" w:hAnsi="Tahoma" w:cs="Tahoma"/>
          <w:sz w:val="16"/>
          <w:szCs w:val="16"/>
        </w:rPr>
        <w:t>awo</w:t>
      </w:r>
      <w:r w:rsidRPr="007713A7">
        <w:rPr>
          <w:rFonts w:ascii="Tahoma" w:eastAsia="Tahoma" w:hAnsi="Tahoma" w:cs="Tahoma"/>
          <w:spacing w:val="19"/>
          <w:sz w:val="16"/>
          <w:szCs w:val="16"/>
        </w:rPr>
        <w:t xml:space="preserve"> </w:t>
      </w:r>
      <w:r w:rsidRPr="007713A7">
        <w:rPr>
          <w:rFonts w:ascii="Tahoma" w:eastAsia="Tahoma" w:hAnsi="Tahoma" w:cs="Tahoma"/>
          <w:spacing w:val="-2"/>
          <w:sz w:val="16"/>
          <w:szCs w:val="16"/>
        </w:rPr>
        <w:t>z</w:t>
      </w:r>
      <w:r w:rsidRPr="007713A7">
        <w:rPr>
          <w:rFonts w:ascii="Tahoma" w:eastAsia="Tahoma" w:hAnsi="Tahoma" w:cs="Tahoma"/>
          <w:sz w:val="16"/>
          <w:szCs w:val="16"/>
        </w:rPr>
        <w:t>a</w:t>
      </w:r>
      <w:r w:rsidRPr="007713A7">
        <w:rPr>
          <w:rFonts w:ascii="Tahoma" w:eastAsia="Tahoma" w:hAnsi="Tahoma" w:cs="Tahoma"/>
          <w:spacing w:val="-1"/>
          <w:sz w:val="16"/>
          <w:szCs w:val="16"/>
        </w:rPr>
        <w:t>mó</w:t>
      </w:r>
      <w:r w:rsidRPr="007713A7">
        <w:rPr>
          <w:rFonts w:ascii="Tahoma" w:eastAsia="Tahoma" w:hAnsi="Tahoma" w:cs="Tahoma"/>
          <w:sz w:val="16"/>
          <w:szCs w:val="16"/>
        </w:rPr>
        <w:t>w</w:t>
      </w:r>
      <w:r w:rsidRPr="007713A7">
        <w:rPr>
          <w:rFonts w:ascii="Tahoma" w:eastAsia="Tahoma" w:hAnsi="Tahoma" w:cs="Tahoma"/>
          <w:spacing w:val="-1"/>
          <w:sz w:val="16"/>
          <w:szCs w:val="16"/>
        </w:rPr>
        <w:t>ie</w:t>
      </w:r>
      <w:r w:rsidRPr="007713A7">
        <w:rPr>
          <w:rFonts w:ascii="Tahoma" w:eastAsia="Tahoma" w:hAnsi="Tahoma" w:cs="Tahoma"/>
          <w:sz w:val="16"/>
          <w:szCs w:val="16"/>
        </w:rPr>
        <w:t>ń</w:t>
      </w:r>
      <w:r w:rsidRPr="007713A7">
        <w:rPr>
          <w:rFonts w:ascii="Tahoma" w:eastAsia="Tahoma" w:hAnsi="Tahoma" w:cs="Tahoma"/>
          <w:spacing w:val="19"/>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u</w:t>
      </w:r>
      <w:r w:rsidRPr="007713A7">
        <w:rPr>
          <w:rFonts w:ascii="Tahoma" w:eastAsia="Tahoma" w:hAnsi="Tahoma" w:cs="Tahoma"/>
          <w:sz w:val="16"/>
          <w:szCs w:val="16"/>
        </w:rPr>
        <w:t>b</w:t>
      </w:r>
      <w:r w:rsidRPr="007713A7">
        <w:rPr>
          <w:rFonts w:ascii="Tahoma" w:eastAsia="Tahoma" w:hAnsi="Tahoma" w:cs="Tahoma"/>
          <w:spacing w:val="-1"/>
          <w:sz w:val="16"/>
          <w:szCs w:val="16"/>
        </w:rPr>
        <w:t>li</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pacing w:val="-3"/>
          <w:sz w:val="16"/>
          <w:szCs w:val="16"/>
        </w:rPr>
        <w:t>ny</w:t>
      </w:r>
      <w:r w:rsidRPr="007713A7">
        <w:rPr>
          <w:rFonts w:ascii="Tahoma" w:eastAsia="Tahoma" w:hAnsi="Tahoma" w:cs="Tahoma"/>
          <w:sz w:val="16"/>
          <w:szCs w:val="16"/>
        </w:rPr>
        <w:t>c</w:t>
      </w:r>
      <w:r w:rsidRPr="007713A7">
        <w:rPr>
          <w:rFonts w:ascii="Tahoma" w:eastAsia="Tahoma" w:hAnsi="Tahoma" w:cs="Tahoma"/>
          <w:spacing w:val="-1"/>
          <w:sz w:val="16"/>
          <w:szCs w:val="16"/>
        </w:rPr>
        <w:t>h</w:t>
      </w:r>
      <w:r w:rsidRPr="007713A7">
        <w:rPr>
          <w:rFonts w:ascii="Tahoma" w:eastAsia="Tahoma" w:hAnsi="Tahoma" w:cs="Tahoma"/>
          <w:sz w:val="16"/>
          <w:szCs w:val="16"/>
        </w:rPr>
        <w:t>”</w:t>
      </w:r>
      <w:r w:rsidRPr="007713A7">
        <w:rPr>
          <w:rFonts w:ascii="Tahoma" w:eastAsia="Tahoma" w:hAnsi="Tahoma" w:cs="Tahoma"/>
          <w:spacing w:val="20"/>
          <w:sz w:val="16"/>
          <w:szCs w:val="16"/>
        </w:rPr>
        <w:t xml:space="preserve"> </w:t>
      </w:r>
      <w:r w:rsidRPr="007713A7">
        <w:rPr>
          <w:rFonts w:ascii="Tahoma" w:eastAsia="Tahoma" w:hAnsi="Tahoma" w:cs="Tahoma"/>
          <w:sz w:val="16"/>
          <w:szCs w:val="16"/>
        </w:rPr>
        <w:t>jak</w:t>
      </w:r>
      <w:r w:rsidRPr="007713A7">
        <w:rPr>
          <w:rFonts w:ascii="Tahoma" w:eastAsia="Tahoma" w:hAnsi="Tahoma" w:cs="Tahoma"/>
          <w:spacing w:val="21"/>
          <w:sz w:val="16"/>
          <w:szCs w:val="16"/>
        </w:rPr>
        <w:t xml:space="preserve"> </w:t>
      </w:r>
      <w:r w:rsidRPr="007713A7">
        <w:rPr>
          <w:rFonts w:ascii="Tahoma" w:eastAsia="Tahoma" w:hAnsi="Tahoma" w:cs="Tahoma"/>
          <w:sz w:val="16"/>
          <w:szCs w:val="16"/>
        </w:rPr>
        <w:t>i</w:t>
      </w:r>
      <w:r w:rsidRPr="007713A7">
        <w:rPr>
          <w:rFonts w:ascii="Tahoma" w:eastAsia="Tahoma" w:hAnsi="Tahoma" w:cs="Tahoma"/>
          <w:spacing w:val="19"/>
          <w:sz w:val="16"/>
          <w:szCs w:val="16"/>
        </w:rPr>
        <w:t xml:space="preserve"> </w:t>
      </w:r>
      <w:r w:rsidRPr="007713A7">
        <w:rPr>
          <w:rFonts w:ascii="Tahoma" w:eastAsia="Tahoma" w:hAnsi="Tahoma" w:cs="Tahoma"/>
          <w:spacing w:val="-1"/>
          <w:sz w:val="16"/>
          <w:szCs w:val="16"/>
        </w:rPr>
        <w:t>um</w:t>
      </w:r>
      <w:r w:rsidRPr="007713A7">
        <w:rPr>
          <w:rFonts w:ascii="Tahoma" w:eastAsia="Tahoma" w:hAnsi="Tahoma" w:cs="Tahoma"/>
          <w:spacing w:val="1"/>
          <w:sz w:val="16"/>
          <w:szCs w:val="16"/>
        </w:rPr>
        <w:t>ó</w:t>
      </w:r>
      <w:r w:rsidRPr="007713A7">
        <w:rPr>
          <w:rFonts w:ascii="Tahoma" w:eastAsia="Tahoma" w:hAnsi="Tahoma" w:cs="Tahoma"/>
          <w:sz w:val="16"/>
          <w:szCs w:val="16"/>
        </w:rPr>
        <w:t>w</w:t>
      </w:r>
      <w:r w:rsidRPr="007713A7">
        <w:rPr>
          <w:rFonts w:ascii="Tahoma" w:eastAsia="Tahoma" w:hAnsi="Tahoma" w:cs="Tahoma"/>
          <w:spacing w:val="20"/>
          <w:sz w:val="16"/>
          <w:szCs w:val="16"/>
        </w:rPr>
        <w:t xml:space="preserve"> </w:t>
      </w:r>
      <w:r w:rsidRPr="007713A7">
        <w:rPr>
          <w:rFonts w:ascii="Tahoma" w:eastAsia="Tahoma" w:hAnsi="Tahoma" w:cs="Tahoma"/>
          <w:sz w:val="16"/>
          <w:szCs w:val="16"/>
        </w:rPr>
        <w:t>d</w:t>
      </w:r>
      <w:r w:rsidRPr="007713A7">
        <w:rPr>
          <w:rFonts w:ascii="Tahoma" w:eastAsia="Tahoma" w:hAnsi="Tahoma" w:cs="Tahoma"/>
          <w:spacing w:val="-1"/>
          <w:sz w:val="16"/>
          <w:szCs w:val="16"/>
        </w:rPr>
        <w:t>o</w:t>
      </w:r>
      <w:r w:rsidRPr="007713A7">
        <w:rPr>
          <w:rFonts w:ascii="Tahoma" w:eastAsia="Tahoma" w:hAnsi="Tahoma" w:cs="Tahoma"/>
          <w:spacing w:val="-3"/>
          <w:sz w:val="16"/>
          <w:szCs w:val="16"/>
        </w:rPr>
        <w:t>ty</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ąc</w:t>
      </w:r>
      <w:r w:rsidRPr="007713A7">
        <w:rPr>
          <w:rFonts w:ascii="Tahoma" w:eastAsia="Tahoma" w:hAnsi="Tahoma" w:cs="Tahoma"/>
          <w:spacing w:val="-3"/>
          <w:sz w:val="16"/>
          <w:szCs w:val="16"/>
        </w:rPr>
        <w:t>y</w:t>
      </w:r>
      <w:r w:rsidRPr="007713A7">
        <w:rPr>
          <w:rFonts w:ascii="Tahoma" w:eastAsia="Tahoma" w:hAnsi="Tahoma" w:cs="Tahoma"/>
          <w:sz w:val="16"/>
          <w:szCs w:val="16"/>
        </w:rPr>
        <w:t>ch</w:t>
      </w:r>
      <w:r w:rsidRPr="007713A7">
        <w:rPr>
          <w:rFonts w:ascii="Tahoma" w:eastAsia="Tahoma" w:hAnsi="Tahoma" w:cs="Tahoma"/>
          <w:spacing w:val="19"/>
          <w:sz w:val="16"/>
          <w:szCs w:val="16"/>
        </w:rPr>
        <w:t xml:space="preserve"> </w:t>
      </w:r>
      <w:r w:rsidRPr="007713A7">
        <w:rPr>
          <w:rFonts w:ascii="Tahoma" w:eastAsia="Tahoma" w:hAnsi="Tahoma" w:cs="Tahoma"/>
          <w:sz w:val="16"/>
          <w:szCs w:val="16"/>
        </w:rPr>
        <w:t>za</w:t>
      </w:r>
      <w:r w:rsidRPr="007713A7">
        <w:rPr>
          <w:rFonts w:ascii="Tahoma" w:eastAsia="Tahoma" w:hAnsi="Tahoma" w:cs="Tahoma"/>
          <w:spacing w:val="-1"/>
          <w:sz w:val="16"/>
          <w:szCs w:val="16"/>
        </w:rPr>
        <w:t>mó</w:t>
      </w:r>
      <w:r w:rsidRPr="007713A7">
        <w:rPr>
          <w:rFonts w:ascii="Tahoma" w:eastAsia="Tahoma" w:hAnsi="Tahoma" w:cs="Tahoma"/>
          <w:sz w:val="16"/>
          <w:szCs w:val="16"/>
        </w:rPr>
        <w:t>w</w:t>
      </w:r>
      <w:r w:rsidRPr="007713A7">
        <w:rPr>
          <w:rFonts w:ascii="Tahoma" w:eastAsia="Tahoma" w:hAnsi="Tahoma" w:cs="Tahoma"/>
          <w:spacing w:val="-1"/>
          <w:sz w:val="16"/>
          <w:szCs w:val="16"/>
        </w:rPr>
        <w:t>ie</w:t>
      </w:r>
      <w:r w:rsidRPr="007713A7">
        <w:rPr>
          <w:rFonts w:ascii="Tahoma" w:eastAsia="Tahoma" w:hAnsi="Tahoma" w:cs="Tahoma"/>
          <w:sz w:val="16"/>
          <w:szCs w:val="16"/>
        </w:rPr>
        <w:t>ń</w:t>
      </w:r>
      <w:r w:rsidRPr="007713A7">
        <w:rPr>
          <w:rFonts w:ascii="Tahoma" w:eastAsia="Tahoma" w:hAnsi="Tahoma" w:cs="Tahoma"/>
          <w:spacing w:val="-1"/>
          <w:sz w:val="16"/>
          <w:szCs w:val="16"/>
        </w:rPr>
        <w:t xml:space="preserve"> u</w:t>
      </w:r>
      <w:r w:rsidRPr="007713A7">
        <w:rPr>
          <w:rFonts w:ascii="Tahoma" w:eastAsia="Tahoma" w:hAnsi="Tahoma" w:cs="Tahoma"/>
          <w:sz w:val="16"/>
          <w:szCs w:val="16"/>
        </w:rPr>
        <w:t>dz</w:t>
      </w:r>
      <w:r w:rsidRPr="007713A7">
        <w:rPr>
          <w:rFonts w:ascii="Tahoma" w:eastAsia="Tahoma" w:hAnsi="Tahoma" w:cs="Tahoma"/>
          <w:spacing w:val="-1"/>
          <w:sz w:val="16"/>
          <w:szCs w:val="16"/>
        </w:rPr>
        <w:t>iel</w:t>
      </w:r>
      <w:r w:rsidRPr="007713A7">
        <w:rPr>
          <w:rFonts w:ascii="Tahoma" w:eastAsia="Tahoma" w:hAnsi="Tahoma" w:cs="Tahoma"/>
          <w:sz w:val="16"/>
          <w:szCs w:val="16"/>
        </w:rPr>
        <w:t>a</w:t>
      </w:r>
      <w:r w:rsidRPr="007713A7">
        <w:rPr>
          <w:rFonts w:ascii="Tahoma" w:eastAsia="Tahoma" w:hAnsi="Tahoma" w:cs="Tahoma"/>
          <w:spacing w:val="-4"/>
          <w:sz w:val="16"/>
          <w:szCs w:val="16"/>
        </w:rPr>
        <w:t>n</w:t>
      </w:r>
      <w:r w:rsidRPr="007713A7">
        <w:rPr>
          <w:rFonts w:ascii="Tahoma" w:eastAsia="Tahoma" w:hAnsi="Tahoma" w:cs="Tahoma"/>
          <w:spacing w:val="-3"/>
          <w:sz w:val="16"/>
          <w:szCs w:val="16"/>
        </w:rPr>
        <w:t>y</w:t>
      </w:r>
      <w:r w:rsidRPr="007713A7">
        <w:rPr>
          <w:rFonts w:ascii="Tahoma" w:eastAsia="Tahoma" w:hAnsi="Tahoma" w:cs="Tahoma"/>
          <w:sz w:val="16"/>
          <w:szCs w:val="16"/>
        </w:rPr>
        <w:t>ch zg</w:t>
      </w:r>
      <w:r w:rsidRPr="007713A7">
        <w:rPr>
          <w:rFonts w:ascii="Tahoma" w:eastAsia="Tahoma" w:hAnsi="Tahoma" w:cs="Tahoma"/>
          <w:spacing w:val="-1"/>
          <w:sz w:val="16"/>
          <w:szCs w:val="16"/>
        </w:rPr>
        <w:t>o</w:t>
      </w:r>
      <w:r w:rsidRPr="007713A7">
        <w:rPr>
          <w:rFonts w:ascii="Tahoma" w:eastAsia="Tahoma" w:hAnsi="Tahoma" w:cs="Tahoma"/>
          <w:sz w:val="16"/>
          <w:szCs w:val="16"/>
        </w:rPr>
        <w:t>d</w:t>
      </w:r>
      <w:r w:rsidRPr="007713A7">
        <w:rPr>
          <w:rFonts w:ascii="Tahoma" w:eastAsia="Tahoma" w:hAnsi="Tahoma" w:cs="Tahoma"/>
          <w:spacing w:val="-1"/>
          <w:sz w:val="16"/>
          <w:szCs w:val="16"/>
        </w:rPr>
        <w:t>ni</w:t>
      </w:r>
      <w:r w:rsidRPr="007713A7">
        <w:rPr>
          <w:rFonts w:ascii="Tahoma" w:eastAsia="Tahoma" w:hAnsi="Tahoma" w:cs="Tahoma"/>
          <w:sz w:val="16"/>
          <w:szCs w:val="16"/>
        </w:rPr>
        <w:t>e z</w:t>
      </w:r>
      <w:r w:rsidRPr="007713A7">
        <w:rPr>
          <w:rFonts w:ascii="Tahoma" w:eastAsia="Tahoma" w:hAnsi="Tahoma" w:cs="Tahoma"/>
          <w:spacing w:val="1"/>
          <w:sz w:val="16"/>
          <w:szCs w:val="16"/>
        </w:rPr>
        <w:t xml:space="preserve"> </w:t>
      </w:r>
      <w:r w:rsidRPr="007713A7">
        <w:rPr>
          <w:rFonts w:ascii="Tahoma" w:eastAsia="Tahoma" w:hAnsi="Tahoma" w:cs="Tahoma"/>
          <w:sz w:val="16"/>
          <w:szCs w:val="16"/>
        </w:rPr>
        <w:t>zasadą</w:t>
      </w:r>
      <w:r w:rsidRPr="007713A7">
        <w:rPr>
          <w:rFonts w:ascii="Tahoma" w:eastAsia="Tahoma" w:hAnsi="Tahoma" w:cs="Tahoma"/>
          <w:spacing w:val="1"/>
          <w:sz w:val="16"/>
          <w:szCs w:val="16"/>
        </w:rPr>
        <w:t xml:space="preserve"> </w:t>
      </w:r>
      <w:r w:rsidRPr="007713A7">
        <w:rPr>
          <w:rFonts w:ascii="Tahoma" w:eastAsia="Tahoma" w:hAnsi="Tahoma" w:cs="Tahoma"/>
          <w:spacing w:val="-3"/>
          <w:sz w:val="16"/>
          <w:szCs w:val="16"/>
        </w:rPr>
        <w:t>k</w:t>
      </w:r>
      <w:r w:rsidRPr="007713A7">
        <w:rPr>
          <w:rFonts w:ascii="Tahoma" w:eastAsia="Tahoma" w:hAnsi="Tahoma" w:cs="Tahoma"/>
          <w:spacing w:val="-1"/>
          <w:sz w:val="16"/>
          <w:szCs w:val="16"/>
        </w:rPr>
        <w:t>on</w:t>
      </w:r>
      <w:r w:rsidRPr="007713A7">
        <w:rPr>
          <w:rFonts w:ascii="Tahoma" w:eastAsia="Tahoma" w:hAnsi="Tahoma" w:cs="Tahoma"/>
          <w:spacing w:val="1"/>
          <w:sz w:val="16"/>
          <w:szCs w:val="16"/>
        </w:rPr>
        <w:t>k</w:t>
      </w:r>
      <w:r w:rsidRPr="007713A7">
        <w:rPr>
          <w:rFonts w:ascii="Tahoma" w:eastAsia="Tahoma" w:hAnsi="Tahoma" w:cs="Tahoma"/>
          <w:spacing w:val="-1"/>
          <w:sz w:val="16"/>
          <w:szCs w:val="16"/>
        </w:rPr>
        <w:t>u</w:t>
      </w:r>
      <w:r w:rsidRPr="007713A7">
        <w:rPr>
          <w:rFonts w:ascii="Tahoma" w:eastAsia="Tahoma" w:hAnsi="Tahoma" w:cs="Tahoma"/>
          <w:sz w:val="16"/>
          <w:szCs w:val="16"/>
        </w:rPr>
        <w:t>r</w:t>
      </w:r>
      <w:r w:rsidRPr="007713A7">
        <w:rPr>
          <w:rFonts w:ascii="Tahoma" w:eastAsia="Tahoma" w:hAnsi="Tahoma" w:cs="Tahoma"/>
          <w:spacing w:val="-1"/>
          <w:sz w:val="16"/>
          <w:szCs w:val="16"/>
        </w:rPr>
        <w:t>en</w:t>
      </w:r>
      <w:r w:rsidRPr="007713A7">
        <w:rPr>
          <w:rFonts w:ascii="Tahoma" w:eastAsia="Tahoma" w:hAnsi="Tahoma" w:cs="Tahoma"/>
          <w:sz w:val="16"/>
          <w:szCs w:val="16"/>
        </w:rPr>
        <w:t>c</w:t>
      </w:r>
      <w:r w:rsidRPr="007713A7">
        <w:rPr>
          <w:rFonts w:ascii="Tahoma" w:eastAsia="Tahoma" w:hAnsi="Tahoma" w:cs="Tahoma"/>
          <w:spacing w:val="-1"/>
          <w:sz w:val="16"/>
          <w:szCs w:val="16"/>
        </w:rPr>
        <w:t>y</w:t>
      </w:r>
      <w:r w:rsidRPr="007713A7">
        <w:rPr>
          <w:rFonts w:ascii="Tahoma" w:eastAsia="Tahoma" w:hAnsi="Tahoma" w:cs="Tahoma"/>
          <w:sz w:val="16"/>
          <w:szCs w:val="16"/>
        </w:rPr>
        <w:t>j</w:t>
      </w:r>
      <w:r w:rsidRPr="007713A7">
        <w:rPr>
          <w:rFonts w:ascii="Tahoma" w:eastAsia="Tahoma" w:hAnsi="Tahoma" w:cs="Tahoma"/>
          <w:spacing w:val="-1"/>
          <w:sz w:val="16"/>
          <w:szCs w:val="16"/>
        </w:rPr>
        <w:t>no</w:t>
      </w:r>
      <w:r w:rsidRPr="007713A7">
        <w:rPr>
          <w:rFonts w:ascii="Tahoma" w:eastAsia="Tahoma" w:hAnsi="Tahoma" w:cs="Tahoma"/>
          <w:sz w:val="16"/>
          <w:szCs w:val="16"/>
        </w:rPr>
        <w:t>śc</w:t>
      </w:r>
      <w:r w:rsidRPr="007713A7">
        <w:rPr>
          <w:rFonts w:ascii="Tahoma" w:eastAsia="Tahoma" w:hAnsi="Tahoma" w:cs="Tahoma"/>
          <w:spacing w:val="-1"/>
          <w:sz w:val="16"/>
          <w:szCs w:val="16"/>
        </w:rPr>
        <w:t>i</w:t>
      </w:r>
      <w:r w:rsidRPr="007713A7">
        <w:rPr>
          <w:rFonts w:ascii="Tahoma" w:eastAsia="Tahoma" w:hAnsi="Tahoma" w:cs="Tahoma"/>
          <w:sz w:val="16"/>
          <w:szCs w:val="16"/>
        </w:rPr>
        <w:t xml:space="preserve">, o </w:t>
      </w:r>
      <w:r w:rsidRPr="007713A7">
        <w:rPr>
          <w:rFonts w:ascii="Tahoma" w:eastAsia="Tahoma" w:hAnsi="Tahoma" w:cs="Tahoma"/>
          <w:spacing w:val="-1"/>
          <w:sz w:val="16"/>
          <w:szCs w:val="16"/>
        </w:rPr>
        <w:t>któ</w:t>
      </w:r>
      <w:r w:rsidRPr="007713A7">
        <w:rPr>
          <w:rFonts w:ascii="Tahoma" w:eastAsia="Tahoma" w:hAnsi="Tahoma" w:cs="Tahoma"/>
          <w:sz w:val="16"/>
          <w:szCs w:val="16"/>
        </w:rPr>
        <w:t>r</w:t>
      </w:r>
      <w:r w:rsidRPr="007713A7">
        <w:rPr>
          <w:rFonts w:ascii="Tahoma" w:eastAsia="Tahoma" w:hAnsi="Tahoma" w:cs="Tahoma"/>
          <w:spacing w:val="-1"/>
          <w:sz w:val="16"/>
          <w:szCs w:val="16"/>
        </w:rPr>
        <w:t>e</w:t>
      </w:r>
      <w:r w:rsidRPr="007713A7">
        <w:rPr>
          <w:rFonts w:ascii="Tahoma" w:eastAsia="Tahoma" w:hAnsi="Tahoma" w:cs="Tahoma"/>
          <w:sz w:val="16"/>
          <w:szCs w:val="16"/>
        </w:rPr>
        <w:t>j</w:t>
      </w:r>
      <w:r w:rsidRPr="007713A7">
        <w:rPr>
          <w:rFonts w:ascii="Tahoma" w:eastAsia="Tahoma" w:hAnsi="Tahoma" w:cs="Tahoma"/>
          <w:spacing w:val="2"/>
          <w:sz w:val="16"/>
          <w:szCs w:val="16"/>
        </w:rPr>
        <w:t xml:space="preserve"> </w:t>
      </w:r>
      <w:r w:rsidRPr="007713A7">
        <w:rPr>
          <w:rFonts w:ascii="Tahoma" w:eastAsia="Tahoma" w:hAnsi="Tahoma" w:cs="Tahoma"/>
          <w:spacing w:val="-1"/>
          <w:sz w:val="16"/>
          <w:szCs w:val="16"/>
        </w:rPr>
        <w:t>mo</w:t>
      </w:r>
      <w:r w:rsidRPr="007713A7">
        <w:rPr>
          <w:rFonts w:ascii="Tahoma" w:eastAsia="Tahoma" w:hAnsi="Tahoma" w:cs="Tahoma"/>
          <w:spacing w:val="-2"/>
          <w:sz w:val="16"/>
          <w:szCs w:val="16"/>
        </w:rPr>
        <w:t>w</w:t>
      </w:r>
      <w:r w:rsidRPr="007713A7">
        <w:rPr>
          <w:rFonts w:ascii="Tahoma" w:eastAsia="Tahoma" w:hAnsi="Tahoma" w:cs="Tahoma"/>
          <w:sz w:val="16"/>
          <w:szCs w:val="16"/>
        </w:rPr>
        <w:t xml:space="preserve">a w </w:t>
      </w:r>
      <w:r w:rsidRPr="007713A7">
        <w:rPr>
          <w:rFonts w:ascii="Tahoma" w:eastAsia="Tahoma" w:hAnsi="Tahoma" w:cs="Tahoma"/>
          <w:i/>
          <w:sz w:val="16"/>
          <w:szCs w:val="16"/>
        </w:rPr>
        <w:t>Wytycznych w zakresie kwalifikowalności</w:t>
      </w:r>
      <w:r w:rsidRPr="007713A7">
        <w:rPr>
          <w:rFonts w:ascii="Tahoma" w:eastAsia="Tahoma" w:hAnsi="Tahoma" w:cs="Tahoma"/>
          <w:sz w:val="16"/>
          <w:szCs w:val="16"/>
        </w:rPr>
        <w:t>.</w:t>
      </w:r>
    </w:p>
  </w:footnote>
  <w:footnote w:id="8">
    <w:p w14:paraId="17BF5A4F" w14:textId="1968FC38" w:rsidR="005401C0" w:rsidRPr="009C0571" w:rsidRDefault="005401C0" w:rsidP="009C0571">
      <w:pPr>
        <w:pStyle w:val="Tekstprzypisudolnego"/>
        <w:jc w:val="both"/>
        <w:rPr>
          <w:rFonts w:ascii="Tahoma" w:eastAsia="Tahoma" w:hAnsi="Tahoma" w:cs="Tahoma"/>
          <w:spacing w:val="-1"/>
          <w:sz w:val="16"/>
          <w:szCs w:val="16"/>
        </w:rPr>
      </w:pPr>
      <w:r w:rsidRPr="009C0571">
        <w:rPr>
          <w:rFonts w:ascii="Tahoma" w:eastAsia="Tahoma" w:hAnsi="Tahoma" w:cs="Tahoma"/>
          <w:spacing w:val="-1"/>
          <w:sz w:val="16"/>
          <w:szCs w:val="16"/>
        </w:rPr>
        <w:footnoteRef/>
      </w:r>
      <w:r w:rsidRPr="009C0571">
        <w:rPr>
          <w:rFonts w:ascii="Tahoma" w:eastAsia="Tahoma" w:hAnsi="Tahoma" w:cs="Tahoma"/>
          <w:spacing w:val="-1"/>
          <w:sz w:val="16"/>
          <w:szCs w:val="16"/>
        </w:rPr>
        <w:t xml:space="preserve"> Ogólne warunki realizacji projektu finansowanego ze środków Europejskiego Funduszu Społecznego z udziałem środków PFRON w ramach RPOWŚ 2014 – 2020 zawiera załącznik 15 do niniejszej umowy.</w:t>
      </w:r>
    </w:p>
  </w:footnote>
  <w:footnote w:id="9">
    <w:p w14:paraId="598AC4A1" w14:textId="1D11F9C1"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realizowany jest w ramach partnerstwa</w:t>
      </w:r>
      <w:r>
        <w:rPr>
          <w:rFonts w:ascii="Tahoma" w:hAnsi="Tahoma" w:cs="Tahoma"/>
          <w:sz w:val="16"/>
          <w:szCs w:val="16"/>
        </w:rPr>
        <w:t>.</w:t>
      </w:r>
    </w:p>
  </w:footnote>
  <w:footnote w:id="10">
    <w:p w14:paraId="77F35088" w14:textId="6B179213" w:rsidR="005401C0" w:rsidRDefault="005401C0" w:rsidP="007713A7">
      <w:pPr>
        <w:pStyle w:val="Tekstprzypisudolnego"/>
        <w:jc w:val="both"/>
      </w:pPr>
      <w:r w:rsidRPr="007713A7">
        <w:rPr>
          <w:rStyle w:val="Odwoanieprzypisudolnego"/>
          <w:rFonts w:ascii="Tahoma" w:hAnsi="Tahoma" w:cs="Tahoma"/>
          <w:sz w:val="16"/>
          <w:szCs w:val="16"/>
        </w:rPr>
        <w:footnoteRef/>
      </w:r>
      <w:r w:rsidRPr="007713A7">
        <w:rPr>
          <w:rFonts w:ascii="Tahoma" w:hAnsi="Tahoma" w:cs="Tahoma"/>
          <w:sz w:val="16"/>
          <w:szCs w:val="16"/>
        </w:rPr>
        <w:t xml:space="preserve"> Należy wykreślić, jeżeli Beneficjent i Partner nie będzie kwalifikował kosztu podatku i usług. W innym przypadku należy wskazać, który podmiot kwalifikuje w ramach projektu podatek VAT.</w:t>
      </w:r>
    </w:p>
  </w:footnote>
  <w:footnote w:id="11">
    <w:p w14:paraId="42A0D9C8" w14:textId="77777777"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Należy wykreślić jeżeli nie dotyczy.</w:t>
      </w:r>
    </w:p>
  </w:footnote>
  <w:footnote w:id="12">
    <w:p w14:paraId="2FCFAD0B" w14:textId="549A76C4"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Należy wykreślić jeżeli nie dotyczy</w:t>
      </w:r>
      <w:r>
        <w:rPr>
          <w:rFonts w:ascii="Tahoma" w:hAnsi="Tahoma" w:cs="Tahoma"/>
          <w:sz w:val="16"/>
          <w:szCs w:val="16"/>
        </w:rPr>
        <w:t>.</w:t>
      </w:r>
    </w:p>
  </w:footnote>
  <w:footnote w:id="13">
    <w:p w14:paraId="4D2E3B3D" w14:textId="44CB165E"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Przez 3 miesiące należy rozumieć okres co najmniej 90 dni kalendarzowych</w:t>
      </w:r>
      <w:r>
        <w:rPr>
          <w:rFonts w:ascii="Tahoma" w:hAnsi="Tahoma" w:cs="Tahoma"/>
          <w:sz w:val="16"/>
          <w:szCs w:val="16"/>
        </w:rPr>
        <w:t>.</w:t>
      </w:r>
    </w:p>
  </w:footnote>
  <w:footnote w:id="14">
    <w:p w14:paraId="01A36E80" w14:textId="3E25F3D5" w:rsidR="005401C0" w:rsidRPr="007713A7" w:rsidRDefault="005401C0" w:rsidP="007713A7">
      <w:pPr>
        <w:pStyle w:val="Tekstprzypisudolnego"/>
        <w:jc w:val="both"/>
        <w:rPr>
          <w:rFonts w:ascii="Tahoma" w:hAnsi="Tahoma" w:cs="Tahoma"/>
        </w:rPr>
      </w:pPr>
      <w:r w:rsidRPr="007713A7">
        <w:rPr>
          <w:rStyle w:val="Odwoanieprzypisudolnego"/>
          <w:rFonts w:ascii="Tahoma" w:hAnsi="Tahoma" w:cs="Tahoma"/>
          <w:sz w:val="16"/>
          <w:szCs w:val="16"/>
        </w:rPr>
        <w:footnoteRef/>
      </w:r>
      <w:r w:rsidRPr="007713A7">
        <w:rPr>
          <w:rFonts w:ascii="Tahoma" w:hAnsi="Tahoma" w:cs="Tahoma"/>
          <w:sz w:val="16"/>
          <w:szCs w:val="16"/>
        </w:rPr>
        <w:t xml:space="preserve"> Należy wykreślić jeżeli nie dotyczy</w:t>
      </w:r>
      <w:r>
        <w:rPr>
          <w:rFonts w:ascii="Tahoma" w:hAnsi="Tahoma" w:cs="Tahoma"/>
          <w:sz w:val="16"/>
          <w:szCs w:val="16"/>
        </w:rPr>
        <w:t>.</w:t>
      </w:r>
    </w:p>
  </w:footnote>
  <w:footnote w:id="15">
    <w:p w14:paraId="0DF4D6E4" w14:textId="4D3F5AF2"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jedynie projektów realizowanych </w:t>
      </w:r>
      <w:r>
        <w:rPr>
          <w:rFonts w:ascii="Tahoma" w:hAnsi="Tahoma" w:cs="Tahoma"/>
          <w:sz w:val="16"/>
          <w:szCs w:val="16"/>
        </w:rPr>
        <w:t>przez</w:t>
      </w:r>
      <w:r w:rsidRPr="007713A7">
        <w:rPr>
          <w:rFonts w:ascii="Tahoma" w:hAnsi="Tahoma" w:cs="Tahoma"/>
          <w:sz w:val="16"/>
          <w:szCs w:val="16"/>
        </w:rPr>
        <w:t xml:space="preserve"> OWES</w:t>
      </w:r>
      <w:r>
        <w:rPr>
          <w:rFonts w:ascii="Tahoma" w:hAnsi="Tahoma" w:cs="Tahoma"/>
          <w:sz w:val="16"/>
          <w:szCs w:val="16"/>
        </w:rPr>
        <w:t xml:space="preserve"> w ramach Poddziałania 9.3.1.</w:t>
      </w:r>
    </w:p>
  </w:footnote>
  <w:footnote w:id="16">
    <w:p w14:paraId="5ECF510B" w14:textId="77777777" w:rsidR="005401C0" w:rsidRPr="007D0F83" w:rsidRDefault="005401C0" w:rsidP="001F5E4D">
      <w:pPr>
        <w:pStyle w:val="Tekstprzypisudolnego"/>
        <w:rPr>
          <w:sz w:val="16"/>
          <w:szCs w:val="16"/>
        </w:rPr>
      </w:pPr>
      <w:r w:rsidRPr="007D0F83">
        <w:rPr>
          <w:rStyle w:val="Odwoanieprzypisudolnego"/>
          <w:sz w:val="16"/>
          <w:szCs w:val="16"/>
        </w:rPr>
        <w:footnoteRef/>
      </w:r>
      <w:r w:rsidRPr="007D0F83">
        <w:rPr>
          <w:sz w:val="16"/>
          <w:szCs w:val="16"/>
        </w:rPr>
        <w:t xml:space="preserve"> j.w.</w:t>
      </w:r>
    </w:p>
  </w:footnote>
  <w:footnote w:id="17">
    <w:p w14:paraId="1C3B7634" w14:textId="77777777" w:rsidR="005401C0" w:rsidRDefault="005401C0" w:rsidP="007713A7">
      <w:pPr>
        <w:pStyle w:val="Tekstprzypisudolnego"/>
        <w:jc w:val="both"/>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projektów w których realizowane są staże w obszarze edukacji.</w:t>
      </w:r>
    </w:p>
  </w:footnote>
  <w:footnote w:id="18">
    <w:p w14:paraId="3F936322" w14:textId="3550BE7C" w:rsidR="005401C0" w:rsidRPr="007D0F83" w:rsidRDefault="005401C0">
      <w:pPr>
        <w:pStyle w:val="Tekstprzypisudolnego"/>
        <w:rPr>
          <w:sz w:val="16"/>
          <w:szCs w:val="16"/>
        </w:rPr>
      </w:pPr>
      <w:r w:rsidRPr="007D0F83">
        <w:rPr>
          <w:rStyle w:val="Odwoanieprzypisudolnego"/>
          <w:sz w:val="16"/>
          <w:szCs w:val="16"/>
        </w:rPr>
        <w:footnoteRef/>
      </w:r>
      <w:r w:rsidRPr="007D0F83">
        <w:rPr>
          <w:sz w:val="16"/>
          <w:szCs w:val="16"/>
        </w:rPr>
        <w:t xml:space="preserve"> Dotyczy projektów realizowanych w obszarze zdrowotnym.</w:t>
      </w:r>
    </w:p>
  </w:footnote>
  <w:footnote w:id="19">
    <w:p w14:paraId="5AC9EEF1" w14:textId="0D826054" w:rsidR="005401C0" w:rsidRDefault="005401C0">
      <w:pPr>
        <w:pStyle w:val="Tekstprzypisudolnego"/>
      </w:pPr>
      <w:r>
        <w:rPr>
          <w:rStyle w:val="Odwoanieprzypisudolnego"/>
        </w:rPr>
        <w:footnoteRef/>
      </w:r>
      <w:r>
        <w:t xml:space="preserve"> Dotyczy Beneficjentów realizujących Regionalne Programy Zdrowotne.</w:t>
      </w:r>
    </w:p>
  </w:footnote>
  <w:footnote w:id="20">
    <w:p w14:paraId="75E0E96B" w14:textId="3C8774FE" w:rsidR="005401C0" w:rsidRPr="002325BE" w:rsidRDefault="005401C0">
      <w:pPr>
        <w:pStyle w:val="Tekstprzypisudolnego"/>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Wykreślić jeśli nie dotyczy</w:t>
      </w:r>
      <w:r>
        <w:rPr>
          <w:rFonts w:ascii="Tahoma" w:hAnsi="Tahoma" w:cs="Tahoma"/>
          <w:sz w:val="16"/>
          <w:szCs w:val="16"/>
        </w:rPr>
        <w:t>.</w:t>
      </w:r>
    </w:p>
  </w:footnote>
  <w:footnote w:id="21">
    <w:p w14:paraId="5067B438" w14:textId="339FF95C" w:rsidR="005401C0" w:rsidRPr="002325BE" w:rsidRDefault="005401C0">
      <w:pPr>
        <w:pStyle w:val="Tekstprzypisudolnego"/>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Dotyczy projektów realizowanych w ramach CT 9</w:t>
      </w:r>
      <w:r>
        <w:rPr>
          <w:rFonts w:ascii="Tahoma" w:hAnsi="Tahoma" w:cs="Tahoma"/>
          <w:sz w:val="16"/>
          <w:szCs w:val="16"/>
        </w:rPr>
        <w:t>.</w:t>
      </w:r>
    </w:p>
  </w:footnote>
  <w:footnote w:id="22">
    <w:p w14:paraId="3579960C" w14:textId="1290C45E" w:rsidR="005401C0" w:rsidRPr="002325BE" w:rsidRDefault="005401C0">
      <w:pPr>
        <w:pStyle w:val="Tekstprzypisudolnego"/>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w:t>
      </w:r>
      <w:r>
        <w:rPr>
          <w:rFonts w:ascii="Tahoma" w:hAnsi="Tahoma" w:cs="Tahoma"/>
          <w:sz w:val="16"/>
          <w:szCs w:val="16"/>
        </w:rPr>
        <w:t>Dotyczy projektów realizowanych w ramach Poddziałania 9.3.1.</w:t>
      </w:r>
    </w:p>
  </w:footnote>
  <w:footnote w:id="23">
    <w:p w14:paraId="147E0BB3" w14:textId="1F1461F3" w:rsidR="005401C0" w:rsidRPr="002325BE" w:rsidRDefault="005401C0">
      <w:pPr>
        <w:pStyle w:val="Tekstprzypisudolnego"/>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w:t>
      </w:r>
      <w:r>
        <w:rPr>
          <w:rFonts w:ascii="Tahoma" w:hAnsi="Tahoma" w:cs="Tahoma"/>
          <w:sz w:val="16"/>
          <w:szCs w:val="16"/>
        </w:rPr>
        <w:t>Jw.</w:t>
      </w:r>
    </w:p>
  </w:footnote>
  <w:footnote w:id="24">
    <w:p w14:paraId="4293947D" w14:textId="6BFE6923" w:rsidR="005401C0" w:rsidRPr="002325BE" w:rsidRDefault="005401C0" w:rsidP="007713A7">
      <w:pPr>
        <w:pStyle w:val="Tekstprzypisudolnego"/>
        <w:jc w:val="both"/>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Dotyczy projektów realizowanych w partnerstwie</w:t>
      </w:r>
      <w:r>
        <w:rPr>
          <w:rFonts w:ascii="Tahoma" w:hAnsi="Tahoma" w:cs="Tahoma"/>
          <w:sz w:val="16"/>
          <w:szCs w:val="16"/>
        </w:rPr>
        <w:t>.</w:t>
      </w:r>
    </w:p>
  </w:footnote>
  <w:footnote w:id="25">
    <w:p w14:paraId="32B45DAC" w14:textId="3080615C" w:rsidR="005401C0" w:rsidRPr="002325BE" w:rsidRDefault="005401C0" w:rsidP="007713A7">
      <w:pPr>
        <w:pStyle w:val="Tekstprzypisudolnego"/>
        <w:jc w:val="both"/>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w:t>
      </w:r>
      <w:r>
        <w:rPr>
          <w:rFonts w:ascii="Tahoma" w:hAnsi="Tahoma" w:cs="Tahoma"/>
          <w:sz w:val="16"/>
          <w:szCs w:val="16"/>
        </w:rPr>
        <w:t>Jw.</w:t>
      </w:r>
    </w:p>
  </w:footnote>
  <w:footnote w:id="26">
    <w:p w14:paraId="4C7A564B" w14:textId="25DE3BB9" w:rsidR="005401C0" w:rsidRDefault="005401C0" w:rsidP="007713A7">
      <w:pPr>
        <w:pStyle w:val="Tekstprzypisudolnego"/>
        <w:jc w:val="both"/>
      </w:pPr>
      <w:r w:rsidRPr="002325BE">
        <w:rPr>
          <w:rStyle w:val="Odwoanieprzypisudolnego"/>
          <w:rFonts w:ascii="Tahoma" w:hAnsi="Tahoma" w:cs="Tahoma"/>
          <w:sz w:val="16"/>
          <w:szCs w:val="16"/>
        </w:rPr>
        <w:footnoteRef/>
      </w:r>
      <w:r w:rsidRPr="002325BE">
        <w:rPr>
          <w:rFonts w:ascii="Tahoma" w:hAnsi="Tahoma" w:cs="Tahoma"/>
          <w:sz w:val="16"/>
          <w:szCs w:val="16"/>
        </w:rPr>
        <w:t xml:space="preserve"> </w:t>
      </w:r>
      <w:r>
        <w:rPr>
          <w:rFonts w:ascii="Tahoma" w:hAnsi="Tahoma" w:cs="Tahoma"/>
          <w:sz w:val="16"/>
          <w:szCs w:val="16"/>
        </w:rPr>
        <w:t>Jw.</w:t>
      </w:r>
    </w:p>
  </w:footnote>
  <w:footnote w:id="27">
    <w:p w14:paraId="0C4D47AD" w14:textId="77777777" w:rsidR="005401C0" w:rsidRPr="002325BE" w:rsidRDefault="005401C0" w:rsidP="007713A7">
      <w:pPr>
        <w:pStyle w:val="Tekstprzypisudolnego"/>
        <w:jc w:val="both"/>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Dotyczy przypadku, gdy projekt jest realizowany w ramach partnerstwa.</w:t>
      </w:r>
    </w:p>
  </w:footnote>
  <w:footnote w:id="28">
    <w:p w14:paraId="0BC375D1" w14:textId="77777777" w:rsidR="005401C0" w:rsidRPr="001C3C76" w:rsidRDefault="005401C0" w:rsidP="007713A7">
      <w:pPr>
        <w:pStyle w:val="Tekstprzypisudolnego"/>
        <w:jc w:val="both"/>
        <w:rPr>
          <w:rFonts w:ascii="Tahoma" w:hAnsi="Tahoma" w:cs="Tahoma"/>
          <w:sz w:val="16"/>
          <w:szCs w:val="16"/>
        </w:rPr>
      </w:pPr>
      <w:r w:rsidRPr="001C3C76">
        <w:rPr>
          <w:rStyle w:val="Odwoanieprzypisudolnego"/>
          <w:rFonts w:ascii="Tahoma" w:hAnsi="Tahoma" w:cs="Tahoma"/>
          <w:sz w:val="16"/>
          <w:szCs w:val="16"/>
        </w:rPr>
        <w:footnoteRef/>
      </w:r>
      <w:r w:rsidRPr="001C3C76">
        <w:rPr>
          <w:rFonts w:ascii="Tahoma" w:hAnsi="Tahoma" w:cs="Tahoma"/>
          <w:sz w:val="16"/>
          <w:szCs w:val="16"/>
        </w:rPr>
        <w:t xml:space="preserve"> Dotyczy przypadku, gdy projekt jest realizowany w ramach partnerstwa. </w:t>
      </w:r>
    </w:p>
  </w:footnote>
  <w:footnote w:id="29">
    <w:p w14:paraId="648B8EB7" w14:textId="3239C9F2" w:rsidR="005401C0" w:rsidRPr="007713A7" w:rsidRDefault="005401C0" w:rsidP="00CD63D9">
      <w:pPr>
        <w:spacing w:line="276" w:lineRule="auto"/>
        <w:ind w:right="89"/>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z w:val="16"/>
          <w:szCs w:val="16"/>
        </w:rPr>
        <w:t>Jeże</w:t>
      </w:r>
      <w:r w:rsidRPr="007713A7">
        <w:rPr>
          <w:rFonts w:ascii="Tahoma" w:eastAsia="Tahoma" w:hAnsi="Tahoma" w:cs="Tahoma"/>
          <w:spacing w:val="-1"/>
          <w:sz w:val="16"/>
          <w:szCs w:val="16"/>
        </w:rPr>
        <w:t>l</w:t>
      </w:r>
      <w:r w:rsidRPr="007713A7">
        <w:rPr>
          <w:rFonts w:ascii="Tahoma" w:eastAsia="Tahoma" w:hAnsi="Tahoma" w:cs="Tahoma"/>
          <w:sz w:val="16"/>
          <w:szCs w:val="16"/>
        </w:rPr>
        <w:t>i</w:t>
      </w:r>
      <w:r w:rsidRPr="007713A7">
        <w:rPr>
          <w:rFonts w:ascii="Tahoma" w:eastAsia="Tahoma" w:hAnsi="Tahoma" w:cs="Tahoma"/>
          <w:spacing w:val="43"/>
          <w:sz w:val="16"/>
          <w:szCs w:val="16"/>
        </w:rPr>
        <w:t xml:space="preserve"> </w:t>
      </w:r>
      <w:r w:rsidRPr="007713A7">
        <w:rPr>
          <w:rFonts w:ascii="Tahoma" w:eastAsia="Tahoma" w:hAnsi="Tahoma" w:cs="Tahoma"/>
          <w:sz w:val="16"/>
          <w:szCs w:val="16"/>
        </w:rPr>
        <w:t>a</w:t>
      </w:r>
      <w:r w:rsidRPr="007713A7">
        <w:rPr>
          <w:rFonts w:ascii="Tahoma" w:eastAsia="Tahoma" w:hAnsi="Tahoma" w:cs="Tahoma"/>
          <w:spacing w:val="-1"/>
          <w:sz w:val="16"/>
          <w:szCs w:val="16"/>
        </w:rPr>
        <w:t>ktu</w:t>
      </w:r>
      <w:r w:rsidRPr="007713A7">
        <w:rPr>
          <w:rFonts w:ascii="Tahoma" w:eastAsia="Tahoma" w:hAnsi="Tahoma" w:cs="Tahoma"/>
          <w:sz w:val="16"/>
          <w:szCs w:val="16"/>
        </w:rPr>
        <w:t>a</w:t>
      </w:r>
      <w:r w:rsidRPr="007713A7">
        <w:rPr>
          <w:rFonts w:ascii="Tahoma" w:eastAsia="Tahoma" w:hAnsi="Tahoma" w:cs="Tahoma"/>
          <w:spacing w:val="1"/>
          <w:sz w:val="16"/>
          <w:szCs w:val="16"/>
        </w:rPr>
        <w:t>l</w:t>
      </w:r>
      <w:r w:rsidRPr="007713A7">
        <w:rPr>
          <w:rFonts w:ascii="Tahoma" w:eastAsia="Tahoma" w:hAnsi="Tahoma" w:cs="Tahoma"/>
          <w:spacing w:val="-1"/>
          <w:sz w:val="16"/>
          <w:szCs w:val="16"/>
        </w:rPr>
        <w:t>i</w:t>
      </w:r>
      <w:r w:rsidRPr="007713A7">
        <w:rPr>
          <w:rFonts w:ascii="Tahoma" w:eastAsia="Tahoma" w:hAnsi="Tahoma" w:cs="Tahoma"/>
          <w:sz w:val="16"/>
          <w:szCs w:val="16"/>
        </w:rPr>
        <w:t>zacja</w:t>
      </w:r>
      <w:r w:rsidRPr="007713A7">
        <w:rPr>
          <w:rFonts w:ascii="Tahoma" w:eastAsia="Tahoma" w:hAnsi="Tahoma" w:cs="Tahoma"/>
          <w:spacing w:val="43"/>
          <w:sz w:val="16"/>
          <w:szCs w:val="16"/>
        </w:rPr>
        <w:t xml:space="preserve"> </w:t>
      </w:r>
      <w:r w:rsidRPr="007713A7">
        <w:rPr>
          <w:rFonts w:ascii="Tahoma" w:eastAsia="Tahoma" w:hAnsi="Tahoma" w:cs="Tahoma"/>
          <w:spacing w:val="-1"/>
          <w:sz w:val="16"/>
          <w:szCs w:val="16"/>
        </w:rPr>
        <w:t>h</w:t>
      </w:r>
      <w:r w:rsidRPr="007713A7">
        <w:rPr>
          <w:rFonts w:ascii="Tahoma" w:eastAsia="Tahoma" w:hAnsi="Tahoma" w:cs="Tahoma"/>
          <w:sz w:val="16"/>
          <w:szCs w:val="16"/>
        </w:rPr>
        <w:t>a</w:t>
      </w:r>
      <w:r w:rsidRPr="007713A7">
        <w:rPr>
          <w:rFonts w:ascii="Tahoma" w:eastAsia="Tahoma" w:hAnsi="Tahoma" w:cs="Tahoma"/>
          <w:spacing w:val="-1"/>
          <w:sz w:val="16"/>
          <w:szCs w:val="16"/>
        </w:rPr>
        <w:t>rmono</w:t>
      </w:r>
      <w:r w:rsidRPr="007713A7">
        <w:rPr>
          <w:rFonts w:ascii="Tahoma" w:eastAsia="Tahoma" w:hAnsi="Tahoma" w:cs="Tahoma"/>
          <w:sz w:val="16"/>
          <w:szCs w:val="16"/>
        </w:rPr>
        <w:t>g</w:t>
      </w:r>
      <w:r w:rsidRPr="007713A7">
        <w:rPr>
          <w:rFonts w:ascii="Tahoma" w:eastAsia="Tahoma" w:hAnsi="Tahoma" w:cs="Tahoma"/>
          <w:spacing w:val="-3"/>
          <w:sz w:val="16"/>
          <w:szCs w:val="16"/>
        </w:rPr>
        <w:t>r</w:t>
      </w:r>
      <w:r w:rsidRPr="007713A7">
        <w:rPr>
          <w:rFonts w:ascii="Tahoma" w:eastAsia="Tahoma" w:hAnsi="Tahoma" w:cs="Tahoma"/>
          <w:sz w:val="16"/>
          <w:szCs w:val="16"/>
        </w:rPr>
        <w:t>a</w:t>
      </w:r>
      <w:r w:rsidRPr="007713A7">
        <w:rPr>
          <w:rFonts w:ascii="Tahoma" w:eastAsia="Tahoma" w:hAnsi="Tahoma" w:cs="Tahoma"/>
          <w:spacing w:val="1"/>
          <w:sz w:val="16"/>
          <w:szCs w:val="16"/>
        </w:rPr>
        <w:t>m</w:t>
      </w:r>
      <w:r w:rsidRPr="007713A7">
        <w:rPr>
          <w:rFonts w:ascii="Tahoma" w:eastAsia="Tahoma" w:hAnsi="Tahoma" w:cs="Tahoma"/>
          <w:sz w:val="16"/>
          <w:szCs w:val="16"/>
        </w:rPr>
        <w:t>u</w:t>
      </w:r>
      <w:r w:rsidRPr="007713A7">
        <w:rPr>
          <w:rFonts w:ascii="Tahoma" w:eastAsia="Tahoma" w:hAnsi="Tahoma" w:cs="Tahoma"/>
          <w:spacing w:val="44"/>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ł</w:t>
      </w:r>
      <w:r w:rsidRPr="007713A7">
        <w:rPr>
          <w:rFonts w:ascii="Tahoma" w:eastAsia="Tahoma" w:hAnsi="Tahoma" w:cs="Tahoma"/>
          <w:sz w:val="16"/>
          <w:szCs w:val="16"/>
        </w:rPr>
        <w:t>a</w:t>
      </w:r>
      <w:r w:rsidRPr="007713A7">
        <w:rPr>
          <w:rFonts w:ascii="Tahoma" w:eastAsia="Tahoma" w:hAnsi="Tahoma" w:cs="Tahoma"/>
          <w:spacing w:val="-1"/>
          <w:sz w:val="16"/>
          <w:szCs w:val="16"/>
        </w:rPr>
        <w:t>tno</w:t>
      </w:r>
      <w:r w:rsidRPr="007713A7">
        <w:rPr>
          <w:rFonts w:ascii="Tahoma" w:eastAsia="Tahoma" w:hAnsi="Tahoma" w:cs="Tahoma"/>
          <w:sz w:val="16"/>
          <w:szCs w:val="16"/>
        </w:rPr>
        <w:t>ści</w:t>
      </w:r>
      <w:r w:rsidRPr="007713A7">
        <w:rPr>
          <w:rFonts w:ascii="Tahoma" w:eastAsia="Tahoma" w:hAnsi="Tahoma" w:cs="Tahoma"/>
          <w:spacing w:val="43"/>
          <w:sz w:val="16"/>
          <w:szCs w:val="16"/>
        </w:rPr>
        <w:t xml:space="preserve"> </w:t>
      </w:r>
      <w:r w:rsidRPr="007713A7">
        <w:rPr>
          <w:rFonts w:ascii="Tahoma" w:eastAsia="Tahoma" w:hAnsi="Tahoma" w:cs="Tahoma"/>
          <w:sz w:val="16"/>
          <w:szCs w:val="16"/>
        </w:rPr>
        <w:t>jest</w:t>
      </w:r>
      <w:r w:rsidRPr="007713A7">
        <w:rPr>
          <w:rFonts w:ascii="Tahoma" w:eastAsia="Tahoma" w:hAnsi="Tahoma" w:cs="Tahoma"/>
          <w:spacing w:val="45"/>
          <w:sz w:val="16"/>
          <w:szCs w:val="16"/>
        </w:rPr>
        <w:t xml:space="preserve"> </w:t>
      </w:r>
      <w:r w:rsidRPr="007713A7">
        <w:rPr>
          <w:rFonts w:ascii="Tahoma" w:eastAsia="Tahoma" w:hAnsi="Tahoma" w:cs="Tahoma"/>
          <w:sz w:val="16"/>
          <w:szCs w:val="16"/>
        </w:rPr>
        <w:t>d</w:t>
      </w:r>
      <w:r w:rsidRPr="007713A7">
        <w:rPr>
          <w:rFonts w:ascii="Tahoma" w:eastAsia="Tahoma" w:hAnsi="Tahoma" w:cs="Tahoma"/>
          <w:spacing w:val="-1"/>
          <w:sz w:val="16"/>
          <w:szCs w:val="16"/>
        </w:rPr>
        <w:t>oko</w:t>
      </w:r>
      <w:r w:rsidRPr="007713A7">
        <w:rPr>
          <w:rFonts w:ascii="Tahoma" w:eastAsia="Tahoma" w:hAnsi="Tahoma" w:cs="Tahoma"/>
          <w:spacing w:val="-3"/>
          <w:sz w:val="16"/>
          <w:szCs w:val="16"/>
        </w:rPr>
        <w:t>n</w:t>
      </w:r>
      <w:r w:rsidRPr="007713A7">
        <w:rPr>
          <w:rFonts w:ascii="Tahoma" w:eastAsia="Tahoma" w:hAnsi="Tahoma" w:cs="Tahoma"/>
          <w:spacing w:val="-1"/>
          <w:sz w:val="16"/>
          <w:szCs w:val="16"/>
        </w:rPr>
        <w:t>y</w:t>
      </w:r>
      <w:r w:rsidRPr="007713A7">
        <w:rPr>
          <w:rFonts w:ascii="Tahoma" w:eastAsia="Tahoma" w:hAnsi="Tahoma" w:cs="Tahoma"/>
          <w:spacing w:val="-2"/>
          <w:sz w:val="16"/>
          <w:szCs w:val="16"/>
        </w:rPr>
        <w:t>w</w:t>
      </w:r>
      <w:r w:rsidRPr="007713A7">
        <w:rPr>
          <w:rFonts w:ascii="Tahoma" w:eastAsia="Tahoma" w:hAnsi="Tahoma" w:cs="Tahoma"/>
          <w:sz w:val="16"/>
          <w:szCs w:val="16"/>
        </w:rPr>
        <w:t>a</w:t>
      </w:r>
      <w:r w:rsidRPr="007713A7">
        <w:rPr>
          <w:rFonts w:ascii="Tahoma" w:eastAsia="Tahoma" w:hAnsi="Tahoma" w:cs="Tahoma"/>
          <w:spacing w:val="-1"/>
          <w:sz w:val="16"/>
          <w:szCs w:val="16"/>
        </w:rPr>
        <w:t>n</w:t>
      </w:r>
      <w:r w:rsidRPr="007713A7">
        <w:rPr>
          <w:rFonts w:ascii="Tahoma" w:eastAsia="Tahoma" w:hAnsi="Tahoma" w:cs="Tahoma"/>
          <w:sz w:val="16"/>
          <w:szCs w:val="16"/>
        </w:rPr>
        <w:t>a</w:t>
      </w:r>
      <w:r w:rsidRPr="007713A7">
        <w:rPr>
          <w:rFonts w:ascii="Tahoma" w:eastAsia="Tahoma" w:hAnsi="Tahoma" w:cs="Tahoma"/>
          <w:spacing w:val="45"/>
          <w:sz w:val="16"/>
          <w:szCs w:val="16"/>
        </w:rPr>
        <w:t xml:space="preserve"> </w:t>
      </w:r>
      <w:r w:rsidRPr="007713A7">
        <w:rPr>
          <w:rFonts w:ascii="Tahoma" w:eastAsia="Tahoma" w:hAnsi="Tahoma" w:cs="Tahoma"/>
          <w:spacing w:val="-1"/>
          <w:sz w:val="16"/>
          <w:szCs w:val="16"/>
        </w:rPr>
        <w:t>ł</w:t>
      </w:r>
      <w:r w:rsidRPr="007713A7">
        <w:rPr>
          <w:rFonts w:ascii="Tahoma" w:eastAsia="Tahoma" w:hAnsi="Tahoma" w:cs="Tahoma"/>
          <w:sz w:val="16"/>
          <w:szCs w:val="16"/>
        </w:rPr>
        <w:t>ą</w:t>
      </w:r>
      <w:r w:rsidRPr="007713A7">
        <w:rPr>
          <w:rFonts w:ascii="Tahoma" w:eastAsia="Tahoma" w:hAnsi="Tahoma" w:cs="Tahoma"/>
          <w:spacing w:val="2"/>
          <w:sz w:val="16"/>
          <w:szCs w:val="16"/>
        </w:rPr>
        <w:t>c</w:t>
      </w:r>
      <w:r w:rsidRPr="007713A7">
        <w:rPr>
          <w:rFonts w:ascii="Tahoma" w:eastAsia="Tahoma" w:hAnsi="Tahoma" w:cs="Tahoma"/>
          <w:sz w:val="16"/>
          <w:szCs w:val="16"/>
        </w:rPr>
        <w:t>z</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45"/>
          <w:sz w:val="16"/>
          <w:szCs w:val="16"/>
        </w:rPr>
        <w:t xml:space="preserve"> </w:t>
      </w:r>
      <w:r w:rsidRPr="007713A7">
        <w:rPr>
          <w:rFonts w:ascii="Tahoma" w:eastAsia="Tahoma" w:hAnsi="Tahoma" w:cs="Tahoma"/>
          <w:sz w:val="16"/>
          <w:szCs w:val="16"/>
        </w:rPr>
        <w:t>z</w:t>
      </w:r>
      <w:r w:rsidRPr="007713A7">
        <w:rPr>
          <w:rFonts w:ascii="Tahoma" w:eastAsia="Tahoma" w:hAnsi="Tahoma" w:cs="Tahoma"/>
          <w:spacing w:val="44"/>
          <w:sz w:val="16"/>
          <w:szCs w:val="16"/>
        </w:rPr>
        <w:t xml:space="preserve"> </w:t>
      </w:r>
      <w:r w:rsidRPr="007713A7">
        <w:rPr>
          <w:rFonts w:ascii="Tahoma" w:eastAsia="Tahoma" w:hAnsi="Tahoma" w:cs="Tahoma"/>
          <w:spacing w:val="-1"/>
          <w:sz w:val="16"/>
          <w:szCs w:val="16"/>
        </w:rPr>
        <w:t>innym</w:t>
      </w:r>
      <w:r w:rsidRPr="007713A7">
        <w:rPr>
          <w:rFonts w:ascii="Tahoma" w:eastAsia="Tahoma" w:hAnsi="Tahoma" w:cs="Tahoma"/>
          <w:sz w:val="16"/>
          <w:szCs w:val="16"/>
        </w:rPr>
        <w:t>i</w:t>
      </w:r>
      <w:r w:rsidRPr="007713A7">
        <w:rPr>
          <w:rFonts w:ascii="Tahoma" w:eastAsia="Tahoma" w:hAnsi="Tahoma" w:cs="Tahoma"/>
          <w:spacing w:val="43"/>
          <w:sz w:val="16"/>
          <w:szCs w:val="16"/>
        </w:rPr>
        <w:t xml:space="preserve"> </w:t>
      </w:r>
      <w:r w:rsidRPr="007713A7">
        <w:rPr>
          <w:rFonts w:ascii="Tahoma" w:eastAsia="Tahoma" w:hAnsi="Tahoma" w:cs="Tahoma"/>
          <w:sz w:val="16"/>
          <w:szCs w:val="16"/>
        </w:rPr>
        <w:t>z</w:t>
      </w:r>
      <w:r w:rsidRPr="007713A7">
        <w:rPr>
          <w:rFonts w:ascii="Tahoma" w:eastAsia="Tahoma" w:hAnsi="Tahoma" w:cs="Tahoma"/>
          <w:spacing w:val="-1"/>
          <w:sz w:val="16"/>
          <w:szCs w:val="16"/>
        </w:rPr>
        <w:t>mi</w:t>
      </w:r>
      <w:r w:rsidRPr="007713A7">
        <w:rPr>
          <w:rFonts w:ascii="Tahoma" w:eastAsia="Tahoma" w:hAnsi="Tahoma" w:cs="Tahoma"/>
          <w:sz w:val="16"/>
          <w:szCs w:val="16"/>
        </w:rPr>
        <w:t>a</w:t>
      </w:r>
      <w:r w:rsidRPr="007713A7">
        <w:rPr>
          <w:rFonts w:ascii="Tahoma" w:eastAsia="Tahoma" w:hAnsi="Tahoma" w:cs="Tahoma"/>
          <w:spacing w:val="-1"/>
          <w:sz w:val="16"/>
          <w:szCs w:val="16"/>
        </w:rPr>
        <w:t>n</w:t>
      </w:r>
      <w:r w:rsidRPr="007713A7">
        <w:rPr>
          <w:rFonts w:ascii="Tahoma" w:eastAsia="Tahoma" w:hAnsi="Tahoma" w:cs="Tahoma"/>
          <w:sz w:val="16"/>
          <w:szCs w:val="16"/>
        </w:rPr>
        <w:t>a</w:t>
      </w:r>
      <w:r w:rsidRPr="007713A7">
        <w:rPr>
          <w:rFonts w:ascii="Tahoma" w:eastAsia="Tahoma" w:hAnsi="Tahoma" w:cs="Tahoma"/>
          <w:spacing w:val="-1"/>
          <w:sz w:val="16"/>
          <w:szCs w:val="16"/>
        </w:rPr>
        <w:t>m</w:t>
      </w:r>
      <w:r w:rsidRPr="007713A7">
        <w:rPr>
          <w:rFonts w:ascii="Tahoma" w:eastAsia="Tahoma" w:hAnsi="Tahoma" w:cs="Tahoma"/>
          <w:sz w:val="16"/>
          <w:szCs w:val="16"/>
        </w:rPr>
        <w:t>i</w:t>
      </w:r>
      <w:r w:rsidRPr="007713A7">
        <w:rPr>
          <w:rFonts w:ascii="Tahoma" w:eastAsia="Tahoma" w:hAnsi="Tahoma" w:cs="Tahoma"/>
          <w:spacing w:val="45"/>
          <w:sz w:val="16"/>
          <w:szCs w:val="16"/>
        </w:rPr>
        <w:t xml:space="preserve"> </w:t>
      </w:r>
      <w:r w:rsidRPr="007713A7">
        <w:rPr>
          <w:rFonts w:ascii="Tahoma" w:eastAsia="Tahoma" w:hAnsi="Tahoma" w:cs="Tahoma"/>
          <w:sz w:val="16"/>
          <w:szCs w:val="16"/>
        </w:rPr>
        <w:t>w</w:t>
      </w:r>
      <w:r w:rsidRPr="007713A7">
        <w:rPr>
          <w:rFonts w:ascii="Tahoma" w:eastAsia="Tahoma" w:hAnsi="Tahoma" w:cs="Tahoma"/>
          <w:spacing w:val="44"/>
          <w:sz w:val="16"/>
          <w:szCs w:val="16"/>
        </w:rPr>
        <w:t xml:space="preserve"> </w:t>
      </w:r>
      <w:r w:rsidRPr="007713A7">
        <w:rPr>
          <w:rFonts w:ascii="Tahoma" w:eastAsia="Tahoma" w:hAnsi="Tahoma" w:cs="Tahoma"/>
          <w:sz w:val="16"/>
          <w:szCs w:val="16"/>
        </w:rPr>
        <w:t>pr</w:t>
      </w:r>
      <w:r w:rsidRPr="007713A7">
        <w:rPr>
          <w:rFonts w:ascii="Tahoma" w:eastAsia="Tahoma" w:hAnsi="Tahoma" w:cs="Tahoma"/>
          <w:spacing w:val="-1"/>
          <w:sz w:val="16"/>
          <w:szCs w:val="16"/>
        </w:rPr>
        <w:t>o</w:t>
      </w:r>
      <w:r w:rsidRPr="007713A7">
        <w:rPr>
          <w:rFonts w:ascii="Tahoma" w:eastAsia="Tahoma" w:hAnsi="Tahoma" w:cs="Tahoma"/>
          <w:sz w:val="16"/>
          <w:szCs w:val="16"/>
        </w:rPr>
        <w:t>je</w:t>
      </w:r>
      <w:r w:rsidRPr="007713A7">
        <w:rPr>
          <w:rFonts w:ascii="Tahoma" w:eastAsia="Tahoma" w:hAnsi="Tahoma" w:cs="Tahoma"/>
          <w:spacing w:val="-1"/>
          <w:sz w:val="16"/>
          <w:szCs w:val="16"/>
        </w:rPr>
        <w:t>k</w:t>
      </w:r>
      <w:r w:rsidRPr="007713A7">
        <w:rPr>
          <w:rFonts w:ascii="Tahoma" w:eastAsia="Tahoma" w:hAnsi="Tahoma" w:cs="Tahoma"/>
          <w:sz w:val="16"/>
          <w:szCs w:val="16"/>
        </w:rPr>
        <w:t>cie</w:t>
      </w:r>
      <w:r w:rsidRPr="007713A7">
        <w:rPr>
          <w:rFonts w:ascii="Tahoma" w:eastAsia="Tahoma" w:hAnsi="Tahoma" w:cs="Tahoma"/>
          <w:spacing w:val="43"/>
          <w:sz w:val="16"/>
          <w:szCs w:val="16"/>
        </w:rPr>
        <w:t xml:space="preserve"> </w:t>
      </w:r>
      <w:r w:rsidRPr="007713A7">
        <w:rPr>
          <w:rFonts w:ascii="Tahoma" w:eastAsia="Tahoma" w:hAnsi="Tahoma" w:cs="Tahoma"/>
          <w:spacing w:val="-1"/>
          <w:sz w:val="16"/>
          <w:szCs w:val="16"/>
        </w:rPr>
        <w:t>o</w:t>
      </w:r>
      <w:r w:rsidRPr="007713A7">
        <w:rPr>
          <w:rFonts w:ascii="Tahoma" w:eastAsia="Tahoma" w:hAnsi="Tahoma" w:cs="Tahoma"/>
          <w:sz w:val="16"/>
          <w:szCs w:val="16"/>
        </w:rPr>
        <w:t>b</w:t>
      </w:r>
      <w:r w:rsidRPr="007713A7">
        <w:rPr>
          <w:rFonts w:ascii="Tahoma" w:eastAsia="Tahoma" w:hAnsi="Tahoma" w:cs="Tahoma"/>
          <w:spacing w:val="-1"/>
          <w:sz w:val="16"/>
          <w:szCs w:val="16"/>
        </w:rPr>
        <w:t>o</w:t>
      </w:r>
      <w:r w:rsidRPr="007713A7">
        <w:rPr>
          <w:rFonts w:ascii="Tahoma" w:eastAsia="Tahoma" w:hAnsi="Tahoma" w:cs="Tahoma"/>
          <w:sz w:val="16"/>
          <w:szCs w:val="16"/>
        </w:rPr>
        <w:t>w</w:t>
      </w:r>
      <w:r w:rsidRPr="007713A7">
        <w:rPr>
          <w:rFonts w:ascii="Tahoma" w:eastAsia="Tahoma" w:hAnsi="Tahoma" w:cs="Tahoma"/>
          <w:spacing w:val="-1"/>
          <w:sz w:val="16"/>
          <w:szCs w:val="16"/>
        </w:rPr>
        <w:t>i</w:t>
      </w:r>
      <w:r w:rsidRPr="007713A7">
        <w:rPr>
          <w:rFonts w:ascii="Tahoma" w:eastAsia="Tahoma" w:hAnsi="Tahoma" w:cs="Tahoma"/>
          <w:sz w:val="16"/>
          <w:szCs w:val="16"/>
        </w:rPr>
        <w:t>ąz</w:t>
      </w:r>
      <w:r w:rsidRPr="007713A7">
        <w:rPr>
          <w:rFonts w:ascii="Tahoma" w:eastAsia="Tahoma" w:hAnsi="Tahoma" w:cs="Tahoma"/>
          <w:spacing w:val="-1"/>
          <w:sz w:val="16"/>
          <w:szCs w:val="16"/>
        </w:rPr>
        <w:t>u</w:t>
      </w:r>
      <w:r w:rsidRPr="007713A7">
        <w:rPr>
          <w:rFonts w:ascii="Tahoma" w:eastAsia="Tahoma" w:hAnsi="Tahoma" w:cs="Tahoma"/>
          <w:sz w:val="16"/>
          <w:szCs w:val="16"/>
        </w:rPr>
        <w:t>je</w:t>
      </w:r>
      <w:r w:rsidRPr="007713A7">
        <w:rPr>
          <w:rFonts w:ascii="Tahoma" w:eastAsia="Tahoma" w:hAnsi="Tahoma" w:cs="Tahoma"/>
          <w:spacing w:val="43"/>
          <w:sz w:val="16"/>
          <w:szCs w:val="16"/>
        </w:rPr>
        <w:t xml:space="preserve"> </w:t>
      </w:r>
      <w:r w:rsidRPr="007713A7">
        <w:rPr>
          <w:rFonts w:ascii="Tahoma" w:eastAsia="Tahoma" w:hAnsi="Tahoma" w:cs="Tahoma"/>
          <w:spacing w:val="-1"/>
          <w:sz w:val="16"/>
          <w:szCs w:val="16"/>
        </w:rPr>
        <w:t>te</w:t>
      </w:r>
      <w:r w:rsidRPr="007713A7">
        <w:rPr>
          <w:rFonts w:ascii="Tahoma" w:eastAsia="Tahoma" w:hAnsi="Tahoma" w:cs="Tahoma"/>
          <w:sz w:val="16"/>
          <w:szCs w:val="16"/>
        </w:rPr>
        <w:t>r</w:t>
      </w:r>
      <w:r w:rsidRPr="007713A7">
        <w:rPr>
          <w:rFonts w:ascii="Tahoma" w:eastAsia="Tahoma" w:hAnsi="Tahoma" w:cs="Tahoma"/>
          <w:spacing w:val="-1"/>
          <w:sz w:val="16"/>
          <w:szCs w:val="16"/>
        </w:rPr>
        <w:t>mi</w:t>
      </w:r>
      <w:r w:rsidRPr="007713A7">
        <w:rPr>
          <w:rFonts w:ascii="Tahoma" w:eastAsia="Tahoma" w:hAnsi="Tahoma" w:cs="Tahoma"/>
          <w:sz w:val="16"/>
          <w:szCs w:val="16"/>
        </w:rPr>
        <w:t>n ws</w:t>
      </w:r>
      <w:r w:rsidRPr="007713A7">
        <w:rPr>
          <w:rFonts w:ascii="Tahoma" w:eastAsia="Tahoma" w:hAnsi="Tahoma" w:cs="Tahoma"/>
          <w:spacing w:val="-1"/>
          <w:sz w:val="16"/>
          <w:szCs w:val="16"/>
        </w:rPr>
        <w:t>k</w:t>
      </w:r>
      <w:r w:rsidRPr="007713A7">
        <w:rPr>
          <w:rFonts w:ascii="Tahoma" w:eastAsia="Tahoma" w:hAnsi="Tahoma" w:cs="Tahoma"/>
          <w:sz w:val="16"/>
          <w:szCs w:val="16"/>
        </w:rPr>
        <w:t>aza</w:t>
      </w:r>
      <w:r w:rsidRPr="007713A7">
        <w:rPr>
          <w:rFonts w:ascii="Tahoma" w:eastAsia="Tahoma" w:hAnsi="Tahoma" w:cs="Tahoma"/>
          <w:spacing w:val="-4"/>
          <w:sz w:val="16"/>
          <w:szCs w:val="16"/>
        </w:rPr>
        <w:t>n</w:t>
      </w:r>
      <w:r w:rsidRPr="007713A7">
        <w:rPr>
          <w:rFonts w:ascii="Tahoma" w:eastAsia="Tahoma" w:hAnsi="Tahoma" w:cs="Tahoma"/>
          <w:sz w:val="16"/>
          <w:szCs w:val="16"/>
        </w:rPr>
        <w:t>y w</w:t>
      </w:r>
      <w:r w:rsidRPr="007713A7">
        <w:rPr>
          <w:rFonts w:ascii="Tahoma" w:eastAsia="Tahoma" w:hAnsi="Tahoma" w:cs="Tahoma"/>
          <w:spacing w:val="-1"/>
          <w:sz w:val="16"/>
          <w:szCs w:val="16"/>
        </w:rPr>
        <w:t xml:space="preserve"> </w:t>
      </w:r>
      <w:r w:rsidRPr="007713A7">
        <w:rPr>
          <w:rFonts w:ascii="Tahoma" w:eastAsia="Tahoma" w:hAnsi="Tahoma" w:cs="Tahoma"/>
          <w:sz w:val="16"/>
          <w:szCs w:val="16"/>
        </w:rPr>
        <w:t>§</w:t>
      </w:r>
      <w:r w:rsidRPr="007713A7">
        <w:rPr>
          <w:rFonts w:ascii="Tahoma" w:eastAsia="Tahoma" w:hAnsi="Tahoma" w:cs="Tahoma"/>
          <w:spacing w:val="2"/>
          <w:sz w:val="16"/>
          <w:szCs w:val="16"/>
        </w:rPr>
        <w:t xml:space="preserve"> </w:t>
      </w:r>
      <w:r w:rsidRPr="007713A7">
        <w:rPr>
          <w:rFonts w:ascii="Tahoma" w:eastAsia="Tahoma" w:hAnsi="Tahoma" w:cs="Tahoma"/>
          <w:spacing w:val="-1"/>
          <w:sz w:val="16"/>
          <w:szCs w:val="16"/>
        </w:rPr>
        <w:t>34</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u</w:t>
      </w:r>
      <w:r w:rsidRPr="007713A7">
        <w:rPr>
          <w:rFonts w:ascii="Tahoma" w:eastAsia="Tahoma" w:hAnsi="Tahoma" w:cs="Tahoma"/>
          <w:sz w:val="16"/>
          <w:szCs w:val="16"/>
        </w:rPr>
        <w:t>s</w:t>
      </w:r>
      <w:r w:rsidRPr="007713A7">
        <w:rPr>
          <w:rFonts w:ascii="Tahoma" w:eastAsia="Tahoma" w:hAnsi="Tahoma" w:cs="Tahoma"/>
          <w:spacing w:val="-1"/>
          <w:sz w:val="16"/>
          <w:szCs w:val="16"/>
        </w:rPr>
        <w:t>t</w:t>
      </w:r>
      <w:r w:rsidRPr="007713A7">
        <w:rPr>
          <w:rFonts w:ascii="Tahoma" w:eastAsia="Tahoma" w:hAnsi="Tahoma" w:cs="Tahoma"/>
          <w:sz w:val="16"/>
          <w:szCs w:val="16"/>
        </w:rPr>
        <w:t>. 1</w:t>
      </w:r>
      <w:r w:rsidRPr="007713A7">
        <w:rPr>
          <w:rFonts w:ascii="Tahoma" w:eastAsia="Tahoma" w:hAnsi="Tahoma" w:cs="Tahoma"/>
          <w:spacing w:val="-1"/>
          <w:sz w:val="16"/>
          <w:szCs w:val="16"/>
        </w:rPr>
        <w:t xml:space="preserve"> umo</w:t>
      </w:r>
      <w:r w:rsidRPr="007713A7">
        <w:rPr>
          <w:rFonts w:ascii="Tahoma" w:eastAsia="Tahoma" w:hAnsi="Tahoma" w:cs="Tahoma"/>
          <w:sz w:val="16"/>
          <w:szCs w:val="16"/>
        </w:rPr>
        <w:t>w</w:t>
      </w:r>
      <w:r w:rsidRPr="007713A7">
        <w:rPr>
          <w:rFonts w:ascii="Tahoma" w:eastAsia="Tahoma" w:hAnsi="Tahoma" w:cs="Tahoma"/>
          <w:spacing w:val="-15"/>
          <w:sz w:val="16"/>
          <w:szCs w:val="16"/>
        </w:rPr>
        <w:t>y</w:t>
      </w:r>
      <w:r w:rsidRPr="007713A7">
        <w:rPr>
          <w:rFonts w:ascii="Tahoma" w:eastAsia="Tahoma" w:hAnsi="Tahoma" w:cs="Tahoma"/>
          <w:sz w:val="16"/>
          <w:szCs w:val="16"/>
        </w:rPr>
        <w:t>.</w:t>
      </w:r>
    </w:p>
  </w:footnote>
  <w:footnote w:id="30">
    <w:p w14:paraId="58EF00BC" w14:textId="77777777" w:rsidR="005401C0" w:rsidRPr="007713A7" w:rsidRDefault="005401C0" w:rsidP="00CD63D9">
      <w:pPr>
        <w:spacing w:line="276" w:lineRule="aut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pacing w:val="1"/>
          <w:sz w:val="16"/>
          <w:szCs w:val="16"/>
        </w:rPr>
        <w:t>N</w:t>
      </w:r>
      <w:r w:rsidRPr="007713A7">
        <w:rPr>
          <w:rFonts w:ascii="Tahoma" w:eastAsia="Tahoma" w:hAnsi="Tahoma" w:cs="Tahoma"/>
          <w:spacing w:val="-1"/>
          <w:sz w:val="16"/>
          <w:szCs w:val="16"/>
        </w:rPr>
        <w:t>i</w:t>
      </w:r>
      <w:r w:rsidRPr="007713A7">
        <w:rPr>
          <w:rFonts w:ascii="Tahoma" w:eastAsia="Tahoma" w:hAnsi="Tahoma" w:cs="Tahoma"/>
          <w:sz w:val="16"/>
          <w:szCs w:val="16"/>
        </w:rPr>
        <w:t>e d</w:t>
      </w:r>
      <w:r w:rsidRPr="007713A7">
        <w:rPr>
          <w:rFonts w:ascii="Tahoma" w:eastAsia="Tahoma" w:hAnsi="Tahoma" w:cs="Tahoma"/>
          <w:spacing w:val="-1"/>
          <w:sz w:val="16"/>
          <w:szCs w:val="16"/>
        </w:rPr>
        <w:t>o</w:t>
      </w:r>
      <w:r w:rsidRPr="007713A7">
        <w:rPr>
          <w:rFonts w:ascii="Tahoma" w:eastAsia="Tahoma" w:hAnsi="Tahoma" w:cs="Tahoma"/>
          <w:spacing w:val="-3"/>
          <w:sz w:val="16"/>
          <w:szCs w:val="16"/>
        </w:rPr>
        <w:t>ty</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pacing w:val="-15"/>
          <w:sz w:val="16"/>
          <w:szCs w:val="16"/>
        </w:rPr>
        <w:t>y</w:t>
      </w:r>
      <w:r w:rsidRPr="007713A7">
        <w:rPr>
          <w:rFonts w:ascii="Tahoma" w:eastAsia="Tahoma" w:hAnsi="Tahoma" w:cs="Tahoma"/>
          <w:sz w:val="16"/>
          <w:szCs w:val="16"/>
        </w:rPr>
        <w:t>, gdy</w:t>
      </w:r>
      <w:r w:rsidRPr="007713A7">
        <w:rPr>
          <w:rFonts w:ascii="Tahoma" w:eastAsia="Tahoma" w:hAnsi="Tahoma" w:cs="Tahoma"/>
          <w:spacing w:val="-1"/>
          <w:sz w:val="16"/>
          <w:szCs w:val="16"/>
        </w:rPr>
        <w:t xml:space="preserve"> </w:t>
      </w:r>
      <w:r w:rsidRPr="007713A7">
        <w:rPr>
          <w:rFonts w:ascii="Tahoma" w:eastAsia="Tahoma" w:hAnsi="Tahoma" w:cs="Tahoma"/>
          <w:sz w:val="16"/>
          <w:szCs w:val="16"/>
        </w:rPr>
        <w:t>IZ</w:t>
      </w:r>
      <w:r w:rsidRPr="007713A7">
        <w:rPr>
          <w:rFonts w:ascii="Tahoma" w:eastAsia="Tahoma" w:hAnsi="Tahoma" w:cs="Tahoma"/>
          <w:spacing w:val="-1"/>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Re</w:t>
      </w:r>
      <w:r w:rsidRPr="007713A7">
        <w:rPr>
          <w:rFonts w:ascii="Tahoma" w:eastAsia="Tahoma" w:hAnsi="Tahoma" w:cs="Tahoma"/>
          <w:sz w:val="16"/>
          <w:szCs w:val="16"/>
        </w:rPr>
        <w:t>g</w:t>
      </w:r>
      <w:r w:rsidRPr="007713A7">
        <w:rPr>
          <w:rFonts w:ascii="Tahoma" w:eastAsia="Tahoma" w:hAnsi="Tahoma" w:cs="Tahoma"/>
          <w:spacing w:val="-1"/>
          <w:sz w:val="16"/>
          <w:szCs w:val="16"/>
        </w:rPr>
        <w:t>ul</w:t>
      </w:r>
      <w:r w:rsidRPr="007713A7">
        <w:rPr>
          <w:rFonts w:ascii="Tahoma" w:eastAsia="Tahoma" w:hAnsi="Tahoma" w:cs="Tahoma"/>
          <w:sz w:val="16"/>
          <w:szCs w:val="16"/>
        </w:rPr>
        <w:t>a</w:t>
      </w:r>
      <w:r w:rsidRPr="007713A7">
        <w:rPr>
          <w:rFonts w:ascii="Tahoma" w:eastAsia="Tahoma" w:hAnsi="Tahoma" w:cs="Tahoma"/>
          <w:spacing w:val="-1"/>
          <w:sz w:val="16"/>
          <w:szCs w:val="16"/>
        </w:rPr>
        <w:t>mini</w:t>
      </w:r>
      <w:r w:rsidRPr="007713A7">
        <w:rPr>
          <w:rFonts w:ascii="Tahoma" w:eastAsia="Tahoma" w:hAnsi="Tahoma" w:cs="Tahoma"/>
          <w:sz w:val="16"/>
          <w:szCs w:val="16"/>
        </w:rPr>
        <w:t xml:space="preserve">e </w:t>
      </w:r>
      <w:r w:rsidRPr="007713A7">
        <w:rPr>
          <w:rFonts w:ascii="Tahoma" w:eastAsia="Tahoma" w:hAnsi="Tahoma" w:cs="Tahoma"/>
          <w:spacing w:val="-3"/>
          <w:sz w:val="16"/>
          <w:szCs w:val="16"/>
        </w:rPr>
        <w:t>k</w:t>
      </w:r>
      <w:r w:rsidRPr="007713A7">
        <w:rPr>
          <w:rFonts w:ascii="Tahoma" w:eastAsia="Tahoma" w:hAnsi="Tahoma" w:cs="Tahoma"/>
          <w:spacing w:val="-1"/>
          <w:sz w:val="16"/>
          <w:szCs w:val="16"/>
        </w:rPr>
        <w:t>onku</w:t>
      </w:r>
      <w:r w:rsidRPr="007713A7">
        <w:rPr>
          <w:rFonts w:ascii="Tahoma" w:eastAsia="Tahoma" w:hAnsi="Tahoma" w:cs="Tahoma"/>
          <w:sz w:val="16"/>
          <w:szCs w:val="16"/>
        </w:rPr>
        <w:t>rsu</w:t>
      </w:r>
      <w:r w:rsidRPr="007713A7">
        <w:rPr>
          <w:rFonts w:ascii="Tahoma" w:eastAsia="Tahoma" w:hAnsi="Tahoma" w:cs="Tahoma"/>
          <w:spacing w:val="-1"/>
          <w:sz w:val="16"/>
          <w:szCs w:val="16"/>
        </w:rPr>
        <w:t xml:space="preserve"> o</w:t>
      </w:r>
      <w:r w:rsidRPr="007713A7">
        <w:rPr>
          <w:rFonts w:ascii="Tahoma" w:eastAsia="Tahoma" w:hAnsi="Tahoma" w:cs="Tahoma"/>
          <w:sz w:val="16"/>
          <w:szCs w:val="16"/>
        </w:rPr>
        <w:t>g</w:t>
      </w:r>
      <w:r w:rsidRPr="007713A7">
        <w:rPr>
          <w:rFonts w:ascii="Tahoma" w:eastAsia="Tahoma" w:hAnsi="Tahoma" w:cs="Tahoma"/>
          <w:spacing w:val="-3"/>
          <w:sz w:val="16"/>
          <w:szCs w:val="16"/>
        </w:rPr>
        <w:t>r</w:t>
      </w:r>
      <w:r w:rsidRPr="007713A7">
        <w:rPr>
          <w:rFonts w:ascii="Tahoma" w:eastAsia="Tahoma" w:hAnsi="Tahoma" w:cs="Tahoma"/>
          <w:sz w:val="16"/>
          <w:szCs w:val="16"/>
        </w:rPr>
        <w:t>a</w:t>
      </w:r>
      <w:r w:rsidRPr="007713A7">
        <w:rPr>
          <w:rFonts w:ascii="Tahoma" w:eastAsia="Tahoma" w:hAnsi="Tahoma" w:cs="Tahoma"/>
          <w:spacing w:val="-1"/>
          <w:sz w:val="16"/>
          <w:szCs w:val="16"/>
        </w:rPr>
        <w:t>ni</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 xml:space="preserve">y </w:t>
      </w:r>
      <w:r w:rsidRPr="007713A7">
        <w:rPr>
          <w:rFonts w:ascii="Tahoma" w:eastAsia="Tahoma" w:hAnsi="Tahoma" w:cs="Tahoma"/>
          <w:spacing w:val="-1"/>
          <w:sz w:val="16"/>
          <w:szCs w:val="16"/>
        </w:rPr>
        <w:t>mo</w:t>
      </w:r>
      <w:r w:rsidRPr="007713A7">
        <w:rPr>
          <w:rFonts w:ascii="Tahoma" w:eastAsia="Tahoma" w:hAnsi="Tahoma" w:cs="Tahoma"/>
          <w:sz w:val="16"/>
          <w:szCs w:val="16"/>
        </w:rPr>
        <w:t>ż</w:t>
      </w:r>
      <w:r w:rsidRPr="007713A7">
        <w:rPr>
          <w:rFonts w:ascii="Tahoma" w:eastAsia="Tahoma" w:hAnsi="Tahoma" w:cs="Tahoma"/>
          <w:spacing w:val="-1"/>
          <w:sz w:val="16"/>
          <w:szCs w:val="16"/>
        </w:rPr>
        <w:t>li</w:t>
      </w:r>
      <w:r w:rsidRPr="007713A7">
        <w:rPr>
          <w:rFonts w:ascii="Tahoma" w:eastAsia="Tahoma" w:hAnsi="Tahoma" w:cs="Tahoma"/>
          <w:sz w:val="16"/>
          <w:szCs w:val="16"/>
        </w:rPr>
        <w:t>w</w:t>
      </w:r>
      <w:r w:rsidRPr="007713A7">
        <w:rPr>
          <w:rFonts w:ascii="Tahoma" w:eastAsia="Tahoma" w:hAnsi="Tahoma" w:cs="Tahoma"/>
          <w:spacing w:val="-1"/>
          <w:sz w:val="16"/>
          <w:szCs w:val="16"/>
        </w:rPr>
        <w:t>o</w:t>
      </w:r>
      <w:r w:rsidRPr="007713A7">
        <w:rPr>
          <w:rFonts w:ascii="Tahoma" w:eastAsia="Tahoma" w:hAnsi="Tahoma" w:cs="Tahoma"/>
          <w:sz w:val="16"/>
          <w:szCs w:val="16"/>
        </w:rPr>
        <w:t>ść</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k</w:t>
      </w:r>
      <w:r w:rsidRPr="007713A7">
        <w:rPr>
          <w:rFonts w:ascii="Tahoma" w:eastAsia="Tahoma" w:hAnsi="Tahoma" w:cs="Tahoma"/>
          <w:spacing w:val="-2"/>
          <w:sz w:val="16"/>
          <w:szCs w:val="16"/>
        </w:rPr>
        <w:t>w</w:t>
      </w:r>
      <w:r w:rsidRPr="007713A7">
        <w:rPr>
          <w:rFonts w:ascii="Tahoma" w:eastAsia="Tahoma" w:hAnsi="Tahoma" w:cs="Tahoma"/>
          <w:sz w:val="16"/>
          <w:szCs w:val="16"/>
        </w:rPr>
        <w:t>a</w:t>
      </w:r>
      <w:r w:rsidRPr="007713A7">
        <w:rPr>
          <w:rFonts w:ascii="Tahoma" w:eastAsia="Tahoma" w:hAnsi="Tahoma" w:cs="Tahoma"/>
          <w:spacing w:val="-1"/>
          <w:sz w:val="16"/>
          <w:szCs w:val="16"/>
        </w:rPr>
        <w:t>lif</w:t>
      </w:r>
      <w:r w:rsidRPr="007713A7">
        <w:rPr>
          <w:rFonts w:ascii="Tahoma" w:eastAsia="Tahoma" w:hAnsi="Tahoma" w:cs="Tahoma"/>
          <w:spacing w:val="1"/>
          <w:sz w:val="16"/>
          <w:szCs w:val="16"/>
        </w:rPr>
        <w:t>i</w:t>
      </w:r>
      <w:r w:rsidRPr="007713A7">
        <w:rPr>
          <w:rFonts w:ascii="Tahoma" w:eastAsia="Tahoma" w:hAnsi="Tahoma" w:cs="Tahoma"/>
          <w:spacing w:val="-3"/>
          <w:sz w:val="16"/>
          <w:szCs w:val="16"/>
        </w:rPr>
        <w:t>k</w:t>
      </w:r>
      <w:r w:rsidRPr="007713A7">
        <w:rPr>
          <w:rFonts w:ascii="Tahoma" w:eastAsia="Tahoma" w:hAnsi="Tahoma" w:cs="Tahoma"/>
          <w:spacing w:val="-1"/>
          <w:sz w:val="16"/>
          <w:szCs w:val="16"/>
        </w:rPr>
        <w:t>o</w:t>
      </w:r>
      <w:r w:rsidRPr="007713A7">
        <w:rPr>
          <w:rFonts w:ascii="Tahoma" w:eastAsia="Tahoma" w:hAnsi="Tahoma" w:cs="Tahoma"/>
          <w:spacing w:val="-2"/>
          <w:sz w:val="16"/>
          <w:szCs w:val="16"/>
        </w:rPr>
        <w:t>w</w:t>
      </w:r>
      <w:r w:rsidRPr="007713A7">
        <w:rPr>
          <w:rFonts w:ascii="Tahoma" w:eastAsia="Tahoma" w:hAnsi="Tahoma" w:cs="Tahoma"/>
          <w:sz w:val="16"/>
          <w:szCs w:val="16"/>
        </w:rPr>
        <w:t>a</w:t>
      </w:r>
      <w:r w:rsidRPr="007713A7">
        <w:rPr>
          <w:rFonts w:ascii="Tahoma" w:eastAsia="Tahoma" w:hAnsi="Tahoma" w:cs="Tahoma"/>
          <w:spacing w:val="-1"/>
          <w:sz w:val="16"/>
          <w:szCs w:val="16"/>
        </w:rPr>
        <w:t>ni</w:t>
      </w:r>
      <w:r w:rsidRPr="007713A7">
        <w:rPr>
          <w:rFonts w:ascii="Tahoma" w:eastAsia="Tahoma" w:hAnsi="Tahoma" w:cs="Tahoma"/>
          <w:sz w:val="16"/>
          <w:szCs w:val="16"/>
        </w:rPr>
        <w:t>a wyda</w:t>
      </w:r>
      <w:r w:rsidRPr="007713A7">
        <w:rPr>
          <w:rFonts w:ascii="Tahoma" w:eastAsia="Tahoma" w:hAnsi="Tahoma" w:cs="Tahoma"/>
          <w:spacing w:val="-1"/>
          <w:sz w:val="16"/>
          <w:szCs w:val="16"/>
        </w:rPr>
        <w:t>tkó</w:t>
      </w:r>
      <w:r w:rsidRPr="007713A7">
        <w:rPr>
          <w:rFonts w:ascii="Tahoma" w:eastAsia="Tahoma" w:hAnsi="Tahoma" w:cs="Tahoma"/>
          <w:sz w:val="16"/>
          <w:szCs w:val="16"/>
        </w:rPr>
        <w:t>w</w:t>
      </w:r>
      <w:r w:rsidRPr="007713A7">
        <w:rPr>
          <w:rFonts w:ascii="Tahoma" w:eastAsia="Tahoma" w:hAnsi="Tahoma" w:cs="Tahoma"/>
          <w:spacing w:val="1"/>
          <w:sz w:val="16"/>
          <w:szCs w:val="16"/>
        </w:rPr>
        <w:t xml:space="preserve"> w</w:t>
      </w:r>
      <w:r w:rsidRPr="007713A7">
        <w:rPr>
          <w:rFonts w:ascii="Tahoma" w:eastAsia="Tahoma" w:hAnsi="Tahoma" w:cs="Tahoma"/>
          <w:sz w:val="16"/>
          <w:szCs w:val="16"/>
        </w:rPr>
        <w:t>s</w:t>
      </w:r>
      <w:r w:rsidRPr="007713A7">
        <w:rPr>
          <w:rFonts w:ascii="Tahoma" w:eastAsia="Tahoma" w:hAnsi="Tahoma" w:cs="Tahoma"/>
          <w:spacing w:val="-1"/>
          <w:sz w:val="16"/>
          <w:szCs w:val="16"/>
        </w:rPr>
        <w:t>te</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w:t>
      </w:r>
    </w:p>
  </w:footnote>
  <w:footnote w:id="31">
    <w:p w14:paraId="4F889F63" w14:textId="1D44D150" w:rsidR="005401C0" w:rsidRPr="007713A7" w:rsidRDefault="005401C0">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dotyczy drugiego rachunku</w:t>
      </w:r>
      <w:r>
        <w:rPr>
          <w:rFonts w:ascii="Tahoma" w:hAnsi="Tahoma" w:cs="Tahoma"/>
          <w:sz w:val="16"/>
          <w:szCs w:val="16"/>
        </w:rPr>
        <w:t>.</w:t>
      </w:r>
    </w:p>
  </w:footnote>
  <w:footnote w:id="32">
    <w:p w14:paraId="63FC089B" w14:textId="741EBAE8" w:rsidR="005401C0" w:rsidRPr="007713A7" w:rsidRDefault="005401C0">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33">
    <w:p w14:paraId="56E31A1E" w14:textId="77777777"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pacing w:val="-1"/>
          <w:sz w:val="16"/>
          <w:szCs w:val="16"/>
        </w:rPr>
        <w:t>Dot</w:t>
      </w:r>
      <w:r w:rsidRPr="007713A7">
        <w:rPr>
          <w:rFonts w:ascii="Tahoma" w:eastAsia="Tahoma" w:hAnsi="Tahoma" w:cs="Tahoma"/>
          <w:spacing w:val="-3"/>
          <w:sz w:val="16"/>
          <w:szCs w:val="16"/>
        </w:rPr>
        <w:t>y</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y jed</w:t>
      </w:r>
      <w:r w:rsidRPr="007713A7">
        <w:rPr>
          <w:rFonts w:ascii="Tahoma" w:eastAsia="Tahoma" w:hAnsi="Tahoma" w:cs="Tahoma"/>
          <w:spacing w:val="-1"/>
          <w:sz w:val="16"/>
          <w:szCs w:val="16"/>
        </w:rPr>
        <w:t>no</w:t>
      </w:r>
      <w:r w:rsidRPr="007713A7">
        <w:rPr>
          <w:rFonts w:ascii="Tahoma" w:eastAsia="Tahoma" w:hAnsi="Tahoma" w:cs="Tahoma"/>
          <w:sz w:val="16"/>
          <w:szCs w:val="16"/>
        </w:rPr>
        <w:t>s</w:t>
      </w:r>
      <w:r w:rsidRPr="007713A7">
        <w:rPr>
          <w:rFonts w:ascii="Tahoma" w:eastAsia="Tahoma" w:hAnsi="Tahoma" w:cs="Tahoma"/>
          <w:spacing w:val="-1"/>
          <w:sz w:val="16"/>
          <w:szCs w:val="16"/>
        </w:rPr>
        <w:t>te</w:t>
      </w:r>
      <w:r w:rsidRPr="007713A7">
        <w:rPr>
          <w:rFonts w:ascii="Tahoma" w:eastAsia="Tahoma" w:hAnsi="Tahoma" w:cs="Tahoma"/>
          <w:sz w:val="16"/>
          <w:szCs w:val="16"/>
        </w:rPr>
        <w:t>k se</w:t>
      </w:r>
      <w:r w:rsidRPr="007713A7">
        <w:rPr>
          <w:rFonts w:ascii="Tahoma" w:eastAsia="Tahoma" w:hAnsi="Tahoma" w:cs="Tahoma"/>
          <w:spacing w:val="-1"/>
          <w:sz w:val="16"/>
          <w:szCs w:val="16"/>
        </w:rPr>
        <w:t>kto</w:t>
      </w:r>
      <w:r w:rsidRPr="007713A7">
        <w:rPr>
          <w:rFonts w:ascii="Tahoma" w:eastAsia="Tahoma" w:hAnsi="Tahoma" w:cs="Tahoma"/>
          <w:spacing w:val="-3"/>
          <w:sz w:val="16"/>
          <w:szCs w:val="16"/>
        </w:rPr>
        <w:t>r</w:t>
      </w:r>
      <w:r w:rsidRPr="007713A7">
        <w:rPr>
          <w:rFonts w:ascii="Tahoma" w:eastAsia="Tahoma" w:hAnsi="Tahoma" w:cs="Tahoma"/>
          <w:sz w:val="16"/>
          <w:szCs w:val="16"/>
        </w:rPr>
        <w:t xml:space="preserve">a </w:t>
      </w:r>
      <w:r w:rsidRPr="007713A7">
        <w:rPr>
          <w:rFonts w:ascii="Tahoma" w:eastAsia="Tahoma" w:hAnsi="Tahoma" w:cs="Tahoma"/>
          <w:spacing w:val="-1"/>
          <w:sz w:val="16"/>
          <w:szCs w:val="16"/>
        </w:rPr>
        <w:t>fin</w:t>
      </w:r>
      <w:r w:rsidRPr="007713A7">
        <w:rPr>
          <w:rFonts w:ascii="Tahoma" w:eastAsia="Tahoma" w:hAnsi="Tahoma" w:cs="Tahoma"/>
          <w:sz w:val="16"/>
          <w:szCs w:val="16"/>
        </w:rPr>
        <w:t>a</w:t>
      </w:r>
      <w:r w:rsidRPr="007713A7">
        <w:rPr>
          <w:rFonts w:ascii="Tahoma" w:eastAsia="Tahoma" w:hAnsi="Tahoma" w:cs="Tahoma"/>
          <w:spacing w:val="-1"/>
          <w:sz w:val="16"/>
          <w:szCs w:val="16"/>
        </w:rPr>
        <w:t>n</w:t>
      </w:r>
      <w:r w:rsidRPr="007713A7">
        <w:rPr>
          <w:rFonts w:ascii="Tahoma" w:eastAsia="Tahoma" w:hAnsi="Tahoma" w:cs="Tahoma"/>
          <w:sz w:val="16"/>
          <w:szCs w:val="16"/>
        </w:rPr>
        <w:t>s</w:t>
      </w:r>
      <w:r w:rsidRPr="007713A7">
        <w:rPr>
          <w:rFonts w:ascii="Tahoma" w:eastAsia="Tahoma" w:hAnsi="Tahoma" w:cs="Tahoma"/>
          <w:spacing w:val="2"/>
          <w:sz w:val="16"/>
          <w:szCs w:val="16"/>
        </w:rPr>
        <w:t>ó</w:t>
      </w:r>
      <w:r w:rsidRPr="007713A7">
        <w:rPr>
          <w:rFonts w:ascii="Tahoma" w:eastAsia="Tahoma" w:hAnsi="Tahoma" w:cs="Tahoma"/>
          <w:sz w:val="16"/>
          <w:szCs w:val="16"/>
        </w:rPr>
        <w:t>w</w:t>
      </w:r>
      <w:r w:rsidRPr="007713A7">
        <w:rPr>
          <w:rFonts w:ascii="Tahoma" w:eastAsia="Tahoma" w:hAnsi="Tahoma" w:cs="Tahoma"/>
          <w:spacing w:val="1"/>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u</w:t>
      </w:r>
      <w:r w:rsidRPr="007713A7">
        <w:rPr>
          <w:rFonts w:ascii="Tahoma" w:eastAsia="Tahoma" w:hAnsi="Tahoma" w:cs="Tahoma"/>
          <w:sz w:val="16"/>
          <w:szCs w:val="16"/>
        </w:rPr>
        <w:t>b</w:t>
      </w:r>
      <w:r w:rsidRPr="007713A7">
        <w:rPr>
          <w:rFonts w:ascii="Tahoma" w:eastAsia="Tahoma" w:hAnsi="Tahoma" w:cs="Tahoma"/>
          <w:spacing w:val="-1"/>
          <w:sz w:val="16"/>
          <w:szCs w:val="16"/>
        </w:rPr>
        <w:t>li</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pacing w:val="-3"/>
          <w:sz w:val="16"/>
          <w:szCs w:val="16"/>
        </w:rPr>
        <w:t>ny</w:t>
      </w:r>
      <w:r w:rsidRPr="007713A7">
        <w:rPr>
          <w:rFonts w:ascii="Tahoma" w:eastAsia="Tahoma" w:hAnsi="Tahoma" w:cs="Tahoma"/>
          <w:sz w:val="16"/>
          <w:szCs w:val="16"/>
        </w:rPr>
        <w:t>c</w:t>
      </w:r>
      <w:r w:rsidRPr="007713A7">
        <w:rPr>
          <w:rFonts w:ascii="Tahoma" w:eastAsia="Tahoma" w:hAnsi="Tahoma" w:cs="Tahoma"/>
          <w:spacing w:val="-1"/>
          <w:sz w:val="16"/>
          <w:szCs w:val="16"/>
        </w:rPr>
        <w:t>h</w:t>
      </w:r>
      <w:r w:rsidRPr="007713A7">
        <w:rPr>
          <w:rFonts w:ascii="Tahoma" w:eastAsia="Tahoma" w:hAnsi="Tahoma" w:cs="Tahoma"/>
          <w:sz w:val="16"/>
          <w:szCs w:val="16"/>
        </w:rPr>
        <w:t>.</w:t>
      </w:r>
    </w:p>
  </w:footnote>
  <w:footnote w:id="34">
    <w:p w14:paraId="616DDBBF" w14:textId="77777777"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jest realizowany w ramach partnerstwa.</w:t>
      </w:r>
    </w:p>
  </w:footnote>
  <w:footnote w:id="35">
    <w:p w14:paraId="4E9408F9" w14:textId="77777777"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jest realizowany w ramach partnerstwa, z wyłączeniem Partnerów będących państwowymi  </w:t>
      </w:r>
      <w:r w:rsidRPr="007713A7">
        <w:rPr>
          <w:rFonts w:ascii="Tahoma" w:hAnsi="Tahoma" w:cs="Tahoma"/>
          <w:sz w:val="16"/>
          <w:szCs w:val="16"/>
        </w:rPr>
        <w:br/>
        <w:t xml:space="preserve">    jednostkami budżetowymi.</w:t>
      </w:r>
    </w:p>
  </w:footnote>
  <w:footnote w:id="36">
    <w:p w14:paraId="20292973" w14:textId="77777777" w:rsidR="005401C0" w:rsidRPr="007713A7" w:rsidRDefault="005401C0"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beneficjentów będących jednostkami sektora finansów publicznych.</w:t>
      </w:r>
    </w:p>
  </w:footnote>
  <w:footnote w:id="37">
    <w:p w14:paraId="6627F751" w14:textId="32DDFF66" w:rsidR="005401C0" w:rsidRDefault="005401C0" w:rsidP="007713A7">
      <w:pPr>
        <w:pStyle w:val="Tekstprzypisudolnego"/>
        <w:jc w:val="both"/>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dotyczy</w:t>
      </w:r>
      <w:r>
        <w:rPr>
          <w:rFonts w:ascii="Tahoma" w:hAnsi="Tahoma" w:cs="Tahoma"/>
          <w:sz w:val="16"/>
          <w:szCs w:val="16"/>
        </w:rPr>
        <w:t>.</w:t>
      </w:r>
    </w:p>
  </w:footnote>
  <w:footnote w:id="38">
    <w:p w14:paraId="5321B83D" w14:textId="64EA24CE" w:rsidR="005401C0" w:rsidRPr="00C052A5" w:rsidRDefault="005401C0">
      <w:pPr>
        <w:pStyle w:val="Tekstprzypisudolnego"/>
        <w:rPr>
          <w:rFonts w:ascii="Tahoma" w:hAnsi="Tahoma" w:cs="Tahoma"/>
          <w:sz w:val="16"/>
          <w:szCs w:val="16"/>
        </w:rPr>
      </w:pPr>
      <w:r w:rsidRPr="00C052A5">
        <w:rPr>
          <w:rStyle w:val="Odwoanieprzypisudolnego"/>
          <w:rFonts w:ascii="Tahoma" w:hAnsi="Tahoma" w:cs="Tahoma"/>
          <w:sz w:val="16"/>
          <w:szCs w:val="16"/>
        </w:rPr>
        <w:footnoteRef/>
      </w:r>
      <w:r w:rsidRPr="00C052A5">
        <w:rPr>
          <w:rFonts w:ascii="Tahoma" w:hAnsi="Tahoma" w:cs="Tahoma"/>
          <w:sz w:val="16"/>
          <w:szCs w:val="16"/>
        </w:rPr>
        <w:t xml:space="preserve"> Z uwzględnieniem wydatków dokonanych w ramach stawek jednostkowych i kosztów pośrednich. </w:t>
      </w:r>
    </w:p>
  </w:footnote>
  <w:footnote w:id="39">
    <w:p w14:paraId="62DB90DB" w14:textId="053B2B49" w:rsidR="005401C0" w:rsidRPr="007713A7" w:rsidRDefault="005401C0">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występuje dotacja celowa.</w:t>
      </w:r>
    </w:p>
  </w:footnote>
  <w:footnote w:id="40">
    <w:p w14:paraId="2D06C5BE" w14:textId="6677CFEC" w:rsidR="005401C0" w:rsidRPr="007713A7" w:rsidRDefault="005401C0">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Nie dotyczy pierwszego wniosku o płatność będącego podstawą wypłaty pierwszej transzy dofinansowania</w:t>
      </w:r>
      <w:r>
        <w:rPr>
          <w:rFonts w:ascii="Tahoma" w:hAnsi="Tahoma" w:cs="Tahoma"/>
          <w:sz w:val="16"/>
          <w:szCs w:val="16"/>
        </w:rPr>
        <w:t>.</w:t>
      </w:r>
    </w:p>
  </w:footnote>
  <w:footnote w:id="41">
    <w:p w14:paraId="0B7050B9" w14:textId="1D7070F2" w:rsidR="005401C0" w:rsidRPr="007713A7" w:rsidRDefault="005401C0">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Jeżeli realizacja projektu następuje w późniejszym terminie niż podpisanie umowy</w:t>
      </w:r>
      <w:r>
        <w:rPr>
          <w:rFonts w:ascii="Tahoma" w:hAnsi="Tahoma" w:cs="Tahoma"/>
          <w:sz w:val="16"/>
          <w:szCs w:val="16"/>
        </w:rPr>
        <w:t>.</w:t>
      </w:r>
    </w:p>
  </w:footnote>
  <w:footnote w:id="42">
    <w:p w14:paraId="77DCC7C3" w14:textId="77777777" w:rsidR="005401C0" w:rsidRPr="007713A7" w:rsidRDefault="005401C0" w:rsidP="00652FCF">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Za termin złożenia wniosku o płatność do IZ uznaje się termin wpływu za pośrednictwem SL2014 lub w formie pisemnej (obowiązuje data nadania bądź złożenia w siedzibie DW EFS).</w:t>
      </w:r>
    </w:p>
  </w:footnote>
  <w:footnote w:id="43">
    <w:p w14:paraId="7A0813BF" w14:textId="20D6C505" w:rsidR="005401C0" w:rsidRPr="007713A7" w:rsidRDefault="005401C0">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 przypadku projektów partnerskich termin może ulec wydłużeniu, o ile IZ wyraża na to zgodę.</w:t>
      </w:r>
    </w:p>
  </w:footnote>
  <w:footnote w:id="44">
    <w:p w14:paraId="6BE87774" w14:textId="77777777" w:rsidR="005401C0" w:rsidRPr="001046F4" w:rsidRDefault="005401C0">
      <w:pPr>
        <w:pStyle w:val="Tekstprzypisudolnego"/>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z w:val="16"/>
          <w:szCs w:val="16"/>
        </w:rPr>
        <w:t>W</w:t>
      </w:r>
      <w:r w:rsidRPr="007713A7">
        <w:rPr>
          <w:rFonts w:ascii="Tahoma" w:eastAsia="Tahoma" w:hAnsi="Tahoma" w:cs="Tahoma"/>
          <w:spacing w:val="7"/>
          <w:sz w:val="16"/>
          <w:szCs w:val="16"/>
        </w:rPr>
        <w:t xml:space="preserve"> </w:t>
      </w:r>
      <w:r w:rsidRPr="007713A7">
        <w:rPr>
          <w:rFonts w:ascii="Tahoma" w:eastAsia="Tahoma" w:hAnsi="Tahoma" w:cs="Tahoma"/>
          <w:sz w:val="16"/>
          <w:szCs w:val="16"/>
        </w:rPr>
        <w:t>prz</w:t>
      </w:r>
      <w:r w:rsidRPr="007713A7">
        <w:rPr>
          <w:rFonts w:ascii="Tahoma" w:eastAsia="Tahoma" w:hAnsi="Tahoma" w:cs="Tahoma"/>
          <w:spacing w:val="-1"/>
          <w:sz w:val="16"/>
          <w:szCs w:val="16"/>
        </w:rPr>
        <w:t>y</w:t>
      </w:r>
      <w:r w:rsidRPr="007713A7">
        <w:rPr>
          <w:rFonts w:ascii="Tahoma" w:eastAsia="Tahoma" w:hAnsi="Tahoma" w:cs="Tahoma"/>
          <w:sz w:val="16"/>
          <w:szCs w:val="16"/>
        </w:rPr>
        <w:t>pad</w:t>
      </w:r>
      <w:r w:rsidRPr="007713A7">
        <w:rPr>
          <w:rFonts w:ascii="Tahoma" w:eastAsia="Tahoma" w:hAnsi="Tahoma" w:cs="Tahoma"/>
          <w:spacing w:val="-1"/>
          <w:sz w:val="16"/>
          <w:szCs w:val="16"/>
        </w:rPr>
        <w:t>k</w:t>
      </w:r>
      <w:r w:rsidRPr="007713A7">
        <w:rPr>
          <w:rFonts w:ascii="Tahoma" w:eastAsia="Tahoma" w:hAnsi="Tahoma" w:cs="Tahoma"/>
          <w:sz w:val="16"/>
          <w:szCs w:val="16"/>
        </w:rPr>
        <w:t>u</w:t>
      </w:r>
      <w:r w:rsidRPr="007713A7">
        <w:rPr>
          <w:rFonts w:ascii="Tahoma" w:eastAsia="Tahoma" w:hAnsi="Tahoma" w:cs="Tahoma"/>
          <w:spacing w:val="4"/>
          <w:sz w:val="16"/>
          <w:szCs w:val="16"/>
        </w:rPr>
        <w:t xml:space="preserve"> </w:t>
      </w:r>
      <w:r w:rsidRPr="007713A7">
        <w:rPr>
          <w:rFonts w:ascii="Tahoma" w:eastAsia="Tahoma" w:hAnsi="Tahoma" w:cs="Tahoma"/>
          <w:sz w:val="16"/>
          <w:szCs w:val="16"/>
        </w:rPr>
        <w:t>z</w:t>
      </w:r>
      <w:r w:rsidRPr="007713A7">
        <w:rPr>
          <w:rFonts w:ascii="Tahoma" w:eastAsia="Tahoma" w:hAnsi="Tahoma" w:cs="Tahoma"/>
          <w:spacing w:val="-1"/>
          <w:sz w:val="16"/>
          <w:szCs w:val="16"/>
        </w:rPr>
        <w:t>ło</w:t>
      </w:r>
      <w:r w:rsidRPr="007713A7">
        <w:rPr>
          <w:rFonts w:ascii="Tahoma" w:eastAsia="Tahoma" w:hAnsi="Tahoma" w:cs="Tahoma"/>
          <w:sz w:val="16"/>
          <w:szCs w:val="16"/>
        </w:rPr>
        <w:t>ż</w:t>
      </w:r>
      <w:r w:rsidRPr="007713A7">
        <w:rPr>
          <w:rFonts w:ascii="Tahoma" w:eastAsia="Tahoma" w:hAnsi="Tahoma" w:cs="Tahoma"/>
          <w:spacing w:val="-1"/>
          <w:sz w:val="16"/>
          <w:szCs w:val="16"/>
        </w:rPr>
        <w:t>eni</w:t>
      </w:r>
      <w:r w:rsidRPr="007713A7">
        <w:rPr>
          <w:rFonts w:ascii="Tahoma" w:eastAsia="Tahoma" w:hAnsi="Tahoma" w:cs="Tahoma"/>
          <w:sz w:val="16"/>
          <w:szCs w:val="16"/>
        </w:rPr>
        <w:t>a</w:t>
      </w:r>
      <w:r w:rsidRPr="007713A7">
        <w:rPr>
          <w:rFonts w:ascii="Tahoma" w:eastAsia="Tahoma" w:hAnsi="Tahoma" w:cs="Tahoma"/>
          <w:spacing w:val="7"/>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i</w:t>
      </w:r>
      <w:r w:rsidRPr="007713A7">
        <w:rPr>
          <w:rFonts w:ascii="Tahoma" w:eastAsia="Tahoma" w:hAnsi="Tahoma" w:cs="Tahoma"/>
          <w:sz w:val="16"/>
          <w:szCs w:val="16"/>
        </w:rPr>
        <w:t>sma</w:t>
      </w:r>
      <w:r w:rsidRPr="007713A7">
        <w:rPr>
          <w:rFonts w:ascii="Tahoma" w:eastAsia="Tahoma" w:hAnsi="Tahoma" w:cs="Tahoma"/>
          <w:spacing w:val="4"/>
          <w:sz w:val="16"/>
          <w:szCs w:val="16"/>
        </w:rPr>
        <w:t xml:space="preserve"> </w:t>
      </w:r>
      <w:r w:rsidRPr="007713A7">
        <w:rPr>
          <w:rFonts w:ascii="Tahoma" w:eastAsia="Tahoma" w:hAnsi="Tahoma" w:cs="Tahoma"/>
          <w:sz w:val="16"/>
          <w:szCs w:val="16"/>
        </w:rPr>
        <w:t>w</w:t>
      </w:r>
      <w:r w:rsidRPr="007713A7">
        <w:rPr>
          <w:rFonts w:ascii="Tahoma" w:eastAsia="Tahoma" w:hAnsi="Tahoma" w:cs="Tahoma"/>
          <w:spacing w:val="8"/>
          <w:sz w:val="16"/>
          <w:szCs w:val="16"/>
        </w:rPr>
        <w:t xml:space="preserve"> </w:t>
      </w:r>
      <w:r w:rsidRPr="007713A7">
        <w:rPr>
          <w:rFonts w:ascii="Tahoma" w:eastAsia="Tahoma" w:hAnsi="Tahoma" w:cs="Tahoma"/>
          <w:spacing w:val="-1"/>
          <w:sz w:val="16"/>
          <w:szCs w:val="16"/>
        </w:rPr>
        <w:t>t</w:t>
      </w:r>
      <w:r w:rsidRPr="007713A7">
        <w:rPr>
          <w:rFonts w:ascii="Tahoma" w:eastAsia="Tahoma" w:hAnsi="Tahoma" w:cs="Tahoma"/>
          <w:spacing w:val="-3"/>
          <w:sz w:val="16"/>
          <w:szCs w:val="16"/>
        </w:rPr>
        <w:t>e</w:t>
      </w:r>
      <w:r w:rsidRPr="007713A7">
        <w:rPr>
          <w:rFonts w:ascii="Tahoma" w:eastAsia="Tahoma" w:hAnsi="Tahoma" w:cs="Tahoma"/>
          <w:sz w:val="16"/>
          <w:szCs w:val="16"/>
        </w:rPr>
        <w:t>r</w:t>
      </w:r>
      <w:r w:rsidRPr="007713A7">
        <w:rPr>
          <w:rFonts w:ascii="Tahoma" w:eastAsia="Tahoma" w:hAnsi="Tahoma" w:cs="Tahoma"/>
          <w:spacing w:val="-1"/>
          <w:sz w:val="16"/>
          <w:szCs w:val="16"/>
        </w:rPr>
        <w:t>mini</w:t>
      </w:r>
      <w:r w:rsidRPr="007713A7">
        <w:rPr>
          <w:rFonts w:ascii="Tahoma" w:eastAsia="Tahoma" w:hAnsi="Tahoma" w:cs="Tahoma"/>
          <w:sz w:val="16"/>
          <w:szCs w:val="16"/>
        </w:rPr>
        <w:t>e</w:t>
      </w:r>
      <w:r w:rsidRPr="007713A7">
        <w:rPr>
          <w:rFonts w:ascii="Tahoma" w:eastAsia="Tahoma" w:hAnsi="Tahoma" w:cs="Tahoma"/>
          <w:spacing w:val="7"/>
          <w:sz w:val="16"/>
          <w:szCs w:val="16"/>
        </w:rPr>
        <w:t xml:space="preserve"> </w:t>
      </w:r>
      <w:r w:rsidRPr="007713A7">
        <w:rPr>
          <w:rFonts w:ascii="Tahoma" w:eastAsia="Tahoma" w:hAnsi="Tahoma" w:cs="Tahoma"/>
          <w:sz w:val="16"/>
          <w:szCs w:val="16"/>
        </w:rPr>
        <w:t>wc</w:t>
      </w:r>
      <w:r w:rsidRPr="007713A7">
        <w:rPr>
          <w:rFonts w:ascii="Tahoma" w:eastAsia="Tahoma" w:hAnsi="Tahoma" w:cs="Tahoma"/>
          <w:spacing w:val="1"/>
          <w:sz w:val="16"/>
          <w:szCs w:val="16"/>
        </w:rPr>
        <w:t>z</w:t>
      </w:r>
      <w:r w:rsidRPr="007713A7">
        <w:rPr>
          <w:rFonts w:ascii="Tahoma" w:eastAsia="Tahoma" w:hAnsi="Tahoma" w:cs="Tahoma"/>
          <w:spacing w:val="-1"/>
          <w:sz w:val="16"/>
          <w:szCs w:val="16"/>
        </w:rPr>
        <w:t>e</w:t>
      </w:r>
      <w:r w:rsidRPr="007713A7">
        <w:rPr>
          <w:rFonts w:ascii="Tahoma" w:eastAsia="Tahoma" w:hAnsi="Tahoma" w:cs="Tahoma"/>
          <w:sz w:val="16"/>
          <w:szCs w:val="16"/>
        </w:rPr>
        <w:t>ś</w:t>
      </w:r>
      <w:r w:rsidRPr="007713A7">
        <w:rPr>
          <w:rFonts w:ascii="Tahoma" w:eastAsia="Tahoma" w:hAnsi="Tahoma" w:cs="Tahoma"/>
          <w:spacing w:val="-1"/>
          <w:sz w:val="16"/>
          <w:szCs w:val="16"/>
        </w:rPr>
        <w:t>nie</w:t>
      </w:r>
      <w:r w:rsidRPr="007713A7">
        <w:rPr>
          <w:rFonts w:ascii="Tahoma" w:eastAsia="Tahoma" w:hAnsi="Tahoma" w:cs="Tahoma"/>
          <w:sz w:val="16"/>
          <w:szCs w:val="16"/>
        </w:rPr>
        <w:t>jsz</w:t>
      </w:r>
      <w:r w:rsidRPr="007713A7">
        <w:rPr>
          <w:rFonts w:ascii="Tahoma" w:eastAsia="Tahoma" w:hAnsi="Tahoma" w:cs="Tahoma"/>
          <w:spacing w:val="-1"/>
          <w:sz w:val="16"/>
          <w:szCs w:val="16"/>
        </w:rPr>
        <w:t>y</w:t>
      </w:r>
      <w:r w:rsidRPr="007713A7">
        <w:rPr>
          <w:rFonts w:ascii="Tahoma" w:eastAsia="Tahoma" w:hAnsi="Tahoma" w:cs="Tahoma"/>
          <w:sz w:val="16"/>
          <w:szCs w:val="16"/>
        </w:rPr>
        <w:t>m</w:t>
      </w:r>
      <w:r w:rsidRPr="007713A7">
        <w:rPr>
          <w:rFonts w:ascii="Tahoma" w:eastAsia="Tahoma" w:hAnsi="Tahoma" w:cs="Tahoma"/>
          <w:spacing w:val="4"/>
          <w:sz w:val="16"/>
          <w:szCs w:val="16"/>
        </w:rPr>
        <w:t xml:space="preserve"> </w:t>
      </w:r>
      <w:r w:rsidRPr="007713A7">
        <w:rPr>
          <w:rFonts w:ascii="Tahoma" w:eastAsia="Tahoma" w:hAnsi="Tahoma" w:cs="Tahoma"/>
          <w:spacing w:val="-1"/>
          <w:sz w:val="16"/>
          <w:szCs w:val="16"/>
        </w:rPr>
        <w:t>ni</w:t>
      </w:r>
      <w:r w:rsidRPr="007713A7">
        <w:rPr>
          <w:rFonts w:ascii="Tahoma" w:eastAsia="Tahoma" w:hAnsi="Tahoma" w:cs="Tahoma"/>
          <w:sz w:val="16"/>
          <w:szCs w:val="16"/>
        </w:rPr>
        <w:t>ż</w:t>
      </w:r>
      <w:r w:rsidRPr="007713A7">
        <w:rPr>
          <w:rFonts w:ascii="Tahoma" w:eastAsia="Tahoma" w:hAnsi="Tahoma" w:cs="Tahoma"/>
          <w:spacing w:val="6"/>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y</w:t>
      </w:r>
      <w:r w:rsidRPr="007713A7">
        <w:rPr>
          <w:rFonts w:ascii="Tahoma" w:eastAsia="Tahoma" w:hAnsi="Tahoma" w:cs="Tahoma"/>
          <w:sz w:val="16"/>
          <w:szCs w:val="16"/>
        </w:rPr>
        <w:t>g</w:t>
      </w:r>
      <w:r w:rsidRPr="007713A7">
        <w:rPr>
          <w:rFonts w:ascii="Tahoma" w:eastAsia="Tahoma" w:hAnsi="Tahoma" w:cs="Tahoma"/>
          <w:spacing w:val="-1"/>
          <w:sz w:val="16"/>
          <w:szCs w:val="16"/>
        </w:rPr>
        <w:t>ene</w:t>
      </w:r>
      <w:r w:rsidRPr="007713A7">
        <w:rPr>
          <w:rFonts w:ascii="Tahoma" w:eastAsia="Tahoma" w:hAnsi="Tahoma" w:cs="Tahoma"/>
          <w:sz w:val="16"/>
          <w:szCs w:val="16"/>
        </w:rPr>
        <w:t>r</w:t>
      </w:r>
      <w:r w:rsidRPr="007713A7">
        <w:rPr>
          <w:rFonts w:ascii="Tahoma" w:eastAsia="Tahoma" w:hAnsi="Tahoma" w:cs="Tahoma"/>
          <w:spacing w:val="-1"/>
          <w:sz w:val="16"/>
          <w:szCs w:val="16"/>
        </w:rPr>
        <w:t>o</w:t>
      </w:r>
      <w:r w:rsidRPr="007713A7">
        <w:rPr>
          <w:rFonts w:ascii="Tahoma" w:eastAsia="Tahoma" w:hAnsi="Tahoma" w:cs="Tahoma"/>
          <w:sz w:val="16"/>
          <w:szCs w:val="16"/>
        </w:rPr>
        <w:t>wa</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7"/>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nio</w:t>
      </w:r>
      <w:r w:rsidRPr="007713A7">
        <w:rPr>
          <w:rFonts w:ascii="Tahoma" w:eastAsia="Tahoma" w:hAnsi="Tahoma" w:cs="Tahoma"/>
          <w:sz w:val="16"/>
          <w:szCs w:val="16"/>
        </w:rPr>
        <w:t>s</w:t>
      </w:r>
      <w:r w:rsidRPr="007713A7">
        <w:rPr>
          <w:rFonts w:ascii="Tahoma" w:eastAsia="Tahoma" w:hAnsi="Tahoma" w:cs="Tahoma"/>
          <w:spacing w:val="-1"/>
          <w:sz w:val="16"/>
          <w:szCs w:val="16"/>
        </w:rPr>
        <w:t>k</w:t>
      </w:r>
      <w:r w:rsidRPr="007713A7">
        <w:rPr>
          <w:rFonts w:ascii="Tahoma" w:eastAsia="Tahoma" w:hAnsi="Tahoma" w:cs="Tahoma"/>
          <w:sz w:val="16"/>
          <w:szCs w:val="16"/>
        </w:rPr>
        <w:t>u</w:t>
      </w:r>
      <w:r w:rsidRPr="007713A7">
        <w:rPr>
          <w:rFonts w:ascii="Tahoma" w:eastAsia="Tahoma" w:hAnsi="Tahoma" w:cs="Tahoma"/>
          <w:spacing w:val="7"/>
          <w:sz w:val="16"/>
          <w:szCs w:val="16"/>
        </w:rPr>
        <w:t xml:space="preserve"> </w:t>
      </w:r>
      <w:r w:rsidRPr="007713A7">
        <w:rPr>
          <w:rFonts w:ascii="Tahoma" w:eastAsia="Tahoma" w:hAnsi="Tahoma" w:cs="Tahoma"/>
          <w:sz w:val="16"/>
          <w:szCs w:val="16"/>
        </w:rPr>
        <w:t>o</w:t>
      </w:r>
      <w:r w:rsidRPr="007713A7">
        <w:rPr>
          <w:rFonts w:ascii="Tahoma" w:eastAsia="Tahoma" w:hAnsi="Tahoma" w:cs="Tahoma"/>
          <w:spacing w:val="7"/>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ł</w:t>
      </w:r>
      <w:r w:rsidRPr="007713A7">
        <w:rPr>
          <w:rFonts w:ascii="Tahoma" w:eastAsia="Tahoma" w:hAnsi="Tahoma" w:cs="Tahoma"/>
          <w:sz w:val="16"/>
          <w:szCs w:val="16"/>
        </w:rPr>
        <w:t>a</w:t>
      </w:r>
      <w:r w:rsidRPr="007713A7">
        <w:rPr>
          <w:rFonts w:ascii="Tahoma" w:eastAsia="Tahoma" w:hAnsi="Tahoma" w:cs="Tahoma"/>
          <w:spacing w:val="-1"/>
          <w:sz w:val="16"/>
          <w:szCs w:val="16"/>
        </w:rPr>
        <w:t>tno</w:t>
      </w:r>
      <w:r w:rsidRPr="007713A7">
        <w:rPr>
          <w:rFonts w:ascii="Tahoma" w:eastAsia="Tahoma" w:hAnsi="Tahoma" w:cs="Tahoma"/>
          <w:sz w:val="16"/>
          <w:szCs w:val="16"/>
        </w:rPr>
        <w:t>ść</w:t>
      </w:r>
      <w:r w:rsidRPr="007713A7">
        <w:rPr>
          <w:rFonts w:ascii="Tahoma" w:eastAsia="Tahoma" w:hAnsi="Tahoma" w:cs="Tahoma"/>
          <w:spacing w:val="8"/>
          <w:sz w:val="16"/>
          <w:szCs w:val="16"/>
        </w:rPr>
        <w:t xml:space="preserve"> </w:t>
      </w:r>
      <w:r w:rsidRPr="007713A7">
        <w:rPr>
          <w:rFonts w:ascii="Tahoma" w:eastAsia="Tahoma" w:hAnsi="Tahoma" w:cs="Tahoma"/>
          <w:spacing w:val="-1"/>
          <w:sz w:val="16"/>
          <w:szCs w:val="16"/>
        </w:rPr>
        <w:t>te</w:t>
      </w:r>
      <w:r w:rsidRPr="007713A7">
        <w:rPr>
          <w:rFonts w:ascii="Tahoma" w:eastAsia="Tahoma" w:hAnsi="Tahoma" w:cs="Tahoma"/>
          <w:sz w:val="16"/>
          <w:szCs w:val="16"/>
        </w:rPr>
        <w:t>r</w:t>
      </w:r>
      <w:r w:rsidRPr="007713A7">
        <w:rPr>
          <w:rFonts w:ascii="Tahoma" w:eastAsia="Tahoma" w:hAnsi="Tahoma" w:cs="Tahoma"/>
          <w:spacing w:val="-1"/>
          <w:sz w:val="16"/>
          <w:szCs w:val="16"/>
        </w:rPr>
        <w:t>mi</w:t>
      </w:r>
      <w:r w:rsidRPr="007713A7">
        <w:rPr>
          <w:rFonts w:ascii="Tahoma" w:eastAsia="Tahoma" w:hAnsi="Tahoma" w:cs="Tahoma"/>
          <w:sz w:val="16"/>
          <w:szCs w:val="16"/>
        </w:rPr>
        <w:t>n</w:t>
      </w:r>
      <w:r w:rsidRPr="007713A7">
        <w:rPr>
          <w:rFonts w:ascii="Tahoma" w:eastAsia="Tahoma" w:hAnsi="Tahoma" w:cs="Tahoma"/>
          <w:spacing w:val="7"/>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e</w:t>
      </w:r>
      <w:r w:rsidRPr="007713A7">
        <w:rPr>
          <w:rFonts w:ascii="Tahoma" w:eastAsia="Tahoma" w:hAnsi="Tahoma" w:cs="Tahoma"/>
          <w:sz w:val="16"/>
          <w:szCs w:val="16"/>
        </w:rPr>
        <w:t>r</w:t>
      </w:r>
      <w:r w:rsidRPr="007713A7">
        <w:rPr>
          <w:rFonts w:ascii="Tahoma" w:eastAsia="Tahoma" w:hAnsi="Tahoma" w:cs="Tahoma"/>
          <w:spacing w:val="-1"/>
          <w:sz w:val="16"/>
          <w:szCs w:val="16"/>
        </w:rPr>
        <w:t>yfik</w:t>
      </w:r>
      <w:r w:rsidRPr="007713A7">
        <w:rPr>
          <w:rFonts w:ascii="Tahoma" w:eastAsia="Tahoma" w:hAnsi="Tahoma" w:cs="Tahoma"/>
          <w:sz w:val="16"/>
          <w:szCs w:val="16"/>
        </w:rPr>
        <w:t>acji</w:t>
      </w:r>
      <w:r w:rsidRPr="007713A7">
        <w:rPr>
          <w:rFonts w:ascii="Tahoma" w:eastAsia="Tahoma" w:hAnsi="Tahoma" w:cs="Tahoma"/>
          <w:spacing w:val="7"/>
          <w:sz w:val="16"/>
          <w:szCs w:val="16"/>
        </w:rPr>
        <w:t xml:space="preserve"> </w:t>
      </w:r>
      <w:r w:rsidRPr="007713A7">
        <w:rPr>
          <w:rFonts w:ascii="Tahoma" w:eastAsia="Tahoma" w:hAnsi="Tahoma" w:cs="Tahoma"/>
          <w:sz w:val="16"/>
          <w:szCs w:val="16"/>
        </w:rPr>
        <w:t>jest</w:t>
      </w:r>
      <w:r w:rsidRPr="007713A7">
        <w:rPr>
          <w:rFonts w:ascii="Tahoma" w:eastAsia="Tahoma" w:hAnsi="Tahoma" w:cs="Tahoma"/>
          <w:spacing w:val="7"/>
          <w:sz w:val="16"/>
          <w:szCs w:val="16"/>
        </w:rPr>
        <w:t xml:space="preserve"> </w:t>
      </w:r>
      <w:r w:rsidRPr="007713A7">
        <w:rPr>
          <w:rFonts w:ascii="Tahoma" w:eastAsia="Tahoma" w:hAnsi="Tahoma" w:cs="Tahoma"/>
          <w:spacing w:val="-1"/>
          <w:sz w:val="16"/>
          <w:szCs w:val="16"/>
        </w:rPr>
        <w:t>li</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pacing w:val="-1"/>
          <w:sz w:val="16"/>
          <w:szCs w:val="16"/>
        </w:rPr>
        <w:t>o</w:t>
      </w:r>
      <w:r w:rsidRPr="007713A7">
        <w:rPr>
          <w:rFonts w:ascii="Tahoma" w:eastAsia="Tahoma" w:hAnsi="Tahoma" w:cs="Tahoma"/>
          <w:spacing w:val="-3"/>
          <w:sz w:val="16"/>
          <w:szCs w:val="16"/>
        </w:rPr>
        <w:t>n</w:t>
      </w:r>
      <w:r w:rsidRPr="007713A7">
        <w:rPr>
          <w:rFonts w:ascii="Tahoma" w:eastAsia="Tahoma" w:hAnsi="Tahoma" w:cs="Tahoma"/>
          <w:sz w:val="16"/>
          <w:szCs w:val="16"/>
        </w:rPr>
        <w:t xml:space="preserve">y </w:t>
      </w:r>
      <w:r w:rsidRPr="007713A7">
        <w:rPr>
          <w:rFonts w:ascii="Tahoma" w:eastAsia="Tahoma" w:hAnsi="Tahoma" w:cs="Tahoma"/>
          <w:spacing w:val="-1"/>
          <w:sz w:val="16"/>
          <w:szCs w:val="16"/>
        </w:rPr>
        <w:t>o</w:t>
      </w:r>
      <w:r w:rsidRPr="007713A7">
        <w:rPr>
          <w:rFonts w:ascii="Tahoma" w:eastAsia="Tahoma" w:hAnsi="Tahoma" w:cs="Tahoma"/>
          <w:sz w:val="16"/>
          <w:szCs w:val="16"/>
        </w:rPr>
        <w:t>d d</w:t>
      </w:r>
      <w:r w:rsidRPr="007713A7">
        <w:rPr>
          <w:rFonts w:ascii="Tahoma" w:eastAsia="Tahoma" w:hAnsi="Tahoma" w:cs="Tahoma"/>
          <w:spacing w:val="-1"/>
          <w:sz w:val="16"/>
          <w:szCs w:val="16"/>
        </w:rPr>
        <w:t>ni</w:t>
      </w:r>
      <w:r w:rsidRPr="007713A7">
        <w:rPr>
          <w:rFonts w:ascii="Tahoma" w:eastAsia="Tahoma" w:hAnsi="Tahoma" w:cs="Tahoma"/>
          <w:sz w:val="16"/>
          <w:szCs w:val="16"/>
        </w:rPr>
        <w:t>a wp</w:t>
      </w:r>
      <w:r w:rsidRPr="007713A7">
        <w:rPr>
          <w:rFonts w:ascii="Tahoma" w:eastAsia="Tahoma" w:hAnsi="Tahoma" w:cs="Tahoma"/>
          <w:spacing w:val="-1"/>
          <w:sz w:val="16"/>
          <w:szCs w:val="16"/>
        </w:rPr>
        <w:t>ły</w:t>
      </w:r>
      <w:r w:rsidRPr="007713A7">
        <w:rPr>
          <w:rFonts w:ascii="Tahoma" w:eastAsia="Tahoma" w:hAnsi="Tahoma" w:cs="Tahoma"/>
          <w:sz w:val="16"/>
          <w:szCs w:val="16"/>
        </w:rPr>
        <w:t>wu</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w</w:t>
      </w:r>
      <w:r w:rsidRPr="007713A7">
        <w:rPr>
          <w:rFonts w:ascii="Tahoma" w:eastAsia="Tahoma" w:hAnsi="Tahoma" w:cs="Tahoma"/>
          <w:spacing w:val="-1"/>
          <w:sz w:val="16"/>
          <w:szCs w:val="16"/>
        </w:rPr>
        <w:t>nio</w:t>
      </w:r>
      <w:r w:rsidRPr="007713A7">
        <w:rPr>
          <w:rFonts w:ascii="Tahoma" w:eastAsia="Tahoma" w:hAnsi="Tahoma" w:cs="Tahoma"/>
          <w:sz w:val="16"/>
          <w:szCs w:val="16"/>
        </w:rPr>
        <w:t>s</w:t>
      </w:r>
      <w:r w:rsidRPr="007713A7">
        <w:rPr>
          <w:rFonts w:ascii="Tahoma" w:eastAsia="Tahoma" w:hAnsi="Tahoma" w:cs="Tahoma"/>
          <w:spacing w:val="-1"/>
          <w:sz w:val="16"/>
          <w:szCs w:val="16"/>
        </w:rPr>
        <w:t>k</w:t>
      </w:r>
      <w:r w:rsidRPr="007713A7">
        <w:rPr>
          <w:rFonts w:ascii="Tahoma" w:eastAsia="Tahoma" w:hAnsi="Tahoma" w:cs="Tahoma"/>
          <w:sz w:val="16"/>
          <w:szCs w:val="16"/>
        </w:rPr>
        <w:t>u</w:t>
      </w:r>
      <w:r w:rsidRPr="007713A7">
        <w:rPr>
          <w:rFonts w:ascii="Tahoma" w:eastAsia="Tahoma" w:hAnsi="Tahoma" w:cs="Tahoma"/>
          <w:spacing w:val="-1"/>
          <w:sz w:val="16"/>
          <w:szCs w:val="16"/>
        </w:rPr>
        <w:t xml:space="preserve"> </w:t>
      </w:r>
      <w:r w:rsidRPr="007713A7">
        <w:rPr>
          <w:rFonts w:ascii="Tahoma" w:eastAsia="Tahoma" w:hAnsi="Tahoma" w:cs="Tahoma"/>
          <w:sz w:val="16"/>
          <w:szCs w:val="16"/>
        </w:rPr>
        <w:t>o p</w:t>
      </w:r>
      <w:r w:rsidRPr="007713A7">
        <w:rPr>
          <w:rFonts w:ascii="Tahoma" w:eastAsia="Tahoma" w:hAnsi="Tahoma" w:cs="Tahoma"/>
          <w:spacing w:val="-1"/>
          <w:sz w:val="16"/>
          <w:szCs w:val="16"/>
        </w:rPr>
        <w:t>ł</w:t>
      </w:r>
      <w:r w:rsidRPr="007713A7">
        <w:rPr>
          <w:rFonts w:ascii="Tahoma" w:eastAsia="Tahoma" w:hAnsi="Tahoma" w:cs="Tahoma"/>
          <w:sz w:val="16"/>
          <w:szCs w:val="16"/>
        </w:rPr>
        <w:t>a</w:t>
      </w:r>
      <w:r w:rsidRPr="007713A7">
        <w:rPr>
          <w:rFonts w:ascii="Tahoma" w:eastAsia="Tahoma" w:hAnsi="Tahoma" w:cs="Tahoma"/>
          <w:spacing w:val="-1"/>
          <w:sz w:val="16"/>
          <w:szCs w:val="16"/>
        </w:rPr>
        <w:t>tno</w:t>
      </w:r>
      <w:r w:rsidRPr="007713A7">
        <w:rPr>
          <w:rFonts w:ascii="Tahoma" w:eastAsia="Tahoma" w:hAnsi="Tahoma" w:cs="Tahoma"/>
          <w:sz w:val="16"/>
          <w:szCs w:val="16"/>
        </w:rPr>
        <w:t>ść.</w:t>
      </w:r>
    </w:p>
  </w:footnote>
  <w:footnote w:id="45">
    <w:p w14:paraId="503B8178" w14:textId="77777777" w:rsidR="005401C0" w:rsidRPr="00652FCF" w:rsidRDefault="005401C0">
      <w:pPr>
        <w:pStyle w:val="Tekstprzypisudolnego"/>
        <w:rPr>
          <w:rFonts w:ascii="Tahoma" w:hAnsi="Tahoma" w:cs="Tahoma"/>
          <w:sz w:val="16"/>
          <w:szCs w:val="16"/>
        </w:rPr>
      </w:pPr>
      <w:r w:rsidRPr="00652FCF">
        <w:rPr>
          <w:rStyle w:val="Odwoanieprzypisudolnego"/>
          <w:rFonts w:ascii="Tahoma" w:hAnsi="Tahoma" w:cs="Tahoma"/>
          <w:sz w:val="16"/>
          <w:szCs w:val="16"/>
        </w:rPr>
        <w:footnoteRef/>
      </w:r>
      <w:r w:rsidRPr="00652FCF">
        <w:rPr>
          <w:rFonts w:ascii="Tahoma" w:hAnsi="Tahoma" w:cs="Tahoma"/>
          <w:sz w:val="16"/>
          <w:szCs w:val="16"/>
        </w:rPr>
        <w:t xml:space="preserve"> </w:t>
      </w:r>
      <w:r w:rsidRPr="00573A75">
        <w:rPr>
          <w:rFonts w:ascii="Tahoma" w:eastAsia="Tahoma" w:hAnsi="Tahoma" w:cs="Tahoma"/>
          <w:spacing w:val="1"/>
          <w:position w:val="-1"/>
          <w:sz w:val="16"/>
          <w:szCs w:val="16"/>
        </w:rPr>
        <w:t>N</w:t>
      </w:r>
      <w:r w:rsidRPr="00573A75">
        <w:rPr>
          <w:rFonts w:ascii="Tahoma" w:eastAsia="Tahoma" w:hAnsi="Tahoma" w:cs="Tahoma"/>
          <w:spacing w:val="-1"/>
          <w:position w:val="-1"/>
          <w:sz w:val="16"/>
          <w:szCs w:val="16"/>
        </w:rPr>
        <w:t>i</w:t>
      </w:r>
      <w:r w:rsidRPr="00573A75">
        <w:rPr>
          <w:rFonts w:ascii="Tahoma" w:eastAsia="Tahoma" w:hAnsi="Tahoma" w:cs="Tahoma"/>
          <w:position w:val="-1"/>
          <w:sz w:val="16"/>
          <w:szCs w:val="16"/>
        </w:rPr>
        <w:t>e d</w:t>
      </w:r>
      <w:r w:rsidRPr="00573A75">
        <w:rPr>
          <w:rFonts w:ascii="Tahoma" w:eastAsia="Tahoma" w:hAnsi="Tahoma" w:cs="Tahoma"/>
          <w:spacing w:val="-1"/>
          <w:position w:val="-1"/>
          <w:sz w:val="16"/>
          <w:szCs w:val="16"/>
        </w:rPr>
        <w:t>o</w:t>
      </w:r>
      <w:r w:rsidRPr="00573A75">
        <w:rPr>
          <w:rFonts w:ascii="Tahoma" w:eastAsia="Tahoma" w:hAnsi="Tahoma" w:cs="Tahoma"/>
          <w:spacing w:val="-3"/>
          <w:position w:val="-1"/>
          <w:sz w:val="16"/>
          <w:szCs w:val="16"/>
        </w:rPr>
        <w:t>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 xml:space="preserve">y </w:t>
      </w:r>
      <w:r w:rsidRPr="00573A75">
        <w:rPr>
          <w:rFonts w:ascii="Tahoma" w:eastAsia="Tahoma" w:hAnsi="Tahoma" w:cs="Tahoma"/>
          <w:spacing w:val="1"/>
          <w:position w:val="-1"/>
          <w:sz w:val="16"/>
          <w:szCs w:val="16"/>
        </w:rPr>
        <w:t>w</w:t>
      </w:r>
      <w:r w:rsidRPr="00573A75">
        <w:rPr>
          <w:rFonts w:ascii="Tahoma" w:eastAsia="Tahoma" w:hAnsi="Tahoma" w:cs="Tahoma"/>
          <w:spacing w:val="-1"/>
          <w:position w:val="-1"/>
          <w:sz w:val="16"/>
          <w:szCs w:val="16"/>
        </w:rPr>
        <w:t>nio</w:t>
      </w:r>
      <w:r w:rsidRPr="00573A75">
        <w:rPr>
          <w:rFonts w:ascii="Tahoma" w:eastAsia="Tahoma" w:hAnsi="Tahoma" w:cs="Tahoma"/>
          <w:position w:val="-1"/>
          <w:sz w:val="16"/>
          <w:szCs w:val="16"/>
        </w:rPr>
        <w:t>s</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spacing w:val="-3"/>
          <w:position w:val="-1"/>
          <w:sz w:val="16"/>
          <w:szCs w:val="16"/>
        </w:rPr>
        <w:t>k</w:t>
      </w:r>
      <w:r w:rsidRPr="00573A75">
        <w:rPr>
          <w:rFonts w:ascii="Tahoma" w:eastAsia="Tahoma" w:hAnsi="Tahoma" w:cs="Tahoma"/>
          <w:spacing w:val="-1"/>
          <w:position w:val="-1"/>
          <w:sz w:val="16"/>
          <w:szCs w:val="16"/>
        </w:rPr>
        <w:t>oń</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w</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go</w:t>
      </w:r>
      <w:r w:rsidRPr="00573A75">
        <w:rPr>
          <w:rFonts w:ascii="Tahoma" w:eastAsia="Tahoma" w:hAnsi="Tahoma" w:cs="Tahoma"/>
          <w:spacing w:val="2"/>
          <w:position w:val="-1"/>
          <w:sz w:val="16"/>
          <w:szCs w:val="16"/>
        </w:rPr>
        <w:t xml:space="preserve"> </w:t>
      </w:r>
      <w:r w:rsidRPr="00573A75">
        <w:rPr>
          <w:rFonts w:ascii="Tahoma" w:eastAsia="Tahoma" w:hAnsi="Tahoma" w:cs="Tahoma"/>
          <w:position w:val="-1"/>
          <w:sz w:val="16"/>
          <w:szCs w:val="16"/>
        </w:rPr>
        <w:t>o</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p</w:t>
      </w:r>
      <w:r w:rsidRPr="00573A75">
        <w:rPr>
          <w:rFonts w:ascii="Tahoma" w:eastAsia="Tahoma" w:hAnsi="Tahoma" w:cs="Tahoma"/>
          <w:spacing w:val="-1"/>
          <w:position w:val="-1"/>
          <w:sz w:val="16"/>
          <w:szCs w:val="16"/>
        </w:rPr>
        <w:t>ł</w:t>
      </w:r>
      <w:r w:rsidRPr="00573A75">
        <w:rPr>
          <w:rFonts w:ascii="Tahoma" w:eastAsia="Tahoma" w:hAnsi="Tahoma" w:cs="Tahoma"/>
          <w:position w:val="-1"/>
          <w:sz w:val="16"/>
          <w:szCs w:val="16"/>
        </w:rPr>
        <w:t>a</w:t>
      </w:r>
      <w:r w:rsidRPr="00573A75">
        <w:rPr>
          <w:rFonts w:ascii="Tahoma" w:eastAsia="Tahoma" w:hAnsi="Tahoma" w:cs="Tahoma"/>
          <w:spacing w:val="-1"/>
          <w:position w:val="-1"/>
          <w:sz w:val="16"/>
          <w:szCs w:val="16"/>
        </w:rPr>
        <w:t>tno</w:t>
      </w:r>
      <w:r w:rsidRPr="00573A75">
        <w:rPr>
          <w:rFonts w:ascii="Tahoma" w:eastAsia="Tahoma" w:hAnsi="Tahoma" w:cs="Tahoma"/>
          <w:position w:val="-1"/>
          <w:sz w:val="16"/>
          <w:szCs w:val="16"/>
        </w:rPr>
        <w:t>ść.</w:t>
      </w:r>
    </w:p>
  </w:footnote>
  <w:footnote w:id="46">
    <w:p w14:paraId="53D8D93E" w14:textId="77777777" w:rsidR="005401C0" w:rsidRPr="00652FCF" w:rsidRDefault="005401C0" w:rsidP="006206E1">
      <w:pPr>
        <w:pStyle w:val="Tekstprzypisudolnego"/>
        <w:rPr>
          <w:rFonts w:ascii="Tahoma" w:hAnsi="Tahoma" w:cs="Tahoma"/>
          <w:sz w:val="16"/>
          <w:szCs w:val="16"/>
        </w:rPr>
      </w:pPr>
      <w:r w:rsidRPr="00652FCF">
        <w:rPr>
          <w:rStyle w:val="Odwoanieprzypisudolnego"/>
          <w:rFonts w:ascii="Tahoma" w:hAnsi="Tahoma" w:cs="Tahoma"/>
          <w:sz w:val="16"/>
          <w:szCs w:val="16"/>
        </w:rPr>
        <w:footnoteRef/>
      </w:r>
      <w:r w:rsidRPr="00652FCF">
        <w:rPr>
          <w:rFonts w:ascii="Tahoma" w:hAnsi="Tahoma" w:cs="Tahoma"/>
          <w:sz w:val="16"/>
          <w:szCs w:val="16"/>
        </w:rPr>
        <w:t xml:space="preserve"> </w:t>
      </w:r>
      <w:r w:rsidRPr="00573A75">
        <w:rPr>
          <w:rFonts w:ascii="Tahoma" w:eastAsia="Tahoma" w:hAnsi="Tahoma" w:cs="Tahoma"/>
          <w:spacing w:val="1"/>
          <w:position w:val="-1"/>
          <w:sz w:val="16"/>
          <w:szCs w:val="16"/>
        </w:rPr>
        <w:t>N</w:t>
      </w:r>
      <w:r w:rsidRPr="00573A75">
        <w:rPr>
          <w:rFonts w:ascii="Tahoma" w:eastAsia="Tahoma" w:hAnsi="Tahoma" w:cs="Tahoma"/>
          <w:spacing w:val="-1"/>
          <w:position w:val="-1"/>
          <w:sz w:val="16"/>
          <w:szCs w:val="16"/>
        </w:rPr>
        <w:t>i</w:t>
      </w:r>
      <w:r w:rsidRPr="00573A75">
        <w:rPr>
          <w:rFonts w:ascii="Tahoma" w:eastAsia="Tahoma" w:hAnsi="Tahoma" w:cs="Tahoma"/>
          <w:position w:val="-1"/>
          <w:sz w:val="16"/>
          <w:szCs w:val="16"/>
        </w:rPr>
        <w:t>e d</w:t>
      </w:r>
      <w:r w:rsidRPr="00573A75">
        <w:rPr>
          <w:rFonts w:ascii="Tahoma" w:eastAsia="Tahoma" w:hAnsi="Tahoma" w:cs="Tahoma"/>
          <w:spacing w:val="-1"/>
          <w:position w:val="-1"/>
          <w:sz w:val="16"/>
          <w:szCs w:val="16"/>
        </w:rPr>
        <w:t>o</w:t>
      </w:r>
      <w:r w:rsidRPr="00573A75">
        <w:rPr>
          <w:rFonts w:ascii="Tahoma" w:eastAsia="Tahoma" w:hAnsi="Tahoma" w:cs="Tahoma"/>
          <w:spacing w:val="-3"/>
          <w:position w:val="-1"/>
          <w:sz w:val="16"/>
          <w:szCs w:val="16"/>
        </w:rPr>
        <w:t>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 xml:space="preserve">y </w:t>
      </w:r>
      <w:r w:rsidRPr="00573A75">
        <w:rPr>
          <w:rFonts w:ascii="Tahoma" w:eastAsia="Tahoma" w:hAnsi="Tahoma" w:cs="Tahoma"/>
          <w:spacing w:val="1"/>
          <w:position w:val="-1"/>
          <w:sz w:val="16"/>
          <w:szCs w:val="16"/>
        </w:rPr>
        <w:t>w</w:t>
      </w:r>
      <w:r w:rsidRPr="00573A75">
        <w:rPr>
          <w:rFonts w:ascii="Tahoma" w:eastAsia="Tahoma" w:hAnsi="Tahoma" w:cs="Tahoma"/>
          <w:spacing w:val="-1"/>
          <w:position w:val="-1"/>
          <w:sz w:val="16"/>
          <w:szCs w:val="16"/>
        </w:rPr>
        <w:t>nio</w:t>
      </w:r>
      <w:r w:rsidRPr="00573A75">
        <w:rPr>
          <w:rFonts w:ascii="Tahoma" w:eastAsia="Tahoma" w:hAnsi="Tahoma" w:cs="Tahoma"/>
          <w:position w:val="-1"/>
          <w:sz w:val="16"/>
          <w:szCs w:val="16"/>
        </w:rPr>
        <w:t>s</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spacing w:val="-3"/>
          <w:position w:val="-1"/>
          <w:sz w:val="16"/>
          <w:szCs w:val="16"/>
        </w:rPr>
        <w:t>k</w:t>
      </w:r>
      <w:r w:rsidRPr="00573A75">
        <w:rPr>
          <w:rFonts w:ascii="Tahoma" w:eastAsia="Tahoma" w:hAnsi="Tahoma" w:cs="Tahoma"/>
          <w:spacing w:val="-1"/>
          <w:position w:val="-1"/>
          <w:sz w:val="16"/>
          <w:szCs w:val="16"/>
        </w:rPr>
        <w:t>oń</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w</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go</w:t>
      </w:r>
      <w:r w:rsidRPr="00573A75">
        <w:rPr>
          <w:rFonts w:ascii="Tahoma" w:eastAsia="Tahoma" w:hAnsi="Tahoma" w:cs="Tahoma"/>
          <w:spacing w:val="2"/>
          <w:position w:val="-1"/>
          <w:sz w:val="16"/>
          <w:szCs w:val="16"/>
        </w:rPr>
        <w:t xml:space="preserve"> </w:t>
      </w:r>
      <w:r w:rsidRPr="00573A75">
        <w:rPr>
          <w:rFonts w:ascii="Tahoma" w:eastAsia="Tahoma" w:hAnsi="Tahoma" w:cs="Tahoma"/>
          <w:position w:val="-1"/>
          <w:sz w:val="16"/>
          <w:szCs w:val="16"/>
        </w:rPr>
        <w:t>o</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p</w:t>
      </w:r>
      <w:r w:rsidRPr="00573A75">
        <w:rPr>
          <w:rFonts w:ascii="Tahoma" w:eastAsia="Tahoma" w:hAnsi="Tahoma" w:cs="Tahoma"/>
          <w:spacing w:val="-1"/>
          <w:position w:val="-1"/>
          <w:sz w:val="16"/>
          <w:szCs w:val="16"/>
        </w:rPr>
        <w:t>ł</w:t>
      </w:r>
      <w:r w:rsidRPr="00573A75">
        <w:rPr>
          <w:rFonts w:ascii="Tahoma" w:eastAsia="Tahoma" w:hAnsi="Tahoma" w:cs="Tahoma"/>
          <w:position w:val="-1"/>
          <w:sz w:val="16"/>
          <w:szCs w:val="16"/>
        </w:rPr>
        <w:t>a</w:t>
      </w:r>
      <w:r w:rsidRPr="00573A75">
        <w:rPr>
          <w:rFonts w:ascii="Tahoma" w:eastAsia="Tahoma" w:hAnsi="Tahoma" w:cs="Tahoma"/>
          <w:spacing w:val="-1"/>
          <w:position w:val="-1"/>
          <w:sz w:val="16"/>
          <w:szCs w:val="16"/>
        </w:rPr>
        <w:t>tno</w:t>
      </w:r>
      <w:r w:rsidRPr="00573A75">
        <w:rPr>
          <w:rFonts w:ascii="Tahoma" w:eastAsia="Tahoma" w:hAnsi="Tahoma" w:cs="Tahoma"/>
          <w:position w:val="-1"/>
          <w:sz w:val="16"/>
          <w:szCs w:val="16"/>
        </w:rPr>
        <w:t>ść.</w:t>
      </w:r>
    </w:p>
  </w:footnote>
  <w:footnote w:id="47">
    <w:p w14:paraId="36260F83" w14:textId="77777777" w:rsidR="005401C0" w:rsidRPr="00652FCF" w:rsidRDefault="005401C0">
      <w:pPr>
        <w:pStyle w:val="Tekstprzypisudolnego"/>
        <w:rPr>
          <w:rFonts w:ascii="Tahoma" w:hAnsi="Tahoma" w:cs="Tahoma"/>
          <w:sz w:val="16"/>
          <w:szCs w:val="16"/>
        </w:rPr>
      </w:pPr>
      <w:r w:rsidRPr="00652FCF">
        <w:rPr>
          <w:rStyle w:val="Odwoanieprzypisudolnego"/>
          <w:rFonts w:ascii="Tahoma" w:hAnsi="Tahoma" w:cs="Tahoma"/>
          <w:sz w:val="16"/>
          <w:szCs w:val="16"/>
        </w:rPr>
        <w:footnoteRef/>
      </w:r>
      <w:r w:rsidRPr="00652FCF">
        <w:rPr>
          <w:rFonts w:ascii="Tahoma" w:hAnsi="Tahoma" w:cs="Tahoma"/>
          <w:sz w:val="16"/>
          <w:szCs w:val="16"/>
        </w:rPr>
        <w:t xml:space="preserve"> </w:t>
      </w:r>
      <w:r w:rsidRPr="00573A75">
        <w:rPr>
          <w:rFonts w:ascii="Tahoma" w:hAnsi="Tahoma" w:cs="Tahoma"/>
          <w:sz w:val="16"/>
          <w:szCs w:val="16"/>
        </w:rPr>
        <w:t>Dotyczy Beneficjentów zobowiązanych do wniesienia wkładu własnego.</w:t>
      </w:r>
    </w:p>
  </w:footnote>
  <w:footnote w:id="48">
    <w:p w14:paraId="6D2DECC7" w14:textId="77777777" w:rsidR="005401C0" w:rsidRPr="00051F06" w:rsidRDefault="005401C0">
      <w:pPr>
        <w:pStyle w:val="Tekstprzypisudolnego"/>
      </w:pPr>
      <w:r w:rsidRPr="00652FCF">
        <w:rPr>
          <w:rStyle w:val="Odwoanieprzypisudolnego"/>
          <w:rFonts w:ascii="Tahoma" w:hAnsi="Tahoma" w:cs="Tahoma"/>
          <w:sz w:val="16"/>
          <w:szCs w:val="16"/>
        </w:rPr>
        <w:footnoteRef/>
      </w:r>
      <w:r w:rsidRPr="00652FCF">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 jed</w:t>
      </w:r>
      <w:r w:rsidRPr="00573A75">
        <w:rPr>
          <w:rFonts w:ascii="Tahoma" w:eastAsia="Tahoma" w:hAnsi="Tahoma" w:cs="Tahoma"/>
          <w:spacing w:val="-1"/>
          <w:sz w:val="16"/>
          <w:szCs w:val="16"/>
        </w:rPr>
        <w:t>no</w:t>
      </w:r>
      <w:r w:rsidRPr="00573A75">
        <w:rPr>
          <w:rFonts w:ascii="Tahoma" w:eastAsia="Tahoma" w:hAnsi="Tahoma" w:cs="Tahoma"/>
          <w:sz w:val="16"/>
          <w:szCs w:val="16"/>
        </w:rPr>
        <w:t>s</w:t>
      </w:r>
      <w:r w:rsidRPr="00573A75">
        <w:rPr>
          <w:rFonts w:ascii="Tahoma" w:eastAsia="Tahoma" w:hAnsi="Tahoma" w:cs="Tahoma"/>
          <w:spacing w:val="-1"/>
          <w:sz w:val="16"/>
          <w:szCs w:val="16"/>
        </w:rPr>
        <w:t>te</w:t>
      </w:r>
      <w:r w:rsidRPr="00573A75">
        <w:rPr>
          <w:rFonts w:ascii="Tahoma" w:eastAsia="Tahoma" w:hAnsi="Tahoma" w:cs="Tahoma"/>
          <w:sz w:val="16"/>
          <w:szCs w:val="16"/>
        </w:rPr>
        <w:t>k se</w:t>
      </w:r>
      <w:r w:rsidRPr="00573A75">
        <w:rPr>
          <w:rFonts w:ascii="Tahoma" w:eastAsia="Tahoma" w:hAnsi="Tahoma" w:cs="Tahoma"/>
          <w:spacing w:val="-1"/>
          <w:sz w:val="16"/>
          <w:szCs w:val="16"/>
        </w:rPr>
        <w:t>kto</w:t>
      </w:r>
      <w:r w:rsidRPr="00573A75">
        <w:rPr>
          <w:rFonts w:ascii="Tahoma" w:eastAsia="Tahoma" w:hAnsi="Tahoma" w:cs="Tahoma"/>
          <w:spacing w:val="-3"/>
          <w:sz w:val="16"/>
          <w:szCs w:val="16"/>
        </w:rPr>
        <w:t>r</w:t>
      </w:r>
      <w:r w:rsidRPr="00573A75">
        <w:rPr>
          <w:rFonts w:ascii="Tahoma" w:eastAsia="Tahoma" w:hAnsi="Tahoma" w:cs="Tahoma"/>
          <w:sz w:val="16"/>
          <w:szCs w:val="16"/>
        </w:rPr>
        <w:t xml:space="preserve">a </w:t>
      </w:r>
      <w:r w:rsidRPr="00573A75">
        <w:rPr>
          <w:rFonts w:ascii="Tahoma" w:eastAsia="Tahoma" w:hAnsi="Tahoma" w:cs="Tahoma"/>
          <w:spacing w:val="-1"/>
          <w:sz w:val="16"/>
          <w:szCs w:val="16"/>
        </w:rPr>
        <w:t>fin</w:t>
      </w:r>
      <w:r w:rsidRPr="00573A75">
        <w:rPr>
          <w:rFonts w:ascii="Tahoma" w:eastAsia="Tahoma" w:hAnsi="Tahoma" w:cs="Tahoma"/>
          <w:sz w:val="16"/>
          <w:szCs w:val="16"/>
        </w:rPr>
        <w:t>a</w:t>
      </w:r>
      <w:r w:rsidRPr="00573A75">
        <w:rPr>
          <w:rFonts w:ascii="Tahoma" w:eastAsia="Tahoma" w:hAnsi="Tahoma" w:cs="Tahoma"/>
          <w:spacing w:val="-1"/>
          <w:sz w:val="16"/>
          <w:szCs w:val="16"/>
        </w:rPr>
        <w:t>n</w:t>
      </w:r>
      <w:r w:rsidRPr="00573A75">
        <w:rPr>
          <w:rFonts w:ascii="Tahoma" w:eastAsia="Tahoma" w:hAnsi="Tahoma" w:cs="Tahoma"/>
          <w:sz w:val="16"/>
          <w:szCs w:val="16"/>
        </w:rPr>
        <w:t>s</w:t>
      </w:r>
      <w:r w:rsidRPr="00573A75">
        <w:rPr>
          <w:rFonts w:ascii="Tahoma" w:eastAsia="Tahoma" w:hAnsi="Tahoma" w:cs="Tahoma"/>
          <w:spacing w:val="2"/>
          <w:sz w:val="16"/>
          <w:szCs w:val="16"/>
        </w:rPr>
        <w:t>ó</w:t>
      </w:r>
      <w:r w:rsidRPr="00573A75">
        <w:rPr>
          <w:rFonts w:ascii="Tahoma" w:eastAsia="Tahoma" w:hAnsi="Tahoma" w:cs="Tahoma"/>
          <w:sz w:val="16"/>
          <w:szCs w:val="16"/>
        </w:rPr>
        <w:t>w</w:t>
      </w:r>
      <w:r w:rsidRPr="00573A75">
        <w:rPr>
          <w:rFonts w:ascii="Tahoma" w:eastAsia="Tahoma" w:hAnsi="Tahoma" w:cs="Tahoma"/>
          <w:spacing w:val="1"/>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u</w:t>
      </w:r>
      <w:r w:rsidRPr="00573A75">
        <w:rPr>
          <w:rFonts w:ascii="Tahoma" w:eastAsia="Tahoma" w:hAnsi="Tahoma" w:cs="Tahoma"/>
          <w:sz w:val="16"/>
          <w:szCs w:val="16"/>
        </w:rPr>
        <w:t>b</w:t>
      </w:r>
      <w:r w:rsidRPr="00573A75">
        <w:rPr>
          <w:rFonts w:ascii="Tahoma" w:eastAsia="Tahoma" w:hAnsi="Tahoma" w:cs="Tahoma"/>
          <w:spacing w:val="-1"/>
          <w:sz w:val="16"/>
          <w:szCs w:val="16"/>
        </w:rPr>
        <w:t>li</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pacing w:val="-3"/>
          <w:sz w:val="16"/>
          <w:szCs w:val="16"/>
        </w:rPr>
        <w:t>ny</w:t>
      </w:r>
      <w:r w:rsidRPr="00573A75">
        <w:rPr>
          <w:rFonts w:ascii="Tahoma" w:eastAsia="Tahoma" w:hAnsi="Tahoma" w:cs="Tahoma"/>
          <w:sz w:val="16"/>
          <w:szCs w:val="16"/>
        </w:rPr>
        <w:t>c</w:t>
      </w:r>
      <w:r w:rsidRPr="00573A75">
        <w:rPr>
          <w:rFonts w:ascii="Tahoma" w:eastAsia="Tahoma" w:hAnsi="Tahoma" w:cs="Tahoma"/>
          <w:spacing w:val="-1"/>
          <w:sz w:val="16"/>
          <w:szCs w:val="16"/>
        </w:rPr>
        <w:t>h</w:t>
      </w:r>
      <w:r w:rsidRPr="00573A75">
        <w:rPr>
          <w:rFonts w:ascii="Tahoma" w:eastAsia="Tahoma" w:hAnsi="Tahoma" w:cs="Tahoma"/>
          <w:sz w:val="16"/>
          <w:szCs w:val="16"/>
        </w:rPr>
        <w:t>.</w:t>
      </w:r>
    </w:p>
  </w:footnote>
  <w:footnote w:id="49">
    <w:p w14:paraId="1B68E917" w14:textId="7DA9B014" w:rsidR="005401C0" w:rsidRPr="00856C69" w:rsidRDefault="005401C0" w:rsidP="000949DF">
      <w:pPr>
        <w:pStyle w:val="Tekstprzypisudolnego"/>
        <w:rPr>
          <w:rFonts w:ascii="Tahoma" w:hAnsi="Tahoma" w:cs="Tahoma"/>
          <w:sz w:val="16"/>
          <w:szCs w:val="16"/>
        </w:rPr>
      </w:pPr>
      <w:r w:rsidRPr="009F5DAB">
        <w:rPr>
          <w:rStyle w:val="Odwoanieprzypisudolnego"/>
          <w:rFonts w:ascii="Tahoma" w:hAnsi="Tahoma" w:cs="Tahoma"/>
          <w:sz w:val="16"/>
          <w:szCs w:val="16"/>
        </w:rPr>
        <w:footnoteRef/>
      </w:r>
      <w:r w:rsidRPr="009F5DAB">
        <w:rPr>
          <w:rFonts w:ascii="Tahoma" w:hAnsi="Tahoma" w:cs="Tahoma"/>
          <w:sz w:val="16"/>
          <w:szCs w:val="16"/>
        </w:rPr>
        <w:t xml:space="preserve"> Należy wykreślić jeżeli nie dotyczy</w:t>
      </w:r>
      <w:r w:rsidRPr="00856C69">
        <w:rPr>
          <w:rFonts w:ascii="Tahoma" w:hAnsi="Tahoma" w:cs="Tahoma"/>
          <w:sz w:val="16"/>
          <w:szCs w:val="16"/>
        </w:rPr>
        <w:t>.</w:t>
      </w:r>
    </w:p>
  </w:footnote>
  <w:footnote w:id="50">
    <w:p w14:paraId="15E1867B" w14:textId="77777777" w:rsidR="005401C0" w:rsidRPr="00D27EDB" w:rsidRDefault="005401C0">
      <w:pPr>
        <w:pStyle w:val="Tekstprzypisudolnego"/>
        <w:rPr>
          <w:rFonts w:ascii="Tahoma" w:hAnsi="Tahoma" w:cs="Tahoma"/>
          <w:sz w:val="16"/>
          <w:szCs w:val="16"/>
        </w:rPr>
      </w:pPr>
      <w:r w:rsidRPr="00856C69">
        <w:rPr>
          <w:rStyle w:val="Odwoanieprzypisudolnego"/>
          <w:rFonts w:ascii="Tahoma" w:hAnsi="Tahoma" w:cs="Tahoma"/>
          <w:sz w:val="16"/>
          <w:szCs w:val="16"/>
        </w:rPr>
        <w:footnoteRef/>
      </w:r>
      <w:r w:rsidRPr="00856C69">
        <w:rPr>
          <w:rFonts w:ascii="Tahoma" w:hAnsi="Tahoma" w:cs="Tahoma"/>
          <w:sz w:val="16"/>
          <w:szCs w:val="16"/>
        </w:rPr>
        <w:t xml:space="preserve"> </w:t>
      </w:r>
      <w:r w:rsidRPr="00D27EDB">
        <w:rPr>
          <w:rFonts w:ascii="Tahoma" w:hAnsi="Tahoma" w:cs="Tahoma"/>
          <w:sz w:val="16"/>
          <w:szCs w:val="16"/>
        </w:rPr>
        <w:t>Dotyczy jeżeli projekt zakłada trwałość.</w:t>
      </w:r>
    </w:p>
  </w:footnote>
  <w:footnote w:id="51">
    <w:p w14:paraId="603A7781" w14:textId="0693F687" w:rsidR="005401C0" w:rsidRPr="00D27EDB" w:rsidRDefault="005401C0">
      <w:pPr>
        <w:pStyle w:val="Tekstprzypisudolnego"/>
        <w:rPr>
          <w:rFonts w:ascii="Tahoma" w:hAnsi="Tahoma" w:cs="Tahoma"/>
          <w:sz w:val="16"/>
          <w:szCs w:val="16"/>
        </w:rPr>
      </w:pPr>
      <w:r w:rsidRPr="00D27EDB">
        <w:rPr>
          <w:rStyle w:val="Odwoanieprzypisudolnego"/>
          <w:rFonts w:ascii="Tahoma" w:hAnsi="Tahoma" w:cs="Tahoma"/>
          <w:sz w:val="16"/>
          <w:szCs w:val="16"/>
        </w:rPr>
        <w:footnoteRef/>
      </w:r>
      <w:r w:rsidRPr="00D27EDB">
        <w:rPr>
          <w:rFonts w:ascii="Tahoma" w:hAnsi="Tahoma" w:cs="Tahoma"/>
          <w:sz w:val="16"/>
          <w:szCs w:val="16"/>
        </w:rPr>
        <w:t xml:space="preserve"> Infrastrukturę należy interpretować jako środki trwałe.</w:t>
      </w:r>
    </w:p>
  </w:footnote>
  <w:footnote w:id="52">
    <w:p w14:paraId="3B427D73" w14:textId="6D98A446" w:rsidR="005401C0" w:rsidRPr="008C4C22" w:rsidRDefault="005401C0">
      <w:pPr>
        <w:pStyle w:val="Tekstprzypisudolnego"/>
        <w:rPr>
          <w:rFonts w:ascii="Tahoma" w:hAnsi="Tahoma" w:cs="Tahoma"/>
          <w:sz w:val="16"/>
          <w:szCs w:val="16"/>
        </w:rPr>
      </w:pPr>
      <w:r w:rsidRPr="00D27EDB">
        <w:rPr>
          <w:rStyle w:val="Odwoanieprzypisudolnego"/>
          <w:rFonts w:ascii="Tahoma" w:hAnsi="Tahoma" w:cs="Tahoma"/>
          <w:sz w:val="16"/>
          <w:szCs w:val="16"/>
        </w:rPr>
        <w:footnoteRef/>
      </w:r>
      <w:r w:rsidRPr="00D27EDB">
        <w:rPr>
          <w:rFonts w:ascii="Tahoma" w:hAnsi="Tahoma" w:cs="Tahoma"/>
          <w:sz w:val="16"/>
          <w:szCs w:val="16"/>
        </w:rPr>
        <w:t xml:space="preserve"> Przez infrastrukturę produkcyjna należy rozumieć wydatki w ramach cross-financingu.</w:t>
      </w:r>
    </w:p>
  </w:footnote>
  <w:footnote w:id="53">
    <w:p w14:paraId="4356A153" w14:textId="3FB20FD7" w:rsidR="005401C0" w:rsidRPr="008C4C22" w:rsidRDefault="005401C0" w:rsidP="007D0F83">
      <w:pPr>
        <w:pStyle w:val="Tekstprzypisudolnego"/>
        <w:jc w:val="both"/>
        <w:rPr>
          <w:rFonts w:ascii="Tahoma" w:hAnsi="Tahoma" w:cs="Tahoma"/>
          <w:sz w:val="16"/>
          <w:szCs w:val="16"/>
        </w:rPr>
      </w:pPr>
      <w:r w:rsidRPr="008C4C22">
        <w:rPr>
          <w:rStyle w:val="Odwoanieprzypisudolnego"/>
          <w:rFonts w:ascii="Tahoma" w:hAnsi="Tahoma" w:cs="Tahoma"/>
          <w:sz w:val="16"/>
          <w:szCs w:val="16"/>
        </w:rPr>
        <w:footnoteRef/>
      </w:r>
      <w:r w:rsidRPr="00D27EDB">
        <w:rPr>
          <w:rFonts w:ascii="Tahoma" w:hAnsi="Tahoma" w:cs="Tahoma"/>
          <w:sz w:val="16"/>
          <w:szCs w:val="16"/>
        </w:rPr>
        <w:t xml:space="preserve"> Okres trwałości projektu liczony jest od daty zatwierdzenia końcowego wniosku o płatność (data sporządzenia papierowej  wersji informacji o wyniku weryfikacji końcowej wniosku o płatność), natomiast okres trwałości rezultatów (o ile dotyczy) zależy od zapisów regulaminu konkursu i wniosku.</w:t>
      </w:r>
    </w:p>
  </w:footnote>
  <w:footnote w:id="54">
    <w:p w14:paraId="00AFB664" w14:textId="1021C9DC" w:rsidR="005401C0" w:rsidRPr="008C4C22" w:rsidRDefault="005401C0" w:rsidP="007713A7">
      <w:pPr>
        <w:pStyle w:val="Tekstprzypisudolnego"/>
        <w:jc w:val="both"/>
        <w:rPr>
          <w:rFonts w:ascii="Tahoma" w:hAnsi="Tahoma" w:cs="Tahoma"/>
          <w:sz w:val="16"/>
          <w:szCs w:val="16"/>
        </w:rPr>
      </w:pPr>
      <w:r w:rsidRPr="00D27EDB">
        <w:rPr>
          <w:rStyle w:val="Odwoanieprzypisudolnego"/>
          <w:rFonts w:ascii="Tahoma" w:hAnsi="Tahoma" w:cs="Tahoma"/>
          <w:sz w:val="16"/>
          <w:szCs w:val="16"/>
        </w:rPr>
        <w:footnoteRef/>
      </w:r>
      <w:r w:rsidRPr="00D27EDB">
        <w:rPr>
          <w:rFonts w:ascii="Tahoma" w:hAnsi="Tahoma" w:cs="Tahoma"/>
          <w:sz w:val="16"/>
          <w:szCs w:val="16"/>
        </w:rPr>
        <w:t xml:space="preserve"> Wykreślić jeśli nie dotyczy.</w:t>
      </w:r>
    </w:p>
  </w:footnote>
  <w:footnote w:id="55">
    <w:p w14:paraId="5C8FCA95" w14:textId="09B2119E" w:rsidR="005401C0" w:rsidRDefault="005401C0">
      <w:pPr>
        <w:pStyle w:val="Tekstprzypisudolnego"/>
      </w:pPr>
      <w:r w:rsidRPr="008C4C22">
        <w:rPr>
          <w:rStyle w:val="Odwoanieprzypisudolnego"/>
          <w:rFonts w:ascii="Tahoma" w:hAnsi="Tahoma" w:cs="Tahoma"/>
          <w:sz w:val="16"/>
          <w:szCs w:val="16"/>
        </w:rPr>
        <w:footnoteRef/>
      </w:r>
      <w:r w:rsidRPr="008C4C22">
        <w:rPr>
          <w:rFonts w:ascii="Tahoma" w:hAnsi="Tahoma" w:cs="Tahoma"/>
          <w:sz w:val="16"/>
          <w:szCs w:val="16"/>
        </w:rPr>
        <w:t xml:space="preserve"> </w:t>
      </w:r>
      <w:r w:rsidRPr="00D27EDB">
        <w:rPr>
          <w:rFonts w:ascii="Tahoma" w:hAnsi="Tahoma" w:cs="Tahoma"/>
          <w:sz w:val="16"/>
          <w:szCs w:val="16"/>
        </w:rPr>
        <w:t>W przypadku, gdy wartość zaliczek przekracza limit określony w § 5 ust. 2 pkt 1 lub § 5 ust. 4 pkt 2 rozporządzenia Ministra  Rozwoju i Finansów z dnia 7 grudnia 2017 r. w sprawie zaliczek w ramach programów finansowanych z udziałem środków europejskich (Dz. U. 2017 poz. 2367), zabezpieczenie ustanawiane jest na warunkach określonych w § 5 ust. 4 ww. rozporządzenia, ze wskazaniem terminu na jego wniesien</w:t>
      </w:r>
      <w:r>
        <w:rPr>
          <w:rFonts w:ascii="Tahoma" w:hAnsi="Tahoma" w:cs="Tahoma"/>
          <w:sz w:val="16"/>
          <w:szCs w:val="16"/>
        </w:rPr>
        <w:t>ie. W takim przypadku treść § 19</w:t>
      </w:r>
      <w:r w:rsidRPr="00D27EDB">
        <w:rPr>
          <w:rFonts w:ascii="Tahoma" w:hAnsi="Tahoma" w:cs="Tahoma"/>
          <w:sz w:val="16"/>
          <w:szCs w:val="16"/>
        </w:rPr>
        <w:t xml:space="preserve"> zostanie dostosowana do wybranej formy zabezpieczenia.</w:t>
      </w:r>
      <w:r w:rsidRPr="00E01497">
        <w:rPr>
          <w:rFonts w:ascii="Tahoma" w:hAnsi="Tahoma" w:cs="Tahoma"/>
          <w:sz w:val="16"/>
          <w:szCs w:val="16"/>
        </w:rPr>
        <w:t xml:space="preserve">  </w:t>
      </w:r>
    </w:p>
  </w:footnote>
  <w:footnote w:id="56">
    <w:p w14:paraId="6FF4B8E5" w14:textId="77777777" w:rsidR="005401C0" w:rsidRPr="00E551E5" w:rsidRDefault="005401C0" w:rsidP="007713A7">
      <w:pPr>
        <w:pStyle w:val="Tekstprzypisudolnego"/>
        <w:jc w:val="both"/>
        <w:rPr>
          <w:rFonts w:ascii="Tahoma" w:hAnsi="Tahoma" w:cs="Tahoma"/>
          <w:sz w:val="16"/>
          <w:szCs w:val="16"/>
        </w:rPr>
      </w:pPr>
      <w:r w:rsidRPr="00573A75">
        <w:rPr>
          <w:rStyle w:val="Odwoanieprzypisudolnego"/>
          <w:rFonts w:ascii="Tahoma" w:hAnsi="Tahoma" w:cs="Tahoma"/>
          <w:sz w:val="16"/>
          <w:szCs w:val="16"/>
        </w:rPr>
        <w:footnoteRef/>
      </w:r>
      <w:r w:rsidRPr="00573A75">
        <w:rPr>
          <w:rFonts w:ascii="Tahoma" w:hAnsi="Tahoma" w:cs="Tahoma"/>
          <w:sz w:val="16"/>
          <w:szCs w:val="16"/>
        </w:rPr>
        <w:t xml:space="preserve"> Beneficjent jest zobowiązany do udostępnienia, na wniosek innych upoważnionych podmiotów kontrolujących, dokumentów                     i informacji na temat realizacji projektu niezbędnych do przeprowadzenia kontroli.</w:t>
      </w:r>
    </w:p>
  </w:footnote>
  <w:footnote w:id="57">
    <w:p w14:paraId="1A662D98" w14:textId="77777777" w:rsidR="005401C0" w:rsidRPr="000649F1" w:rsidRDefault="005401C0" w:rsidP="007713A7">
      <w:pPr>
        <w:pStyle w:val="Tekstprzypisudolnego"/>
        <w:jc w:val="both"/>
      </w:pPr>
      <w:r w:rsidRPr="00E551E5">
        <w:rPr>
          <w:rStyle w:val="Odwoanieprzypisudolnego"/>
          <w:rFonts w:ascii="Tahoma" w:hAnsi="Tahoma" w:cs="Tahoma"/>
          <w:sz w:val="16"/>
          <w:szCs w:val="16"/>
        </w:rPr>
        <w:footnoteRef/>
      </w:r>
      <w:r w:rsidRPr="00E551E5">
        <w:rPr>
          <w:rFonts w:ascii="Tahoma" w:hAnsi="Tahoma" w:cs="Tahoma"/>
          <w:sz w:val="16"/>
          <w:szCs w:val="16"/>
        </w:rPr>
        <w:t xml:space="preserve"> </w:t>
      </w:r>
      <w:r w:rsidRPr="00573A75">
        <w:rPr>
          <w:rFonts w:ascii="Tahoma" w:eastAsia="Tahoma" w:hAnsi="Tahoma" w:cs="Tahoma"/>
          <w:spacing w:val="1"/>
          <w:position w:val="-1"/>
          <w:sz w:val="16"/>
          <w:szCs w:val="16"/>
        </w:rPr>
        <w:t>N</w:t>
      </w:r>
      <w:r w:rsidRPr="00573A75">
        <w:rPr>
          <w:rFonts w:ascii="Tahoma" w:eastAsia="Tahoma" w:hAnsi="Tahoma" w:cs="Tahoma"/>
          <w:position w:val="-1"/>
          <w:sz w:val="16"/>
          <w:szCs w:val="16"/>
        </w:rPr>
        <w:t>a</w:t>
      </w:r>
      <w:r w:rsidRPr="00573A75">
        <w:rPr>
          <w:rFonts w:ascii="Tahoma" w:eastAsia="Tahoma" w:hAnsi="Tahoma" w:cs="Tahoma"/>
          <w:spacing w:val="-1"/>
          <w:position w:val="-1"/>
          <w:sz w:val="16"/>
          <w:szCs w:val="16"/>
        </w:rPr>
        <w:t>le</w:t>
      </w:r>
      <w:r w:rsidRPr="00573A75">
        <w:rPr>
          <w:rFonts w:ascii="Tahoma" w:eastAsia="Tahoma" w:hAnsi="Tahoma" w:cs="Tahoma"/>
          <w:position w:val="-1"/>
          <w:sz w:val="16"/>
          <w:szCs w:val="16"/>
        </w:rPr>
        <w:t>ży b</w:t>
      </w:r>
      <w:r w:rsidRPr="00573A75">
        <w:rPr>
          <w:rFonts w:ascii="Tahoma" w:eastAsia="Tahoma" w:hAnsi="Tahoma" w:cs="Tahoma"/>
          <w:spacing w:val="-3"/>
          <w:position w:val="-1"/>
          <w:sz w:val="16"/>
          <w:szCs w:val="16"/>
        </w:rPr>
        <w:t>r</w:t>
      </w:r>
      <w:r w:rsidRPr="00573A75">
        <w:rPr>
          <w:rFonts w:ascii="Tahoma" w:eastAsia="Tahoma" w:hAnsi="Tahoma" w:cs="Tahoma"/>
          <w:position w:val="-1"/>
          <w:sz w:val="16"/>
          <w:szCs w:val="16"/>
        </w:rPr>
        <w:t>ać p</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d</w:t>
      </w:r>
      <w:r w:rsidRPr="00573A75">
        <w:rPr>
          <w:rFonts w:ascii="Tahoma" w:eastAsia="Tahoma" w:hAnsi="Tahoma" w:cs="Tahoma"/>
          <w:spacing w:val="-2"/>
          <w:position w:val="-1"/>
          <w:sz w:val="16"/>
          <w:szCs w:val="16"/>
        </w:rPr>
        <w:t xml:space="preserve"> </w:t>
      </w:r>
      <w:r w:rsidRPr="00573A75">
        <w:rPr>
          <w:rFonts w:ascii="Tahoma" w:eastAsia="Tahoma" w:hAnsi="Tahoma" w:cs="Tahoma"/>
          <w:spacing w:val="-1"/>
          <w:position w:val="-1"/>
          <w:sz w:val="16"/>
          <w:szCs w:val="16"/>
        </w:rPr>
        <w:t>u</w:t>
      </w:r>
      <w:r w:rsidRPr="00573A75">
        <w:rPr>
          <w:rFonts w:ascii="Tahoma" w:eastAsia="Tahoma" w:hAnsi="Tahoma" w:cs="Tahoma"/>
          <w:spacing w:val="-2"/>
          <w:position w:val="-1"/>
          <w:sz w:val="16"/>
          <w:szCs w:val="16"/>
        </w:rPr>
        <w:t>w</w:t>
      </w:r>
      <w:r w:rsidRPr="00573A75">
        <w:rPr>
          <w:rFonts w:ascii="Tahoma" w:eastAsia="Tahoma" w:hAnsi="Tahoma" w:cs="Tahoma"/>
          <w:position w:val="-1"/>
          <w:sz w:val="16"/>
          <w:szCs w:val="16"/>
        </w:rPr>
        <w:t>agę</w:t>
      </w:r>
      <w:r w:rsidRPr="00573A75">
        <w:rPr>
          <w:rFonts w:ascii="Tahoma" w:eastAsia="Tahoma" w:hAnsi="Tahoma" w:cs="Tahoma"/>
          <w:spacing w:val="48"/>
          <w:position w:val="-1"/>
          <w:sz w:val="16"/>
          <w:szCs w:val="16"/>
        </w:rPr>
        <w:t xml:space="preserve"> </w:t>
      </w:r>
      <w:r w:rsidRPr="00573A75">
        <w:rPr>
          <w:rFonts w:ascii="Tahoma" w:eastAsia="Tahoma" w:hAnsi="Tahoma" w:cs="Tahoma"/>
          <w:position w:val="-1"/>
          <w:sz w:val="16"/>
          <w:szCs w:val="16"/>
        </w:rPr>
        <w:t>zdarze</w:t>
      </w:r>
      <w:r w:rsidRPr="00573A75">
        <w:rPr>
          <w:rFonts w:ascii="Tahoma" w:eastAsia="Tahoma" w:hAnsi="Tahoma" w:cs="Tahoma"/>
          <w:spacing w:val="-1"/>
          <w:position w:val="-1"/>
          <w:sz w:val="16"/>
          <w:szCs w:val="16"/>
        </w:rPr>
        <w:t>ni</w:t>
      </w:r>
      <w:r w:rsidRPr="00573A75">
        <w:rPr>
          <w:rFonts w:ascii="Tahoma" w:eastAsia="Tahoma" w:hAnsi="Tahoma" w:cs="Tahoma"/>
          <w:spacing w:val="-3"/>
          <w:position w:val="-1"/>
          <w:sz w:val="16"/>
          <w:szCs w:val="16"/>
        </w:rPr>
        <w:t>e</w:t>
      </w:r>
      <w:r w:rsidRPr="00573A75">
        <w:rPr>
          <w:rFonts w:ascii="Tahoma" w:eastAsia="Tahoma" w:hAnsi="Tahoma" w:cs="Tahoma"/>
          <w:position w:val="-1"/>
          <w:sz w:val="16"/>
          <w:szCs w:val="16"/>
        </w:rPr>
        <w:t xml:space="preserve">, </w:t>
      </w:r>
      <w:r w:rsidRPr="00573A75">
        <w:rPr>
          <w:rFonts w:ascii="Tahoma" w:eastAsia="Tahoma" w:hAnsi="Tahoma" w:cs="Tahoma"/>
          <w:spacing w:val="-1"/>
          <w:position w:val="-1"/>
          <w:sz w:val="16"/>
          <w:szCs w:val="16"/>
        </w:rPr>
        <w:t>któ</w:t>
      </w:r>
      <w:r w:rsidRPr="00573A75">
        <w:rPr>
          <w:rFonts w:ascii="Tahoma" w:eastAsia="Tahoma" w:hAnsi="Tahoma" w:cs="Tahoma"/>
          <w:position w:val="-1"/>
          <w:sz w:val="16"/>
          <w:szCs w:val="16"/>
        </w:rPr>
        <w:t xml:space="preserve">re </w:t>
      </w:r>
      <w:r w:rsidRPr="00573A75">
        <w:rPr>
          <w:rFonts w:ascii="Tahoma" w:eastAsia="Tahoma" w:hAnsi="Tahoma" w:cs="Tahoma"/>
          <w:spacing w:val="-1"/>
          <w:position w:val="-1"/>
          <w:sz w:val="16"/>
          <w:szCs w:val="16"/>
        </w:rPr>
        <w:t>n</w:t>
      </w:r>
      <w:r w:rsidRPr="00573A75">
        <w:rPr>
          <w:rFonts w:ascii="Tahoma" w:eastAsia="Tahoma" w:hAnsi="Tahoma" w:cs="Tahoma"/>
          <w:position w:val="-1"/>
          <w:sz w:val="16"/>
          <w:szCs w:val="16"/>
        </w:rPr>
        <w:t>as</w:t>
      </w:r>
      <w:r w:rsidRPr="00573A75">
        <w:rPr>
          <w:rFonts w:ascii="Tahoma" w:eastAsia="Tahoma" w:hAnsi="Tahoma" w:cs="Tahoma"/>
          <w:spacing w:val="-1"/>
          <w:position w:val="-1"/>
          <w:sz w:val="16"/>
          <w:szCs w:val="16"/>
        </w:rPr>
        <w:t>t</w:t>
      </w:r>
      <w:r w:rsidRPr="00573A75">
        <w:rPr>
          <w:rFonts w:ascii="Tahoma" w:eastAsia="Tahoma" w:hAnsi="Tahoma" w:cs="Tahoma"/>
          <w:position w:val="-1"/>
          <w:sz w:val="16"/>
          <w:szCs w:val="16"/>
        </w:rPr>
        <w:t xml:space="preserve">ąpi </w:t>
      </w:r>
      <w:r w:rsidRPr="00573A75">
        <w:rPr>
          <w:rFonts w:ascii="Tahoma" w:eastAsia="Tahoma" w:hAnsi="Tahoma" w:cs="Tahoma"/>
          <w:spacing w:val="1"/>
          <w:position w:val="-1"/>
          <w:sz w:val="16"/>
          <w:szCs w:val="16"/>
        </w:rPr>
        <w:t>w</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ś</w:t>
      </w:r>
      <w:r w:rsidRPr="00573A75">
        <w:rPr>
          <w:rFonts w:ascii="Tahoma" w:eastAsia="Tahoma" w:hAnsi="Tahoma" w:cs="Tahoma"/>
          <w:spacing w:val="-1"/>
          <w:position w:val="-1"/>
          <w:sz w:val="16"/>
          <w:szCs w:val="16"/>
        </w:rPr>
        <w:t>nie</w:t>
      </w:r>
      <w:r w:rsidRPr="00573A75">
        <w:rPr>
          <w:rFonts w:ascii="Tahoma" w:eastAsia="Tahoma" w:hAnsi="Tahoma" w:cs="Tahoma"/>
          <w:position w:val="-1"/>
          <w:sz w:val="16"/>
          <w:szCs w:val="16"/>
        </w:rPr>
        <w:t>j w</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spacing w:val="-3"/>
          <w:position w:val="-1"/>
          <w:sz w:val="16"/>
          <w:szCs w:val="16"/>
        </w:rPr>
        <w:t>a</w:t>
      </w:r>
      <w:r w:rsidRPr="00573A75">
        <w:rPr>
          <w:rFonts w:ascii="Tahoma" w:eastAsia="Tahoma" w:hAnsi="Tahoma" w:cs="Tahoma"/>
          <w:position w:val="-1"/>
          <w:sz w:val="16"/>
          <w:szCs w:val="16"/>
        </w:rPr>
        <w:t>si</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w:t>
      </w:r>
    </w:p>
  </w:footnote>
  <w:footnote w:id="58">
    <w:p w14:paraId="02159AFC" w14:textId="6E30D69B" w:rsidR="005401C0" w:rsidRPr="00E551E5" w:rsidRDefault="005401C0" w:rsidP="007713A7">
      <w:pPr>
        <w:spacing w:line="276" w:lineRule="auto"/>
        <w:ind w:right="91"/>
        <w:jc w:val="both"/>
        <w:rPr>
          <w:rFonts w:ascii="Tahoma" w:hAnsi="Tahoma" w:cs="Tahoma"/>
          <w:sz w:val="16"/>
          <w:szCs w:val="16"/>
        </w:rPr>
      </w:pPr>
      <w:r w:rsidRPr="00E551E5">
        <w:rPr>
          <w:rStyle w:val="Odwoanieprzypisudolnego"/>
          <w:rFonts w:ascii="Tahoma" w:hAnsi="Tahoma" w:cs="Tahoma"/>
          <w:sz w:val="16"/>
          <w:szCs w:val="16"/>
        </w:rPr>
        <w:footnoteRef/>
      </w:r>
      <w:r w:rsidRPr="00E551E5">
        <w:rPr>
          <w:rFonts w:ascii="Tahoma" w:hAnsi="Tahoma" w:cs="Tahoma"/>
          <w:sz w:val="16"/>
          <w:szCs w:val="16"/>
        </w:rPr>
        <w:t xml:space="preserve"> </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1"/>
          <w:sz w:val="16"/>
          <w:szCs w:val="16"/>
        </w:rPr>
        <w:t>le</w:t>
      </w:r>
      <w:r w:rsidRPr="00573A75">
        <w:rPr>
          <w:rFonts w:ascii="Tahoma" w:eastAsia="Tahoma" w:hAnsi="Tahoma" w:cs="Tahoma"/>
          <w:sz w:val="16"/>
          <w:szCs w:val="16"/>
        </w:rPr>
        <w:t>ży</w:t>
      </w:r>
      <w:r w:rsidRPr="00573A75">
        <w:rPr>
          <w:rFonts w:ascii="Tahoma" w:eastAsia="Tahoma" w:hAnsi="Tahoma" w:cs="Tahoma"/>
          <w:spacing w:val="12"/>
          <w:sz w:val="16"/>
          <w:szCs w:val="16"/>
        </w:rPr>
        <w:t xml:space="preserve"> </w:t>
      </w:r>
      <w:r w:rsidRPr="00573A75">
        <w:rPr>
          <w:rFonts w:ascii="Tahoma" w:eastAsia="Tahoma" w:hAnsi="Tahoma" w:cs="Tahoma"/>
          <w:sz w:val="16"/>
          <w:szCs w:val="16"/>
        </w:rPr>
        <w:t>b</w:t>
      </w:r>
      <w:r w:rsidRPr="00573A75">
        <w:rPr>
          <w:rFonts w:ascii="Tahoma" w:eastAsia="Tahoma" w:hAnsi="Tahoma" w:cs="Tahoma"/>
          <w:spacing w:val="-3"/>
          <w:sz w:val="16"/>
          <w:szCs w:val="16"/>
        </w:rPr>
        <w:t>r</w:t>
      </w:r>
      <w:r w:rsidRPr="00573A75">
        <w:rPr>
          <w:rFonts w:ascii="Tahoma" w:eastAsia="Tahoma" w:hAnsi="Tahoma" w:cs="Tahoma"/>
          <w:sz w:val="16"/>
          <w:szCs w:val="16"/>
        </w:rPr>
        <w:t>ać</w:t>
      </w:r>
      <w:r w:rsidRPr="00573A75">
        <w:rPr>
          <w:rFonts w:ascii="Tahoma" w:eastAsia="Tahoma" w:hAnsi="Tahoma" w:cs="Tahoma"/>
          <w:spacing w:val="1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w:t>
      </w:r>
      <w:r w:rsidRPr="00573A75">
        <w:rPr>
          <w:rFonts w:ascii="Tahoma" w:eastAsia="Tahoma" w:hAnsi="Tahoma" w:cs="Tahoma"/>
          <w:sz w:val="16"/>
          <w:szCs w:val="16"/>
        </w:rPr>
        <w:t>d</w:t>
      </w:r>
      <w:r w:rsidRPr="00573A75">
        <w:rPr>
          <w:rFonts w:ascii="Tahoma" w:eastAsia="Tahoma" w:hAnsi="Tahoma" w:cs="Tahoma"/>
          <w:spacing w:val="12"/>
          <w:sz w:val="16"/>
          <w:szCs w:val="16"/>
        </w:rPr>
        <w:t xml:space="preserve"> </w:t>
      </w:r>
      <w:r w:rsidRPr="00573A75">
        <w:rPr>
          <w:rFonts w:ascii="Tahoma" w:eastAsia="Tahoma" w:hAnsi="Tahoma" w:cs="Tahoma"/>
          <w:spacing w:val="-1"/>
          <w:sz w:val="16"/>
          <w:szCs w:val="16"/>
        </w:rPr>
        <w:t>u</w:t>
      </w:r>
      <w:r w:rsidRPr="00573A75">
        <w:rPr>
          <w:rFonts w:ascii="Tahoma" w:eastAsia="Tahoma" w:hAnsi="Tahoma" w:cs="Tahoma"/>
          <w:spacing w:val="-2"/>
          <w:sz w:val="16"/>
          <w:szCs w:val="16"/>
        </w:rPr>
        <w:t>w</w:t>
      </w:r>
      <w:r w:rsidRPr="00573A75">
        <w:rPr>
          <w:rFonts w:ascii="Tahoma" w:eastAsia="Tahoma" w:hAnsi="Tahoma" w:cs="Tahoma"/>
          <w:sz w:val="16"/>
          <w:szCs w:val="16"/>
        </w:rPr>
        <w:t>agę</w:t>
      </w:r>
      <w:r w:rsidRPr="00573A75">
        <w:rPr>
          <w:rFonts w:ascii="Tahoma" w:eastAsia="Tahoma" w:hAnsi="Tahoma" w:cs="Tahoma"/>
          <w:spacing w:val="12"/>
          <w:sz w:val="16"/>
          <w:szCs w:val="16"/>
        </w:rPr>
        <w:t xml:space="preserve"> </w:t>
      </w:r>
      <w:r w:rsidRPr="00573A75">
        <w:rPr>
          <w:rFonts w:ascii="Tahoma" w:eastAsia="Tahoma" w:hAnsi="Tahoma" w:cs="Tahoma"/>
          <w:sz w:val="16"/>
          <w:szCs w:val="16"/>
        </w:rPr>
        <w:t>d</w:t>
      </w:r>
      <w:r w:rsidRPr="00573A75">
        <w:rPr>
          <w:rFonts w:ascii="Tahoma" w:eastAsia="Tahoma" w:hAnsi="Tahoma" w:cs="Tahoma"/>
          <w:spacing w:val="-1"/>
          <w:sz w:val="16"/>
          <w:szCs w:val="16"/>
        </w:rPr>
        <w:t>okumen</w:t>
      </w:r>
      <w:r w:rsidRPr="00573A75">
        <w:rPr>
          <w:rFonts w:ascii="Tahoma" w:eastAsia="Tahoma" w:hAnsi="Tahoma" w:cs="Tahoma"/>
          <w:sz w:val="16"/>
          <w:szCs w:val="16"/>
        </w:rPr>
        <w:t>t</w:t>
      </w:r>
      <w:r w:rsidRPr="00573A75">
        <w:rPr>
          <w:rFonts w:ascii="Tahoma" w:eastAsia="Tahoma" w:hAnsi="Tahoma" w:cs="Tahoma"/>
          <w:spacing w:val="11"/>
          <w:sz w:val="16"/>
          <w:szCs w:val="16"/>
        </w:rPr>
        <w:t xml:space="preserve"> </w:t>
      </w:r>
      <w:r w:rsidRPr="00573A75">
        <w:rPr>
          <w:rFonts w:ascii="Tahoma" w:eastAsia="Tahoma" w:hAnsi="Tahoma" w:cs="Tahoma"/>
          <w:spacing w:val="-1"/>
          <w:sz w:val="16"/>
          <w:szCs w:val="16"/>
        </w:rPr>
        <w:t>info</w:t>
      </w:r>
      <w:r w:rsidRPr="00573A75">
        <w:rPr>
          <w:rFonts w:ascii="Tahoma" w:eastAsia="Tahoma" w:hAnsi="Tahoma" w:cs="Tahoma"/>
          <w:sz w:val="16"/>
          <w:szCs w:val="16"/>
        </w:rPr>
        <w:t>r</w:t>
      </w:r>
      <w:r w:rsidRPr="00573A75">
        <w:rPr>
          <w:rFonts w:ascii="Tahoma" w:eastAsia="Tahoma" w:hAnsi="Tahoma" w:cs="Tahoma"/>
          <w:spacing w:val="-1"/>
          <w:sz w:val="16"/>
          <w:szCs w:val="16"/>
        </w:rPr>
        <w:t>mu</w:t>
      </w:r>
      <w:r w:rsidRPr="00573A75">
        <w:rPr>
          <w:rFonts w:ascii="Tahoma" w:eastAsia="Tahoma" w:hAnsi="Tahoma" w:cs="Tahoma"/>
          <w:sz w:val="16"/>
          <w:szCs w:val="16"/>
        </w:rPr>
        <w:t>jący</w:t>
      </w:r>
      <w:r w:rsidRPr="00573A75">
        <w:rPr>
          <w:rFonts w:ascii="Tahoma" w:eastAsia="Tahoma" w:hAnsi="Tahoma" w:cs="Tahoma"/>
          <w:spacing w:val="12"/>
          <w:sz w:val="16"/>
          <w:szCs w:val="16"/>
        </w:rPr>
        <w:t xml:space="preserve"> </w:t>
      </w:r>
      <w:r w:rsidRPr="00573A75">
        <w:rPr>
          <w:rFonts w:ascii="Tahoma" w:eastAsia="Tahoma" w:hAnsi="Tahoma" w:cs="Tahoma"/>
          <w:sz w:val="16"/>
          <w:szCs w:val="16"/>
        </w:rPr>
        <w:t>o</w:t>
      </w:r>
      <w:r w:rsidRPr="00573A75">
        <w:rPr>
          <w:rFonts w:ascii="Tahoma" w:eastAsia="Tahoma" w:hAnsi="Tahoma" w:cs="Tahoma"/>
          <w:spacing w:val="11"/>
          <w:sz w:val="16"/>
          <w:szCs w:val="16"/>
        </w:rPr>
        <w:t xml:space="preserve"> </w:t>
      </w:r>
      <w:r w:rsidRPr="00573A75">
        <w:rPr>
          <w:rFonts w:ascii="Tahoma" w:eastAsia="Tahoma" w:hAnsi="Tahoma" w:cs="Tahoma"/>
          <w:sz w:val="16"/>
          <w:szCs w:val="16"/>
        </w:rPr>
        <w:t>w</w:t>
      </w:r>
      <w:r w:rsidRPr="00573A75">
        <w:rPr>
          <w:rFonts w:ascii="Tahoma" w:eastAsia="Tahoma" w:hAnsi="Tahoma" w:cs="Tahoma"/>
          <w:spacing w:val="-1"/>
          <w:sz w:val="16"/>
          <w:szCs w:val="16"/>
        </w:rPr>
        <w:t>ynik</w:t>
      </w:r>
      <w:r w:rsidRPr="00573A75">
        <w:rPr>
          <w:rFonts w:ascii="Tahoma" w:eastAsia="Tahoma" w:hAnsi="Tahoma" w:cs="Tahoma"/>
          <w:sz w:val="16"/>
          <w:szCs w:val="16"/>
        </w:rPr>
        <w:t>ach</w:t>
      </w:r>
      <w:r w:rsidRPr="00573A75">
        <w:rPr>
          <w:rFonts w:ascii="Tahoma" w:eastAsia="Tahoma" w:hAnsi="Tahoma" w:cs="Tahoma"/>
          <w:spacing w:val="11"/>
          <w:sz w:val="16"/>
          <w:szCs w:val="16"/>
        </w:rPr>
        <w:t xml:space="preserve"> </w:t>
      </w:r>
      <w:r w:rsidRPr="00573A75">
        <w:rPr>
          <w:rFonts w:ascii="Tahoma" w:eastAsia="Tahoma" w:hAnsi="Tahoma" w:cs="Tahoma"/>
          <w:sz w:val="16"/>
          <w:szCs w:val="16"/>
        </w:rPr>
        <w:t>przepr</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adz</w:t>
      </w:r>
      <w:r w:rsidRPr="00573A75">
        <w:rPr>
          <w:rFonts w:ascii="Tahoma" w:eastAsia="Tahoma" w:hAnsi="Tahoma" w:cs="Tahoma"/>
          <w:spacing w:val="-1"/>
          <w:sz w:val="16"/>
          <w:szCs w:val="16"/>
        </w:rPr>
        <w:t>one</w:t>
      </w:r>
      <w:r w:rsidRPr="00573A75">
        <w:rPr>
          <w:rFonts w:ascii="Tahoma" w:eastAsia="Tahoma" w:hAnsi="Tahoma" w:cs="Tahoma"/>
          <w:sz w:val="16"/>
          <w:szCs w:val="16"/>
        </w:rPr>
        <w:t>j</w:t>
      </w:r>
      <w:r w:rsidRPr="00573A75">
        <w:rPr>
          <w:rFonts w:ascii="Tahoma" w:eastAsia="Tahoma" w:hAnsi="Tahoma" w:cs="Tahoma"/>
          <w:spacing w:val="13"/>
          <w:sz w:val="16"/>
          <w:szCs w:val="16"/>
        </w:rPr>
        <w:t xml:space="preserve"> </w:t>
      </w:r>
      <w:r w:rsidRPr="00573A75">
        <w:rPr>
          <w:rFonts w:ascii="Tahoma" w:eastAsia="Tahoma" w:hAnsi="Tahoma" w:cs="Tahoma"/>
          <w:spacing w:val="-3"/>
          <w:sz w:val="16"/>
          <w:szCs w:val="16"/>
        </w:rPr>
        <w:t>k</w:t>
      </w:r>
      <w:r w:rsidRPr="00573A75">
        <w:rPr>
          <w:rFonts w:ascii="Tahoma" w:eastAsia="Tahoma" w:hAnsi="Tahoma" w:cs="Tahoma"/>
          <w:spacing w:val="-1"/>
          <w:sz w:val="16"/>
          <w:szCs w:val="16"/>
        </w:rPr>
        <w:t>ont</w:t>
      </w:r>
      <w:r w:rsidRPr="00573A75">
        <w:rPr>
          <w:rFonts w:ascii="Tahoma" w:eastAsia="Tahoma" w:hAnsi="Tahoma" w:cs="Tahoma"/>
          <w:sz w:val="16"/>
          <w:szCs w:val="16"/>
        </w:rPr>
        <w:t>r</w:t>
      </w:r>
      <w:r w:rsidRPr="00573A75">
        <w:rPr>
          <w:rFonts w:ascii="Tahoma" w:eastAsia="Tahoma" w:hAnsi="Tahoma" w:cs="Tahoma"/>
          <w:spacing w:val="-1"/>
          <w:sz w:val="16"/>
          <w:szCs w:val="16"/>
        </w:rPr>
        <w:t>ol</w:t>
      </w:r>
      <w:r w:rsidRPr="00573A75">
        <w:rPr>
          <w:rFonts w:ascii="Tahoma" w:eastAsia="Tahoma" w:hAnsi="Tahoma" w:cs="Tahoma"/>
          <w:sz w:val="16"/>
          <w:szCs w:val="16"/>
        </w:rPr>
        <w:t>i</w:t>
      </w:r>
      <w:r w:rsidRPr="00573A75">
        <w:rPr>
          <w:rFonts w:ascii="Tahoma" w:eastAsia="Tahoma" w:hAnsi="Tahoma" w:cs="Tahoma"/>
          <w:spacing w:val="1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w:t>
      </w:r>
      <w:r w:rsidRPr="00573A75">
        <w:rPr>
          <w:rFonts w:ascii="Tahoma" w:eastAsia="Tahoma" w:hAnsi="Tahoma" w:cs="Tahoma"/>
          <w:sz w:val="16"/>
          <w:szCs w:val="16"/>
        </w:rPr>
        <w:t>dp</w:t>
      </w:r>
      <w:r w:rsidRPr="00573A75">
        <w:rPr>
          <w:rFonts w:ascii="Tahoma" w:eastAsia="Tahoma" w:hAnsi="Tahoma" w:cs="Tahoma"/>
          <w:spacing w:val="-1"/>
          <w:sz w:val="16"/>
          <w:szCs w:val="16"/>
        </w:rPr>
        <w:t>i</w:t>
      </w:r>
      <w:r w:rsidRPr="00573A75">
        <w:rPr>
          <w:rFonts w:ascii="Tahoma" w:eastAsia="Tahoma" w:hAnsi="Tahoma" w:cs="Tahoma"/>
          <w:sz w:val="16"/>
          <w:szCs w:val="16"/>
        </w:rPr>
        <w:t>sa</w:t>
      </w:r>
      <w:r w:rsidRPr="00573A75">
        <w:rPr>
          <w:rFonts w:ascii="Tahoma" w:eastAsia="Tahoma" w:hAnsi="Tahoma" w:cs="Tahoma"/>
          <w:spacing w:val="-1"/>
          <w:sz w:val="16"/>
          <w:szCs w:val="16"/>
        </w:rPr>
        <w:t>n</w:t>
      </w:r>
      <w:r w:rsidRPr="00573A75">
        <w:rPr>
          <w:rFonts w:ascii="Tahoma" w:eastAsia="Tahoma" w:hAnsi="Tahoma" w:cs="Tahoma"/>
          <w:sz w:val="16"/>
          <w:szCs w:val="16"/>
        </w:rPr>
        <w:t>y</w:t>
      </w:r>
      <w:r w:rsidRPr="00573A75">
        <w:rPr>
          <w:rFonts w:ascii="Tahoma" w:eastAsia="Tahoma" w:hAnsi="Tahoma" w:cs="Tahoma"/>
          <w:spacing w:val="12"/>
          <w:sz w:val="16"/>
          <w:szCs w:val="16"/>
        </w:rPr>
        <w:t xml:space="preserve"> </w:t>
      </w:r>
      <w:r w:rsidRPr="00573A75">
        <w:rPr>
          <w:rFonts w:ascii="Tahoma" w:eastAsia="Tahoma" w:hAnsi="Tahoma" w:cs="Tahoma"/>
          <w:sz w:val="16"/>
          <w:szCs w:val="16"/>
        </w:rPr>
        <w:t>przez</w:t>
      </w:r>
      <w:r w:rsidRPr="00573A75">
        <w:rPr>
          <w:rFonts w:ascii="Tahoma" w:eastAsia="Tahoma" w:hAnsi="Tahoma" w:cs="Tahoma"/>
          <w:spacing w:val="1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w:t>
      </w:r>
      <w:r w:rsidRPr="00573A75">
        <w:rPr>
          <w:rFonts w:ascii="Tahoma" w:eastAsia="Tahoma" w:hAnsi="Tahoma" w:cs="Tahoma"/>
          <w:sz w:val="16"/>
          <w:szCs w:val="16"/>
        </w:rPr>
        <w:t>d</w:t>
      </w:r>
      <w:r w:rsidRPr="00573A75">
        <w:rPr>
          <w:rFonts w:ascii="Tahoma" w:eastAsia="Tahoma" w:hAnsi="Tahoma" w:cs="Tahoma"/>
          <w:spacing w:val="-1"/>
          <w:sz w:val="16"/>
          <w:szCs w:val="16"/>
        </w:rPr>
        <w:t>mio</w:t>
      </w:r>
      <w:r w:rsidRPr="00573A75">
        <w:rPr>
          <w:rFonts w:ascii="Tahoma" w:eastAsia="Tahoma" w:hAnsi="Tahoma" w:cs="Tahoma"/>
          <w:sz w:val="16"/>
          <w:szCs w:val="16"/>
        </w:rPr>
        <w:t>t</w:t>
      </w:r>
      <w:r w:rsidRPr="00573A75">
        <w:rPr>
          <w:rFonts w:ascii="Tahoma" w:eastAsia="Tahoma" w:hAnsi="Tahoma" w:cs="Tahoma"/>
          <w:spacing w:val="11"/>
          <w:sz w:val="16"/>
          <w:szCs w:val="16"/>
        </w:rPr>
        <w:t xml:space="preserve"> </w:t>
      </w:r>
      <w:r w:rsidRPr="00573A75">
        <w:rPr>
          <w:rFonts w:ascii="Tahoma" w:eastAsia="Tahoma" w:hAnsi="Tahoma" w:cs="Tahoma"/>
          <w:spacing w:val="-3"/>
          <w:sz w:val="16"/>
          <w:szCs w:val="16"/>
        </w:rPr>
        <w:t>k</w:t>
      </w:r>
      <w:r w:rsidRPr="00573A75">
        <w:rPr>
          <w:rFonts w:ascii="Tahoma" w:eastAsia="Tahoma" w:hAnsi="Tahoma" w:cs="Tahoma"/>
          <w:spacing w:val="-1"/>
          <w:sz w:val="16"/>
          <w:szCs w:val="16"/>
        </w:rPr>
        <w:t>o</w:t>
      </w:r>
      <w:r w:rsidRPr="00573A75">
        <w:rPr>
          <w:rFonts w:ascii="Tahoma" w:eastAsia="Tahoma" w:hAnsi="Tahoma" w:cs="Tahoma"/>
          <w:spacing w:val="1"/>
          <w:sz w:val="16"/>
          <w:szCs w:val="16"/>
        </w:rPr>
        <w:t>n</w:t>
      </w:r>
      <w:r w:rsidRPr="00573A75">
        <w:rPr>
          <w:rFonts w:ascii="Tahoma" w:eastAsia="Tahoma" w:hAnsi="Tahoma" w:cs="Tahoma"/>
          <w:spacing w:val="-1"/>
          <w:sz w:val="16"/>
          <w:szCs w:val="16"/>
        </w:rPr>
        <w:t>t</w:t>
      </w:r>
      <w:r w:rsidRPr="00573A75">
        <w:rPr>
          <w:rFonts w:ascii="Tahoma" w:eastAsia="Tahoma" w:hAnsi="Tahoma" w:cs="Tahoma"/>
          <w:sz w:val="16"/>
          <w:szCs w:val="16"/>
        </w:rPr>
        <w:t>r</w:t>
      </w:r>
      <w:r w:rsidRPr="00573A75">
        <w:rPr>
          <w:rFonts w:ascii="Tahoma" w:eastAsia="Tahoma" w:hAnsi="Tahoma" w:cs="Tahoma"/>
          <w:spacing w:val="-1"/>
          <w:sz w:val="16"/>
          <w:szCs w:val="16"/>
        </w:rPr>
        <w:t>olo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1"/>
          <w:sz w:val="16"/>
          <w:szCs w:val="16"/>
        </w:rPr>
        <w:t>n</w:t>
      </w:r>
      <w:r w:rsidRPr="00573A75">
        <w:rPr>
          <w:rFonts w:ascii="Tahoma" w:eastAsia="Tahoma" w:hAnsi="Tahoma" w:cs="Tahoma"/>
          <w:sz w:val="16"/>
          <w:szCs w:val="16"/>
        </w:rPr>
        <w:t xml:space="preserve">y </w:t>
      </w:r>
      <w:r>
        <w:rPr>
          <w:rFonts w:ascii="Tahoma" w:eastAsia="Tahoma" w:hAnsi="Tahoma" w:cs="Tahoma"/>
          <w:sz w:val="16"/>
          <w:szCs w:val="16"/>
        </w:rPr>
        <w:br/>
      </w:r>
      <w:r w:rsidRPr="00573A75">
        <w:rPr>
          <w:rFonts w:ascii="Tahoma" w:eastAsia="Tahoma" w:hAnsi="Tahoma" w:cs="Tahoma"/>
          <w:sz w:val="16"/>
          <w:szCs w:val="16"/>
        </w:rPr>
        <w:t xml:space="preserve">i </w:t>
      </w:r>
      <w:r w:rsidRPr="00573A75">
        <w:rPr>
          <w:rFonts w:ascii="Tahoma" w:eastAsia="Tahoma" w:hAnsi="Tahoma" w:cs="Tahoma"/>
          <w:spacing w:val="-3"/>
          <w:sz w:val="16"/>
          <w:szCs w:val="16"/>
        </w:rPr>
        <w:t>k</w:t>
      </w:r>
      <w:r w:rsidRPr="00573A75">
        <w:rPr>
          <w:rFonts w:ascii="Tahoma" w:eastAsia="Tahoma" w:hAnsi="Tahoma" w:cs="Tahoma"/>
          <w:spacing w:val="-1"/>
          <w:sz w:val="16"/>
          <w:szCs w:val="16"/>
        </w:rPr>
        <w:t>ont</w:t>
      </w:r>
      <w:r w:rsidRPr="00573A75">
        <w:rPr>
          <w:rFonts w:ascii="Tahoma" w:eastAsia="Tahoma" w:hAnsi="Tahoma" w:cs="Tahoma"/>
          <w:sz w:val="16"/>
          <w:szCs w:val="16"/>
        </w:rPr>
        <w:t>r</w:t>
      </w:r>
      <w:r w:rsidRPr="00573A75">
        <w:rPr>
          <w:rFonts w:ascii="Tahoma" w:eastAsia="Tahoma" w:hAnsi="Tahoma" w:cs="Tahoma"/>
          <w:spacing w:val="1"/>
          <w:sz w:val="16"/>
          <w:szCs w:val="16"/>
        </w:rPr>
        <w:t>o</w:t>
      </w:r>
      <w:r w:rsidRPr="00573A75">
        <w:rPr>
          <w:rFonts w:ascii="Tahoma" w:eastAsia="Tahoma" w:hAnsi="Tahoma" w:cs="Tahoma"/>
          <w:spacing w:val="-1"/>
          <w:sz w:val="16"/>
          <w:szCs w:val="16"/>
        </w:rPr>
        <w:t>lu</w:t>
      </w:r>
      <w:r w:rsidRPr="00573A75">
        <w:rPr>
          <w:rFonts w:ascii="Tahoma" w:eastAsia="Tahoma" w:hAnsi="Tahoma" w:cs="Tahoma"/>
          <w:sz w:val="16"/>
          <w:szCs w:val="16"/>
        </w:rPr>
        <w:t>jąc</w:t>
      </w:r>
      <w:r w:rsidRPr="00573A75">
        <w:rPr>
          <w:rFonts w:ascii="Tahoma" w:eastAsia="Tahoma" w:hAnsi="Tahoma" w:cs="Tahoma"/>
          <w:spacing w:val="-15"/>
          <w:sz w:val="16"/>
          <w:szCs w:val="16"/>
        </w:rPr>
        <w:t>y</w:t>
      </w:r>
      <w:r w:rsidRPr="00573A75">
        <w:rPr>
          <w:rFonts w:ascii="Tahoma" w:eastAsia="Tahoma" w:hAnsi="Tahoma" w:cs="Tahoma"/>
          <w:sz w:val="16"/>
          <w:szCs w:val="16"/>
        </w:rPr>
        <w:t>.</w:t>
      </w:r>
    </w:p>
  </w:footnote>
  <w:footnote w:id="59">
    <w:p w14:paraId="11E76953" w14:textId="77777777" w:rsidR="005401C0" w:rsidRPr="00BF0E2B" w:rsidRDefault="005401C0" w:rsidP="007713A7">
      <w:pPr>
        <w:pStyle w:val="Tekstprzypisudolnego"/>
        <w:jc w:val="both"/>
        <w:rPr>
          <w:rFonts w:ascii="Tahoma" w:hAnsi="Tahoma" w:cs="Tahoma"/>
          <w:sz w:val="16"/>
          <w:szCs w:val="16"/>
        </w:rPr>
      </w:pPr>
      <w:r w:rsidRPr="00E551E5">
        <w:rPr>
          <w:rStyle w:val="Odwoanieprzypisudolnego"/>
          <w:rFonts w:ascii="Tahoma" w:hAnsi="Tahoma" w:cs="Tahoma"/>
          <w:sz w:val="16"/>
          <w:szCs w:val="16"/>
        </w:rPr>
        <w:footnoteRef/>
      </w:r>
      <w:r w:rsidRPr="00E551E5">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 pr</w:t>
      </w:r>
      <w:r w:rsidRPr="00573A75">
        <w:rPr>
          <w:rFonts w:ascii="Tahoma" w:eastAsia="Tahoma" w:hAnsi="Tahoma" w:cs="Tahoma"/>
          <w:spacing w:val="-1"/>
          <w:sz w:val="16"/>
          <w:szCs w:val="16"/>
        </w:rPr>
        <w:t>o</w:t>
      </w:r>
      <w:r w:rsidRPr="00573A75">
        <w:rPr>
          <w:rFonts w:ascii="Tahoma" w:eastAsia="Tahoma" w:hAnsi="Tahoma" w:cs="Tahoma"/>
          <w:sz w:val="16"/>
          <w:szCs w:val="16"/>
        </w:rPr>
        <w:t>je</w:t>
      </w:r>
      <w:r w:rsidRPr="00573A75">
        <w:rPr>
          <w:rFonts w:ascii="Tahoma" w:eastAsia="Tahoma" w:hAnsi="Tahoma" w:cs="Tahoma"/>
          <w:spacing w:val="-1"/>
          <w:sz w:val="16"/>
          <w:szCs w:val="16"/>
        </w:rPr>
        <w:t>któ</w:t>
      </w:r>
      <w:r w:rsidRPr="00573A75">
        <w:rPr>
          <w:rFonts w:ascii="Tahoma" w:eastAsia="Tahoma" w:hAnsi="Tahoma" w:cs="Tahoma"/>
          <w:sz w:val="16"/>
          <w:szCs w:val="16"/>
        </w:rPr>
        <w:t>w</w:t>
      </w:r>
      <w:r w:rsidRPr="00573A75">
        <w:rPr>
          <w:rFonts w:ascii="Tahoma" w:eastAsia="Tahoma" w:hAnsi="Tahoma" w:cs="Tahoma"/>
          <w:spacing w:val="1"/>
          <w:sz w:val="16"/>
          <w:szCs w:val="16"/>
        </w:rPr>
        <w:t xml:space="preserve"> </w:t>
      </w:r>
      <w:r w:rsidRPr="00573A75">
        <w:rPr>
          <w:rFonts w:ascii="Tahoma" w:eastAsia="Tahoma" w:hAnsi="Tahoma" w:cs="Tahoma"/>
          <w:sz w:val="16"/>
          <w:szCs w:val="16"/>
        </w:rPr>
        <w:t>r</w:t>
      </w:r>
      <w:r w:rsidRPr="00573A75">
        <w:rPr>
          <w:rFonts w:ascii="Tahoma" w:eastAsia="Tahoma" w:hAnsi="Tahoma" w:cs="Tahoma"/>
          <w:spacing w:val="-1"/>
          <w:sz w:val="16"/>
          <w:szCs w:val="16"/>
        </w:rPr>
        <w:t>e</w:t>
      </w:r>
      <w:r w:rsidRPr="00573A75">
        <w:rPr>
          <w:rFonts w:ascii="Tahoma" w:eastAsia="Tahoma" w:hAnsi="Tahoma" w:cs="Tahoma"/>
          <w:sz w:val="16"/>
          <w:szCs w:val="16"/>
        </w:rPr>
        <w:t>a</w:t>
      </w:r>
      <w:r w:rsidRPr="00573A75">
        <w:rPr>
          <w:rFonts w:ascii="Tahoma" w:eastAsia="Tahoma" w:hAnsi="Tahoma" w:cs="Tahoma"/>
          <w:spacing w:val="-1"/>
          <w:sz w:val="16"/>
          <w:szCs w:val="16"/>
        </w:rPr>
        <w:t>li</w:t>
      </w:r>
      <w:r w:rsidRPr="00573A75">
        <w:rPr>
          <w:rFonts w:ascii="Tahoma" w:eastAsia="Tahoma" w:hAnsi="Tahoma" w:cs="Tahoma"/>
          <w:sz w:val="16"/>
          <w:szCs w:val="16"/>
        </w:rPr>
        <w:t>z</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4"/>
          <w:sz w:val="16"/>
          <w:szCs w:val="16"/>
        </w:rPr>
        <w:t>n</w:t>
      </w:r>
      <w:r w:rsidRPr="00573A75">
        <w:rPr>
          <w:rFonts w:ascii="Tahoma" w:eastAsia="Tahoma" w:hAnsi="Tahoma" w:cs="Tahoma"/>
          <w:spacing w:val="-3"/>
          <w:sz w:val="16"/>
          <w:szCs w:val="16"/>
        </w:rPr>
        <w:t>y</w:t>
      </w:r>
      <w:r w:rsidRPr="00573A75">
        <w:rPr>
          <w:rFonts w:ascii="Tahoma" w:eastAsia="Tahoma" w:hAnsi="Tahoma" w:cs="Tahoma"/>
          <w:sz w:val="16"/>
          <w:szCs w:val="16"/>
        </w:rPr>
        <w:t>ch w</w:t>
      </w:r>
      <w:r w:rsidRPr="00573A75">
        <w:rPr>
          <w:rFonts w:ascii="Tahoma" w:eastAsia="Tahoma" w:hAnsi="Tahoma" w:cs="Tahoma"/>
          <w:spacing w:val="1"/>
          <w:sz w:val="16"/>
          <w:szCs w:val="16"/>
        </w:rPr>
        <w:t xml:space="preserve"> </w:t>
      </w:r>
      <w:r w:rsidRPr="00573A75">
        <w:rPr>
          <w:rFonts w:ascii="Tahoma" w:eastAsia="Tahoma" w:hAnsi="Tahoma" w:cs="Tahoma"/>
          <w:sz w:val="16"/>
          <w:szCs w:val="16"/>
        </w:rPr>
        <w:t>pa</w:t>
      </w:r>
      <w:r w:rsidRPr="00573A75">
        <w:rPr>
          <w:rFonts w:ascii="Tahoma" w:eastAsia="Tahoma" w:hAnsi="Tahoma" w:cs="Tahoma"/>
          <w:spacing w:val="-1"/>
          <w:sz w:val="16"/>
          <w:szCs w:val="16"/>
        </w:rPr>
        <w:t>rtne</w:t>
      </w:r>
      <w:r w:rsidRPr="00573A75">
        <w:rPr>
          <w:rFonts w:ascii="Tahoma" w:eastAsia="Tahoma" w:hAnsi="Tahoma" w:cs="Tahoma"/>
          <w:sz w:val="16"/>
          <w:szCs w:val="16"/>
        </w:rPr>
        <w:t>rs</w:t>
      </w:r>
      <w:r w:rsidRPr="00573A75">
        <w:rPr>
          <w:rFonts w:ascii="Tahoma" w:eastAsia="Tahoma" w:hAnsi="Tahoma" w:cs="Tahoma"/>
          <w:spacing w:val="-1"/>
          <w:sz w:val="16"/>
          <w:szCs w:val="16"/>
        </w:rPr>
        <w:t>t</w:t>
      </w:r>
      <w:r w:rsidRPr="00573A75">
        <w:rPr>
          <w:rFonts w:ascii="Tahoma" w:eastAsia="Tahoma" w:hAnsi="Tahoma" w:cs="Tahoma"/>
          <w:sz w:val="16"/>
          <w:szCs w:val="16"/>
        </w:rPr>
        <w:t>w</w:t>
      </w:r>
      <w:r w:rsidRPr="00573A75">
        <w:rPr>
          <w:rFonts w:ascii="Tahoma" w:eastAsia="Tahoma" w:hAnsi="Tahoma" w:cs="Tahoma"/>
          <w:spacing w:val="-1"/>
          <w:sz w:val="16"/>
          <w:szCs w:val="16"/>
        </w:rPr>
        <w:t>ie</w:t>
      </w:r>
      <w:r w:rsidRPr="00573A75">
        <w:rPr>
          <w:rFonts w:ascii="Tahoma" w:eastAsia="Tahoma" w:hAnsi="Tahoma" w:cs="Tahoma"/>
          <w:sz w:val="16"/>
          <w:szCs w:val="16"/>
        </w:rPr>
        <w:t>.</w:t>
      </w:r>
    </w:p>
  </w:footnote>
  <w:footnote w:id="60">
    <w:p w14:paraId="75C05C55" w14:textId="7B49B7E3" w:rsidR="005401C0" w:rsidRDefault="005401C0" w:rsidP="007713A7">
      <w:pPr>
        <w:pStyle w:val="Tekstprzypisudolnego"/>
        <w:jc w:val="both"/>
      </w:pPr>
      <w:r w:rsidRPr="00BF0E2B">
        <w:rPr>
          <w:rStyle w:val="Odwoanieprzypisudolnego"/>
          <w:rFonts w:ascii="Tahoma" w:hAnsi="Tahoma" w:cs="Tahoma"/>
          <w:sz w:val="16"/>
          <w:szCs w:val="16"/>
        </w:rPr>
        <w:footnoteRef/>
      </w:r>
      <w:r w:rsidRPr="00BF0E2B">
        <w:rPr>
          <w:rFonts w:ascii="Tahoma" w:hAnsi="Tahoma" w:cs="Tahoma"/>
          <w:sz w:val="16"/>
          <w:szCs w:val="16"/>
        </w:rPr>
        <w:t xml:space="preserve"> Dotyczy projektów realizowanych w partnerstwie</w:t>
      </w:r>
      <w:r>
        <w:rPr>
          <w:rFonts w:ascii="Tahoma" w:hAnsi="Tahoma" w:cs="Tahoma"/>
          <w:sz w:val="16"/>
          <w:szCs w:val="16"/>
        </w:rPr>
        <w:t>.</w:t>
      </w:r>
    </w:p>
  </w:footnote>
  <w:footnote w:id="61">
    <w:p w14:paraId="6636D094" w14:textId="56207DCB" w:rsidR="005401C0" w:rsidRPr="00BF0E2B" w:rsidRDefault="005401C0" w:rsidP="007713A7">
      <w:pPr>
        <w:pStyle w:val="Tekstprzypisudolnego"/>
        <w:jc w:val="both"/>
        <w:rPr>
          <w:rFonts w:ascii="Tahoma" w:hAnsi="Tahoma" w:cs="Tahoma"/>
          <w:sz w:val="16"/>
          <w:szCs w:val="16"/>
        </w:rPr>
      </w:pPr>
      <w:r w:rsidRPr="00BF0E2B">
        <w:rPr>
          <w:rStyle w:val="Odwoanieprzypisudolnego"/>
          <w:rFonts w:ascii="Tahoma" w:hAnsi="Tahoma" w:cs="Tahoma"/>
          <w:sz w:val="16"/>
          <w:szCs w:val="16"/>
        </w:rPr>
        <w:footnoteRef/>
      </w:r>
      <w:r w:rsidRPr="00BF0E2B">
        <w:rPr>
          <w:rFonts w:ascii="Tahoma" w:hAnsi="Tahoma" w:cs="Tahoma"/>
          <w:sz w:val="16"/>
          <w:szCs w:val="16"/>
        </w:rPr>
        <w:t xml:space="preserve"> Dotyczy projektów, w których będzie udzielana pomoc publiczna i/lub pomoc de minimis</w:t>
      </w:r>
      <w:r>
        <w:rPr>
          <w:rFonts w:ascii="Tahoma" w:hAnsi="Tahoma" w:cs="Tahoma"/>
          <w:sz w:val="16"/>
          <w:szCs w:val="16"/>
        </w:rPr>
        <w:t>.</w:t>
      </w:r>
    </w:p>
  </w:footnote>
  <w:footnote w:id="62">
    <w:p w14:paraId="5FECB14E" w14:textId="77777777" w:rsidR="005401C0" w:rsidRPr="00573A75" w:rsidRDefault="005401C0" w:rsidP="007713A7">
      <w:pPr>
        <w:pStyle w:val="Tekstprzypisudolnego"/>
        <w:jc w:val="both"/>
        <w:rPr>
          <w:rFonts w:ascii="Tahoma" w:hAnsi="Tahoma" w:cs="Tahoma"/>
          <w:sz w:val="16"/>
          <w:szCs w:val="16"/>
        </w:rPr>
      </w:pPr>
      <w:r w:rsidRPr="00BF0E2B">
        <w:rPr>
          <w:rStyle w:val="Odwoanieprzypisudolnego"/>
          <w:rFonts w:ascii="Tahoma" w:hAnsi="Tahoma" w:cs="Tahoma"/>
          <w:sz w:val="16"/>
          <w:szCs w:val="16"/>
        </w:rPr>
        <w:footnoteRef/>
      </w:r>
      <w:r w:rsidRPr="00BF0E2B">
        <w:rPr>
          <w:rFonts w:ascii="Tahoma" w:hAnsi="Tahoma" w:cs="Tahoma"/>
          <w:sz w:val="16"/>
          <w:szCs w:val="16"/>
        </w:rPr>
        <w:t xml:space="preserve"> </w:t>
      </w:r>
      <w:r w:rsidRPr="00573A75">
        <w:rPr>
          <w:rFonts w:ascii="Tahoma" w:hAnsi="Tahoma" w:cs="Tahoma"/>
          <w:sz w:val="16"/>
          <w:szCs w:val="16"/>
        </w:rPr>
        <w:t>Dotyczy w przypadku gdy projekt jest realizowany w ramach partnerstwa.</w:t>
      </w:r>
    </w:p>
  </w:footnote>
  <w:footnote w:id="63">
    <w:p w14:paraId="165ADAA0" w14:textId="3786B82D" w:rsidR="005401C0" w:rsidRPr="000649F1" w:rsidRDefault="005401C0" w:rsidP="007713A7">
      <w:pPr>
        <w:pStyle w:val="Tekstprzypisudolnego"/>
        <w:jc w:val="both"/>
      </w:pPr>
      <w:r w:rsidRPr="00EB74B7">
        <w:rPr>
          <w:rStyle w:val="Odwoanieprzypisudolnego"/>
          <w:rFonts w:ascii="Tahoma" w:hAnsi="Tahoma" w:cs="Tahoma"/>
          <w:sz w:val="16"/>
          <w:szCs w:val="16"/>
        </w:rPr>
        <w:footnoteRef/>
      </w:r>
      <w:r w:rsidRPr="00EB74B7">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w:t>
      </w:r>
      <w:r w:rsidRPr="00573A75">
        <w:rPr>
          <w:rFonts w:ascii="Tahoma" w:eastAsia="Tahoma" w:hAnsi="Tahoma" w:cs="Tahoma"/>
          <w:spacing w:val="2"/>
          <w:sz w:val="16"/>
          <w:szCs w:val="16"/>
        </w:rPr>
        <w:t xml:space="preserve"> </w:t>
      </w:r>
      <w:r w:rsidRPr="00573A75">
        <w:rPr>
          <w:rFonts w:ascii="Tahoma" w:eastAsia="Tahoma" w:hAnsi="Tahoma" w:cs="Tahoma"/>
          <w:sz w:val="16"/>
          <w:szCs w:val="16"/>
        </w:rPr>
        <w:t>pr</w:t>
      </w:r>
      <w:r w:rsidRPr="00573A75">
        <w:rPr>
          <w:rFonts w:ascii="Tahoma" w:eastAsia="Tahoma" w:hAnsi="Tahoma" w:cs="Tahoma"/>
          <w:spacing w:val="-1"/>
          <w:sz w:val="16"/>
          <w:szCs w:val="16"/>
        </w:rPr>
        <w:t>o</w:t>
      </w:r>
      <w:r w:rsidRPr="00573A75">
        <w:rPr>
          <w:rFonts w:ascii="Tahoma" w:eastAsia="Tahoma" w:hAnsi="Tahoma" w:cs="Tahoma"/>
          <w:sz w:val="16"/>
          <w:szCs w:val="16"/>
        </w:rPr>
        <w:t>je</w:t>
      </w:r>
      <w:r w:rsidRPr="00573A75">
        <w:rPr>
          <w:rFonts w:ascii="Tahoma" w:eastAsia="Tahoma" w:hAnsi="Tahoma" w:cs="Tahoma"/>
          <w:spacing w:val="-1"/>
          <w:sz w:val="16"/>
          <w:szCs w:val="16"/>
        </w:rPr>
        <w:t>któ</w:t>
      </w:r>
      <w:r w:rsidRPr="00573A75">
        <w:rPr>
          <w:rFonts w:ascii="Tahoma" w:eastAsia="Tahoma" w:hAnsi="Tahoma" w:cs="Tahoma"/>
          <w:spacing w:val="-4"/>
          <w:sz w:val="16"/>
          <w:szCs w:val="16"/>
        </w:rPr>
        <w:t>w</w:t>
      </w:r>
      <w:r w:rsidRPr="00573A75">
        <w:rPr>
          <w:rFonts w:ascii="Tahoma" w:eastAsia="Tahoma" w:hAnsi="Tahoma" w:cs="Tahoma"/>
          <w:sz w:val="16"/>
          <w:szCs w:val="16"/>
        </w:rPr>
        <w:t>,</w:t>
      </w:r>
      <w:r w:rsidRPr="00573A75">
        <w:rPr>
          <w:rFonts w:ascii="Tahoma" w:eastAsia="Tahoma" w:hAnsi="Tahoma" w:cs="Tahoma"/>
          <w:spacing w:val="2"/>
          <w:sz w:val="16"/>
          <w:szCs w:val="16"/>
        </w:rPr>
        <w:t xml:space="preserve"> </w:t>
      </w:r>
      <w:r w:rsidRPr="00573A75">
        <w:rPr>
          <w:rFonts w:ascii="Tahoma" w:eastAsia="Tahoma" w:hAnsi="Tahoma" w:cs="Tahoma"/>
          <w:sz w:val="16"/>
          <w:szCs w:val="16"/>
        </w:rPr>
        <w:t>w</w:t>
      </w:r>
      <w:r w:rsidRPr="00573A75">
        <w:rPr>
          <w:rFonts w:ascii="Tahoma" w:eastAsia="Tahoma" w:hAnsi="Tahoma" w:cs="Tahoma"/>
          <w:spacing w:val="3"/>
          <w:sz w:val="16"/>
          <w:szCs w:val="16"/>
        </w:rPr>
        <w:t xml:space="preserve"> </w:t>
      </w:r>
      <w:r w:rsidRPr="00573A75">
        <w:rPr>
          <w:rFonts w:ascii="Tahoma" w:eastAsia="Tahoma" w:hAnsi="Tahoma" w:cs="Tahoma"/>
          <w:spacing w:val="-1"/>
          <w:sz w:val="16"/>
          <w:szCs w:val="16"/>
        </w:rPr>
        <w:t>któ</w:t>
      </w:r>
      <w:r w:rsidRPr="00573A75">
        <w:rPr>
          <w:rFonts w:ascii="Tahoma" w:eastAsia="Tahoma" w:hAnsi="Tahoma" w:cs="Tahoma"/>
          <w:sz w:val="16"/>
          <w:szCs w:val="16"/>
        </w:rPr>
        <w:t>r</w:t>
      </w:r>
      <w:r w:rsidRPr="00573A75">
        <w:rPr>
          <w:rFonts w:ascii="Tahoma" w:eastAsia="Tahoma" w:hAnsi="Tahoma" w:cs="Tahoma"/>
          <w:spacing w:val="-4"/>
          <w:sz w:val="16"/>
          <w:szCs w:val="16"/>
        </w:rPr>
        <w:t>y</w:t>
      </w:r>
      <w:r w:rsidRPr="00573A75">
        <w:rPr>
          <w:rFonts w:ascii="Tahoma" w:eastAsia="Tahoma" w:hAnsi="Tahoma" w:cs="Tahoma"/>
          <w:sz w:val="16"/>
          <w:szCs w:val="16"/>
        </w:rPr>
        <w:t>ch</w:t>
      </w:r>
      <w:r w:rsidRPr="00573A75">
        <w:rPr>
          <w:rFonts w:ascii="Tahoma" w:eastAsia="Tahoma" w:hAnsi="Tahoma" w:cs="Tahoma"/>
          <w:spacing w:val="2"/>
          <w:sz w:val="16"/>
          <w:szCs w:val="16"/>
        </w:rPr>
        <w:t xml:space="preserve"> </w:t>
      </w:r>
      <w:r w:rsidRPr="00573A75">
        <w:rPr>
          <w:rFonts w:ascii="Tahoma" w:eastAsia="Tahoma" w:hAnsi="Tahoma" w:cs="Tahoma"/>
          <w:sz w:val="16"/>
          <w:szCs w:val="16"/>
        </w:rPr>
        <w:t>b</w:t>
      </w:r>
      <w:r w:rsidRPr="00573A75">
        <w:rPr>
          <w:rFonts w:ascii="Tahoma" w:eastAsia="Tahoma" w:hAnsi="Tahoma" w:cs="Tahoma"/>
          <w:spacing w:val="-1"/>
          <w:sz w:val="16"/>
          <w:szCs w:val="16"/>
        </w:rPr>
        <w:t>ę</w:t>
      </w:r>
      <w:r w:rsidRPr="00573A75">
        <w:rPr>
          <w:rFonts w:ascii="Tahoma" w:eastAsia="Tahoma" w:hAnsi="Tahoma" w:cs="Tahoma"/>
          <w:sz w:val="16"/>
          <w:szCs w:val="16"/>
        </w:rPr>
        <w:t>dz</w:t>
      </w:r>
      <w:r w:rsidRPr="00573A75">
        <w:rPr>
          <w:rFonts w:ascii="Tahoma" w:eastAsia="Tahoma" w:hAnsi="Tahoma" w:cs="Tahoma"/>
          <w:spacing w:val="-1"/>
          <w:sz w:val="16"/>
          <w:szCs w:val="16"/>
        </w:rPr>
        <w:t>i</w:t>
      </w:r>
      <w:r w:rsidRPr="00573A75">
        <w:rPr>
          <w:rFonts w:ascii="Tahoma" w:eastAsia="Tahoma" w:hAnsi="Tahoma" w:cs="Tahoma"/>
          <w:sz w:val="16"/>
          <w:szCs w:val="16"/>
        </w:rPr>
        <w:t>e</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u</w:t>
      </w:r>
      <w:r w:rsidRPr="00573A75">
        <w:rPr>
          <w:rFonts w:ascii="Tahoma" w:eastAsia="Tahoma" w:hAnsi="Tahoma" w:cs="Tahoma"/>
          <w:sz w:val="16"/>
          <w:szCs w:val="16"/>
        </w:rPr>
        <w:t>dz</w:t>
      </w:r>
      <w:r w:rsidRPr="00573A75">
        <w:rPr>
          <w:rFonts w:ascii="Tahoma" w:eastAsia="Tahoma" w:hAnsi="Tahoma" w:cs="Tahoma"/>
          <w:spacing w:val="-1"/>
          <w:sz w:val="16"/>
          <w:szCs w:val="16"/>
        </w:rPr>
        <w:t>iel</w:t>
      </w:r>
      <w:r w:rsidRPr="00573A75">
        <w:rPr>
          <w:rFonts w:ascii="Tahoma" w:eastAsia="Tahoma" w:hAnsi="Tahoma" w:cs="Tahoma"/>
          <w:sz w:val="16"/>
          <w:szCs w:val="16"/>
        </w:rPr>
        <w:t>a</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omo</w:t>
      </w:r>
      <w:r w:rsidRPr="00573A75">
        <w:rPr>
          <w:rFonts w:ascii="Tahoma" w:eastAsia="Tahoma" w:hAnsi="Tahoma" w:cs="Tahoma"/>
          <w:sz w:val="16"/>
          <w:szCs w:val="16"/>
        </w:rPr>
        <w:t>c</w:t>
      </w:r>
      <w:r w:rsidRPr="00573A75">
        <w:rPr>
          <w:rFonts w:ascii="Tahoma" w:eastAsia="Tahoma" w:hAnsi="Tahoma" w:cs="Tahoma"/>
          <w:spacing w:val="3"/>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u</w:t>
      </w:r>
      <w:r w:rsidRPr="00573A75">
        <w:rPr>
          <w:rFonts w:ascii="Tahoma" w:eastAsia="Tahoma" w:hAnsi="Tahoma" w:cs="Tahoma"/>
          <w:sz w:val="16"/>
          <w:szCs w:val="16"/>
        </w:rPr>
        <w:t>b</w:t>
      </w:r>
      <w:r w:rsidRPr="00573A75">
        <w:rPr>
          <w:rFonts w:ascii="Tahoma" w:eastAsia="Tahoma" w:hAnsi="Tahoma" w:cs="Tahoma"/>
          <w:spacing w:val="-1"/>
          <w:sz w:val="16"/>
          <w:szCs w:val="16"/>
        </w:rPr>
        <w:t>li</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2"/>
          <w:sz w:val="16"/>
          <w:szCs w:val="16"/>
        </w:rPr>
        <w:t xml:space="preserve"> </w:t>
      </w:r>
      <w:r w:rsidRPr="00573A75">
        <w:rPr>
          <w:rFonts w:ascii="Tahoma" w:eastAsia="Tahoma" w:hAnsi="Tahoma" w:cs="Tahoma"/>
          <w:sz w:val="16"/>
          <w:szCs w:val="16"/>
        </w:rPr>
        <w:t>i/</w:t>
      </w:r>
      <w:r w:rsidRPr="00573A75">
        <w:rPr>
          <w:rFonts w:ascii="Tahoma" w:eastAsia="Tahoma" w:hAnsi="Tahoma" w:cs="Tahoma"/>
          <w:spacing w:val="-3"/>
          <w:sz w:val="16"/>
          <w:szCs w:val="16"/>
        </w:rPr>
        <w:t>l</w:t>
      </w:r>
      <w:r w:rsidRPr="00573A75">
        <w:rPr>
          <w:rFonts w:ascii="Tahoma" w:eastAsia="Tahoma" w:hAnsi="Tahoma" w:cs="Tahoma"/>
          <w:spacing w:val="-1"/>
          <w:sz w:val="16"/>
          <w:szCs w:val="16"/>
        </w:rPr>
        <w:t>u</w:t>
      </w:r>
      <w:r w:rsidRPr="00573A75">
        <w:rPr>
          <w:rFonts w:ascii="Tahoma" w:eastAsia="Tahoma" w:hAnsi="Tahoma" w:cs="Tahoma"/>
          <w:sz w:val="16"/>
          <w:szCs w:val="16"/>
        </w:rPr>
        <w:t>b</w:t>
      </w:r>
      <w:r w:rsidRPr="00573A75">
        <w:rPr>
          <w:rFonts w:ascii="Tahoma" w:eastAsia="Tahoma" w:hAnsi="Tahoma" w:cs="Tahoma"/>
          <w:spacing w:val="3"/>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omo</w:t>
      </w:r>
      <w:r w:rsidRPr="00573A75">
        <w:rPr>
          <w:rFonts w:ascii="Tahoma" w:eastAsia="Tahoma" w:hAnsi="Tahoma" w:cs="Tahoma"/>
          <w:sz w:val="16"/>
          <w:szCs w:val="16"/>
        </w:rPr>
        <w:t>c</w:t>
      </w:r>
      <w:r w:rsidRPr="00573A75">
        <w:rPr>
          <w:rFonts w:ascii="Tahoma" w:eastAsia="Tahoma" w:hAnsi="Tahoma" w:cs="Tahoma"/>
          <w:spacing w:val="3"/>
          <w:sz w:val="16"/>
          <w:szCs w:val="16"/>
        </w:rPr>
        <w:t xml:space="preserve"> </w:t>
      </w:r>
      <w:r w:rsidRPr="00573A75">
        <w:rPr>
          <w:rFonts w:ascii="Tahoma" w:eastAsia="Tahoma" w:hAnsi="Tahoma" w:cs="Tahoma"/>
          <w:sz w:val="16"/>
          <w:szCs w:val="16"/>
        </w:rPr>
        <w:t>de</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minimi</w:t>
      </w:r>
      <w:r w:rsidRPr="00573A75">
        <w:rPr>
          <w:rFonts w:ascii="Tahoma" w:eastAsia="Tahoma" w:hAnsi="Tahoma" w:cs="Tahoma"/>
          <w:sz w:val="16"/>
          <w:szCs w:val="16"/>
        </w:rPr>
        <w:t>s.</w:t>
      </w:r>
      <w:r w:rsidRPr="00573A75">
        <w:rPr>
          <w:rFonts w:ascii="Tahoma" w:eastAsia="Tahoma" w:hAnsi="Tahoma" w:cs="Tahoma"/>
          <w:spacing w:val="2"/>
          <w:sz w:val="16"/>
          <w:szCs w:val="16"/>
        </w:rPr>
        <w:t xml:space="preserve"> </w:t>
      </w:r>
      <w:r w:rsidRPr="00573A75">
        <w:rPr>
          <w:rFonts w:ascii="Tahoma" w:eastAsia="Tahoma" w:hAnsi="Tahoma" w:cs="Tahoma"/>
          <w:sz w:val="16"/>
          <w:szCs w:val="16"/>
        </w:rPr>
        <w:t>Jeże</w:t>
      </w:r>
      <w:r w:rsidRPr="00573A75">
        <w:rPr>
          <w:rFonts w:ascii="Tahoma" w:eastAsia="Tahoma" w:hAnsi="Tahoma" w:cs="Tahoma"/>
          <w:spacing w:val="-1"/>
          <w:sz w:val="16"/>
          <w:szCs w:val="16"/>
        </w:rPr>
        <w:t>l</w:t>
      </w:r>
      <w:r w:rsidRPr="00573A75">
        <w:rPr>
          <w:rFonts w:ascii="Tahoma" w:eastAsia="Tahoma" w:hAnsi="Tahoma" w:cs="Tahoma"/>
          <w:sz w:val="16"/>
          <w:szCs w:val="16"/>
        </w:rPr>
        <w:t>i</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ni</w:t>
      </w:r>
      <w:r w:rsidRPr="00573A75">
        <w:rPr>
          <w:rFonts w:ascii="Tahoma" w:eastAsia="Tahoma" w:hAnsi="Tahoma" w:cs="Tahoma"/>
          <w:sz w:val="16"/>
          <w:szCs w:val="16"/>
        </w:rPr>
        <w:t>e</w:t>
      </w:r>
      <w:r w:rsidRPr="00573A75">
        <w:rPr>
          <w:rFonts w:ascii="Tahoma" w:eastAsia="Tahoma" w:hAnsi="Tahoma" w:cs="Tahoma"/>
          <w:spacing w:val="2"/>
          <w:sz w:val="16"/>
          <w:szCs w:val="16"/>
        </w:rPr>
        <w:t xml:space="preserve"> </w:t>
      </w:r>
      <w:r w:rsidRPr="00573A75">
        <w:rPr>
          <w:rFonts w:ascii="Tahoma" w:eastAsia="Tahoma" w:hAnsi="Tahoma" w:cs="Tahoma"/>
          <w:sz w:val="16"/>
          <w:szCs w:val="16"/>
        </w:rPr>
        <w:t>d</w:t>
      </w:r>
      <w:r w:rsidRPr="00573A75">
        <w:rPr>
          <w:rFonts w:ascii="Tahoma" w:eastAsia="Tahoma" w:hAnsi="Tahoma" w:cs="Tahoma"/>
          <w:spacing w:val="-1"/>
          <w:sz w:val="16"/>
          <w:szCs w:val="16"/>
        </w:rPr>
        <w:t>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1"/>
          <w:sz w:val="16"/>
          <w:szCs w:val="16"/>
        </w:rPr>
        <w:t>le</w:t>
      </w:r>
      <w:r w:rsidRPr="00573A75">
        <w:rPr>
          <w:rFonts w:ascii="Tahoma" w:eastAsia="Tahoma" w:hAnsi="Tahoma" w:cs="Tahoma"/>
          <w:sz w:val="16"/>
          <w:szCs w:val="16"/>
        </w:rPr>
        <w:t>ży</w:t>
      </w:r>
      <w:r w:rsidRPr="00573A75">
        <w:rPr>
          <w:rFonts w:ascii="Tahoma" w:eastAsia="Tahoma" w:hAnsi="Tahoma" w:cs="Tahoma"/>
          <w:spacing w:val="2"/>
          <w:sz w:val="16"/>
          <w:szCs w:val="16"/>
        </w:rPr>
        <w:t xml:space="preserve"> </w:t>
      </w:r>
      <w:r w:rsidRPr="00573A75">
        <w:rPr>
          <w:rFonts w:ascii="Tahoma" w:eastAsia="Tahoma" w:hAnsi="Tahoma" w:cs="Tahoma"/>
          <w:sz w:val="16"/>
          <w:szCs w:val="16"/>
        </w:rPr>
        <w:t>w</w:t>
      </w:r>
      <w:r w:rsidRPr="00573A75">
        <w:rPr>
          <w:rFonts w:ascii="Tahoma" w:eastAsia="Tahoma" w:hAnsi="Tahoma" w:cs="Tahoma"/>
          <w:spacing w:val="3"/>
          <w:sz w:val="16"/>
          <w:szCs w:val="16"/>
        </w:rPr>
        <w:t xml:space="preserve"> </w:t>
      </w:r>
      <w:r w:rsidRPr="00573A75">
        <w:rPr>
          <w:rFonts w:ascii="Tahoma" w:eastAsia="Tahoma" w:hAnsi="Tahoma" w:cs="Tahoma"/>
          <w:spacing w:val="-1"/>
          <w:sz w:val="16"/>
          <w:szCs w:val="16"/>
        </w:rPr>
        <w:t>mie</w:t>
      </w:r>
      <w:r w:rsidRPr="00573A75">
        <w:rPr>
          <w:rFonts w:ascii="Tahoma" w:eastAsia="Tahoma" w:hAnsi="Tahoma" w:cs="Tahoma"/>
          <w:sz w:val="16"/>
          <w:szCs w:val="16"/>
        </w:rPr>
        <w:t>jsce</w:t>
      </w:r>
      <w:r>
        <w:rPr>
          <w:rFonts w:ascii="Tahoma" w:eastAsia="Tahoma" w:hAnsi="Tahoma" w:cs="Tahoma"/>
          <w:sz w:val="16"/>
          <w:szCs w:val="16"/>
        </w:rPr>
        <w:t xml:space="preserve"> </w:t>
      </w:r>
      <w:r w:rsidRPr="00573A75">
        <w:rPr>
          <w:rFonts w:ascii="Tahoma" w:eastAsia="Tahoma" w:hAnsi="Tahoma" w:cs="Tahoma"/>
          <w:spacing w:val="-1"/>
          <w:sz w:val="16"/>
          <w:szCs w:val="16"/>
        </w:rPr>
        <w:t>t</w:t>
      </w:r>
      <w:r w:rsidRPr="00573A75">
        <w:rPr>
          <w:rFonts w:ascii="Tahoma" w:eastAsia="Tahoma" w:hAnsi="Tahoma" w:cs="Tahoma"/>
          <w:sz w:val="16"/>
          <w:szCs w:val="16"/>
        </w:rPr>
        <w:t>r</w:t>
      </w:r>
      <w:r w:rsidRPr="00573A75">
        <w:rPr>
          <w:rFonts w:ascii="Tahoma" w:eastAsia="Tahoma" w:hAnsi="Tahoma" w:cs="Tahoma"/>
          <w:spacing w:val="-1"/>
          <w:sz w:val="16"/>
          <w:szCs w:val="16"/>
        </w:rPr>
        <w:t>e</w:t>
      </w:r>
      <w:r w:rsidRPr="00573A75">
        <w:rPr>
          <w:rFonts w:ascii="Tahoma" w:eastAsia="Tahoma" w:hAnsi="Tahoma" w:cs="Tahoma"/>
          <w:sz w:val="16"/>
          <w:szCs w:val="16"/>
        </w:rPr>
        <w:t>ści przep</w:t>
      </w:r>
      <w:r w:rsidRPr="00573A75">
        <w:rPr>
          <w:rFonts w:ascii="Tahoma" w:eastAsia="Tahoma" w:hAnsi="Tahoma" w:cs="Tahoma"/>
          <w:spacing w:val="-1"/>
          <w:sz w:val="16"/>
          <w:szCs w:val="16"/>
        </w:rPr>
        <w:t>i</w:t>
      </w:r>
      <w:r w:rsidRPr="00573A75">
        <w:rPr>
          <w:rFonts w:ascii="Tahoma" w:eastAsia="Tahoma" w:hAnsi="Tahoma" w:cs="Tahoma"/>
          <w:sz w:val="16"/>
          <w:szCs w:val="16"/>
        </w:rPr>
        <w:t>su pa</w:t>
      </w:r>
      <w:r w:rsidRPr="00573A75">
        <w:rPr>
          <w:rFonts w:ascii="Tahoma" w:eastAsia="Tahoma" w:hAnsi="Tahoma" w:cs="Tahoma"/>
          <w:spacing w:val="-3"/>
          <w:sz w:val="16"/>
          <w:szCs w:val="16"/>
        </w:rPr>
        <w:t>ra</w:t>
      </w:r>
      <w:r w:rsidRPr="00573A75">
        <w:rPr>
          <w:rFonts w:ascii="Tahoma" w:eastAsia="Tahoma" w:hAnsi="Tahoma" w:cs="Tahoma"/>
          <w:sz w:val="16"/>
          <w:szCs w:val="16"/>
        </w:rPr>
        <w:t>g</w:t>
      </w:r>
      <w:r w:rsidRPr="00573A75">
        <w:rPr>
          <w:rFonts w:ascii="Tahoma" w:eastAsia="Tahoma" w:hAnsi="Tahoma" w:cs="Tahoma"/>
          <w:spacing w:val="-3"/>
          <w:sz w:val="16"/>
          <w:szCs w:val="16"/>
        </w:rPr>
        <w:t>r</w:t>
      </w:r>
      <w:r w:rsidRPr="00573A75">
        <w:rPr>
          <w:rFonts w:ascii="Tahoma" w:eastAsia="Tahoma" w:hAnsi="Tahoma" w:cs="Tahoma"/>
          <w:sz w:val="16"/>
          <w:szCs w:val="16"/>
        </w:rPr>
        <w:t>a</w:t>
      </w:r>
      <w:r w:rsidRPr="00573A75">
        <w:rPr>
          <w:rFonts w:ascii="Tahoma" w:eastAsia="Tahoma" w:hAnsi="Tahoma" w:cs="Tahoma"/>
          <w:spacing w:val="-4"/>
          <w:sz w:val="16"/>
          <w:szCs w:val="16"/>
        </w:rPr>
        <w:t>f</w:t>
      </w:r>
      <w:r w:rsidRPr="00573A75">
        <w:rPr>
          <w:rFonts w:ascii="Tahoma" w:eastAsia="Tahoma" w:hAnsi="Tahoma" w:cs="Tahoma"/>
          <w:sz w:val="16"/>
          <w:szCs w:val="16"/>
        </w:rPr>
        <w:t>u</w:t>
      </w:r>
      <w:r w:rsidRPr="00573A75">
        <w:rPr>
          <w:rFonts w:ascii="Tahoma" w:eastAsia="Tahoma" w:hAnsi="Tahoma" w:cs="Tahoma"/>
          <w:spacing w:val="-1"/>
          <w:sz w:val="16"/>
          <w:szCs w:val="16"/>
        </w:rPr>
        <w:t xml:space="preserve"> </w:t>
      </w:r>
      <w:r w:rsidRPr="00573A75">
        <w:rPr>
          <w:rFonts w:ascii="Tahoma" w:eastAsia="Tahoma" w:hAnsi="Tahoma" w:cs="Tahoma"/>
          <w:spacing w:val="1"/>
          <w:sz w:val="16"/>
          <w:szCs w:val="16"/>
        </w:rPr>
        <w:t>w</w:t>
      </w:r>
      <w:r w:rsidRPr="00573A75">
        <w:rPr>
          <w:rFonts w:ascii="Tahoma" w:eastAsia="Tahoma" w:hAnsi="Tahoma" w:cs="Tahoma"/>
          <w:sz w:val="16"/>
          <w:szCs w:val="16"/>
        </w:rPr>
        <w:t>pr</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3"/>
          <w:sz w:val="16"/>
          <w:szCs w:val="16"/>
        </w:rPr>
        <w:t>d</w:t>
      </w:r>
      <w:r w:rsidRPr="00573A75">
        <w:rPr>
          <w:rFonts w:ascii="Tahoma" w:eastAsia="Tahoma" w:hAnsi="Tahoma" w:cs="Tahoma"/>
          <w:sz w:val="16"/>
          <w:szCs w:val="16"/>
        </w:rPr>
        <w:t>z</w:t>
      </w:r>
      <w:r w:rsidRPr="00573A75">
        <w:rPr>
          <w:rFonts w:ascii="Tahoma" w:eastAsia="Tahoma" w:hAnsi="Tahoma" w:cs="Tahoma"/>
          <w:spacing w:val="-1"/>
          <w:sz w:val="16"/>
          <w:szCs w:val="16"/>
        </w:rPr>
        <w:t>i</w:t>
      </w:r>
      <w:r w:rsidRPr="00573A75">
        <w:rPr>
          <w:rFonts w:ascii="Tahoma" w:eastAsia="Tahoma" w:hAnsi="Tahoma" w:cs="Tahoma"/>
          <w:sz w:val="16"/>
          <w:szCs w:val="16"/>
        </w:rPr>
        <w:t xml:space="preserve">ć do </w:t>
      </w:r>
      <w:r w:rsidRPr="00573A75">
        <w:rPr>
          <w:rFonts w:ascii="Tahoma" w:eastAsia="Tahoma" w:hAnsi="Tahoma" w:cs="Tahoma"/>
          <w:spacing w:val="-1"/>
          <w:sz w:val="16"/>
          <w:szCs w:val="16"/>
        </w:rPr>
        <w:t>umo</w:t>
      </w:r>
      <w:r w:rsidRPr="00573A75">
        <w:rPr>
          <w:rFonts w:ascii="Tahoma" w:eastAsia="Tahoma" w:hAnsi="Tahoma" w:cs="Tahoma"/>
          <w:sz w:val="16"/>
          <w:szCs w:val="16"/>
        </w:rPr>
        <w:t xml:space="preserve">wy </w:t>
      </w:r>
      <w:r w:rsidRPr="00573A75">
        <w:rPr>
          <w:rFonts w:ascii="Tahoma" w:eastAsia="Tahoma" w:hAnsi="Tahoma" w:cs="Tahoma"/>
          <w:spacing w:val="-1"/>
          <w:sz w:val="16"/>
          <w:szCs w:val="16"/>
        </w:rPr>
        <w:t>tek</w:t>
      </w:r>
      <w:r w:rsidRPr="00573A75">
        <w:rPr>
          <w:rFonts w:ascii="Tahoma" w:eastAsia="Tahoma" w:hAnsi="Tahoma" w:cs="Tahoma"/>
          <w:sz w:val="16"/>
          <w:szCs w:val="16"/>
        </w:rPr>
        <w:t>s</w:t>
      </w:r>
      <w:r w:rsidRPr="00573A75">
        <w:rPr>
          <w:rFonts w:ascii="Tahoma" w:eastAsia="Tahoma" w:hAnsi="Tahoma" w:cs="Tahoma"/>
          <w:spacing w:val="-1"/>
          <w:sz w:val="16"/>
          <w:szCs w:val="16"/>
        </w:rPr>
        <w:t>t</w:t>
      </w:r>
      <w:r w:rsidRPr="00573A75">
        <w:rPr>
          <w:rFonts w:ascii="Tahoma" w:eastAsia="Tahoma" w:hAnsi="Tahoma" w:cs="Tahoma"/>
          <w:sz w:val="16"/>
          <w:szCs w:val="16"/>
        </w:rPr>
        <w:t>:</w:t>
      </w:r>
      <w:r w:rsidRPr="00573A75">
        <w:rPr>
          <w:rFonts w:ascii="Tahoma" w:eastAsia="Tahoma" w:hAnsi="Tahoma" w:cs="Tahoma"/>
          <w:spacing w:val="1"/>
          <w:sz w:val="16"/>
          <w:szCs w:val="16"/>
        </w:rPr>
        <w:t xml:space="preserve"> </w:t>
      </w:r>
      <w:r w:rsidRPr="00573A75">
        <w:rPr>
          <w:rFonts w:ascii="Tahoma" w:eastAsia="Tahoma" w:hAnsi="Tahoma" w:cs="Tahoma"/>
          <w:spacing w:val="-1"/>
          <w:sz w:val="16"/>
          <w:szCs w:val="16"/>
        </w:rPr>
        <w:t>„</w:t>
      </w:r>
      <w:r>
        <w:rPr>
          <w:rFonts w:ascii="Tahoma" w:eastAsia="Tahoma" w:hAnsi="Tahoma" w:cs="Tahoma"/>
          <w:spacing w:val="1"/>
          <w:sz w:val="16"/>
          <w:szCs w:val="16"/>
        </w:rPr>
        <w:t>Wykreślono</w:t>
      </w:r>
      <w:r w:rsidRPr="00573A75">
        <w:rPr>
          <w:rFonts w:ascii="Tahoma" w:eastAsia="Tahoma" w:hAnsi="Tahoma" w:cs="Tahoma"/>
          <w:sz w:val="16"/>
          <w:szCs w:val="16"/>
        </w:rPr>
        <w:t>”</w:t>
      </w:r>
      <w:r>
        <w:rPr>
          <w:rFonts w:ascii="Tahoma" w:eastAsia="Tahoma" w:hAnsi="Tahoma" w:cs="Tahoma"/>
          <w:sz w:val="16"/>
          <w:szCs w:val="16"/>
        </w:rPr>
        <w:t>.</w:t>
      </w:r>
    </w:p>
  </w:footnote>
  <w:footnote w:id="64">
    <w:p w14:paraId="3681E512" w14:textId="77777777" w:rsidR="005401C0" w:rsidRPr="00EB74B7" w:rsidRDefault="005401C0">
      <w:pPr>
        <w:pStyle w:val="Tekstprzypisudolnego"/>
        <w:rPr>
          <w:rFonts w:ascii="Tahoma" w:hAnsi="Tahoma" w:cs="Tahoma"/>
          <w:sz w:val="16"/>
          <w:szCs w:val="16"/>
        </w:rPr>
      </w:pPr>
      <w:r w:rsidRPr="00EB74B7">
        <w:rPr>
          <w:rStyle w:val="Odwoanieprzypisudolnego"/>
          <w:rFonts w:ascii="Tahoma" w:hAnsi="Tahoma" w:cs="Tahoma"/>
          <w:sz w:val="16"/>
          <w:szCs w:val="16"/>
        </w:rPr>
        <w:footnoteRef/>
      </w:r>
      <w:r w:rsidRPr="00EB74B7">
        <w:rPr>
          <w:rFonts w:ascii="Tahoma" w:hAnsi="Tahoma" w:cs="Tahoma"/>
          <w:sz w:val="16"/>
          <w:szCs w:val="16"/>
        </w:rPr>
        <w:t xml:space="preserve"> </w:t>
      </w:r>
      <w:r w:rsidRPr="00573A75">
        <w:rPr>
          <w:rFonts w:ascii="Tahoma" w:eastAsia="Tahoma" w:hAnsi="Tahoma" w:cs="Tahoma"/>
          <w:sz w:val="16"/>
          <w:szCs w:val="16"/>
        </w:rPr>
        <w:t>W</w:t>
      </w:r>
      <w:r w:rsidRPr="00573A75">
        <w:rPr>
          <w:rFonts w:ascii="Tahoma" w:eastAsia="Tahoma" w:hAnsi="Tahoma" w:cs="Tahoma"/>
          <w:spacing w:val="-1"/>
          <w:sz w:val="16"/>
          <w:szCs w:val="16"/>
        </w:rPr>
        <w:t xml:space="preserve"> momen</w:t>
      </w:r>
      <w:r w:rsidRPr="00573A75">
        <w:rPr>
          <w:rFonts w:ascii="Tahoma" w:eastAsia="Tahoma" w:hAnsi="Tahoma" w:cs="Tahoma"/>
          <w:sz w:val="16"/>
          <w:szCs w:val="16"/>
        </w:rPr>
        <w:t>cie zawi</w:t>
      </w:r>
      <w:r w:rsidRPr="00573A75">
        <w:rPr>
          <w:rFonts w:ascii="Tahoma" w:eastAsia="Tahoma" w:hAnsi="Tahoma" w:cs="Tahoma"/>
          <w:spacing w:val="-1"/>
          <w:sz w:val="16"/>
          <w:szCs w:val="16"/>
        </w:rPr>
        <w:t>e</w:t>
      </w:r>
      <w:r w:rsidRPr="00573A75">
        <w:rPr>
          <w:rFonts w:ascii="Tahoma" w:eastAsia="Tahoma" w:hAnsi="Tahoma" w:cs="Tahoma"/>
          <w:spacing w:val="-3"/>
          <w:sz w:val="16"/>
          <w:szCs w:val="16"/>
        </w:rPr>
        <w:t>r</w:t>
      </w:r>
      <w:r w:rsidRPr="00573A75">
        <w:rPr>
          <w:rFonts w:ascii="Tahoma" w:eastAsia="Tahoma" w:hAnsi="Tahoma" w:cs="Tahoma"/>
          <w:sz w:val="16"/>
          <w:szCs w:val="16"/>
        </w:rPr>
        <w:t>a</w:t>
      </w:r>
      <w:r w:rsidRPr="00573A75">
        <w:rPr>
          <w:rFonts w:ascii="Tahoma" w:eastAsia="Tahoma" w:hAnsi="Tahoma" w:cs="Tahoma"/>
          <w:spacing w:val="-1"/>
          <w:sz w:val="16"/>
          <w:szCs w:val="16"/>
        </w:rPr>
        <w:t>ni</w:t>
      </w:r>
      <w:r w:rsidRPr="00573A75">
        <w:rPr>
          <w:rFonts w:ascii="Tahoma" w:eastAsia="Tahoma" w:hAnsi="Tahoma" w:cs="Tahoma"/>
          <w:sz w:val="16"/>
          <w:szCs w:val="16"/>
        </w:rPr>
        <w:t xml:space="preserve">a </w:t>
      </w:r>
      <w:r w:rsidRPr="00573A75">
        <w:rPr>
          <w:rFonts w:ascii="Tahoma" w:eastAsia="Tahoma" w:hAnsi="Tahoma" w:cs="Tahoma"/>
          <w:spacing w:val="-1"/>
          <w:sz w:val="16"/>
          <w:szCs w:val="16"/>
        </w:rPr>
        <w:t>umo</w:t>
      </w:r>
      <w:r w:rsidRPr="00573A75">
        <w:rPr>
          <w:rFonts w:ascii="Tahoma" w:eastAsia="Tahoma" w:hAnsi="Tahoma" w:cs="Tahoma"/>
          <w:sz w:val="16"/>
          <w:szCs w:val="16"/>
        </w:rPr>
        <w:t>wy</w:t>
      </w:r>
      <w:r w:rsidRPr="00573A75">
        <w:rPr>
          <w:rFonts w:ascii="Tahoma" w:eastAsia="Tahoma" w:hAnsi="Tahoma" w:cs="Tahoma"/>
          <w:spacing w:val="-3"/>
          <w:sz w:val="16"/>
          <w:szCs w:val="16"/>
        </w:rPr>
        <w:t xml:space="preserve"> </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1"/>
          <w:sz w:val="16"/>
          <w:szCs w:val="16"/>
        </w:rPr>
        <w:t>le</w:t>
      </w:r>
      <w:r w:rsidRPr="00573A75">
        <w:rPr>
          <w:rFonts w:ascii="Tahoma" w:eastAsia="Tahoma" w:hAnsi="Tahoma" w:cs="Tahoma"/>
          <w:sz w:val="16"/>
          <w:szCs w:val="16"/>
        </w:rPr>
        <w:t>ży p</w:t>
      </w:r>
      <w:r w:rsidRPr="00573A75">
        <w:rPr>
          <w:rFonts w:ascii="Tahoma" w:eastAsia="Tahoma" w:hAnsi="Tahoma" w:cs="Tahoma"/>
          <w:spacing w:val="-1"/>
          <w:sz w:val="16"/>
          <w:szCs w:val="16"/>
        </w:rPr>
        <w:t>o</w:t>
      </w:r>
      <w:r w:rsidRPr="00573A75">
        <w:rPr>
          <w:rFonts w:ascii="Tahoma" w:eastAsia="Tahoma" w:hAnsi="Tahoma" w:cs="Tahoma"/>
          <w:sz w:val="16"/>
          <w:szCs w:val="16"/>
        </w:rPr>
        <w:t>dać a</w:t>
      </w:r>
      <w:r w:rsidRPr="00573A75">
        <w:rPr>
          <w:rFonts w:ascii="Tahoma" w:eastAsia="Tahoma" w:hAnsi="Tahoma" w:cs="Tahoma"/>
          <w:spacing w:val="-1"/>
          <w:sz w:val="16"/>
          <w:szCs w:val="16"/>
        </w:rPr>
        <w:t>ktu</w:t>
      </w:r>
      <w:r w:rsidRPr="00573A75">
        <w:rPr>
          <w:rFonts w:ascii="Tahoma" w:eastAsia="Tahoma" w:hAnsi="Tahoma" w:cs="Tahoma"/>
          <w:sz w:val="16"/>
          <w:szCs w:val="16"/>
        </w:rPr>
        <w:t>a</w:t>
      </w:r>
      <w:r w:rsidRPr="00573A75">
        <w:rPr>
          <w:rFonts w:ascii="Tahoma" w:eastAsia="Tahoma" w:hAnsi="Tahoma" w:cs="Tahoma"/>
          <w:spacing w:val="-1"/>
          <w:sz w:val="16"/>
          <w:szCs w:val="16"/>
        </w:rPr>
        <w:t>l</w:t>
      </w:r>
      <w:r w:rsidRPr="00573A75">
        <w:rPr>
          <w:rFonts w:ascii="Tahoma" w:eastAsia="Tahoma" w:hAnsi="Tahoma" w:cs="Tahoma"/>
          <w:spacing w:val="-3"/>
          <w:sz w:val="16"/>
          <w:szCs w:val="16"/>
        </w:rPr>
        <w:t>n</w:t>
      </w:r>
      <w:r w:rsidRPr="00573A75">
        <w:rPr>
          <w:rFonts w:ascii="Tahoma" w:eastAsia="Tahoma" w:hAnsi="Tahoma" w:cs="Tahoma"/>
          <w:sz w:val="16"/>
          <w:szCs w:val="16"/>
        </w:rPr>
        <w:t xml:space="preserve">y </w:t>
      </w:r>
      <w:r w:rsidRPr="00573A75">
        <w:rPr>
          <w:rFonts w:ascii="Tahoma" w:eastAsia="Tahoma" w:hAnsi="Tahoma" w:cs="Tahoma"/>
          <w:spacing w:val="1"/>
          <w:sz w:val="16"/>
          <w:szCs w:val="16"/>
        </w:rPr>
        <w:t>n</w:t>
      </w:r>
      <w:r w:rsidRPr="00573A75">
        <w:rPr>
          <w:rFonts w:ascii="Tahoma" w:eastAsia="Tahoma" w:hAnsi="Tahoma" w:cs="Tahoma"/>
          <w:spacing w:val="-1"/>
          <w:sz w:val="16"/>
          <w:szCs w:val="16"/>
        </w:rPr>
        <w:t>ume</w:t>
      </w:r>
      <w:r w:rsidRPr="00573A75">
        <w:rPr>
          <w:rFonts w:ascii="Tahoma" w:eastAsia="Tahoma" w:hAnsi="Tahoma" w:cs="Tahoma"/>
          <w:sz w:val="16"/>
          <w:szCs w:val="16"/>
        </w:rPr>
        <w:t>r r</w:t>
      </w:r>
      <w:r w:rsidRPr="00573A75">
        <w:rPr>
          <w:rFonts w:ascii="Tahoma" w:eastAsia="Tahoma" w:hAnsi="Tahoma" w:cs="Tahoma"/>
          <w:spacing w:val="-1"/>
          <w:sz w:val="16"/>
          <w:szCs w:val="16"/>
        </w:rPr>
        <w:t>e</w:t>
      </w:r>
      <w:r w:rsidRPr="00573A75">
        <w:rPr>
          <w:rFonts w:ascii="Tahoma" w:eastAsia="Tahoma" w:hAnsi="Tahoma" w:cs="Tahoma"/>
          <w:spacing w:val="-3"/>
          <w:sz w:val="16"/>
          <w:szCs w:val="16"/>
        </w:rPr>
        <w:t>f</w:t>
      </w:r>
      <w:r w:rsidRPr="00573A75">
        <w:rPr>
          <w:rFonts w:ascii="Tahoma" w:eastAsia="Tahoma" w:hAnsi="Tahoma" w:cs="Tahoma"/>
          <w:spacing w:val="-1"/>
          <w:sz w:val="16"/>
          <w:szCs w:val="16"/>
        </w:rPr>
        <w:t>e</w:t>
      </w:r>
      <w:r w:rsidRPr="00573A75">
        <w:rPr>
          <w:rFonts w:ascii="Tahoma" w:eastAsia="Tahoma" w:hAnsi="Tahoma" w:cs="Tahoma"/>
          <w:spacing w:val="2"/>
          <w:sz w:val="16"/>
          <w:szCs w:val="16"/>
        </w:rPr>
        <w:t>r</w:t>
      </w:r>
      <w:r w:rsidRPr="00573A75">
        <w:rPr>
          <w:rFonts w:ascii="Tahoma" w:eastAsia="Tahoma" w:hAnsi="Tahoma" w:cs="Tahoma"/>
          <w:spacing w:val="-1"/>
          <w:sz w:val="16"/>
          <w:szCs w:val="16"/>
        </w:rPr>
        <w:t>en</w:t>
      </w:r>
      <w:r w:rsidRPr="00573A75">
        <w:rPr>
          <w:rFonts w:ascii="Tahoma" w:eastAsia="Tahoma" w:hAnsi="Tahoma" w:cs="Tahoma"/>
          <w:sz w:val="16"/>
          <w:szCs w:val="16"/>
        </w:rPr>
        <w:t>c</w:t>
      </w:r>
      <w:r w:rsidRPr="00573A75">
        <w:rPr>
          <w:rFonts w:ascii="Tahoma" w:eastAsia="Tahoma" w:hAnsi="Tahoma" w:cs="Tahoma"/>
          <w:spacing w:val="-1"/>
          <w:sz w:val="16"/>
          <w:szCs w:val="16"/>
        </w:rPr>
        <w:t>y</w:t>
      </w:r>
      <w:r w:rsidRPr="00573A75">
        <w:rPr>
          <w:rFonts w:ascii="Tahoma" w:eastAsia="Tahoma" w:hAnsi="Tahoma" w:cs="Tahoma"/>
          <w:sz w:val="16"/>
          <w:szCs w:val="16"/>
        </w:rPr>
        <w:t>j</w:t>
      </w:r>
      <w:r w:rsidRPr="00573A75">
        <w:rPr>
          <w:rFonts w:ascii="Tahoma" w:eastAsia="Tahoma" w:hAnsi="Tahoma" w:cs="Tahoma"/>
          <w:spacing w:val="-3"/>
          <w:sz w:val="16"/>
          <w:szCs w:val="16"/>
        </w:rPr>
        <w:t>n</w:t>
      </w:r>
      <w:r w:rsidRPr="00573A75">
        <w:rPr>
          <w:rFonts w:ascii="Tahoma" w:eastAsia="Tahoma" w:hAnsi="Tahoma" w:cs="Tahoma"/>
          <w:spacing w:val="-15"/>
          <w:sz w:val="16"/>
          <w:szCs w:val="16"/>
        </w:rPr>
        <w:t>y</w:t>
      </w:r>
      <w:r w:rsidRPr="00573A75">
        <w:rPr>
          <w:rFonts w:ascii="Tahoma" w:eastAsia="Tahoma" w:hAnsi="Tahoma" w:cs="Tahoma"/>
          <w:sz w:val="16"/>
          <w:szCs w:val="16"/>
        </w:rPr>
        <w:t>.</w:t>
      </w:r>
    </w:p>
  </w:footnote>
  <w:footnote w:id="65">
    <w:p w14:paraId="303DBF2D" w14:textId="77777777" w:rsidR="005401C0" w:rsidRPr="00EB74B7" w:rsidRDefault="005401C0" w:rsidP="00C24D7D">
      <w:pPr>
        <w:pStyle w:val="Tekstprzypisudolnego"/>
        <w:rPr>
          <w:rFonts w:ascii="Tahoma" w:hAnsi="Tahoma" w:cs="Tahoma"/>
          <w:sz w:val="16"/>
          <w:szCs w:val="16"/>
        </w:rPr>
      </w:pPr>
      <w:r w:rsidRPr="00EB74B7">
        <w:rPr>
          <w:rStyle w:val="Odwoanieprzypisudolnego"/>
          <w:rFonts w:ascii="Tahoma" w:hAnsi="Tahoma" w:cs="Tahoma"/>
          <w:sz w:val="16"/>
          <w:szCs w:val="16"/>
        </w:rPr>
        <w:footnoteRef/>
      </w:r>
      <w:r w:rsidRPr="00EB74B7">
        <w:rPr>
          <w:rFonts w:ascii="Tahoma" w:hAnsi="Tahoma" w:cs="Tahoma"/>
          <w:sz w:val="16"/>
          <w:szCs w:val="16"/>
        </w:rPr>
        <w:t xml:space="preserve"> </w:t>
      </w:r>
      <w:r w:rsidRPr="00573A75">
        <w:rPr>
          <w:rFonts w:ascii="Tahoma" w:eastAsia="Tahoma" w:hAnsi="Tahoma" w:cs="Tahoma"/>
          <w:spacing w:val="-1"/>
          <w:position w:val="-1"/>
          <w:sz w:val="16"/>
          <w:szCs w:val="16"/>
        </w:rPr>
        <w:t>Dot</w:t>
      </w:r>
      <w:r w:rsidRPr="00573A75">
        <w:rPr>
          <w:rFonts w:ascii="Tahoma" w:eastAsia="Tahoma" w:hAnsi="Tahoma" w:cs="Tahoma"/>
          <w:spacing w:val="-3"/>
          <w:position w:val="-1"/>
          <w:sz w:val="16"/>
          <w:szCs w:val="16"/>
        </w:rPr>
        <w: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y prz</w:t>
      </w:r>
      <w:r w:rsidRPr="00573A75">
        <w:rPr>
          <w:rFonts w:ascii="Tahoma" w:eastAsia="Tahoma" w:hAnsi="Tahoma" w:cs="Tahoma"/>
          <w:spacing w:val="-1"/>
          <w:position w:val="-1"/>
          <w:sz w:val="16"/>
          <w:szCs w:val="16"/>
        </w:rPr>
        <w:t>y</w:t>
      </w:r>
      <w:r w:rsidRPr="00573A75">
        <w:rPr>
          <w:rFonts w:ascii="Tahoma" w:eastAsia="Tahoma" w:hAnsi="Tahoma" w:cs="Tahoma"/>
          <w:position w:val="-1"/>
          <w:sz w:val="16"/>
          <w:szCs w:val="16"/>
        </w:rPr>
        <w:t>pad</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gdy</w:t>
      </w:r>
      <w:r w:rsidRPr="00573A75">
        <w:rPr>
          <w:rFonts w:ascii="Tahoma" w:eastAsia="Tahoma" w:hAnsi="Tahoma" w:cs="Tahoma"/>
          <w:spacing w:val="-1"/>
          <w:position w:val="-1"/>
          <w:sz w:val="16"/>
          <w:szCs w:val="16"/>
        </w:rPr>
        <w:t xml:space="preserve"> Benefi</w:t>
      </w:r>
      <w:r w:rsidRPr="00573A75">
        <w:rPr>
          <w:rFonts w:ascii="Tahoma" w:eastAsia="Tahoma" w:hAnsi="Tahoma" w:cs="Tahoma"/>
          <w:position w:val="-1"/>
          <w:sz w:val="16"/>
          <w:szCs w:val="16"/>
        </w:rPr>
        <w:t>cj</w:t>
      </w:r>
      <w:r w:rsidRPr="00573A75">
        <w:rPr>
          <w:rFonts w:ascii="Tahoma" w:eastAsia="Tahoma" w:hAnsi="Tahoma" w:cs="Tahoma"/>
          <w:spacing w:val="-1"/>
          <w:position w:val="-1"/>
          <w:sz w:val="16"/>
          <w:szCs w:val="16"/>
        </w:rPr>
        <w:t>en</w:t>
      </w:r>
      <w:r w:rsidRPr="00573A75">
        <w:rPr>
          <w:rFonts w:ascii="Tahoma" w:eastAsia="Tahoma" w:hAnsi="Tahoma" w:cs="Tahoma"/>
          <w:position w:val="-1"/>
          <w:sz w:val="16"/>
          <w:szCs w:val="16"/>
        </w:rPr>
        <w:t>t</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jest jed</w:t>
      </w:r>
      <w:r w:rsidRPr="00573A75">
        <w:rPr>
          <w:rFonts w:ascii="Tahoma" w:eastAsia="Tahoma" w:hAnsi="Tahoma" w:cs="Tahoma"/>
          <w:spacing w:val="-1"/>
          <w:position w:val="-1"/>
          <w:sz w:val="16"/>
          <w:szCs w:val="16"/>
        </w:rPr>
        <w:t>no</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ś</w:t>
      </w:r>
      <w:r w:rsidRPr="00573A75">
        <w:rPr>
          <w:rFonts w:ascii="Tahoma" w:eastAsia="Tahoma" w:hAnsi="Tahoma" w:cs="Tahoma"/>
          <w:spacing w:val="-1"/>
          <w:position w:val="-1"/>
          <w:sz w:val="16"/>
          <w:szCs w:val="16"/>
        </w:rPr>
        <w:t>ni</w:t>
      </w:r>
      <w:r w:rsidRPr="00573A75">
        <w:rPr>
          <w:rFonts w:ascii="Tahoma" w:eastAsia="Tahoma" w:hAnsi="Tahoma" w:cs="Tahoma"/>
          <w:position w:val="-1"/>
          <w:sz w:val="16"/>
          <w:szCs w:val="16"/>
        </w:rPr>
        <w:t xml:space="preserve">e </w:t>
      </w:r>
      <w:r w:rsidRPr="00573A75">
        <w:rPr>
          <w:rFonts w:ascii="Tahoma" w:eastAsia="Tahoma" w:hAnsi="Tahoma" w:cs="Tahoma"/>
          <w:spacing w:val="-1"/>
          <w:position w:val="-1"/>
          <w:sz w:val="16"/>
          <w:szCs w:val="16"/>
        </w:rPr>
        <w:t>B</w:t>
      </w:r>
      <w:r w:rsidRPr="00573A75">
        <w:rPr>
          <w:rFonts w:ascii="Tahoma" w:eastAsia="Tahoma" w:hAnsi="Tahoma" w:cs="Tahoma"/>
          <w:spacing w:val="1"/>
          <w:position w:val="-1"/>
          <w:sz w:val="16"/>
          <w:szCs w:val="16"/>
        </w:rPr>
        <w:t>e</w:t>
      </w:r>
      <w:r w:rsidRPr="00573A75">
        <w:rPr>
          <w:rFonts w:ascii="Tahoma" w:eastAsia="Tahoma" w:hAnsi="Tahoma" w:cs="Tahoma"/>
          <w:spacing w:val="-1"/>
          <w:position w:val="-1"/>
          <w:sz w:val="16"/>
          <w:szCs w:val="16"/>
        </w:rPr>
        <w:t>nefi</w:t>
      </w:r>
      <w:r w:rsidRPr="00573A75">
        <w:rPr>
          <w:rFonts w:ascii="Tahoma" w:eastAsia="Tahoma" w:hAnsi="Tahoma" w:cs="Tahoma"/>
          <w:position w:val="-1"/>
          <w:sz w:val="16"/>
          <w:szCs w:val="16"/>
        </w:rPr>
        <w:t>cj</w:t>
      </w:r>
      <w:r w:rsidRPr="00573A75">
        <w:rPr>
          <w:rFonts w:ascii="Tahoma" w:eastAsia="Tahoma" w:hAnsi="Tahoma" w:cs="Tahoma"/>
          <w:spacing w:val="-1"/>
          <w:position w:val="-1"/>
          <w:sz w:val="16"/>
          <w:szCs w:val="16"/>
        </w:rPr>
        <w:t>ente</w:t>
      </w:r>
      <w:r w:rsidRPr="00573A75">
        <w:rPr>
          <w:rFonts w:ascii="Tahoma" w:eastAsia="Tahoma" w:hAnsi="Tahoma" w:cs="Tahoma"/>
          <w:position w:val="-1"/>
          <w:sz w:val="16"/>
          <w:szCs w:val="16"/>
        </w:rPr>
        <w:t>m</w:t>
      </w:r>
      <w:r w:rsidRPr="00573A75">
        <w:rPr>
          <w:rFonts w:ascii="Tahoma" w:eastAsia="Tahoma" w:hAnsi="Tahoma" w:cs="Tahoma"/>
          <w:spacing w:val="2"/>
          <w:position w:val="-1"/>
          <w:sz w:val="16"/>
          <w:szCs w:val="16"/>
        </w:rPr>
        <w:t xml:space="preserve"> </w:t>
      </w:r>
      <w:r w:rsidRPr="00573A75">
        <w:rPr>
          <w:rFonts w:ascii="Tahoma" w:eastAsia="Tahoma" w:hAnsi="Tahoma" w:cs="Tahoma"/>
          <w:position w:val="-1"/>
          <w:sz w:val="16"/>
          <w:szCs w:val="16"/>
        </w:rPr>
        <w:t>p</w:t>
      </w:r>
      <w:r w:rsidRPr="00573A75">
        <w:rPr>
          <w:rFonts w:ascii="Tahoma" w:eastAsia="Tahoma" w:hAnsi="Tahoma" w:cs="Tahoma"/>
          <w:spacing w:val="-1"/>
          <w:position w:val="-1"/>
          <w:sz w:val="16"/>
          <w:szCs w:val="16"/>
        </w:rPr>
        <w:t>omo</w:t>
      </w:r>
      <w:r w:rsidRPr="00573A75">
        <w:rPr>
          <w:rFonts w:ascii="Tahoma" w:eastAsia="Tahoma" w:hAnsi="Tahoma" w:cs="Tahoma"/>
          <w:position w:val="-1"/>
          <w:sz w:val="16"/>
          <w:szCs w:val="16"/>
        </w:rPr>
        <w:t>c</w:t>
      </w:r>
      <w:r w:rsidRPr="00573A75">
        <w:rPr>
          <w:rFonts w:ascii="Tahoma" w:eastAsia="Tahoma" w:hAnsi="Tahoma" w:cs="Tahoma"/>
          <w:spacing w:val="-15"/>
          <w:position w:val="-1"/>
          <w:sz w:val="16"/>
          <w:szCs w:val="16"/>
        </w:rPr>
        <w:t>y</w:t>
      </w:r>
      <w:r w:rsidRPr="00573A75">
        <w:rPr>
          <w:rFonts w:ascii="Tahoma" w:eastAsia="Tahoma" w:hAnsi="Tahoma" w:cs="Tahoma"/>
          <w:position w:val="-1"/>
          <w:sz w:val="16"/>
          <w:szCs w:val="16"/>
        </w:rPr>
        <w:t>.</w:t>
      </w:r>
    </w:p>
  </w:footnote>
  <w:footnote w:id="66">
    <w:p w14:paraId="4BDC00CE" w14:textId="77777777" w:rsidR="005401C0" w:rsidRPr="000649F1" w:rsidRDefault="005401C0" w:rsidP="00C24D7D">
      <w:pPr>
        <w:pStyle w:val="Tekstprzypisudolnego"/>
      </w:pPr>
      <w:r w:rsidRPr="00EB74B7">
        <w:rPr>
          <w:rStyle w:val="Odwoanieprzypisudolnego"/>
          <w:rFonts w:ascii="Tahoma" w:hAnsi="Tahoma" w:cs="Tahoma"/>
          <w:sz w:val="16"/>
          <w:szCs w:val="16"/>
        </w:rPr>
        <w:footnoteRef/>
      </w:r>
      <w:r w:rsidRPr="00EB74B7">
        <w:rPr>
          <w:rFonts w:ascii="Tahoma" w:hAnsi="Tahoma" w:cs="Tahoma"/>
          <w:sz w:val="16"/>
          <w:szCs w:val="16"/>
        </w:rPr>
        <w:t xml:space="preserve"> </w:t>
      </w:r>
      <w:r w:rsidRPr="00573A75">
        <w:rPr>
          <w:rFonts w:ascii="Tahoma" w:eastAsia="Tahoma" w:hAnsi="Tahoma" w:cs="Tahoma"/>
          <w:spacing w:val="-1"/>
          <w:position w:val="-1"/>
          <w:sz w:val="16"/>
          <w:szCs w:val="16"/>
        </w:rPr>
        <w:t>Dot</w:t>
      </w:r>
      <w:r w:rsidRPr="00573A75">
        <w:rPr>
          <w:rFonts w:ascii="Tahoma" w:eastAsia="Tahoma" w:hAnsi="Tahoma" w:cs="Tahoma"/>
          <w:spacing w:val="-3"/>
          <w:position w:val="-1"/>
          <w:sz w:val="16"/>
          <w:szCs w:val="16"/>
        </w:rPr>
        <w: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y prz</w:t>
      </w:r>
      <w:r w:rsidRPr="00573A75">
        <w:rPr>
          <w:rFonts w:ascii="Tahoma" w:eastAsia="Tahoma" w:hAnsi="Tahoma" w:cs="Tahoma"/>
          <w:spacing w:val="-1"/>
          <w:position w:val="-1"/>
          <w:sz w:val="16"/>
          <w:szCs w:val="16"/>
        </w:rPr>
        <w:t>y</w:t>
      </w:r>
      <w:r w:rsidRPr="00573A75">
        <w:rPr>
          <w:rFonts w:ascii="Tahoma" w:eastAsia="Tahoma" w:hAnsi="Tahoma" w:cs="Tahoma"/>
          <w:position w:val="-1"/>
          <w:sz w:val="16"/>
          <w:szCs w:val="16"/>
        </w:rPr>
        <w:t>pad</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gdy</w:t>
      </w:r>
      <w:r w:rsidRPr="00573A75">
        <w:rPr>
          <w:rFonts w:ascii="Tahoma" w:eastAsia="Tahoma" w:hAnsi="Tahoma" w:cs="Tahoma"/>
          <w:spacing w:val="-1"/>
          <w:position w:val="-1"/>
          <w:sz w:val="16"/>
          <w:szCs w:val="16"/>
        </w:rPr>
        <w:t xml:space="preserve"> Benefi</w:t>
      </w:r>
      <w:r w:rsidRPr="00573A75">
        <w:rPr>
          <w:rFonts w:ascii="Tahoma" w:eastAsia="Tahoma" w:hAnsi="Tahoma" w:cs="Tahoma"/>
          <w:position w:val="-1"/>
          <w:sz w:val="16"/>
          <w:szCs w:val="16"/>
        </w:rPr>
        <w:t>cj</w:t>
      </w:r>
      <w:r w:rsidRPr="00573A75">
        <w:rPr>
          <w:rFonts w:ascii="Tahoma" w:eastAsia="Tahoma" w:hAnsi="Tahoma" w:cs="Tahoma"/>
          <w:spacing w:val="-1"/>
          <w:position w:val="-1"/>
          <w:sz w:val="16"/>
          <w:szCs w:val="16"/>
        </w:rPr>
        <w:t>en</w:t>
      </w:r>
      <w:r w:rsidRPr="00573A75">
        <w:rPr>
          <w:rFonts w:ascii="Tahoma" w:eastAsia="Tahoma" w:hAnsi="Tahoma" w:cs="Tahoma"/>
          <w:position w:val="-1"/>
          <w:sz w:val="16"/>
          <w:szCs w:val="16"/>
        </w:rPr>
        <w:t>t</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jest p</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d</w:t>
      </w:r>
      <w:r w:rsidRPr="00573A75">
        <w:rPr>
          <w:rFonts w:ascii="Tahoma" w:eastAsia="Tahoma" w:hAnsi="Tahoma" w:cs="Tahoma"/>
          <w:spacing w:val="-1"/>
          <w:position w:val="-1"/>
          <w:sz w:val="16"/>
          <w:szCs w:val="16"/>
        </w:rPr>
        <w:t>miote</w:t>
      </w:r>
      <w:r w:rsidRPr="00573A75">
        <w:rPr>
          <w:rFonts w:ascii="Tahoma" w:eastAsia="Tahoma" w:hAnsi="Tahoma" w:cs="Tahoma"/>
          <w:position w:val="-1"/>
          <w:sz w:val="16"/>
          <w:szCs w:val="16"/>
        </w:rPr>
        <w:t xml:space="preserve">m </w:t>
      </w:r>
      <w:r w:rsidRPr="00573A75">
        <w:rPr>
          <w:rFonts w:ascii="Tahoma" w:eastAsia="Tahoma" w:hAnsi="Tahoma" w:cs="Tahoma"/>
          <w:spacing w:val="-1"/>
          <w:position w:val="-1"/>
          <w:sz w:val="16"/>
          <w:szCs w:val="16"/>
        </w:rPr>
        <w:t>u</w:t>
      </w:r>
      <w:r w:rsidRPr="00573A75">
        <w:rPr>
          <w:rFonts w:ascii="Tahoma" w:eastAsia="Tahoma" w:hAnsi="Tahoma" w:cs="Tahoma"/>
          <w:position w:val="-1"/>
          <w:sz w:val="16"/>
          <w:szCs w:val="16"/>
        </w:rPr>
        <w:t>dz</w:t>
      </w:r>
      <w:r w:rsidRPr="00573A75">
        <w:rPr>
          <w:rFonts w:ascii="Tahoma" w:eastAsia="Tahoma" w:hAnsi="Tahoma" w:cs="Tahoma"/>
          <w:spacing w:val="-1"/>
          <w:position w:val="-1"/>
          <w:sz w:val="16"/>
          <w:szCs w:val="16"/>
        </w:rPr>
        <w:t>iel</w:t>
      </w:r>
      <w:r w:rsidRPr="00573A75">
        <w:rPr>
          <w:rFonts w:ascii="Tahoma" w:eastAsia="Tahoma" w:hAnsi="Tahoma" w:cs="Tahoma"/>
          <w:position w:val="-1"/>
          <w:sz w:val="16"/>
          <w:szCs w:val="16"/>
        </w:rPr>
        <w:t>aj</w:t>
      </w:r>
      <w:r w:rsidRPr="00573A75">
        <w:rPr>
          <w:rFonts w:ascii="Tahoma" w:eastAsia="Tahoma" w:hAnsi="Tahoma" w:cs="Tahoma"/>
          <w:spacing w:val="-1"/>
          <w:position w:val="-1"/>
          <w:sz w:val="16"/>
          <w:szCs w:val="16"/>
        </w:rPr>
        <w:t>ą</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y</w:t>
      </w:r>
      <w:r w:rsidRPr="00573A75">
        <w:rPr>
          <w:rFonts w:ascii="Tahoma" w:eastAsia="Tahoma" w:hAnsi="Tahoma" w:cs="Tahoma"/>
          <w:position w:val="-1"/>
          <w:sz w:val="16"/>
          <w:szCs w:val="16"/>
        </w:rPr>
        <w:t>m p</w:t>
      </w:r>
      <w:r w:rsidRPr="00573A75">
        <w:rPr>
          <w:rFonts w:ascii="Tahoma" w:eastAsia="Tahoma" w:hAnsi="Tahoma" w:cs="Tahoma"/>
          <w:spacing w:val="-1"/>
          <w:position w:val="-1"/>
          <w:sz w:val="16"/>
          <w:szCs w:val="16"/>
        </w:rPr>
        <w:t>omo</w:t>
      </w:r>
      <w:r w:rsidRPr="00573A75">
        <w:rPr>
          <w:rFonts w:ascii="Tahoma" w:eastAsia="Tahoma" w:hAnsi="Tahoma" w:cs="Tahoma"/>
          <w:position w:val="-1"/>
          <w:sz w:val="16"/>
          <w:szCs w:val="16"/>
        </w:rPr>
        <w:t>c</w:t>
      </w:r>
      <w:r w:rsidRPr="00573A75">
        <w:rPr>
          <w:rFonts w:ascii="Tahoma" w:eastAsia="Tahoma" w:hAnsi="Tahoma" w:cs="Tahoma"/>
          <w:spacing w:val="-15"/>
          <w:position w:val="-1"/>
          <w:sz w:val="16"/>
          <w:szCs w:val="16"/>
        </w:rPr>
        <w:t>y</w:t>
      </w:r>
      <w:r w:rsidRPr="00573A75">
        <w:rPr>
          <w:rFonts w:ascii="Tahoma" w:eastAsia="Tahoma" w:hAnsi="Tahoma" w:cs="Tahoma"/>
          <w:position w:val="-1"/>
          <w:sz w:val="16"/>
          <w:szCs w:val="16"/>
        </w:rPr>
        <w:t>.</w:t>
      </w:r>
    </w:p>
  </w:footnote>
  <w:footnote w:id="67">
    <w:p w14:paraId="531E7900" w14:textId="6A511992" w:rsidR="005401C0" w:rsidRPr="00C052A5" w:rsidRDefault="005401C0">
      <w:pPr>
        <w:pStyle w:val="Tekstprzypisudolnego"/>
        <w:rPr>
          <w:rFonts w:ascii="Tahoma" w:hAnsi="Tahoma" w:cs="Tahoma"/>
          <w:sz w:val="16"/>
          <w:szCs w:val="16"/>
        </w:rPr>
      </w:pPr>
      <w:r w:rsidRPr="00C052A5">
        <w:rPr>
          <w:rStyle w:val="Odwoanieprzypisudolnego"/>
          <w:rFonts w:ascii="Tahoma" w:hAnsi="Tahoma" w:cs="Tahoma"/>
          <w:sz w:val="16"/>
          <w:szCs w:val="16"/>
        </w:rPr>
        <w:footnoteRef/>
      </w:r>
      <w:r w:rsidRPr="00C052A5">
        <w:rPr>
          <w:rFonts w:ascii="Tahoma" w:hAnsi="Tahoma" w:cs="Tahoma"/>
          <w:sz w:val="16"/>
          <w:szCs w:val="16"/>
        </w:rPr>
        <w:t xml:space="preserve"> Wykreślić jeśli umowa będzie zawierana z Beneficjentem w ramach Poddziałania 9.2.1 oraz 9.2.2.</w:t>
      </w:r>
    </w:p>
  </w:footnote>
  <w:footnote w:id="68">
    <w:p w14:paraId="3A3469C8" w14:textId="7D264E9B" w:rsidR="005401C0" w:rsidRPr="00C052A5" w:rsidRDefault="005401C0">
      <w:pPr>
        <w:pStyle w:val="Tekstprzypisudolnego"/>
        <w:rPr>
          <w:rFonts w:ascii="Tahoma" w:hAnsi="Tahoma" w:cs="Tahoma"/>
          <w:sz w:val="16"/>
          <w:szCs w:val="16"/>
        </w:rPr>
      </w:pPr>
      <w:r w:rsidRPr="00C052A5">
        <w:rPr>
          <w:rStyle w:val="Odwoanieprzypisudolnego"/>
          <w:rFonts w:ascii="Tahoma" w:hAnsi="Tahoma" w:cs="Tahoma"/>
          <w:sz w:val="16"/>
          <w:szCs w:val="16"/>
        </w:rPr>
        <w:footnoteRef/>
      </w:r>
      <w:r w:rsidRPr="00C052A5">
        <w:rPr>
          <w:rFonts w:ascii="Tahoma" w:hAnsi="Tahoma" w:cs="Tahoma"/>
          <w:sz w:val="16"/>
          <w:szCs w:val="16"/>
        </w:rPr>
        <w:t xml:space="preserve"> Dotyczy w momencie zawierania umowy w ramach Poddziałania 9.2.1 oraz 9.2.2.</w:t>
      </w:r>
    </w:p>
  </w:footnote>
  <w:footnote w:id="69">
    <w:p w14:paraId="5217C869" w14:textId="4654719C" w:rsidR="005401C0" w:rsidRPr="00856C69" w:rsidRDefault="005401C0">
      <w:pPr>
        <w:pStyle w:val="Tekstprzypisudolnego"/>
        <w:rPr>
          <w:rFonts w:ascii="Tahoma" w:hAnsi="Tahoma" w:cs="Tahoma"/>
          <w:sz w:val="16"/>
          <w:szCs w:val="16"/>
        </w:rPr>
      </w:pPr>
      <w:r w:rsidRPr="009F5DAB">
        <w:rPr>
          <w:rStyle w:val="Odwoanieprzypisudolnego"/>
          <w:rFonts w:ascii="Tahoma" w:hAnsi="Tahoma" w:cs="Tahoma"/>
          <w:sz w:val="16"/>
          <w:szCs w:val="16"/>
        </w:rPr>
        <w:footnoteRef/>
      </w:r>
      <w:r w:rsidRPr="009F5DAB">
        <w:rPr>
          <w:rFonts w:ascii="Tahoma" w:hAnsi="Tahoma" w:cs="Tahoma"/>
          <w:sz w:val="16"/>
          <w:szCs w:val="16"/>
        </w:rPr>
        <w:t xml:space="preserve"> Dotyczy przypadku, gdy Projekt jest realizowany w ramach partnerstwa</w:t>
      </w:r>
      <w:r w:rsidRPr="00856C69">
        <w:rPr>
          <w:rFonts w:ascii="Tahoma" w:hAnsi="Tahoma" w:cs="Tahoma"/>
          <w:sz w:val="16"/>
          <w:szCs w:val="16"/>
        </w:rPr>
        <w:t>.</w:t>
      </w:r>
    </w:p>
  </w:footnote>
  <w:footnote w:id="70">
    <w:p w14:paraId="75703B5C" w14:textId="309750A7" w:rsidR="005401C0" w:rsidRPr="00224ABB" w:rsidRDefault="005401C0" w:rsidP="00601931">
      <w:pPr>
        <w:pStyle w:val="Tekstprzypisudolnego"/>
        <w:rPr>
          <w:rFonts w:ascii="Tahoma" w:hAnsi="Tahoma" w:cs="Tahoma"/>
          <w:sz w:val="16"/>
          <w:szCs w:val="16"/>
        </w:rPr>
      </w:pPr>
      <w:r w:rsidRPr="00856C69">
        <w:rPr>
          <w:rStyle w:val="Odwoanieprzypisudolnego"/>
          <w:rFonts w:ascii="Tahoma" w:hAnsi="Tahoma" w:cs="Tahoma"/>
          <w:sz w:val="16"/>
          <w:szCs w:val="16"/>
        </w:rPr>
        <w:footnoteRef/>
      </w:r>
      <w:r w:rsidRPr="00856C69">
        <w:rPr>
          <w:rFonts w:ascii="Tahoma" w:hAnsi="Tahoma" w:cs="Tahoma"/>
          <w:sz w:val="16"/>
          <w:szCs w:val="16"/>
        </w:rPr>
        <w:t xml:space="preserve"> Dotyczy przypadku, gdy Projekt jest realizowany w ramach partnerstwa.</w:t>
      </w:r>
    </w:p>
  </w:footnote>
  <w:footnote w:id="71">
    <w:p w14:paraId="001BC9A4" w14:textId="77777777" w:rsidR="005401C0" w:rsidRPr="000B16E5" w:rsidRDefault="005401C0">
      <w:pPr>
        <w:pStyle w:val="Tekstprzypisudolnego"/>
        <w:rPr>
          <w:rFonts w:ascii="Tahoma" w:hAnsi="Tahoma" w:cs="Tahoma"/>
          <w:sz w:val="16"/>
          <w:szCs w:val="16"/>
        </w:rPr>
      </w:pPr>
      <w:r w:rsidRPr="000B16E5">
        <w:rPr>
          <w:rStyle w:val="Odwoanieprzypisudolnego"/>
          <w:rFonts w:ascii="Tahoma" w:hAnsi="Tahoma" w:cs="Tahoma"/>
          <w:sz w:val="16"/>
          <w:szCs w:val="16"/>
        </w:rPr>
        <w:footnoteRef/>
      </w:r>
      <w:r w:rsidRPr="000B16E5">
        <w:rPr>
          <w:rFonts w:ascii="Tahoma" w:hAnsi="Tahoma" w:cs="Tahoma"/>
          <w:sz w:val="16"/>
          <w:szCs w:val="16"/>
        </w:rPr>
        <w:t xml:space="preserve"> </w:t>
      </w:r>
      <w:r w:rsidRPr="00106485">
        <w:rPr>
          <w:rFonts w:ascii="Tahoma" w:eastAsia="Tahoma" w:hAnsi="Tahoma" w:cs="Tahoma"/>
          <w:sz w:val="16"/>
          <w:szCs w:val="16"/>
        </w:rPr>
        <w:t>Jeś</w:t>
      </w:r>
      <w:r w:rsidRPr="00106485">
        <w:rPr>
          <w:rFonts w:ascii="Tahoma" w:eastAsia="Tahoma" w:hAnsi="Tahoma" w:cs="Tahoma"/>
          <w:spacing w:val="-1"/>
          <w:sz w:val="16"/>
          <w:szCs w:val="16"/>
        </w:rPr>
        <w:t>l</w:t>
      </w:r>
      <w:r w:rsidRPr="00106485">
        <w:rPr>
          <w:rFonts w:ascii="Tahoma" w:eastAsia="Tahoma" w:hAnsi="Tahoma" w:cs="Tahoma"/>
          <w:sz w:val="16"/>
          <w:szCs w:val="16"/>
        </w:rPr>
        <w:t>i d</w:t>
      </w:r>
      <w:r w:rsidRPr="00106485">
        <w:rPr>
          <w:rFonts w:ascii="Tahoma" w:eastAsia="Tahoma" w:hAnsi="Tahoma" w:cs="Tahoma"/>
          <w:spacing w:val="-1"/>
          <w:sz w:val="16"/>
          <w:szCs w:val="16"/>
        </w:rPr>
        <w:t>o</w:t>
      </w:r>
      <w:r w:rsidRPr="00106485">
        <w:rPr>
          <w:rFonts w:ascii="Tahoma" w:eastAsia="Tahoma" w:hAnsi="Tahoma" w:cs="Tahoma"/>
          <w:spacing w:val="-3"/>
          <w:sz w:val="16"/>
          <w:szCs w:val="16"/>
        </w:rPr>
        <w:t>ty</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z w:val="16"/>
          <w:szCs w:val="16"/>
        </w:rPr>
        <w:t>y.</w:t>
      </w:r>
    </w:p>
  </w:footnote>
  <w:footnote w:id="72">
    <w:p w14:paraId="0DB32549" w14:textId="24A82FB1" w:rsidR="005401C0" w:rsidRPr="000B16E5" w:rsidRDefault="005401C0" w:rsidP="000B16E5">
      <w:pPr>
        <w:spacing w:line="276" w:lineRule="auto"/>
        <w:ind w:right="88"/>
        <w:jc w:val="both"/>
        <w:rPr>
          <w:rFonts w:ascii="Tahoma" w:hAnsi="Tahoma" w:cs="Tahoma"/>
          <w:sz w:val="16"/>
          <w:szCs w:val="16"/>
        </w:rPr>
      </w:pPr>
      <w:r w:rsidRPr="000B16E5">
        <w:rPr>
          <w:rStyle w:val="Odwoanieprzypisudolnego"/>
          <w:rFonts w:ascii="Tahoma" w:hAnsi="Tahoma" w:cs="Tahoma"/>
          <w:sz w:val="16"/>
          <w:szCs w:val="16"/>
        </w:rPr>
        <w:footnoteRef/>
      </w:r>
      <w:r w:rsidRPr="000B16E5">
        <w:rPr>
          <w:rFonts w:ascii="Tahoma" w:hAnsi="Tahoma" w:cs="Tahoma"/>
          <w:sz w:val="16"/>
          <w:szCs w:val="16"/>
        </w:rPr>
        <w:t xml:space="preserve"> </w:t>
      </w:r>
      <w:r w:rsidRPr="00106485">
        <w:rPr>
          <w:rFonts w:ascii="Tahoma" w:eastAsia="Tahoma" w:hAnsi="Tahoma" w:cs="Tahoma"/>
          <w:spacing w:val="-1"/>
          <w:sz w:val="16"/>
          <w:szCs w:val="16"/>
        </w:rPr>
        <w:t>Ro</w:t>
      </w:r>
      <w:r w:rsidRPr="00106485">
        <w:rPr>
          <w:rFonts w:ascii="Tahoma" w:eastAsia="Tahoma" w:hAnsi="Tahoma" w:cs="Tahoma"/>
          <w:sz w:val="16"/>
          <w:szCs w:val="16"/>
        </w:rPr>
        <w:t>zp</w:t>
      </w:r>
      <w:r w:rsidRPr="00106485">
        <w:rPr>
          <w:rFonts w:ascii="Tahoma" w:eastAsia="Tahoma" w:hAnsi="Tahoma" w:cs="Tahoma"/>
          <w:spacing w:val="-1"/>
          <w:sz w:val="16"/>
          <w:szCs w:val="16"/>
        </w:rPr>
        <w:t>o</w:t>
      </w:r>
      <w:r w:rsidRPr="00106485">
        <w:rPr>
          <w:rFonts w:ascii="Tahoma" w:eastAsia="Tahoma" w:hAnsi="Tahoma" w:cs="Tahoma"/>
          <w:sz w:val="16"/>
          <w:szCs w:val="16"/>
        </w:rPr>
        <w:t>rzą</w:t>
      </w:r>
      <w:r w:rsidRPr="00106485">
        <w:rPr>
          <w:rFonts w:ascii="Tahoma" w:eastAsia="Tahoma" w:hAnsi="Tahoma" w:cs="Tahoma"/>
          <w:spacing w:val="-3"/>
          <w:sz w:val="16"/>
          <w:szCs w:val="16"/>
        </w:rPr>
        <w:t>d</w:t>
      </w:r>
      <w:r w:rsidRPr="00106485">
        <w:rPr>
          <w:rFonts w:ascii="Tahoma" w:eastAsia="Tahoma" w:hAnsi="Tahoma" w:cs="Tahoma"/>
          <w:sz w:val="16"/>
          <w:szCs w:val="16"/>
        </w:rPr>
        <w:t>z</w:t>
      </w:r>
      <w:r w:rsidRPr="00106485">
        <w:rPr>
          <w:rFonts w:ascii="Tahoma" w:eastAsia="Tahoma" w:hAnsi="Tahoma" w:cs="Tahoma"/>
          <w:spacing w:val="-1"/>
          <w:sz w:val="16"/>
          <w:szCs w:val="16"/>
        </w:rPr>
        <w:t>eni</w:t>
      </w:r>
      <w:r w:rsidRPr="00106485">
        <w:rPr>
          <w:rFonts w:ascii="Tahoma" w:eastAsia="Tahoma" w:hAnsi="Tahoma" w:cs="Tahoma"/>
          <w:sz w:val="16"/>
          <w:szCs w:val="16"/>
        </w:rPr>
        <w:t>e</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R</w:t>
      </w:r>
      <w:r w:rsidRPr="00106485">
        <w:rPr>
          <w:rFonts w:ascii="Tahoma" w:eastAsia="Tahoma" w:hAnsi="Tahoma" w:cs="Tahoma"/>
          <w:sz w:val="16"/>
          <w:szCs w:val="16"/>
        </w:rPr>
        <w:t>ady</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M</w:t>
      </w:r>
      <w:r w:rsidRPr="00106485">
        <w:rPr>
          <w:rFonts w:ascii="Tahoma" w:eastAsia="Tahoma" w:hAnsi="Tahoma" w:cs="Tahoma"/>
          <w:spacing w:val="-1"/>
          <w:sz w:val="16"/>
          <w:szCs w:val="16"/>
        </w:rPr>
        <w:t>ini</w:t>
      </w:r>
      <w:r w:rsidRPr="00106485">
        <w:rPr>
          <w:rFonts w:ascii="Tahoma" w:eastAsia="Tahoma" w:hAnsi="Tahoma" w:cs="Tahoma"/>
          <w:sz w:val="16"/>
          <w:szCs w:val="16"/>
        </w:rPr>
        <w:t>s</w:t>
      </w:r>
      <w:r w:rsidRPr="00106485">
        <w:rPr>
          <w:rFonts w:ascii="Tahoma" w:eastAsia="Tahoma" w:hAnsi="Tahoma" w:cs="Tahoma"/>
          <w:spacing w:val="-1"/>
          <w:sz w:val="16"/>
          <w:szCs w:val="16"/>
        </w:rPr>
        <w:t>t</w:t>
      </w:r>
      <w:r w:rsidRPr="00106485">
        <w:rPr>
          <w:rFonts w:ascii="Tahoma" w:eastAsia="Tahoma" w:hAnsi="Tahoma" w:cs="Tahoma"/>
          <w:sz w:val="16"/>
          <w:szCs w:val="16"/>
        </w:rPr>
        <w:t>r</w:t>
      </w:r>
      <w:r w:rsidRPr="00106485">
        <w:rPr>
          <w:rFonts w:ascii="Tahoma" w:eastAsia="Tahoma" w:hAnsi="Tahoma" w:cs="Tahoma"/>
          <w:spacing w:val="-1"/>
          <w:sz w:val="16"/>
          <w:szCs w:val="16"/>
        </w:rPr>
        <w:t>ó</w:t>
      </w:r>
      <w:r w:rsidRPr="00106485">
        <w:rPr>
          <w:rFonts w:ascii="Tahoma" w:eastAsia="Tahoma" w:hAnsi="Tahoma" w:cs="Tahoma"/>
          <w:sz w:val="16"/>
          <w:szCs w:val="16"/>
        </w:rPr>
        <w:t>w</w:t>
      </w:r>
      <w:r w:rsidRPr="00106485">
        <w:rPr>
          <w:rFonts w:ascii="Tahoma" w:eastAsia="Tahoma" w:hAnsi="Tahoma" w:cs="Tahoma"/>
          <w:spacing w:val="37"/>
          <w:sz w:val="16"/>
          <w:szCs w:val="16"/>
        </w:rPr>
        <w:t xml:space="preserve"> </w:t>
      </w:r>
      <w:r w:rsidRPr="00106485">
        <w:rPr>
          <w:rFonts w:ascii="Tahoma" w:eastAsia="Tahoma" w:hAnsi="Tahoma" w:cs="Tahoma"/>
          <w:sz w:val="16"/>
          <w:szCs w:val="16"/>
        </w:rPr>
        <w:t>z</w:t>
      </w:r>
      <w:r w:rsidRPr="00106485">
        <w:rPr>
          <w:rFonts w:ascii="Tahoma" w:eastAsia="Tahoma" w:hAnsi="Tahoma" w:cs="Tahoma"/>
          <w:spacing w:val="39"/>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ni</w:t>
      </w:r>
      <w:r w:rsidRPr="00106485">
        <w:rPr>
          <w:rFonts w:ascii="Tahoma" w:eastAsia="Tahoma" w:hAnsi="Tahoma" w:cs="Tahoma"/>
          <w:sz w:val="16"/>
          <w:szCs w:val="16"/>
        </w:rPr>
        <w:t>a</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1</w:t>
      </w:r>
      <w:r w:rsidRPr="00106485">
        <w:rPr>
          <w:rFonts w:ascii="Tahoma" w:eastAsia="Tahoma" w:hAnsi="Tahoma" w:cs="Tahoma"/>
          <w:sz w:val="16"/>
          <w:szCs w:val="16"/>
        </w:rPr>
        <w:t>2</w:t>
      </w:r>
      <w:r w:rsidRPr="00106485">
        <w:rPr>
          <w:rFonts w:ascii="Tahoma" w:eastAsia="Tahoma" w:hAnsi="Tahoma" w:cs="Tahoma"/>
          <w:spacing w:val="40"/>
          <w:sz w:val="16"/>
          <w:szCs w:val="16"/>
        </w:rPr>
        <w:t xml:space="preserve"> </w:t>
      </w:r>
      <w:r w:rsidRPr="00106485">
        <w:rPr>
          <w:rFonts w:ascii="Tahoma" w:eastAsia="Tahoma" w:hAnsi="Tahoma" w:cs="Tahoma"/>
          <w:spacing w:val="-1"/>
          <w:sz w:val="16"/>
          <w:szCs w:val="16"/>
        </w:rPr>
        <w:t>k</w:t>
      </w:r>
      <w:r w:rsidRPr="00106485">
        <w:rPr>
          <w:rFonts w:ascii="Tahoma" w:eastAsia="Tahoma" w:hAnsi="Tahoma" w:cs="Tahoma"/>
          <w:sz w:val="16"/>
          <w:szCs w:val="16"/>
        </w:rPr>
        <w:t>w</w:t>
      </w:r>
      <w:r w:rsidRPr="00106485">
        <w:rPr>
          <w:rFonts w:ascii="Tahoma" w:eastAsia="Tahoma" w:hAnsi="Tahoma" w:cs="Tahoma"/>
          <w:spacing w:val="-1"/>
          <w:sz w:val="16"/>
          <w:szCs w:val="16"/>
        </w:rPr>
        <w:t>ietni</w:t>
      </w:r>
      <w:r w:rsidRPr="00106485">
        <w:rPr>
          <w:rFonts w:ascii="Tahoma" w:eastAsia="Tahoma" w:hAnsi="Tahoma" w:cs="Tahoma"/>
          <w:sz w:val="16"/>
          <w:szCs w:val="16"/>
        </w:rPr>
        <w:t>a</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2</w:t>
      </w:r>
      <w:r w:rsidRPr="00106485">
        <w:rPr>
          <w:rFonts w:ascii="Tahoma" w:eastAsia="Tahoma" w:hAnsi="Tahoma" w:cs="Tahoma"/>
          <w:spacing w:val="-1"/>
          <w:sz w:val="16"/>
          <w:szCs w:val="16"/>
        </w:rPr>
        <w:t>0</w:t>
      </w:r>
      <w:r w:rsidRPr="00106485">
        <w:rPr>
          <w:rFonts w:ascii="Tahoma" w:eastAsia="Tahoma" w:hAnsi="Tahoma" w:cs="Tahoma"/>
          <w:spacing w:val="1"/>
          <w:sz w:val="16"/>
          <w:szCs w:val="16"/>
        </w:rPr>
        <w:t>1</w:t>
      </w:r>
      <w:r w:rsidRPr="00106485">
        <w:rPr>
          <w:rFonts w:ascii="Tahoma" w:eastAsia="Tahoma" w:hAnsi="Tahoma" w:cs="Tahoma"/>
          <w:sz w:val="16"/>
          <w:szCs w:val="16"/>
        </w:rPr>
        <w:t>2</w:t>
      </w:r>
      <w:r w:rsidRPr="00106485">
        <w:rPr>
          <w:rFonts w:ascii="Tahoma" w:eastAsia="Tahoma" w:hAnsi="Tahoma" w:cs="Tahoma"/>
          <w:spacing w:val="40"/>
          <w:sz w:val="16"/>
          <w:szCs w:val="16"/>
        </w:rPr>
        <w:t xml:space="preserve"> </w:t>
      </w:r>
      <w:r w:rsidRPr="00106485">
        <w:rPr>
          <w:rFonts w:ascii="Tahoma" w:eastAsia="Tahoma" w:hAnsi="Tahoma" w:cs="Tahoma"/>
          <w:spacing w:val="-22"/>
          <w:sz w:val="16"/>
          <w:szCs w:val="16"/>
        </w:rPr>
        <w:t>r</w:t>
      </w:r>
      <w:r w:rsidRPr="00106485">
        <w:rPr>
          <w:rFonts w:ascii="Tahoma" w:eastAsia="Tahoma" w:hAnsi="Tahoma" w:cs="Tahoma"/>
          <w:sz w:val="16"/>
          <w:szCs w:val="16"/>
        </w:rPr>
        <w:t>.</w:t>
      </w:r>
      <w:r w:rsidRPr="00106485">
        <w:rPr>
          <w:rFonts w:ascii="Tahoma" w:eastAsia="Tahoma" w:hAnsi="Tahoma" w:cs="Tahoma"/>
          <w:spacing w:val="36"/>
          <w:sz w:val="16"/>
          <w:szCs w:val="16"/>
        </w:rPr>
        <w:t xml:space="preserve"> </w:t>
      </w:r>
      <w:r w:rsidRPr="00106485">
        <w:rPr>
          <w:rFonts w:ascii="Tahoma" w:eastAsia="Tahoma" w:hAnsi="Tahoma" w:cs="Tahoma"/>
          <w:sz w:val="16"/>
          <w:szCs w:val="16"/>
        </w:rPr>
        <w:t>w</w:t>
      </w:r>
      <w:r w:rsidRPr="00106485">
        <w:rPr>
          <w:rFonts w:ascii="Tahoma" w:eastAsia="Tahoma" w:hAnsi="Tahoma" w:cs="Tahoma"/>
          <w:spacing w:val="39"/>
          <w:sz w:val="16"/>
          <w:szCs w:val="16"/>
        </w:rPr>
        <w:t xml:space="preserve"> </w:t>
      </w:r>
      <w:r w:rsidRPr="00106485">
        <w:rPr>
          <w:rFonts w:ascii="Tahoma" w:eastAsia="Tahoma" w:hAnsi="Tahoma" w:cs="Tahoma"/>
          <w:sz w:val="16"/>
          <w:szCs w:val="16"/>
        </w:rPr>
        <w:t>sp</w:t>
      </w:r>
      <w:r w:rsidRPr="00106485">
        <w:rPr>
          <w:rFonts w:ascii="Tahoma" w:eastAsia="Tahoma" w:hAnsi="Tahoma" w:cs="Tahoma"/>
          <w:spacing w:val="-3"/>
          <w:sz w:val="16"/>
          <w:szCs w:val="16"/>
        </w:rPr>
        <w:t>r</w:t>
      </w:r>
      <w:r w:rsidRPr="00106485">
        <w:rPr>
          <w:rFonts w:ascii="Tahoma" w:eastAsia="Tahoma" w:hAnsi="Tahoma" w:cs="Tahoma"/>
          <w:sz w:val="16"/>
          <w:szCs w:val="16"/>
        </w:rPr>
        <w:t>awie</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K</w:t>
      </w:r>
      <w:r w:rsidRPr="00106485">
        <w:rPr>
          <w:rFonts w:ascii="Tahoma" w:eastAsia="Tahoma" w:hAnsi="Tahoma" w:cs="Tahoma"/>
          <w:spacing w:val="-3"/>
          <w:sz w:val="16"/>
          <w:szCs w:val="16"/>
        </w:rPr>
        <w:t>r</w:t>
      </w:r>
      <w:r w:rsidRPr="00106485">
        <w:rPr>
          <w:rFonts w:ascii="Tahoma" w:eastAsia="Tahoma" w:hAnsi="Tahoma" w:cs="Tahoma"/>
          <w:sz w:val="16"/>
          <w:szCs w:val="16"/>
        </w:rPr>
        <w:t>aj</w:t>
      </w:r>
      <w:r w:rsidRPr="00106485">
        <w:rPr>
          <w:rFonts w:ascii="Tahoma" w:eastAsia="Tahoma" w:hAnsi="Tahoma" w:cs="Tahoma"/>
          <w:spacing w:val="-1"/>
          <w:sz w:val="16"/>
          <w:szCs w:val="16"/>
        </w:rPr>
        <w:t>o</w:t>
      </w:r>
      <w:r w:rsidRPr="00106485">
        <w:rPr>
          <w:rFonts w:ascii="Tahoma" w:eastAsia="Tahoma" w:hAnsi="Tahoma" w:cs="Tahoma"/>
          <w:sz w:val="16"/>
          <w:szCs w:val="16"/>
        </w:rPr>
        <w:t>w</w:t>
      </w:r>
      <w:r w:rsidRPr="00106485">
        <w:rPr>
          <w:rFonts w:ascii="Tahoma" w:eastAsia="Tahoma" w:hAnsi="Tahoma" w:cs="Tahoma"/>
          <w:spacing w:val="-3"/>
          <w:sz w:val="16"/>
          <w:szCs w:val="16"/>
        </w:rPr>
        <w:t>y</w:t>
      </w:r>
      <w:r w:rsidRPr="00106485">
        <w:rPr>
          <w:rFonts w:ascii="Tahoma" w:eastAsia="Tahoma" w:hAnsi="Tahoma" w:cs="Tahoma"/>
          <w:sz w:val="16"/>
          <w:szCs w:val="16"/>
        </w:rPr>
        <w:t>ch</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R</w:t>
      </w:r>
      <w:r w:rsidRPr="00106485">
        <w:rPr>
          <w:rFonts w:ascii="Tahoma" w:eastAsia="Tahoma" w:hAnsi="Tahoma" w:cs="Tahoma"/>
          <w:sz w:val="16"/>
          <w:szCs w:val="16"/>
        </w:rPr>
        <w:t>am</w:t>
      </w:r>
      <w:r w:rsidRPr="00106485">
        <w:rPr>
          <w:rFonts w:ascii="Tahoma" w:eastAsia="Tahoma" w:hAnsi="Tahoma" w:cs="Tahoma"/>
          <w:spacing w:val="38"/>
          <w:sz w:val="16"/>
          <w:szCs w:val="16"/>
        </w:rPr>
        <w:t xml:space="preserve"> </w:t>
      </w:r>
      <w:r w:rsidRPr="00106485">
        <w:rPr>
          <w:rFonts w:ascii="Tahoma" w:eastAsia="Tahoma" w:hAnsi="Tahoma" w:cs="Tahoma"/>
          <w:sz w:val="16"/>
          <w:szCs w:val="16"/>
        </w:rPr>
        <w:t>I</w:t>
      </w:r>
      <w:r w:rsidRPr="00106485">
        <w:rPr>
          <w:rFonts w:ascii="Tahoma" w:eastAsia="Tahoma" w:hAnsi="Tahoma" w:cs="Tahoma"/>
          <w:spacing w:val="-1"/>
          <w:sz w:val="16"/>
          <w:szCs w:val="16"/>
        </w:rPr>
        <w:t>nte</w:t>
      </w:r>
      <w:r w:rsidRPr="00106485">
        <w:rPr>
          <w:rFonts w:ascii="Tahoma" w:eastAsia="Tahoma" w:hAnsi="Tahoma" w:cs="Tahoma"/>
          <w:sz w:val="16"/>
          <w:szCs w:val="16"/>
        </w:rPr>
        <w:t>r</w:t>
      </w:r>
      <w:r w:rsidRPr="00106485">
        <w:rPr>
          <w:rFonts w:ascii="Tahoma" w:eastAsia="Tahoma" w:hAnsi="Tahoma" w:cs="Tahoma"/>
          <w:spacing w:val="-1"/>
          <w:sz w:val="16"/>
          <w:szCs w:val="16"/>
        </w:rPr>
        <w:t>o</w:t>
      </w:r>
      <w:r w:rsidRPr="00106485">
        <w:rPr>
          <w:rFonts w:ascii="Tahoma" w:eastAsia="Tahoma" w:hAnsi="Tahoma" w:cs="Tahoma"/>
          <w:sz w:val="16"/>
          <w:szCs w:val="16"/>
        </w:rPr>
        <w:t>p</w:t>
      </w:r>
      <w:r w:rsidRPr="00106485">
        <w:rPr>
          <w:rFonts w:ascii="Tahoma" w:eastAsia="Tahoma" w:hAnsi="Tahoma" w:cs="Tahoma"/>
          <w:spacing w:val="-3"/>
          <w:sz w:val="16"/>
          <w:szCs w:val="16"/>
        </w:rPr>
        <w:t>er</w:t>
      </w:r>
      <w:r w:rsidRPr="00106485">
        <w:rPr>
          <w:rFonts w:ascii="Tahoma" w:eastAsia="Tahoma" w:hAnsi="Tahoma" w:cs="Tahoma"/>
          <w:sz w:val="16"/>
          <w:szCs w:val="16"/>
        </w:rPr>
        <w:t>ac</w:t>
      </w:r>
      <w:r w:rsidRPr="00106485">
        <w:rPr>
          <w:rFonts w:ascii="Tahoma" w:eastAsia="Tahoma" w:hAnsi="Tahoma" w:cs="Tahoma"/>
          <w:spacing w:val="-1"/>
          <w:sz w:val="16"/>
          <w:szCs w:val="16"/>
        </w:rPr>
        <w:t>y</w:t>
      </w:r>
      <w:r w:rsidRPr="00106485">
        <w:rPr>
          <w:rFonts w:ascii="Tahoma" w:eastAsia="Tahoma" w:hAnsi="Tahoma" w:cs="Tahoma"/>
          <w:sz w:val="16"/>
          <w:szCs w:val="16"/>
        </w:rPr>
        <w:t>j</w:t>
      </w:r>
      <w:r w:rsidRPr="00106485">
        <w:rPr>
          <w:rFonts w:ascii="Tahoma" w:eastAsia="Tahoma" w:hAnsi="Tahoma" w:cs="Tahoma"/>
          <w:spacing w:val="-1"/>
          <w:sz w:val="16"/>
          <w:szCs w:val="16"/>
        </w:rPr>
        <w:t>no</w:t>
      </w:r>
      <w:r w:rsidRPr="00106485">
        <w:rPr>
          <w:rFonts w:ascii="Tahoma" w:eastAsia="Tahoma" w:hAnsi="Tahoma" w:cs="Tahoma"/>
          <w:sz w:val="16"/>
          <w:szCs w:val="16"/>
        </w:rPr>
        <w:t>śc</w:t>
      </w:r>
      <w:r w:rsidRPr="00106485">
        <w:rPr>
          <w:rFonts w:ascii="Tahoma" w:eastAsia="Tahoma" w:hAnsi="Tahoma" w:cs="Tahoma"/>
          <w:spacing w:val="-1"/>
          <w:sz w:val="16"/>
          <w:szCs w:val="16"/>
        </w:rPr>
        <w:t>i</w:t>
      </w:r>
      <w:r w:rsidRPr="00106485">
        <w:rPr>
          <w:rFonts w:ascii="Tahoma" w:eastAsia="Tahoma" w:hAnsi="Tahoma" w:cs="Tahoma"/>
          <w:sz w:val="16"/>
          <w:szCs w:val="16"/>
        </w:rPr>
        <w:t>,</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minim</w:t>
      </w:r>
      <w:r w:rsidRPr="00106485">
        <w:rPr>
          <w:rFonts w:ascii="Tahoma" w:eastAsia="Tahoma" w:hAnsi="Tahoma" w:cs="Tahoma"/>
          <w:sz w:val="16"/>
          <w:szCs w:val="16"/>
        </w:rPr>
        <w:t>a</w:t>
      </w:r>
      <w:r w:rsidRPr="00106485">
        <w:rPr>
          <w:rFonts w:ascii="Tahoma" w:eastAsia="Tahoma" w:hAnsi="Tahoma" w:cs="Tahoma"/>
          <w:spacing w:val="1"/>
          <w:sz w:val="16"/>
          <w:szCs w:val="16"/>
        </w:rPr>
        <w:t>l</w:t>
      </w:r>
      <w:r w:rsidRPr="00106485">
        <w:rPr>
          <w:rFonts w:ascii="Tahoma" w:eastAsia="Tahoma" w:hAnsi="Tahoma" w:cs="Tahoma"/>
          <w:spacing w:val="-3"/>
          <w:sz w:val="16"/>
          <w:szCs w:val="16"/>
        </w:rPr>
        <w:t>ny</w:t>
      </w:r>
      <w:r w:rsidRPr="00106485">
        <w:rPr>
          <w:rFonts w:ascii="Tahoma" w:eastAsia="Tahoma" w:hAnsi="Tahoma" w:cs="Tahoma"/>
          <w:sz w:val="16"/>
          <w:szCs w:val="16"/>
        </w:rPr>
        <w:t>ch w</w:t>
      </w:r>
      <w:r w:rsidRPr="00106485">
        <w:rPr>
          <w:rFonts w:ascii="Tahoma" w:eastAsia="Tahoma" w:hAnsi="Tahoma" w:cs="Tahoma"/>
          <w:spacing w:val="-1"/>
          <w:sz w:val="16"/>
          <w:szCs w:val="16"/>
        </w:rPr>
        <w:t>ym</w:t>
      </w:r>
      <w:r w:rsidRPr="00106485">
        <w:rPr>
          <w:rFonts w:ascii="Tahoma" w:eastAsia="Tahoma" w:hAnsi="Tahoma" w:cs="Tahoma"/>
          <w:sz w:val="16"/>
          <w:szCs w:val="16"/>
        </w:rPr>
        <w:t>agań</w:t>
      </w:r>
      <w:r w:rsidRPr="00106485">
        <w:rPr>
          <w:rFonts w:ascii="Tahoma" w:eastAsia="Tahoma" w:hAnsi="Tahoma" w:cs="Tahoma"/>
          <w:spacing w:val="21"/>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l</w:t>
      </w:r>
      <w:r w:rsidRPr="00106485">
        <w:rPr>
          <w:rFonts w:ascii="Tahoma" w:eastAsia="Tahoma" w:hAnsi="Tahoma" w:cs="Tahoma"/>
          <w:sz w:val="16"/>
          <w:szCs w:val="16"/>
        </w:rPr>
        <w:t>a</w:t>
      </w:r>
      <w:r w:rsidRPr="00106485">
        <w:rPr>
          <w:rFonts w:ascii="Tahoma" w:eastAsia="Tahoma" w:hAnsi="Tahoma" w:cs="Tahoma"/>
          <w:spacing w:val="21"/>
          <w:sz w:val="16"/>
          <w:szCs w:val="16"/>
        </w:rPr>
        <w:t xml:space="preserve"> </w:t>
      </w:r>
      <w:r w:rsidRPr="00106485">
        <w:rPr>
          <w:rFonts w:ascii="Tahoma" w:eastAsia="Tahoma" w:hAnsi="Tahoma" w:cs="Tahoma"/>
          <w:sz w:val="16"/>
          <w:szCs w:val="16"/>
        </w:rPr>
        <w:t>r</w:t>
      </w:r>
      <w:r w:rsidRPr="00106485">
        <w:rPr>
          <w:rFonts w:ascii="Tahoma" w:eastAsia="Tahoma" w:hAnsi="Tahoma" w:cs="Tahoma"/>
          <w:spacing w:val="-1"/>
          <w:sz w:val="16"/>
          <w:szCs w:val="16"/>
        </w:rPr>
        <w:t>e</w:t>
      </w:r>
      <w:r w:rsidRPr="00106485">
        <w:rPr>
          <w:rFonts w:ascii="Tahoma" w:eastAsia="Tahoma" w:hAnsi="Tahoma" w:cs="Tahoma"/>
          <w:sz w:val="16"/>
          <w:szCs w:val="16"/>
        </w:rPr>
        <w:t>jes</w:t>
      </w:r>
      <w:r w:rsidRPr="00106485">
        <w:rPr>
          <w:rFonts w:ascii="Tahoma" w:eastAsia="Tahoma" w:hAnsi="Tahoma" w:cs="Tahoma"/>
          <w:spacing w:val="-1"/>
          <w:sz w:val="16"/>
          <w:szCs w:val="16"/>
        </w:rPr>
        <w:t>t</w:t>
      </w:r>
      <w:r w:rsidRPr="00106485">
        <w:rPr>
          <w:rFonts w:ascii="Tahoma" w:eastAsia="Tahoma" w:hAnsi="Tahoma" w:cs="Tahoma"/>
          <w:sz w:val="16"/>
          <w:szCs w:val="16"/>
        </w:rPr>
        <w:t>r</w:t>
      </w:r>
      <w:r w:rsidRPr="00106485">
        <w:rPr>
          <w:rFonts w:ascii="Tahoma" w:eastAsia="Tahoma" w:hAnsi="Tahoma" w:cs="Tahoma"/>
          <w:spacing w:val="-1"/>
          <w:sz w:val="16"/>
          <w:szCs w:val="16"/>
        </w:rPr>
        <w:t>ó</w:t>
      </w:r>
      <w:r w:rsidRPr="00106485">
        <w:rPr>
          <w:rFonts w:ascii="Tahoma" w:eastAsia="Tahoma" w:hAnsi="Tahoma" w:cs="Tahoma"/>
          <w:sz w:val="16"/>
          <w:szCs w:val="16"/>
        </w:rPr>
        <w:t>w</w:t>
      </w:r>
      <w:r w:rsidRPr="00106485">
        <w:rPr>
          <w:rFonts w:ascii="Tahoma" w:eastAsia="Tahoma" w:hAnsi="Tahoma" w:cs="Tahoma"/>
          <w:spacing w:val="22"/>
          <w:sz w:val="16"/>
          <w:szCs w:val="16"/>
        </w:rPr>
        <w:t xml:space="preserve"> </w:t>
      </w:r>
      <w:r w:rsidRPr="00106485">
        <w:rPr>
          <w:rFonts w:ascii="Tahoma" w:eastAsia="Tahoma" w:hAnsi="Tahoma" w:cs="Tahoma"/>
          <w:sz w:val="16"/>
          <w:szCs w:val="16"/>
        </w:rPr>
        <w:t>p</w:t>
      </w:r>
      <w:r w:rsidRPr="00106485">
        <w:rPr>
          <w:rFonts w:ascii="Tahoma" w:eastAsia="Tahoma" w:hAnsi="Tahoma" w:cs="Tahoma"/>
          <w:spacing w:val="-1"/>
          <w:sz w:val="16"/>
          <w:szCs w:val="16"/>
        </w:rPr>
        <w:t>u</w:t>
      </w:r>
      <w:r w:rsidRPr="00106485">
        <w:rPr>
          <w:rFonts w:ascii="Tahoma" w:eastAsia="Tahoma" w:hAnsi="Tahoma" w:cs="Tahoma"/>
          <w:sz w:val="16"/>
          <w:szCs w:val="16"/>
        </w:rPr>
        <w:t>b</w:t>
      </w:r>
      <w:r w:rsidRPr="00106485">
        <w:rPr>
          <w:rFonts w:ascii="Tahoma" w:eastAsia="Tahoma" w:hAnsi="Tahoma" w:cs="Tahoma"/>
          <w:spacing w:val="-1"/>
          <w:sz w:val="16"/>
          <w:szCs w:val="16"/>
        </w:rPr>
        <w:t>li</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3"/>
          <w:sz w:val="16"/>
          <w:szCs w:val="16"/>
        </w:rPr>
        <w:t>ny</w:t>
      </w:r>
      <w:r w:rsidRPr="00106485">
        <w:rPr>
          <w:rFonts w:ascii="Tahoma" w:eastAsia="Tahoma" w:hAnsi="Tahoma" w:cs="Tahoma"/>
          <w:sz w:val="16"/>
          <w:szCs w:val="16"/>
        </w:rPr>
        <w:t>ch</w:t>
      </w:r>
      <w:r w:rsidRPr="00106485">
        <w:rPr>
          <w:rFonts w:ascii="Tahoma" w:eastAsia="Tahoma" w:hAnsi="Tahoma" w:cs="Tahoma"/>
          <w:spacing w:val="21"/>
          <w:sz w:val="16"/>
          <w:szCs w:val="16"/>
        </w:rPr>
        <w:t xml:space="preserve"> </w:t>
      </w:r>
      <w:r w:rsidRPr="00106485">
        <w:rPr>
          <w:rFonts w:ascii="Tahoma" w:eastAsia="Tahoma" w:hAnsi="Tahoma" w:cs="Tahoma"/>
          <w:sz w:val="16"/>
          <w:szCs w:val="16"/>
        </w:rPr>
        <w:t>i</w:t>
      </w:r>
      <w:r w:rsidRPr="00106485">
        <w:rPr>
          <w:rFonts w:ascii="Tahoma" w:eastAsia="Tahoma" w:hAnsi="Tahoma" w:cs="Tahoma"/>
          <w:spacing w:val="21"/>
          <w:sz w:val="16"/>
          <w:szCs w:val="16"/>
        </w:rPr>
        <w:t xml:space="preserve"> </w:t>
      </w:r>
      <w:r w:rsidRPr="00106485">
        <w:rPr>
          <w:rFonts w:ascii="Tahoma" w:eastAsia="Tahoma" w:hAnsi="Tahoma" w:cs="Tahoma"/>
          <w:sz w:val="16"/>
          <w:szCs w:val="16"/>
        </w:rPr>
        <w:t>w</w:t>
      </w:r>
      <w:r w:rsidRPr="00106485">
        <w:rPr>
          <w:rFonts w:ascii="Tahoma" w:eastAsia="Tahoma" w:hAnsi="Tahoma" w:cs="Tahoma"/>
          <w:spacing w:val="-1"/>
          <w:sz w:val="16"/>
          <w:szCs w:val="16"/>
        </w:rPr>
        <w:t>ymi</w:t>
      </w:r>
      <w:r w:rsidRPr="00106485">
        <w:rPr>
          <w:rFonts w:ascii="Tahoma" w:eastAsia="Tahoma" w:hAnsi="Tahoma" w:cs="Tahoma"/>
          <w:sz w:val="16"/>
          <w:szCs w:val="16"/>
        </w:rPr>
        <w:t>a</w:t>
      </w:r>
      <w:r w:rsidRPr="00106485">
        <w:rPr>
          <w:rFonts w:ascii="Tahoma" w:eastAsia="Tahoma" w:hAnsi="Tahoma" w:cs="Tahoma"/>
          <w:spacing w:val="-4"/>
          <w:sz w:val="16"/>
          <w:szCs w:val="16"/>
        </w:rPr>
        <w:t>n</w:t>
      </w:r>
      <w:r w:rsidRPr="00106485">
        <w:rPr>
          <w:rFonts w:ascii="Tahoma" w:eastAsia="Tahoma" w:hAnsi="Tahoma" w:cs="Tahoma"/>
          <w:sz w:val="16"/>
          <w:szCs w:val="16"/>
        </w:rPr>
        <w:t>y</w:t>
      </w:r>
      <w:r w:rsidRPr="00106485">
        <w:rPr>
          <w:rFonts w:ascii="Tahoma" w:eastAsia="Tahoma" w:hAnsi="Tahoma" w:cs="Tahoma"/>
          <w:spacing w:val="21"/>
          <w:sz w:val="16"/>
          <w:szCs w:val="16"/>
        </w:rPr>
        <w:t xml:space="preserve"> </w:t>
      </w:r>
      <w:r w:rsidRPr="00106485">
        <w:rPr>
          <w:rFonts w:ascii="Tahoma" w:eastAsia="Tahoma" w:hAnsi="Tahoma" w:cs="Tahoma"/>
          <w:spacing w:val="-1"/>
          <w:sz w:val="16"/>
          <w:szCs w:val="16"/>
        </w:rPr>
        <w:t>i</w:t>
      </w:r>
      <w:r w:rsidRPr="00106485">
        <w:rPr>
          <w:rFonts w:ascii="Tahoma" w:eastAsia="Tahoma" w:hAnsi="Tahoma" w:cs="Tahoma"/>
          <w:spacing w:val="1"/>
          <w:sz w:val="16"/>
          <w:szCs w:val="16"/>
        </w:rPr>
        <w:t>n</w:t>
      </w:r>
      <w:r w:rsidRPr="00106485">
        <w:rPr>
          <w:rFonts w:ascii="Tahoma" w:eastAsia="Tahoma" w:hAnsi="Tahoma" w:cs="Tahoma"/>
          <w:spacing w:val="-3"/>
          <w:sz w:val="16"/>
          <w:szCs w:val="16"/>
        </w:rPr>
        <w:t>f</w:t>
      </w:r>
      <w:r w:rsidRPr="00106485">
        <w:rPr>
          <w:rFonts w:ascii="Tahoma" w:eastAsia="Tahoma" w:hAnsi="Tahoma" w:cs="Tahoma"/>
          <w:spacing w:val="-1"/>
          <w:sz w:val="16"/>
          <w:szCs w:val="16"/>
        </w:rPr>
        <w:t>o</w:t>
      </w:r>
      <w:r w:rsidRPr="00106485">
        <w:rPr>
          <w:rFonts w:ascii="Tahoma" w:eastAsia="Tahoma" w:hAnsi="Tahoma" w:cs="Tahoma"/>
          <w:sz w:val="16"/>
          <w:szCs w:val="16"/>
        </w:rPr>
        <w:t>r</w:t>
      </w:r>
      <w:r w:rsidRPr="00106485">
        <w:rPr>
          <w:rFonts w:ascii="Tahoma" w:eastAsia="Tahoma" w:hAnsi="Tahoma" w:cs="Tahoma"/>
          <w:spacing w:val="-1"/>
          <w:sz w:val="16"/>
          <w:szCs w:val="16"/>
        </w:rPr>
        <w:t>m</w:t>
      </w:r>
      <w:r w:rsidRPr="00106485">
        <w:rPr>
          <w:rFonts w:ascii="Tahoma" w:eastAsia="Tahoma" w:hAnsi="Tahoma" w:cs="Tahoma"/>
          <w:sz w:val="16"/>
          <w:szCs w:val="16"/>
        </w:rPr>
        <w:t>acji</w:t>
      </w:r>
      <w:r w:rsidRPr="00106485">
        <w:rPr>
          <w:rFonts w:ascii="Tahoma" w:eastAsia="Tahoma" w:hAnsi="Tahoma" w:cs="Tahoma"/>
          <w:spacing w:val="21"/>
          <w:sz w:val="16"/>
          <w:szCs w:val="16"/>
        </w:rPr>
        <w:t xml:space="preserve"> </w:t>
      </w:r>
      <w:r w:rsidRPr="00106485">
        <w:rPr>
          <w:rFonts w:ascii="Tahoma" w:eastAsia="Tahoma" w:hAnsi="Tahoma" w:cs="Tahoma"/>
          <w:sz w:val="16"/>
          <w:szCs w:val="16"/>
        </w:rPr>
        <w:t>w</w:t>
      </w:r>
      <w:r w:rsidRPr="00106485">
        <w:rPr>
          <w:rFonts w:ascii="Tahoma" w:eastAsia="Tahoma" w:hAnsi="Tahoma" w:cs="Tahoma"/>
          <w:spacing w:val="22"/>
          <w:sz w:val="16"/>
          <w:szCs w:val="16"/>
        </w:rPr>
        <w:t xml:space="preserve"> </w:t>
      </w:r>
      <w:r w:rsidRPr="00106485">
        <w:rPr>
          <w:rFonts w:ascii="Tahoma" w:eastAsia="Tahoma" w:hAnsi="Tahoma" w:cs="Tahoma"/>
          <w:sz w:val="16"/>
          <w:szCs w:val="16"/>
        </w:rPr>
        <w:t>p</w:t>
      </w:r>
      <w:r w:rsidRPr="00106485">
        <w:rPr>
          <w:rFonts w:ascii="Tahoma" w:eastAsia="Tahoma" w:hAnsi="Tahoma" w:cs="Tahoma"/>
          <w:spacing w:val="-1"/>
          <w:sz w:val="16"/>
          <w:szCs w:val="16"/>
        </w:rPr>
        <w:t>o</w:t>
      </w:r>
      <w:r w:rsidRPr="00106485">
        <w:rPr>
          <w:rFonts w:ascii="Tahoma" w:eastAsia="Tahoma" w:hAnsi="Tahoma" w:cs="Tahoma"/>
          <w:sz w:val="16"/>
          <w:szCs w:val="16"/>
        </w:rPr>
        <w:t>s</w:t>
      </w:r>
      <w:r w:rsidRPr="00106485">
        <w:rPr>
          <w:rFonts w:ascii="Tahoma" w:eastAsia="Tahoma" w:hAnsi="Tahoma" w:cs="Tahoma"/>
          <w:spacing w:val="-1"/>
          <w:sz w:val="16"/>
          <w:szCs w:val="16"/>
        </w:rPr>
        <w:t>t</w:t>
      </w:r>
      <w:r w:rsidRPr="00106485">
        <w:rPr>
          <w:rFonts w:ascii="Tahoma" w:eastAsia="Tahoma" w:hAnsi="Tahoma" w:cs="Tahoma"/>
          <w:sz w:val="16"/>
          <w:szCs w:val="16"/>
        </w:rPr>
        <w:t>aci</w:t>
      </w:r>
      <w:r w:rsidRPr="00106485">
        <w:rPr>
          <w:rFonts w:ascii="Tahoma" w:eastAsia="Tahoma" w:hAnsi="Tahoma" w:cs="Tahoma"/>
          <w:spacing w:val="21"/>
          <w:sz w:val="16"/>
          <w:szCs w:val="16"/>
        </w:rPr>
        <w:t xml:space="preserve"> </w:t>
      </w:r>
      <w:r w:rsidRPr="00106485">
        <w:rPr>
          <w:rFonts w:ascii="Tahoma" w:eastAsia="Tahoma" w:hAnsi="Tahoma" w:cs="Tahoma"/>
          <w:spacing w:val="-1"/>
          <w:sz w:val="16"/>
          <w:szCs w:val="16"/>
        </w:rPr>
        <w:t>elekt</w:t>
      </w:r>
      <w:r w:rsidRPr="00106485">
        <w:rPr>
          <w:rFonts w:ascii="Tahoma" w:eastAsia="Tahoma" w:hAnsi="Tahoma" w:cs="Tahoma"/>
          <w:sz w:val="16"/>
          <w:szCs w:val="16"/>
        </w:rPr>
        <w:t>r</w:t>
      </w:r>
      <w:r w:rsidRPr="00106485">
        <w:rPr>
          <w:rFonts w:ascii="Tahoma" w:eastAsia="Tahoma" w:hAnsi="Tahoma" w:cs="Tahoma"/>
          <w:spacing w:val="-1"/>
          <w:sz w:val="16"/>
          <w:szCs w:val="16"/>
        </w:rPr>
        <w:t>o</w:t>
      </w:r>
      <w:r w:rsidRPr="00106485">
        <w:rPr>
          <w:rFonts w:ascii="Tahoma" w:eastAsia="Tahoma" w:hAnsi="Tahoma" w:cs="Tahoma"/>
          <w:spacing w:val="1"/>
          <w:sz w:val="16"/>
          <w:szCs w:val="16"/>
        </w:rPr>
        <w:t>n</w:t>
      </w:r>
      <w:r w:rsidRPr="00106485">
        <w:rPr>
          <w:rFonts w:ascii="Tahoma" w:eastAsia="Tahoma" w:hAnsi="Tahoma" w:cs="Tahoma"/>
          <w:spacing w:val="-1"/>
          <w:sz w:val="16"/>
          <w:szCs w:val="16"/>
        </w:rPr>
        <w:t>i</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1"/>
          <w:sz w:val="16"/>
          <w:szCs w:val="16"/>
        </w:rPr>
        <w:t>ne</w:t>
      </w:r>
      <w:r w:rsidRPr="00106485">
        <w:rPr>
          <w:rFonts w:ascii="Tahoma" w:eastAsia="Tahoma" w:hAnsi="Tahoma" w:cs="Tahoma"/>
          <w:sz w:val="16"/>
          <w:szCs w:val="16"/>
        </w:rPr>
        <w:t>j</w:t>
      </w:r>
      <w:r w:rsidRPr="00106485">
        <w:rPr>
          <w:rFonts w:ascii="Tahoma" w:eastAsia="Tahoma" w:hAnsi="Tahoma" w:cs="Tahoma"/>
          <w:spacing w:val="22"/>
          <w:sz w:val="16"/>
          <w:szCs w:val="16"/>
        </w:rPr>
        <w:t xml:space="preserve"> </w:t>
      </w:r>
      <w:r w:rsidRPr="00106485">
        <w:rPr>
          <w:rFonts w:ascii="Tahoma" w:eastAsia="Tahoma" w:hAnsi="Tahoma" w:cs="Tahoma"/>
          <w:spacing w:val="-1"/>
          <w:sz w:val="16"/>
          <w:szCs w:val="16"/>
        </w:rPr>
        <w:t>o</w:t>
      </w:r>
      <w:r w:rsidRPr="00106485">
        <w:rPr>
          <w:rFonts w:ascii="Tahoma" w:eastAsia="Tahoma" w:hAnsi="Tahoma" w:cs="Tahoma"/>
          <w:spacing w:val="-3"/>
          <w:sz w:val="16"/>
          <w:szCs w:val="16"/>
        </w:rPr>
        <w:t>r</w:t>
      </w:r>
      <w:r w:rsidRPr="00106485">
        <w:rPr>
          <w:rFonts w:ascii="Tahoma" w:eastAsia="Tahoma" w:hAnsi="Tahoma" w:cs="Tahoma"/>
          <w:sz w:val="16"/>
          <w:szCs w:val="16"/>
        </w:rPr>
        <w:t>az</w:t>
      </w:r>
      <w:r w:rsidRPr="00106485">
        <w:rPr>
          <w:rFonts w:ascii="Tahoma" w:eastAsia="Tahoma" w:hAnsi="Tahoma" w:cs="Tahoma"/>
          <w:spacing w:val="22"/>
          <w:sz w:val="16"/>
          <w:szCs w:val="16"/>
        </w:rPr>
        <w:t xml:space="preserve"> </w:t>
      </w:r>
      <w:r w:rsidRPr="00106485">
        <w:rPr>
          <w:rFonts w:ascii="Tahoma" w:eastAsia="Tahoma" w:hAnsi="Tahoma" w:cs="Tahoma"/>
          <w:spacing w:val="-1"/>
          <w:sz w:val="16"/>
          <w:szCs w:val="16"/>
        </w:rPr>
        <w:t>minim</w:t>
      </w:r>
      <w:r w:rsidRPr="00106485">
        <w:rPr>
          <w:rFonts w:ascii="Tahoma" w:eastAsia="Tahoma" w:hAnsi="Tahoma" w:cs="Tahoma"/>
          <w:sz w:val="16"/>
          <w:szCs w:val="16"/>
        </w:rPr>
        <w:t>a</w:t>
      </w:r>
      <w:r w:rsidRPr="00106485">
        <w:rPr>
          <w:rFonts w:ascii="Tahoma" w:eastAsia="Tahoma" w:hAnsi="Tahoma" w:cs="Tahoma"/>
          <w:spacing w:val="-1"/>
          <w:sz w:val="16"/>
          <w:szCs w:val="16"/>
        </w:rPr>
        <w:t>ln</w:t>
      </w:r>
      <w:r w:rsidRPr="00106485">
        <w:rPr>
          <w:rFonts w:ascii="Tahoma" w:eastAsia="Tahoma" w:hAnsi="Tahoma" w:cs="Tahoma"/>
          <w:spacing w:val="-3"/>
          <w:sz w:val="16"/>
          <w:szCs w:val="16"/>
        </w:rPr>
        <w:t>y</w:t>
      </w:r>
      <w:r w:rsidRPr="00106485">
        <w:rPr>
          <w:rFonts w:ascii="Tahoma" w:eastAsia="Tahoma" w:hAnsi="Tahoma" w:cs="Tahoma"/>
          <w:sz w:val="16"/>
          <w:szCs w:val="16"/>
        </w:rPr>
        <w:t>ch</w:t>
      </w:r>
      <w:r w:rsidRPr="00106485">
        <w:rPr>
          <w:rFonts w:ascii="Tahoma" w:eastAsia="Tahoma" w:hAnsi="Tahoma" w:cs="Tahoma"/>
          <w:spacing w:val="24"/>
          <w:sz w:val="16"/>
          <w:szCs w:val="16"/>
        </w:rPr>
        <w:t xml:space="preserve"> </w:t>
      </w:r>
      <w:r w:rsidRPr="00106485">
        <w:rPr>
          <w:rFonts w:ascii="Tahoma" w:eastAsia="Tahoma" w:hAnsi="Tahoma" w:cs="Tahoma"/>
          <w:sz w:val="16"/>
          <w:szCs w:val="16"/>
        </w:rPr>
        <w:t>w</w:t>
      </w:r>
      <w:r w:rsidRPr="00106485">
        <w:rPr>
          <w:rFonts w:ascii="Tahoma" w:eastAsia="Tahoma" w:hAnsi="Tahoma" w:cs="Tahoma"/>
          <w:spacing w:val="-1"/>
          <w:sz w:val="16"/>
          <w:szCs w:val="16"/>
        </w:rPr>
        <w:t>ym</w:t>
      </w:r>
      <w:r w:rsidRPr="00106485">
        <w:rPr>
          <w:rFonts w:ascii="Tahoma" w:eastAsia="Tahoma" w:hAnsi="Tahoma" w:cs="Tahoma"/>
          <w:sz w:val="16"/>
          <w:szCs w:val="16"/>
        </w:rPr>
        <w:t>agań</w:t>
      </w:r>
      <w:r w:rsidRPr="00106485">
        <w:rPr>
          <w:rFonts w:ascii="Tahoma" w:eastAsia="Tahoma" w:hAnsi="Tahoma" w:cs="Tahoma"/>
          <w:spacing w:val="21"/>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l</w:t>
      </w:r>
      <w:r w:rsidRPr="00106485">
        <w:rPr>
          <w:rFonts w:ascii="Tahoma" w:eastAsia="Tahoma" w:hAnsi="Tahoma" w:cs="Tahoma"/>
          <w:sz w:val="16"/>
          <w:szCs w:val="16"/>
        </w:rPr>
        <w:t>a</w:t>
      </w:r>
      <w:r w:rsidRPr="00106485">
        <w:rPr>
          <w:rFonts w:ascii="Tahoma" w:eastAsia="Tahoma" w:hAnsi="Tahoma" w:cs="Tahoma"/>
          <w:spacing w:val="21"/>
          <w:sz w:val="16"/>
          <w:szCs w:val="16"/>
        </w:rPr>
        <w:t xml:space="preserve"> </w:t>
      </w:r>
      <w:r w:rsidRPr="00106485">
        <w:rPr>
          <w:rFonts w:ascii="Tahoma" w:eastAsia="Tahoma" w:hAnsi="Tahoma" w:cs="Tahoma"/>
          <w:sz w:val="16"/>
          <w:szCs w:val="16"/>
        </w:rPr>
        <w:t>s</w:t>
      </w:r>
      <w:r w:rsidRPr="00106485">
        <w:rPr>
          <w:rFonts w:ascii="Tahoma" w:eastAsia="Tahoma" w:hAnsi="Tahoma" w:cs="Tahoma"/>
          <w:spacing w:val="-1"/>
          <w:sz w:val="16"/>
          <w:szCs w:val="16"/>
        </w:rPr>
        <w:t>y</w:t>
      </w:r>
      <w:r w:rsidRPr="00106485">
        <w:rPr>
          <w:rFonts w:ascii="Tahoma" w:eastAsia="Tahoma" w:hAnsi="Tahoma" w:cs="Tahoma"/>
          <w:sz w:val="16"/>
          <w:szCs w:val="16"/>
        </w:rPr>
        <w:t>s</w:t>
      </w:r>
      <w:r w:rsidRPr="00106485">
        <w:rPr>
          <w:rFonts w:ascii="Tahoma" w:eastAsia="Tahoma" w:hAnsi="Tahoma" w:cs="Tahoma"/>
          <w:spacing w:val="-1"/>
          <w:sz w:val="16"/>
          <w:szCs w:val="16"/>
        </w:rPr>
        <w:t>temó</w:t>
      </w:r>
      <w:r w:rsidRPr="00106485">
        <w:rPr>
          <w:rFonts w:ascii="Tahoma" w:eastAsia="Tahoma" w:hAnsi="Tahoma" w:cs="Tahoma"/>
          <w:sz w:val="16"/>
          <w:szCs w:val="16"/>
        </w:rPr>
        <w:t>w</w:t>
      </w:r>
      <w:r>
        <w:rPr>
          <w:rFonts w:ascii="Tahoma" w:eastAsia="Tahoma" w:hAnsi="Tahoma" w:cs="Tahoma"/>
          <w:spacing w:val="-1"/>
          <w:position w:val="-1"/>
          <w:sz w:val="16"/>
          <w:szCs w:val="16"/>
        </w:rPr>
        <w:t xml:space="preserve"> </w:t>
      </w:r>
      <w:r w:rsidRPr="00106485">
        <w:rPr>
          <w:rFonts w:ascii="Tahoma" w:eastAsia="Tahoma" w:hAnsi="Tahoma" w:cs="Tahoma"/>
          <w:spacing w:val="-1"/>
          <w:position w:val="-1"/>
          <w:sz w:val="16"/>
          <w:szCs w:val="16"/>
        </w:rPr>
        <w:t>telei</w:t>
      </w:r>
      <w:r w:rsidRPr="00106485">
        <w:rPr>
          <w:rFonts w:ascii="Tahoma" w:eastAsia="Tahoma" w:hAnsi="Tahoma" w:cs="Tahoma"/>
          <w:spacing w:val="1"/>
          <w:position w:val="-1"/>
          <w:sz w:val="16"/>
          <w:szCs w:val="16"/>
        </w:rPr>
        <w:t>n</w:t>
      </w:r>
      <w:r w:rsidRPr="00106485">
        <w:rPr>
          <w:rFonts w:ascii="Tahoma" w:eastAsia="Tahoma" w:hAnsi="Tahoma" w:cs="Tahoma"/>
          <w:spacing w:val="-3"/>
          <w:position w:val="-1"/>
          <w:sz w:val="16"/>
          <w:szCs w:val="16"/>
        </w:rPr>
        <w:t>f</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r</w:t>
      </w:r>
      <w:r w:rsidRPr="00106485">
        <w:rPr>
          <w:rFonts w:ascii="Tahoma" w:eastAsia="Tahoma" w:hAnsi="Tahoma" w:cs="Tahoma"/>
          <w:spacing w:val="-1"/>
          <w:position w:val="-1"/>
          <w:sz w:val="16"/>
          <w:szCs w:val="16"/>
        </w:rPr>
        <w:t>m</w:t>
      </w:r>
      <w:r w:rsidRPr="00106485">
        <w:rPr>
          <w:rFonts w:ascii="Tahoma" w:eastAsia="Tahoma" w:hAnsi="Tahoma" w:cs="Tahoma"/>
          <w:spacing w:val="2"/>
          <w:position w:val="-1"/>
          <w:sz w:val="16"/>
          <w:szCs w:val="16"/>
        </w:rPr>
        <w:t>a</w:t>
      </w:r>
      <w:r w:rsidRPr="00106485">
        <w:rPr>
          <w:rFonts w:ascii="Tahoma" w:eastAsia="Tahoma" w:hAnsi="Tahoma" w:cs="Tahoma"/>
          <w:spacing w:val="-3"/>
          <w:position w:val="-1"/>
          <w:sz w:val="16"/>
          <w:szCs w:val="16"/>
        </w:rPr>
        <w:t>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spacing w:val="-1"/>
          <w:position w:val="-1"/>
          <w:sz w:val="16"/>
          <w:szCs w:val="16"/>
        </w:rPr>
        <w:t>n</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 xml:space="preserve">ch </w:t>
      </w:r>
      <w:r w:rsidRPr="00106485">
        <w:rPr>
          <w:rFonts w:ascii="Tahoma" w:eastAsia="Tahoma" w:hAnsi="Tahoma" w:cs="Tahoma"/>
          <w:spacing w:val="1"/>
          <w:position w:val="-1"/>
          <w:sz w:val="16"/>
          <w:szCs w:val="16"/>
        </w:rPr>
        <w:t>(</w:t>
      </w:r>
      <w:r>
        <w:rPr>
          <w:rFonts w:ascii="Tahoma" w:eastAsia="Tahoma" w:hAnsi="Tahoma" w:cs="Tahoma"/>
          <w:spacing w:val="1"/>
          <w:position w:val="-1"/>
          <w:sz w:val="16"/>
          <w:szCs w:val="16"/>
        </w:rPr>
        <w:t xml:space="preserve">tj. </w:t>
      </w:r>
      <w:r w:rsidRPr="00106485">
        <w:rPr>
          <w:rFonts w:ascii="Tahoma" w:eastAsia="Tahoma" w:hAnsi="Tahoma" w:cs="Tahoma"/>
          <w:spacing w:val="-1"/>
          <w:position w:val="-1"/>
          <w:sz w:val="16"/>
          <w:szCs w:val="16"/>
        </w:rPr>
        <w:t>D</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w:t>
      </w:r>
      <w:r w:rsidRPr="00106485">
        <w:rPr>
          <w:rFonts w:ascii="Tahoma" w:eastAsia="Tahoma" w:hAnsi="Tahoma" w:cs="Tahoma"/>
          <w:spacing w:val="-2"/>
          <w:position w:val="-1"/>
          <w:sz w:val="16"/>
          <w:szCs w:val="16"/>
        </w:rPr>
        <w:t>U</w:t>
      </w:r>
      <w:r w:rsidRPr="00106485">
        <w:rPr>
          <w:rFonts w:ascii="Tahoma" w:eastAsia="Tahoma" w:hAnsi="Tahoma" w:cs="Tahoma"/>
          <w:position w:val="-1"/>
          <w:sz w:val="16"/>
          <w:szCs w:val="16"/>
        </w:rPr>
        <w:t xml:space="preserve">. </w:t>
      </w:r>
      <w:r w:rsidRPr="00106485">
        <w:rPr>
          <w:rFonts w:ascii="Tahoma" w:eastAsia="Tahoma" w:hAnsi="Tahoma" w:cs="Tahoma"/>
          <w:spacing w:val="1"/>
          <w:position w:val="-1"/>
          <w:sz w:val="16"/>
          <w:szCs w:val="16"/>
        </w:rPr>
        <w:t>20</w:t>
      </w:r>
      <w:r w:rsidRPr="00106485">
        <w:rPr>
          <w:rFonts w:ascii="Tahoma" w:eastAsia="Tahoma" w:hAnsi="Tahoma" w:cs="Tahoma"/>
          <w:spacing w:val="-1"/>
          <w:position w:val="-1"/>
          <w:sz w:val="16"/>
          <w:szCs w:val="16"/>
        </w:rPr>
        <w:t>1</w:t>
      </w:r>
      <w:r>
        <w:rPr>
          <w:rFonts w:ascii="Tahoma" w:eastAsia="Tahoma" w:hAnsi="Tahoma" w:cs="Tahoma"/>
          <w:position w:val="-1"/>
          <w:sz w:val="16"/>
          <w:szCs w:val="16"/>
        </w:rPr>
        <w:t>6</w:t>
      </w:r>
      <w:r w:rsidRPr="00106485">
        <w:rPr>
          <w:rFonts w:ascii="Tahoma" w:eastAsia="Tahoma" w:hAnsi="Tahoma" w:cs="Tahoma"/>
          <w:spacing w:val="1"/>
          <w:position w:val="-1"/>
          <w:sz w:val="16"/>
          <w:szCs w:val="16"/>
        </w:rPr>
        <w:t xml:space="preserve"> </w:t>
      </w:r>
      <w:r w:rsidRPr="00106485">
        <w:rPr>
          <w:rFonts w:ascii="Tahoma" w:eastAsia="Tahoma" w:hAnsi="Tahoma" w:cs="Tahoma"/>
          <w:spacing w:val="-2"/>
          <w:position w:val="-1"/>
          <w:sz w:val="16"/>
          <w:szCs w:val="16"/>
        </w:rPr>
        <w:t>p</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 xml:space="preserve">z. </w:t>
      </w:r>
      <w:r>
        <w:rPr>
          <w:rFonts w:ascii="Tahoma" w:eastAsia="Tahoma" w:hAnsi="Tahoma" w:cs="Tahoma"/>
          <w:spacing w:val="1"/>
          <w:position w:val="-1"/>
          <w:sz w:val="16"/>
          <w:szCs w:val="16"/>
        </w:rPr>
        <w:t>113 z późn. zm.).</w:t>
      </w:r>
    </w:p>
  </w:footnote>
  <w:footnote w:id="73">
    <w:p w14:paraId="2CAA0A0F" w14:textId="77777777" w:rsidR="005401C0" w:rsidRPr="001B7CF3" w:rsidRDefault="005401C0" w:rsidP="001B7CF3">
      <w:pPr>
        <w:pStyle w:val="Tekstprzypisudolnego"/>
        <w:spacing w:after="60"/>
        <w:jc w:val="both"/>
        <w:rPr>
          <w:rFonts w:ascii="Tahoma" w:hAnsi="Tahoma" w:cs="Tahoma"/>
        </w:rPr>
      </w:pPr>
      <w:r w:rsidRPr="00B63B20">
        <w:rPr>
          <w:rStyle w:val="Odwoanieprzypisudolnego"/>
          <w:rFonts w:ascii="Tahoma" w:hAnsi="Tahoma" w:cs="Tahoma"/>
          <w:sz w:val="16"/>
          <w:szCs w:val="16"/>
        </w:rPr>
        <w:footnoteRef/>
      </w:r>
      <w:r w:rsidRPr="000B16E5">
        <w:rPr>
          <w:rFonts w:ascii="Tahoma" w:hAnsi="Tahoma" w:cs="Tahoma"/>
          <w:sz w:val="16"/>
          <w:szCs w:val="16"/>
        </w:rPr>
        <w:t xml:space="preserve"> </w:t>
      </w:r>
      <w:r w:rsidRPr="00106485">
        <w:rPr>
          <w:rFonts w:ascii="Tahoma" w:hAnsi="Tahoma" w:cs="Tahoma"/>
          <w:sz w:val="16"/>
          <w:szCs w:val="16"/>
        </w:rPr>
        <w:t>Dotyczy przypadku, gdy Projekt jest realizowany w ramach partnerstwa.</w:t>
      </w:r>
    </w:p>
  </w:footnote>
  <w:footnote w:id="74">
    <w:p w14:paraId="12509F31" w14:textId="77777777" w:rsidR="005401C0" w:rsidRPr="00FC0B34" w:rsidRDefault="005401C0" w:rsidP="007713A7">
      <w:pPr>
        <w:pStyle w:val="Tekstprzypisudolnego"/>
        <w:jc w:val="both"/>
        <w:rPr>
          <w:rFonts w:ascii="Tahoma" w:hAnsi="Tahoma" w:cs="Tahoma"/>
          <w:sz w:val="16"/>
          <w:szCs w:val="16"/>
        </w:rPr>
      </w:pPr>
      <w:r w:rsidRPr="00FC0B34">
        <w:rPr>
          <w:rStyle w:val="Odwoanieprzypisudolnego"/>
          <w:rFonts w:ascii="Tahoma" w:hAnsi="Tahoma" w:cs="Tahoma"/>
          <w:sz w:val="16"/>
          <w:szCs w:val="16"/>
        </w:rPr>
        <w:footnoteRef/>
      </w:r>
      <w:r w:rsidRPr="00FC0B34">
        <w:rPr>
          <w:rFonts w:ascii="Tahoma" w:hAnsi="Tahoma" w:cs="Tahoma"/>
          <w:sz w:val="16"/>
          <w:szCs w:val="16"/>
        </w:rPr>
        <w:t xml:space="preserve"> Dotyczy wyłącznie </w:t>
      </w:r>
      <w:r w:rsidRPr="00C052A5">
        <w:rPr>
          <w:rFonts w:ascii="Tahoma" w:hAnsi="Tahoma" w:cs="Tahoma"/>
          <w:sz w:val="16"/>
          <w:szCs w:val="16"/>
        </w:rPr>
        <w:t xml:space="preserve">przypadku, gdy Projekt jest współfinansowany ze środków </w:t>
      </w:r>
      <w:r w:rsidRPr="00FC0B34">
        <w:rPr>
          <w:rFonts w:ascii="Tahoma" w:hAnsi="Tahoma" w:cs="Tahoma"/>
          <w:sz w:val="16"/>
          <w:szCs w:val="16"/>
        </w:rPr>
        <w:t xml:space="preserve">specjalnej linii budżetowej </w:t>
      </w:r>
      <w:r w:rsidRPr="00C052A5">
        <w:t>Inicjatywy na rzecz zatrudnienia ludzi młodych.</w:t>
      </w:r>
    </w:p>
  </w:footnote>
  <w:footnote w:id="75">
    <w:p w14:paraId="39F7E80D" w14:textId="77777777" w:rsidR="005401C0" w:rsidRPr="00FC0B34" w:rsidRDefault="005401C0" w:rsidP="007713A7">
      <w:pPr>
        <w:pStyle w:val="Tekstprzypisudolnego"/>
        <w:jc w:val="both"/>
        <w:rPr>
          <w:rFonts w:ascii="Tahoma" w:hAnsi="Tahoma" w:cs="Tahoma"/>
          <w:sz w:val="16"/>
          <w:szCs w:val="16"/>
        </w:rPr>
      </w:pPr>
      <w:r w:rsidRPr="00C052A5">
        <w:footnoteRef/>
      </w:r>
      <w:r w:rsidRPr="00FC0B34">
        <w:rPr>
          <w:rFonts w:ascii="Tahoma" w:hAnsi="Tahoma" w:cs="Tahoma"/>
          <w:sz w:val="16"/>
          <w:szCs w:val="16"/>
        </w:rPr>
        <w:t xml:space="preserve"> Dotyczy przypadku gdy projekt jest realizowany w ramach partnerstwa. </w:t>
      </w:r>
    </w:p>
  </w:footnote>
  <w:footnote w:id="76">
    <w:p w14:paraId="768E1EF9" w14:textId="2813738D" w:rsidR="005401C0" w:rsidRPr="00FC0B34" w:rsidRDefault="005401C0" w:rsidP="00C052A5">
      <w:pPr>
        <w:pStyle w:val="Tekstprzypisudolnego"/>
        <w:jc w:val="both"/>
        <w:rPr>
          <w:rFonts w:ascii="Tahoma" w:hAnsi="Tahoma" w:cs="Tahoma"/>
          <w:sz w:val="16"/>
          <w:szCs w:val="16"/>
        </w:rPr>
      </w:pPr>
      <w:r w:rsidRPr="00C052A5">
        <w:footnoteRef/>
      </w:r>
      <w:r w:rsidRPr="00FC0B34">
        <w:rPr>
          <w:rFonts w:ascii="Tahoma" w:hAnsi="Tahoma" w:cs="Tahoma"/>
          <w:sz w:val="16"/>
          <w:szCs w:val="16"/>
        </w:rPr>
        <w:t xml:space="preserve"> </w:t>
      </w:r>
      <w:r w:rsidRPr="00C052A5">
        <w:rPr>
          <w:rFonts w:ascii="Tahoma" w:hAnsi="Tahoma" w:cs="Tahoma"/>
          <w:sz w:val="16"/>
          <w:szCs w:val="16"/>
        </w:rPr>
        <w:t>Utwory w rozumieniu art. 1 ust. 2 ustawy o prawie autorskim i prawach pokrewnych (Dz. U. z 201</w:t>
      </w:r>
      <w:r>
        <w:rPr>
          <w:rFonts w:ascii="Tahoma" w:hAnsi="Tahoma" w:cs="Tahoma"/>
          <w:sz w:val="16"/>
          <w:szCs w:val="16"/>
        </w:rPr>
        <w:t>8</w:t>
      </w:r>
      <w:r w:rsidRPr="00C052A5">
        <w:rPr>
          <w:rFonts w:ascii="Tahoma" w:hAnsi="Tahoma" w:cs="Tahoma"/>
          <w:sz w:val="16"/>
          <w:szCs w:val="16"/>
        </w:rPr>
        <w:t xml:space="preserve"> r., poz. </w:t>
      </w:r>
      <w:r>
        <w:rPr>
          <w:rFonts w:ascii="Tahoma" w:hAnsi="Tahoma" w:cs="Tahoma"/>
          <w:sz w:val="16"/>
          <w:szCs w:val="16"/>
        </w:rPr>
        <w:t>1191</w:t>
      </w:r>
      <w:r w:rsidRPr="00C052A5">
        <w:rPr>
          <w:rFonts w:ascii="Tahoma" w:hAnsi="Tahoma" w:cs="Tahoma"/>
          <w:sz w:val="16"/>
          <w:szCs w:val="16"/>
        </w:rPr>
        <w:t xml:space="preserve"> </w:t>
      </w:r>
      <w:r w:rsidR="00B2598D">
        <w:rPr>
          <w:rFonts w:ascii="Tahoma" w:hAnsi="Tahoma" w:cs="Tahoma"/>
          <w:sz w:val="16"/>
          <w:szCs w:val="16"/>
        </w:rPr>
        <w:t xml:space="preserve">t.j. </w:t>
      </w:r>
      <w:r w:rsidRPr="00C052A5">
        <w:rPr>
          <w:rFonts w:ascii="Tahoma" w:hAnsi="Tahoma" w:cs="Tahoma"/>
          <w:sz w:val="16"/>
          <w:szCs w:val="16"/>
        </w:rPr>
        <w:t>z poźn. zm.) składające się na rezultaty projektu bądź związane merytorycznie z określonym rezultatem.</w:t>
      </w:r>
    </w:p>
  </w:footnote>
  <w:footnote w:id="77">
    <w:p w14:paraId="45473802" w14:textId="07A606E3" w:rsidR="005401C0" w:rsidRPr="00FC0B34" w:rsidRDefault="005401C0" w:rsidP="007713A7">
      <w:pPr>
        <w:pStyle w:val="Tekstprzypisudolnego"/>
        <w:jc w:val="both"/>
        <w:rPr>
          <w:rFonts w:ascii="Tahoma" w:hAnsi="Tahoma" w:cs="Tahoma"/>
          <w:sz w:val="16"/>
          <w:szCs w:val="16"/>
        </w:rPr>
      </w:pPr>
      <w:r w:rsidRPr="00FC0B34">
        <w:rPr>
          <w:rStyle w:val="Odwoanieprzypisudolnego"/>
          <w:rFonts w:ascii="Tahoma" w:hAnsi="Tahoma" w:cs="Tahoma"/>
          <w:sz w:val="16"/>
          <w:szCs w:val="16"/>
        </w:rPr>
        <w:footnoteRef/>
      </w:r>
      <w:r w:rsidRPr="00FC0B34">
        <w:rPr>
          <w:rFonts w:ascii="Tahoma" w:hAnsi="Tahoma" w:cs="Tahoma"/>
          <w:sz w:val="16"/>
          <w:szCs w:val="16"/>
        </w:rPr>
        <w:t xml:space="preserve"> Dotyczy przypadku, gdy Projekt jest realizowany w ramach partnerstwa.</w:t>
      </w:r>
    </w:p>
  </w:footnote>
  <w:footnote w:id="78">
    <w:p w14:paraId="583C80D0" w14:textId="0762E0C6" w:rsidR="005401C0" w:rsidRPr="00FC0B34" w:rsidRDefault="005401C0" w:rsidP="007713A7">
      <w:pPr>
        <w:pStyle w:val="Tekstprzypisudolnego"/>
        <w:jc w:val="both"/>
        <w:rPr>
          <w:rFonts w:ascii="Tahoma" w:hAnsi="Tahoma" w:cs="Tahoma"/>
          <w:sz w:val="16"/>
          <w:szCs w:val="16"/>
        </w:rPr>
      </w:pPr>
      <w:r w:rsidRPr="00FC0B34">
        <w:rPr>
          <w:rStyle w:val="Odwoanieprzypisudolnego"/>
          <w:rFonts w:ascii="Tahoma" w:hAnsi="Tahoma" w:cs="Tahoma"/>
          <w:sz w:val="16"/>
          <w:szCs w:val="16"/>
        </w:rPr>
        <w:footnoteRef/>
      </w:r>
      <w:r w:rsidRPr="00FC0B34">
        <w:rPr>
          <w:rFonts w:ascii="Tahoma" w:hAnsi="Tahoma" w:cs="Tahoma"/>
          <w:sz w:val="16"/>
          <w:szCs w:val="16"/>
        </w:rPr>
        <w:t xml:space="preserve"> Dotyczy przypadku, gdy Projekt jest realizowany w ramach partnerstwa.</w:t>
      </w:r>
    </w:p>
  </w:footnote>
  <w:footnote w:id="79">
    <w:p w14:paraId="24268E78" w14:textId="77777777" w:rsidR="005401C0" w:rsidRPr="005C440A" w:rsidRDefault="005401C0">
      <w:pPr>
        <w:pStyle w:val="Tekstprzypisudolnego"/>
        <w:rPr>
          <w:rFonts w:ascii="Tahoma" w:hAnsi="Tahoma" w:cs="Tahoma"/>
          <w:sz w:val="16"/>
          <w:szCs w:val="16"/>
        </w:rPr>
      </w:pPr>
      <w:r w:rsidRPr="00FC0B34">
        <w:rPr>
          <w:rStyle w:val="Odwoanieprzypisudolnego"/>
          <w:rFonts w:ascii="Tahoma" w:hAnsi="Tahoma" w:cs="Tahoma"/>
          <w:sz w:val="16"/>
          <w:szCs w:val="16"/>
        </w:rPr>
        <w:footnoteRef/>
      </w:r>
      <w:r w:rsidRPr="00FC0B34">
        <w:rPr>
          <w:rFonts w:ascii="Tahoma" w:hAnsi="Tahoma" w:cs="Tahoma"/>
          <w:sz w:val="16"/>
          <w:szCs w:val="16"/>
        </w:rPr>
        <w:t xml:space="preserve"> Dotyczy przypadku gdy projekt jest realizowany w ramach partnerstwa.</w:t>
      </w:r>
    </w:p>
  </w:footnote>
  <w:footnote w:id="80">
    <w:p w14:paraId="76346270" w14:textId="7755C925" w:rsidR="005401C0" w:rsidRPr="00A413F0" w:rsidRDefault="005401C0">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Należy podać numer sumy kontrolnej pierwotnej wersji wniosku</w:t>
      </w:r>
      <w:r>
        <w:rPr>
          <w:rFonts w:ascii="Tahoma" w:hAnsi="Tahoma" w:cs="Tahoma"/>
          <w:sz w:val="16"/>
          <w:szCs w:val="16"/>
        </w:rPr>
        <w:t>.</w:t>
      </w:r>
    </w:p>
  </w:footnote>
  <w:footnote w:id="81">
    <w:p w14:paraId="52B16284" w14:textId="77777777" w:rsidR="005401C0" w:rsidRPr="00A413F0" w:rsidRDefault="005401C0">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w:t>
      </w:r>
      <w:r w:rsidRPr="00106485">
        <w:rPr>
          <w:rFonts w:ascii="Tahoma" w:eastAsia="Tahoma" w:hAnsi="Tahoma" w:cs="Tahoma"/>
          <w:spacing w:val="-1"/>
          <w:position w:val="-1"/>
          <w:sz w:val="16"/>
          <w:szCs w:val="16"/>
        </w:rPr>
        <w:t>Dot</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y pr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je</w:t>
      </w:r>
      <w:r w:rsidRPr="00106485">
        <w:rPr>
          <w:rFonts w:ascii="Tahoma" w:eastAsia="Tahoma" w:hAnsi="Tahoma" w:cs="Tahoma"/>
          <w:spacing w:val="-1"/>
          <w:position w:val="-1"/>
          <w:sz w:val="16"/>
          <w:szCs w:val="16"/>
        </w:rPr>
        <w:t>któ</w:t>
      </w:r>
      <w:r w:rsidRPr="00106485">
        <w:rPr>
          <w:rFonts w:ascii="Tahoma" w:eastAsia="Tahoma" w:hAnsi="Tahoma" w:cs="Tahoma"/>
          <w:spacing w:val="-4"/>
          <w:position w:val="-1"/>
          <w:sz w:val="16"/>
          <w:szCs w:val="16"/>
        </w:rPr>
        <w:t>w</w:t>
      </w:r>
      <w:r w:rsidRPr="00106485">
        <w:rPr>
          <w:rFonts w:ascii="Tahoma" w:eastAsia="Tahoma" w:hAnsi="Tahoma" w:cs="Tahoma"/>
          <w:position w:val="-1"/>
          <w:sz w:val="16"/>
          <w:szCs w:val="16"/>
        </w:rPr>
        <w:t>, w</w:t>
      </w:r>
      <w:r w:rsidRPr="00106485">
        <w:rPr>
          <w:rFonts w:ascii="Tahoma" w:eastAsia="Tahoma" w:hAnsi="Tahoma" w:cs="Tahoma"/>
          <w:spacing w:val="1"/>
          <w:position w:val="-1"/>
          <w:sz w:val="16"/>
          <w:szCs w:val="16"/>
        </w:rPr>
        <w:t xml:space="preserve"> </w:t>
      </w:r>
      <w:r w:rsidRPr="00106485">
        <w:rPr>
          <w:rFonts w:ascii="Tahoma" w:eastAsia="Tahoma" w:hAnsi="Tahoma" w:cs="Tahoma"/>
          <w:spacing w:val="-1"/>
          <w:position w:val="-1"/>
          <w:sz w:val="16"/>
          <w:szCs w:val="16"/>
        </w:rPr>
        <w:t>któ</w:t>
      </w:r>
      <w:r w:rsidRPr="00106485">
        <w:rPr>
          <w:rFonts w:ascii="Tahoma" w:eastAsia="Tahoma" w:hAnsi="Tahoma" w:cs="Tahoma"/>
          <w:position w:val="-1"/>
          <w:sz w:val="16"/>
          <w:szCs w:val="16"/>
        </w:rPr>
        <w:t>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ch b</w:t>
      </w:r>
      <w:r w:rsidRPr="00106485">
        <w:rPr>
          <w:rFonts w:ascii="Tahoma" w:eastAsia="Tahoma" w:hAnsi="Tahoma" w:cs="Tahoma"/>
          <w:spacing w:val="-1"/>
          <w:position w:val="-1"/>
          <w:sz w:val="16"/>
          <w:szCs w:val="16"/>
        </w:rPr>
        <w:t>ę</w:t>
      </w:r>
      <w:r w:rsidRPr="00106485">
        <w:rPr>
          <w:rFonts w:ascii="Tahoma" w:eastAsia="Tahoma" w:hAnsi="Tahoma" w:cs="Tahoma"/>
          <w:position w:val="-1"/>
          <w:sz w:val="16"/>
          <w:szCs w:val="16"/>
        </w:rPr>
        <w:t>dz</w:t>
      </w:r>
      <w:r w:rsidRPr="00106485">
        <w:rPr>
          <w:rFonts w:ascii="Tahoma" w:eastAsia="Tahoma" w:hAnsi="Tahoma" w:cs="Tahoma"/>
          <w:spacing w:val="-1"/>
          <w:position w:val="-1"/>
          <w:sz w:val="16"/>
          <w:szCs w:val="16"/>
        </w:rPr>
        <w:t>i</w:t>
      </w:r>
      <w:r w:rsidRPr="00106485">
        <w:rPr>
          <w:rFonts w:ascii="Tahoma" w:eastAsia="Tahoma" w:hAnsi="Tahoma" w:cs="Tahoma"/>
          <w:position w:val="-1"/>
          <w:sz w:val="16"/>
          <w:szCs w:val="16"/>
        </w:rPr>
        <w:t xml:space="preserve">e </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dz</w:t>
      </w:r>
      <w:r w:rsidRPr="00106485">
        <w:rPr>
          <w:rFonts w:ascii="Tahoma" w:eastAsia="Tahoma" w:hAnsi="Tahoma" w:cs="Tahoma"/>
          <w:spacing w:val="-1"/>
          <w:position w:val="-1"/>
          <w:sz w:val="16"/>
          <w:szCs w:val="16"/>
        </w:rPr>
        <w:t>iel</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a p</w:t>
      </w:r>
      <w:r w:rsidRPr="00106485">
        <w:rPr>
          <w:rFonts w:ascii="Tahoma" w:eastAsia="Tahoma" w:hAnsi="Tahoma" w:cs="Tahoma"/>
          <w:spacing w:val="-1"/>
          <w:position w:val="-1"/>
          <w:sz w:val="16"/>
          <w:szCs w:val="16"/>
        </w:rPr>
        <w:t>omo</w:t>
      </w:r>
      <w:r w:rsidRPr="00106485">
        <w:rPr>
          <w:rFonts w:ascii="Tahoma" w:eastAsia="Tahoma" w:hAnsi="Tahoma" w:cs="Tahoma"/>
          <w:position w:val="-1"/>
          <w:sz w:val="16"/>
          <w:szCs w:val="16"/>
        </w:rPr>
        <w:t>c p</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b</w:t>
      </w:r>
      <w:r w:rsidRPr="00106485">
        <w:rPr>
          <w:rFonts w:ascii="Tahoma" w:eastAsia="Tahoma" w:hAnsi="Tahoma" w:cs="Tahoma"/>
          <w:spacing w:val="-1"/>
          <w:position w:val="-1"/>
          <w:sz w:val="16"/>
          <w:szCs w:val="16"/>
        </w:rPr>
        <w:t>li</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a i</w:t>
      </w:r>
      <w:r w:rsidRPr="00106485">
        <w:rPr>
          <w:rFonts w:ascii="Tahoma" w:eastAsia="Tahoma" w:hAnsi="Tahoma" w:cs="Tahoma"/>
          <w:spacing w:val="-1"/>
          <w:position w:val="-1"/>
          <w:sz w:val="16"/>
          <w:szCs w:val="16"/>
        </w:rPr>
        <w:t xml:space="preserve"> </w:t>
      </w:r>
      <w:r w:rsidRPr="00106485">
        <w:rPr>
          <w:rFonts w:ascii="Tahoma" w:eastAsia="Tahoma" w:hAnsi="Tahoma" w:cs="Tahoma"/>
          <w:position w:val="-1"/>
          <w:sz w:val="16"/>
          <w:szCs w:val="16"/>
        </w:rPr>
        <w:t>/</w:t>
      </w:r>
      <w:r w:rsidRPr="00106485">
        <w:rPr>
          <w:rFonts w:ascii="Tahoma" w:eastAsia="Tahoma" w:hAnsi="Tahoma" w:cs="Tahoma"/>
          <w:spacing w:val="1"/>
          <w:position w:val="-1"/>
          <w:sz w:val="16"/>
          <w:szCs w:val="16"/>
        </w:rPr>
        <w:t xml:space="preserve"> </w:t>
      </w:r>
      <w:r w:rsidRPr="00106485">
        <w:rPr>
          <w:rFonts w:ascii="Tahoma" w:eastAsia="Tahoma" w:hAnsi="Tahoma" w:cs="Tahoma"/>
          <w:spacing w:val="-3"/>
          <w:position w:val="-1"/>
          <w:sz w:val="16"/>
          <w:szCs w:val="16"/>
        </w:rPr>
        <w:t>l</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b p</w:t>
      </w:r>
      <w:r w:rsidRPr="00106485">
        <w:rPr>
          <w:rFonts w:ascii="Tahoma" w:eastAsia="Tahoma" w:hAnsi="Tahoma" w:cs="Tahoma"/>
          <w:spacing w:val="-1"/>
          <w:position w:val="-1"/>
          <w:sz w:val="16"/>
          <w:szCs w:val="16"/>
        </w:rPr>
        <w:t>omo</w:t>
      </w:r>
      <w:r w:rsidRPr="00106485">
        <w:rPr>
          <w:rFonts w:ascii="Tahoma" w:eastAsia="Tahoma" w:hAnsi="Tahoma" w:cs="Tahoma"/>
          <w:position w:val="-1"/>
          <w:sz w:val="16"/>
          <w:szCs w:val="16"/>
        </w:rPr>
        <w:t xml:space="preserve">c de </w:t>
      </w:r>
      <w:r w:rsidRPr="00106485">
        <w:rPr>
          <w:rFonts w:ascii="Tahoma" w:eastAsia="Tahoma" w:hAnsi="Tahoma" w:cs="Tahoma"/>
          <w:spacing w:val="-1"/>
          <w:position w:val="-1"/>
          <w:sz w:val="16"/>
          <w:szCs w:val="16"/>
        </w:rPr>
        <w:t>minimi</w:t>
      </w:r>
      <w:r w:rsidRPr="00106485">
        <w:rPr>
          <w:rFonts w:ascii="Tahoma" w:eastAsia="Tahoma" w:hAnsi="Tahoma" w:cs="Tahoma"/>
          <w:position w:val="-1"/>
          <w:sz w:val="16"/>
          <w:szCs w:val="16"/>
        </w:rPr>
        <w:t>s.</w:t>
      </w:r>
    </w:p>
  </w:footnote>
  <w:footnote w:id="82">
    <w:p w14:paraId="7A1D374B" w14:textId="77777777" w:rsidR="005401C0" w:rsidRPr="00BB32D5" w:rsidRDefault="005401C0">
      <w:pPr>
        <w:pStyle w:val="Tekstprzypisudolnego"/>
      </w:pPr>
      <w:r w:rsidRPr="00A413F0">
        <w:rPr>
          <w:rStyle w:val="Odwoanieprzypisudolnego"/>
          <w:rFonts w:ascii="Tahoma" w:hAnsi="Tahoma" w:cs="Tahoma"/>
          <w:sz w:val="16"/>
          <w:szCs w:val="16"/>
        </w:rPr>
        <w:footnoteRef/>
      </w:r>
      <w:r w:rsidRPr="00A413F0">
        <w:rPr>
          <w:rFonts w:ascii="Tahoma" w:hAnsi="Tahoma" w:cs="Tahoma"/>
          <w:sz w:val="16"/>
          <w:szCs w:val="16"/>
        </w:rPr>
        <w:t xml:space="preserve"> </w:t>
      </w:r>
      <w:r w:rsidRPr="00106485">
        <w:rPr>
          <w:rFonts w:ascii="Tahoma" w:eastAsia="Tahoma" w:hAnsi="Tahoma" w:cs="Tahoma"/>
          <w:spacing w:val="-1"/>
          <w:position w:val="-1"/>
          <w:sz w:val="16"/>
          <w:szCs w:val="16"/>
        </w:rPr>
        <w:t>Dot</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y pr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je</w:t>
      </w:r>
      <w:r w:rsidRPr="00106485">
        <w:rPr>
          <w:rFonts w:ascii="Tahoma" w:eastAsia="Tahoma" w:hAnsi="Tahoma" w:cs="Tahoma"/>
          <w:spacing w:val="-1"/>
          <w:position w:val="-1"/>
          <w:sz w:val="16"/>
          <w:szCs w:val="16"/>
        </w:rPr>
        <w:t>któ</w:t>
      </w:r>
      <w:r w:rsidRPr="00106485">
        <w:rPr>
          <w:rFonts w:ascii="Tahoma" w:eastAsia="Tahoma" w:hAnsi="Tahoma" w:cs="Tahoma"/>
          <w:spacing w:val="-4"/>
          <w:position w:val="-1"/>
          <w:sz w:val="16"/>
          <w:szCs w:val="16"/>
        </w:rPr>
        <w:t>w</w:t>
      </w:r>
      <w:r w:rsidRPr="00106485">
        <w:rPr>
          <w:rFonts w:ascii="Tahoma" w:eastAsia="Tahoma" w:hAnsi="Tahoma" w:cs="Tahoma"/>
          <w:position w:val="-1"/>
          <w:sz w:val="16"/>
          <w:szCs w:val="16"/>
        </w:rPr>
        <w:t>, w</w:t>
      </w:r>
      <w:r w:rsidRPr="00106485">
        <w:rPr>
          <w:rFonts w:ascii="Tahoma" w:eastAsia="Tahoma" w:hAnsi="Tahoma" w:cs="Tahoma"/>
          <w:spacing w:val="1"/>
          <w:position w:val="-1"/>
          <w:sz w:val="16"/>
          <w:szCs w:val="16"/>
        </w:rPr>
        <w:t xml:space="preserve"> </w:t>
      </w:r>
      <w:r w:rsidRPr="00106485">
        <w:rPr>
          <w:rFonts w:ascii="Tahoma" w:eastAsia="Tahoma" w:hAnsi="Tahoma" w:cs="Tahoma"/>
          <w:spacing w:val="-3"/>
          <w:position w:val="-1"/>
          <w:sz w:val="16"/>
          <w:szCs w:val="16"/>
        </w:rPr>
        <w:t>r</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m</w:t>
      </w:r>
      <w:r w:rsidRPr="00106485">
        <w:rPr>
          <w:rFonts w:ascii="Tahoma" w:eastAsia="Tahoma" w:hAnsi="Tahoma" w:cs="Tahoma"/>
          <w:position w:val="-1"/>
          <w:sz w:val="16"/>
          <w:szCs w:val="16"/>
        </w:rPr>
        <w:t>ach</w:t>
      </w:r>
      <w:r w:rsidRPr="00106485">
        <w:rPr>
          <w:rFonts w:ascii="Tahoma" w:eastAsia="Tahoma" w:hAnsi="Tahoma" w:cs="Tahoma"/>
          <w:spacing w:val="-1"/>
          <w:position w:val="-1"/>
          <w:sz w:val="16"/>
          <w:szCs w:val="16"/>
        </w:rPr>
        <w:t xml:space="preserve"> kt</w:t>
      </w:r>
      <w:r w:rsidRPr="00106485">
        <w:rPr>
          <w:rFonts w:ascii="Tahoma" w:eastAsia="Tahoma" w:hAnsi="Tahoma" w:cs="Tahoma"/>
          <w:spacing w:val="-3"/>
          <w:position w:val="-1"/>
          <w:sz w:val="16"/>
          <w:szCs w:val="16"/>
        </w:rPr>
        <w:t>ó</w:t>
      </w:r>
      <w:r w:rsidRPr="00106485">
        <w:rPr>
          <w:rFonts w:ascii="Tahoma" w:eastAsia="Tahoma" w:hAnsi="Tahoma" w:cs="Tahoma"/>
          <w:position w:val="-1"/>
          <w:sz w:val="16"/>
          <w:szCs w:val="16"/>
        </w:rPr>
        <w:t>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 xml:space="preserve">ch </w:t>
      </w:r>
      <w:r w:rsidRPr="00106485">
        <w:rPr>
          <w:rFonts w:ascii="Tahoma" w:eastAsia="Tahoma" w:hAnsi="Tahoma" w:cs="Tahoma"/>
          <w:spacing w:val="1"/>
          <w:position w:val="-1"/>
          <w:sz w:val="16"/>
          <w:szCs w:val="16"/>
        </w:rPr>
        <w:t>w</w:t>
      </w:r>
      <w:r w:rsidRPr="00106485">
        <w:rPr>
          <w:rFonts w:ascii="Tahoma" w:eastAsia="Tahoma" w:hAnsi="Tahoma" w:cs="Tahoma"/>
          <w:spacing w:val="-1"/>
          <w:position w:val="-1"/>
          <w:sz w:val="16"/>
          <w:szCs w:val="16"/>
        </w:rPr>
        <w:t>y</w:t>
      </w:r>
      <w:r w:rsidRPr="00106485">
        <w:rPr>
          <w:rFonts w:ascii="Tahoma" w:eastAsia="Tahoma" w:hAnsi="Tahoma" w:cs="Tahoma"/>
          <w:position w:val="-1"/>
          <w:sz w:val="16"/>
          <w:szCs w:val="16"/>
        </w:rPr>
        <w:t>da</w:t>
      </w:r>
      <w:r w:rsidRPr="00106485">
        <w:rPr>
          <w:rFonts w:ascii="Tahoma" w:eastAsia="Tahoma" w:hAnsi="Tahoma" w:cs="Tahoma"/>
          <w:spacing w:val="-1"/>
          <w:position w:val="-1"/>
          <w:sz w:val="16"/>
          <w:szCs w:val="16"/>
        </w:rPr>
        <w:t>tk</w:t>
      </w:r>
      <w:r w:rsidRPr="00106485">
        <w:rPr>
          <w:rFonts w:ascii="Tahoma" w:eastAsia="Tahoma" w:hAnsi="Tahoma" w:cs="Tahoma"/>
          <w:position w:val="-1"/>
          <w:sz w:val="16"/>
          <w:szCs w:val="16"/>
        </w:rPr>
        <w:t>i są 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li</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e 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łto</w:t>
      </w:r>
      <w:r w:rsidRPr="00106485">
        <w:rPr>
          <w:rFonts w:ascii="Tahoma" w:eastAsia="Tahoma" w:hAnsi="Tahoma" w:cs="Tahoma"/>
          <w:position w:val="-1"/>
          <w:sz w:val="16"/>
          <w:szCs w:val="16"/>
        </w:rPr>
        <w:t>w</w:t>
      </w:r>
      <w:r w:rsidRPr="00106485">
        <w:rPr>
          <w:rFonts w:ascii="Tahoma" w:eastAsia="Tahoma" w:hAnsi="Tahoma" w:cs="Tahoma"/>
          <w:spacing w:val="-3"/>
          <w:position w:val="-1"/>
          <w:sz w:val="16"/>
          <w:szCs w:val="16"/>
        </w:rPr>
        <w:t>o</w:t>
      </w:r>
      <w:r w:rsidRPr="00106485">
        <w:rPr>
          <w:rFonts w:ascii="Tahoma" w:eastAsia="Tahoma" w:hAnsi="Tahoma" w:cs="Tahoma"/>
          <w:position w:val="-1"/>
          <w:sz w:val="16"/>
          <w:szCs w:val="16"/>
        </w:rPr>
        <w:t>.</w:t>
      </w:r>
    </w:p>
  </w:footnote>
  <w:footnote w:id="83">
    <w:p w14:paraId="4DDF342D" w14:textId="311279A4" w:rsidR="005401C0" w:rsidRPr="00A413F0" w:rsidRDefault="005401C0">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Wykreślić jeśli nie dotyczy</w:t>
      </w:r>
      <w:r>
        <w:rPr>
          <w:rFonts w:ascii="Tahoma" w:hAnsi="Tahoma" w:cs="Tahoma"/>
          <w:sz w:val="16"/>
          <w:szCs w:val="16"/>
        </w:rPr>
        <w:t>.</w:t>
      </w:r>
    </w:p>
  </w:footnote>
  <w:footnote w:id="84">
    <w:p w14:paraId="06E18CF9" w14:textId="2CD16351" w:rsidR="005401C0" w:rsidRPr="00A413F0" w:rsidRDefault="005401C0">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Wykreślić jeśli nie dotyczy</w:t>
      </w:r>
      <w:r>
        <w:rPr>
          <w:rFonts w:ascii="Tahoma" w:hAnsi="Tahoma" w:cs="Tahoma"/>
          <w:sz w:val="16"/>
          <w:szCs w:val="16"/>
        </w:rPr>
        <w:t>.</w:t>
      </w:r>
    </w:p>
  </w:footnote>
  <w:footnote w:id="85">
    <w:p w14:paraId="15E9F225" w14:textId="77DBF2FD" w:rsidR="005401C0" w:rsidRPr="00A413F0" w:rsidRDefault="005401C0">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86">
    <w:p w14:paraId="4AFB2612" w14:textId="4C05C893" w:rsidR="005401C0" w:rsidRDefault="005401C0">
      <w:pPr>
        <w:pStyle w:val="Tekstprzypisudolnego"/>
      </w:pPr>
      <w:r w:rsidRPr="00A413F0">
        <w:rPr>
          <w:rStyle w:val="Odwoanieprzypisudolnego"/>
          <w:rFonts w:ascii="Tahoma" w:hAnsi="Tahoma" w:cs="Tahoma"/>
          <w:sz w:val="16"/>
          <w:szCs w:val="16"/>
        </w:rPr>
        <w:footnoteRef/>
      </w:r>
      <w:r w:rsidRPr="00A413F0">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87">
    <w:p w14:paraId="1FF055F6" w14:textId="77777777" w:rsidR="005401C0" w:rsidRPr="00D46553" w:rsidRDefault="005401C0" w:rsidP="008E3C45">
      <w:pPr>
        <w:pStyle w:val="Tekstprzypisudolnego"/>
        <w:rPr>
          <w:rFonts w:ascii="Tahoma" w:hAnsi="Tahoma" w:cs="Tahoma"/>
          <w:sz w:val="16"/>
          <w:szCs w:val="16"/>
        </w:rPr>
      </w:pPr>
      <w:r w:rsidRPr="00D46553">
        <w:rPr>
          <w:rStyle w:val="Odwoanieprzypisudolnego"/>
          <w:rFonts w:ascii="Tahoma" w:hAnsi="Tahoma" w:cs="Tahoma"/>
          <w:sz w:val="16"/>
          <w:szCs w:val="16"/>
        </w:rPr>
        <w:footnoteRef/>
      </w:r>
      <w:r w:rsidRPr="00D46553">
        <w:rPr>
          <w:rFonts w:ascii="Tahoma" w:hAnsi="Tahoma" w:cs="Tahoma"/>
          <w:sz w:val="16"/>
          <w:szCs w:val="16"/>
        </w:rPr>
        <w:t xml:space="preserve"> </w:t>
      </w:r>
      <w:r w:rsidRPr="00106485">
        <w:rPr>
          <w:rFonts w:ascii="Tahoma" w:eastAsia="Tahoma" w:hAnsi="Tahoma" w:cs="Tahoma"/>
          <w:spacing w:val="1"/>
          <w:sz w:val="16"/>
          <w:szCs w:val="16"/>
        </w:rPr>
        <w:t>N</w:t>
      </w:r>
      <w:r w:rsidRPr="00106485">
        <w:rPr>
          <w:rFonts w:ascii="Tahoma" w:eastAsia="Tahoma" w:hAnsi="Tahoma" w:cs="Tahoma"/>
          <w:sz w:val="16"/>
          <w:szCs w:val="16"/>
        </w:rPr>
        <w:t>a</w:t>
      </w:r>
      <w:r w:rsidRPr="00106485">
        <w:rPr>
          <w:rFonts w:ascii="Tahoma" w:eastAsia="Tahoma" w:hAnsi="Tahoma" w:cs="Tahoma"/>
          <w:spacing w:val="-1"/>
          <w:sz w:val="16"/>
          <w:szCs w:val="16"/>
        </w:rPr>
        <w:t>le</w:t>
      </w:r>
      <w:r w:rsidRPr="00106485">
        <w:rPr>
          <w:rFonts w:ascii="Tahoma" w:eastAsia="Tahoma" w:hAnsi="Tahoma" w:cs="Tahoma"/>
          <w:sz w:val="16"/>
          <w:szCs w:val="16"/>
        </w:rPr>
        <w:t xml:space="preserve">ży </w:t>
      </w:r>
      <w:r w:rsidRPr="00106485">
        <w:rPr>
          <w:rFonts w:ascii="Tahoma" w:eastAsia="Tahoma" w:hAnsi="Tahoma" w:cs="Tahoma"/>
          <w:spacing w:val="1"/>
          <w:sz w:val="16"/>
          <w:szCs w:val="16"/>
        </w:rPr>
        <w:t>w</w:t>
      </w:r>
      <w:r w:rsidRPr="00106485">
        <w:rPr>
          <w:rFonts w:ascii="Tahoma" w:eastAsia="Tahoma" w:hAnsi="Tahoma" w:cs="Tahoma"/>
          <w:spacing w:val="-1"/>
          <w:sz w:val="16"/>
          <w:szCs w:val="16"/>
        </w:rPr>
        <w:t>yk</w:t>
      </w:r>
      <w:r w:rsidRPr="00106485">
        <w:rPr>
          <w:rFonts w:ascii="Tahoma" w:eastAsia="Tahoma" w:hAnsi="Tahoma" w:cs="Tahoma"/>
          <w:sz w:val="16"/>
          <w:szCs w:val="16"/>
        </w:rPr>
        <w:t>r</w:t>
      </w:r>
      <w:r w:rsidRPr="00106485">
        <w:rPr>
          <w:rFonts w:ascii="Tahoma" w:eastAsia="Tahoma" w:hAnsi="Tahoma" w:cs="Tahoma"/>
          <w:spacing w:val="-1"/>
          <w:sz w:val="16"/>
          <w:szCs w:val="16"/>
        </w:rPr>
        <w:t>e</w:t>
      </w:r>
      <w:r w:rsidRPr="00106485">
        <w:rPr>
          <w:rFonts w:ascii="Tahoma" w:eastAsia="Tahoma" w:hAnsi="Tahoma" w:cs="Tahoma"/>
          <w:sz w:val="16"/>
          <w:szCs w:val="16"/>
        </w:rPr>
        <w:t>śl</w:t>
      </w:r>
      <w:r w:rsidRPr="00106485">
        <w:rPr>
          <w:rFonts w:ascii="Tahoma" w:eastAsia="Tahoma" w:hAnsi="Tahoma" w:cs="Tahoma"/>
          <w:spacing w:val="-1"/>
          <w:sz w:val="16"/>
          <w:szCs w:val="16"/>
        </w:rPr>
        <w:t>i</w:t>
      </w:r>
      <w:r w:rsidRPr="00106485">
        <w:rPr>
          <w:rFonts w:ascii="Tahoma" w:eastAsia="Tahoma" w:hAnsi="Tahoma" w:cs="Tahoma"/>
          <w:sz w:val="16"/>
          <w:szCs w:val="16"/>
        </w:rPr>
        <w:t>ć, j</w:t>
      </w:r>
      <w:r w:rsidRPr="00106485">
        <w:rPr>
          <w:rFonts w:ascii="Tahoma" w:eastAsia="Tahoma" w:hAnsi="Tahoma" w:cs="Tahoma"/>
          <w:spacing w:val="-1"/>
          <w:sz w:val="16"/>
          <w:szCs w:val="16"/>
        </w:rPr>
        <w:t>e</w:t>
      </w:r>
      <w:r w:rsidRPr="00106485">
        <w:rPr>
          <w:rFonts w:ascii="Tahoma" w:eastAsia="Tahoma" w:hAnsi="Tahoma" w:cs="Tahoma"/>
          <w:sz w:val="16"/>
          <w:szCs w:val="16"/>
        </w:rPr>
        <w:t xml:space="preserve">śli </w:t>
      </w:r>
      <w:r w:rsidRPr="00106485">
        <w:rPr>
          <w:rFonts w:ascii="Tahoma" w:eastAsia="Tahoma" w:hAnsi="Tahoma" w:cs="Tahoma"/>
          <w:spacing w:val="-1"/>
          <w:sz w:val="16"/>
          <w:szCs w:val="16"/>
        </w:rPr>
        <w:t>ni</w:t>
      </w:r>
      <w:r w:rsidRPr="00106485">
        <w:rPr>
          <w:rFonts w:ascii="Tahoma" w:eastAsia="Tahoma" w:hAnsi="Tahoma" w:cs="Tahoma"/>
          <w:sz w:val="16"/>
          <w:szCs w:val="16"/>
        </w:rPr>
        <w:t>e d</w:t>
      </w:r>
      <w:r w:rsidRPr="00106485">
        <w:rPr>
          <w:rFonts w:ascii="Tahoma" w:eastAsia="Tahoma" w:hAnsi="Tahoma" w:cs="Tahoma"/>
          <w:spacing w:val="-1"/>
          <w:sz w:val="16"/>
          <w:szCs w:val="16"/>
        </w:rPr>
        <w:t>o</w:t>
      </w:r>
      <w:r w:rsidRPr="00106485">
        <w:rPr>
          <w:rFonts w:ascii="Tahoma" w:eastAsia="Tahoma" w:hAnsi="Tahoma" w:cs="Tahoma"/>
          <w:spacing w:val="-3"/>
          <w:sz w:val="16"/>
          <w:szCs w:val="16"/>
        </w:rPr>
        <w:t>ty</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15"/>
          <w:sz w:val="16"/>
          <w:szCs w:val="16"/>
        </w:rPr>
        <w:t>y</w:t>
      </w:r>
      <w:r w:rsidRPr="00106485">
        <w:rPr>
          <w:rFonts w:ascii="Tahoma" w:eastAsia="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19" w:type="dxa"/>
      <w:tblInd w:w="-607" w:type="dxa"/>
      <w:tblLook w:val="00A0" w:firstRow="1" w:lastRow="0" w:firstColumn="1" w:lastColumn="0" w:noHBand="0" w:noVBand="0"/>
    </w:tblPr>
    <w:tblGrid>
      <w:gridCol w:w="607"/>
      <w:gridCol w:w="1843"/>
      <w:gridCol w:w="2693"/>
      <w:gridCol w:w="2058"/>
      <w:gridCol w:w="2478"/>
      <w:gridCol w:w="1340"/>
    </w:tblGrid>
    <w:tr w:rsidR="005401C0" w14:paraId="5AFFE927" w14:textId="77777777" w:rsidTr="00C052A5">
      <w:trPr>
        <w:trHeight w:val="727"/>
      </w:trPr>
      <w:tc>
        <w:tcPr>
          <w:tcW w:w="11019" w:type="dxa"/>
          <w:gridSpan w:val="6"/>
        </w:tcPr>
        <w:p w14:paraId="714E1170" w14:textId="77777777" w:rsidR="005401C0" w:rsidRDefault="005401C0" w:rsidP="00AB05A1">
          <w:pPr>
            <w:ind w:left="73"/>
            <w:rPr>
              <w:b/>
              <w:sz w:val="24"/>
              <w:szCs w:val="24"/>
              <w:lang w:val="en-US"/>
            </w:rPr>
          </w:pPr>
        </w:p>
      </w:tc>
    </w:tr>
    <w:tr w:rsidR="005401C0" w14:paraId="0C99523B" w14:textId="77777777" w:rsidTr="00C052A5">
      <w:trPr>
        <w:gridBefore w:val="1"/>
        <w:gridAfter w:val="1"/>
        <w:wBefore w:w="607" w:type="dxa"/>
        <w:wAfter w:w="1340" w:type="dxa"/>
      </w:trPr>
      <w:tc>
        <w:tcPr>
          <w:tcW w:w="1843" w:type="dxa"/>
          <w:tcMar>
            <w:top w:w="0" w:type="dxa"/>
            <w:left w:w="0" w:type="dxa"/>
            <w:bottom w:w="0" w:type="dxa"/>
            <w:right w:w="0" w:type="dxa"/>
          </w:tcMar>
          <w:hideMark/>
        </w:tcPr>
        <w:p w14:paraId="26A05390" w14:textId="6CBA7302" w:rsidR="005401C0" w:rsidRDefault="005401C0" w:rsidP="00F15754">
          <w:pPr>
            <w:rPr>
              <w:rFonts w:ascii="Calibri" w:hAnsi="Calibri"/>
              <w:noProof/>
              <w:lang w:val="en-US" w:eastAsia="pl-PL"/>
            </w:rPr>
          </w:pPr>
          <w:r>
            <w:rPr>
              <w:rFonts w:ascii="Calibri" w:hAnsi="Calibri"/>
              <w:noProof/>
              <w:lang w:eastAsia="pl-PL"/>
            </w:rPr>
            <w:drawing>
              <wp:inline distT="0" distB="0" distL="0" distR="0" wp14:anchorId="682DFD3E" wp14:editId="71D3FDBF">
                <wp:extent cx="1028700" cy="4381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693" w:type="dxa"/>
          <w:tcMar>
            <w:top w:w="0" w:type="dxa"/>
            <w:left w:w="0" w:type="dxa"/>
            <w:bottom w:w="0" w:type="dxa"/>
            <w:right w:w="0" w:type="dxa"/>
          </w:tcMar>
          <w:hideMark/>
        </w:tcPr>
        <w:p w14:paraId="6FB27F58" w14:textId="59E2E631" w:rsidR="005401C0" w:rsidRDefault="005401C0" w:rsidP="00F15754">
          <w:pPr>
            <w:ind w:left="48"/>
            <w:jc w:val="center"/>
            <w:rPr>
              <w:rFonts w:ascii="Calibri" w:hAnsi="Calibri"/>
              <w:noProof/>
              <w:lang w:val="en-US" w:eastAsia="pl-PL"/>
            </w:rPr>
          </w:pPr>
          <w:r>
            <w:rPr>
              <w:rFonts w:ascii="Calibri" w:hAnsi="Calibri"/>
              <w:noProof/>
              <w:lang w:eastAsia="pl-PL"/>
            </w:rPr>
            <w:drawing>
              <wp:inline distT="0" distB="0" distL="0" distR="0" wp14:anchorId="47592916" wp14:editId="06B1464F">
                <wp:extent cx="1409700" cy="4381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2058" w:type="dxa"/>
          <w:tcMar>
            <w:top w:w="0" w:type="dxa"/>
            <w:left w:w="0" w:type="dxa"/>
            <w:bottom w:w="0" w:type="dxa"/>
            <w:right w:w="0" w:type="dxa"/>
          </w:tcMar>
          <w:hideMark/>
        </w:tcPr>
        <w:p w14:paraId="2DCC507A" w14:textId="34589472" w:rsidR="005401C0" w:rsidRDefault="005401C0" w:rsidP="00F15754">
          <w:pPr>
            <w:tabs>
              <w:tab w:val="center" w:pos="1028"/>
            </w:tabs>
            <w:ind w:left="-1"/>
            <w:rPr>
              <w:rFonts w:ascii="Calibri" w:hAnsi="Calibri"/>
              <w:noProof/>
              <w:lang w:val="en-US" w:eastAsia="pl-PL"/>
            </w:rPr>
          </w:pPr>
          <w:r>
            <w:rPr>
              <w:rFonts w:ascii="Calibri" w:hAnsi="Calibri"/>
              <w:noProof/>
              <w:lang w:val="en-US" w:eastAsia="pl-PL"/>
            </w:rPr>
            <w:tab/>
          </w:r>
          <w:r>
            <w:rPr>
              <w:rFonts w:ascii="Calibri" w:hAnsi="Calibri"/>
              <w:noProof/>
              <w:lang w:eastAsia="pl-PL"/>
            </w:rPr>
            <w:drawing>
              <wp:inline distT="0" distB="0" distL="0" distR="0" wp14:anchorId="428A0A9B" wp14:editId="779F464B">
                <wp:extent cx="962025" cy="4381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478" w:type="dxa"/>
          <w:tcMar>
            <w:top w:w="0" w:type="dxa"/>
            <w:left w:w="0" w:type="dxa"/>
            <w:bottom w:w="0" w:type="dxa"/>
            <w:right w:w="0" w:type="dxa"/>
          </w:tcMar>
          <w:hideMark/>
        </w:tcPr>
        <w:p w14:paraId="12381564" w14:textId="383E02F0" w:rsidR="005401C0" w:rsidRDefault="005401C0" w:rsidP="00F15754">
          <w:pPr>
            <w:ind w:right="-1"/>
            <w:jc w:val="right"/>
            <w:rPr>
              <w:rFonts w:ascii="Calibri" w:hAnsi="Calibri"/>
              <w:noProof/>
              <w:lang w:val="en-US" w:eastAsia="pl-PL"/>
            </w:rPr>
          </w:pPr>
          <w:r>
            <w:rPr>
              <w:rFonts w:ascii="Calibri" w:hAnsi="Calibri"/>
              <w:noProof/>
              <w:lang w:eastAsia="pl-PL"/>
            </w:rPr>
            <w:drawing>
              <wp:inline distT="0" distB="0" distL="0" distR="0" wp14:anchorId="44C5BF70" wp14:editId="67B224E3">
                <wp:extent cx="1476375" cy="4667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76375" cy="466725"/>
                        </a:xfrm>
                        <a:prstGeom prst="rect">
                          <a:avLst/>
                        </a:prstGeom>
                        <a:noFill/>
                        <a:ln>
                          <a:noFill/>
                        </a:ln>
                      </pic:spPr>
                    </pic:pic>
                  </a:graphicData>
                </a:graphic>
              </wp:inline>
            </w:drawing>
          </w:r>
        </w:p>
      </w:tc>
    </w:tr>
  </w:tbl>
  <w:p w14:paraId="13F66DDA" w14:textId="77777777" w:rsidR="005401C0" w:rsidRDefault="005401C0" w:rsidP="00F1575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2240649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2B61D2B"/>
    <w:multiLevelType w:val="hybridMultilevel"/>
    <w:tmpl w:val="D6DA08F8"/>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F7279"/>
    <w:multiLevelType w:val="hybridMultilevel"/>
    <w:tmpl w:val="6F82587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 w15:restartNumberingAfterBreak="0">
    <w:nsid w:val="03D52C77"/>
    <w:multiLevelType w:val="multilevel"/>
    <w:tmpl w:val="A63CBC8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44C7A4A"/>
    <w:multiLevelType w:val="multilevel"/>
    <w:tmpl w:val="574684D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6924C31"/>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904185E"/>
    <w:multiLevelType w:val="hybridMultilevel"/>
    <w:tmpl w:val="EFBED1B6"/>
    <w:lvl w:ilvl="0" w:tplc="0415000F">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7" w15:restartNumberingAfterBreak="0">
    <w:nsid w:val="09A938B7"/>
    <w:multiLevelType w:val="hybridMultilevel"/>
    <w:tmpl w:val="18748892"/>
    <w:lvl w:ilvl="0" w:tplc="04150011">
      <w:start w:val="1"/>
      <w:numFmt w:val="decimal"/>
      <w:lvlText w:val="%1)"/>
      <w:lvlJc w:val="left"/>
      <w:pPr>
        <w:tabs>
          <w:tab w:val="num" w:pos="360"/>
        </w:tabs>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F10A3C"/>
    <w:multiLevelType w:val="hybridMultilevel"/>
    <w:tmpl w:val="7DC0D2C6"/>
    <w:lvl w:ilvl="0" w:tplc="A67A178C">
      <w:start w:val="1"/>
      <w:numFmt w:val="decimal"/>
      <w:lvlText w:val="%1."/>
      <w:lvlJc w:val="left"/>
      <w:pPr>
        <w:ind w:left="479" w:hanging="360"/>
      </w:pPr>
      <w:rPr>
        <w:rFonts w:hint="default"/>
        <w:color w:val="auto"/>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9" w15:restartNumberingAfterBreak="0">
    <w:nsid w:val="0DB62501"/>
    <w:multiLevelType w:val="hybridMultilevel"/>
    <w:tmpl w:val="487C19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EAB7AC9"/>
    <w:multiLevelType w:val="hybridMultilevel"/>
    <w:tmpl w:val="CAF24172"/>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1" w15:restartNumberingAfterBreak="0">
    <w:nsid w:val="0FBB242D"/>
    <w:multiLevelType w:val="multilevel"/>
    <w:tmpl w:val="B428E03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551D13"/>
    <w:multiLevelType w:val="hybridMultilevel"/>
    <w:tmpl w:val="DFAEC24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1FD504F"/>
    <w:multiLevelType w:val="hybridMultilevel"/>
    <w:tmpl w:val="D9A631EA"/>
    <w:lvl w:ilvl="0" w:tplc="587E369E">
      <w:start w:val="1"/>
      <w:numFmt w:val="decimal"/>
      <w:lvlText w:val="%1)"/>
      <w:lvlJc w:val="left"/>
      <w:pPr>
        <w:ind w:left="801" w:hanging="360"/>
      </w:pPr>
      <w:rPr>
        <w:rFonts w:hint="default"/>
      </w:r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4" w15:restartNumberingAfterBreak="0">
    <w:nsid w:val="137B1CC9"/>
    <w:multiLevelType w:val="multilevel"/>
    <w:tmpl w:val="B428E03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49D70A4"/>
    <w:multiLevelType w:val="hybridMultilevel"/>
    <w:tmpl w:val="56CA199A"/>
    <w:lvl w:ilvl="0" w:tplc="7A3AA020">
      <w:start w:val="1"/>
      <w:numFmt w:val="decimal"/>
      <w:lvlText w:val="%1."/>
      <w:lvlJc w:val="left"/>
      <w:pPr>
        <w:ind w:left="420" w:hanging="360"/>
      </w:pPr>
      <w:rPr>
        <w:rFonts w:hint="default"/>
        <w:color w:val="000009"/>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15:restartNumberingAfterBreak="0">
    <w:nsid w:val="179A295C"/>
    <w:multiLevelType w:val="hybridMultilevel"/>
    <w:tmpl w:val="76A0722E"/>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7" w15:restartNumberingAfterBreak="0">
    <w:nsid w:val="18E95092"/>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D83090"/>
    <w:multiLevelType w:val="multilevel"/>
    <w:tmpl w:val="CBCCEE94"/>
    <w:numStyleLink w:val="Styl1"/>
  </w:abstractNum>
  <w:abstractNum w:abstractNumId="19" w15:restartNumberingAfterBreak="0">
    <w:nsid w:val="1E346E12"/>
    <w:multiLevelType w:val="multilevel"/>
    <w:tmpl w:val="32DA577C"/>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ED34287"/>
    <w:multiLevelType w:val="hybridMultilevel"/>
    <w:tmpl w:val="E582363C"/>
    <w:lvl w:ilvl="0" w:tplc="42E26BC2">
      <w:start w:val="1"/>
      <w:numFmt w:val="decimal"/>
      <w:lvlText w:val="%1."/>
      <w:lvlJc w:val="left"/>
      <w:pPr>
        <w:ind w:left="441" w:hanging="360"/>
      </w:pPr>
      <w:rPr>
        <w:rFonts w:hint="default"/>
        <w:color w:val="000009"/>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21" w15:restartNumberingAfterBreak="0">
    <w:nsid w:val="2088437F"/>
    <w:multiLevelType w:val="hybridMultilevel"/>
    <w:tmpl w:val="221041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526DCF"/>
    <w:multiLevelType w:val="hybridMultilevel"/>
    <w:tmpl w:val="153846A6"/>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5C03DA"/>
    <w:multiLevelType w:val="multilevel"/>
    <w:tmpl w:val="551A55CE"/>
    <w:lvl w:ilvl="0">
      <w:start w:val="4"/>
      <w:numFmt w:val="decimal"/>
      <w:lvlText w:val="%1."/>
      <w:lvlJc w:val="left"/>
      <w:pPr>
        <w:tabs>
          <w:tab w:val="num" w:pos="360"/>
        </w:tabs>
        <w:ind w:left="360" w:hanging="360"/>
      </w:pPr>
      <w:rPr>
        <w:rFonts w:hint="default"/>
      </w:rPr>
    </w:lvl>
    <w:lvl w:ilvl="1">
      <w:start w:val="3"/>
      <w:numFmt w:val="decimal"/>
      <w:lvlText w:val="%2)"/>
      <w:lvlJc w:val="left"/>
      <w:pPr>
        <w:tabs>
          <w:tab w:val="num" w:pos="749"/>
        </w:tabs>
        <w:ind w:left="749"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CDB1BA9"/>
    <w:multiLevelType w:val="hybridMultilevel"/>
    <w:tmpl w:val="C638DF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F12F87"/>
    <w:multiLevelType w:val="multilevel"/>
    <w:tmpl w:val="65F4B7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E367F9C"/>
    <w:multiLevelType w:val="hybridMultilevel"/>
    <w:tmpl w:val="7E725B1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1E6BC2"/>
    <w:multiLevelType w:val="hybridMultilevel"/>
    <w:tmpl w:val="B99AD32C"/>
    <w:lvl w:ilvl="0" w:tplc="293C3E34">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35455030"/>
    <w:multiLevelType w:val="hybridMultilevel"/>
    <w:tmpl w:val="B9B04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6F3DC8"/>
    <w:multiLevelType w:val="hybridMultilevel"/>
    <w:tmpl w:val="96F4A17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DE07C75"/>
    <w:multiLevelType w:val="hybridMultilevel"/>
    <w:tmpl w:val="B810DFE6"/>
    <w:lvl w:ilvl="0" w:tplc="0415000F">
      <w:start w:val="1"/>
      <w:numFmt w:val="decimal"/>
      <w:lvlText w:val="%1."/>
      <w:lvlJc w:val="left"/>
      <w:pPr>
        <w:ind w:left="479" w:hanging="360"/>
      </w:pPr>
      <w:rPr>
        <w:rFonts w:hint="default"/>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31" w15:restartNumberingAfterBreak="0">
    <w:nsid w:val="3EEE6628"/>
    <w:multiLevelType w:val="hybridMultilevel"/>
    <w:tmpl w:val="4DD6759C"/>
    <w:lvl w:ilvl="0" w:tplc="04150011">
      <w:start w:val="1"/>
      <w:numFmt w:val="decimal"/>
      <w:lvlText w:val="%1)"/>
      <w:lvlJc w:val="left"/>
      <w:pPr>
        <w:ind w:left="1122" w:hanging="360"/>
      </w:pPr>
    </w:lvl>
    <w:lvl w:ilvl="1" w:tplc="04150019" w:tentative="1">
      <w:start w:val="1"/>
      <w:numFmt w:val="lowerLetter"/>
      <w:lvlText w:val="%2."/>
      <w:lvlJc w:val="left"/>
      <w:pPr>
        <w:ind w:left="1842" w:hanging="360"/>
      </w:pPr>
    </w:lvl>
    <w:lvl w:ilvl="2" w:tplc="0415001B" w:tentative="1">
      <w:start w:val="1"/>
      <w:numFmt w:val="lowerRoman"/>
      <w:lvlText w:val="%3."/>
      <w:lvlJc w:val="right"/>
      <w:pPr>
        <w:ind w:left="2562" w:hanging="180"/>
      </w:pPr>
    </w:lvl>
    <w:lvl w:ilvl="3" w:tplc="0415000F" w:tentative="1">
      <w:start w:val="1"/>
      <w:numFmt w:val="decimal"/>
      <w:lvlText w:val="%4."/>
      <w:lvlJc w:val="left"/>
      <w:pPr>
        <w:ind w:left="3282" w:hanging="360"/>
      </w:pPr>
    </w:lvl>
    <w:lvl w:ilvl="4" w:tplc="04150019" w:tentative="1">
      <w:start w:val="1"/>
      <w:numFmt w:val="lowerLetter"/>
      <w:lvlText w:val="%5."/>
      <w:lvlJc w:val="left"/>
      <w:pPr>
        <w:ind w:left="4002" w:hanging="360"/>
      </w:pPr>
    </w:lvl>
    <w:lvl w:ilvl="5" w:tplc="0415001B" w:tentative="1">
      <w:start w:val="1"/>
      <w:numFmt w:val="lowerRoman"/>
      <w:lvlText w:val="%6."/>
      <w:lvlJc w:val="right"/>
      <w:pPr>
        <w:ind w:left="4722" w:hanging="180"/>
      </w:pPr>
    </w:lvl>
    <w:lvl w:ilvl="6" w:tplc="0415000F" w:tentative="1">
      <w:start w:val="1"/>
      <w:numFmt w:val="decimal"/>
      <w:lvlText w:val="%7."/>
      <w:lvlJc w:val="left"/>
      <w:pPr>
        <w:ind w:left="5442" w:hanging="360"/>
      </w:pPr>
    </w:lvl>
    <w:lvl w:ilvl="7" w:tplc="04150019" w:tentative="1">
      <w:start w:val="1"/>
      <w:numFmt w:val="lowerLetter"/>
      <w:lvlText w:val="%8."/>
      <w:lvlJc w:val="left"/>
      <w:pPr>
        <w:ind w:left="6162" w:hanging="360"/>
      </w:pPr>
    </w:lvl>
    <w:lvl w:ilvl="8" w:tplc="0415001B" w:tentative="1">
      <w:start w:val="1"/>
      <w:numFmt w:val="lowerRoman"/>
      <w:lvlText w:val="%9."/>
      <w:lvlJc w:val="right"/>
      <w:pPr>
        <w:ind w:left="6882" w:hanging="180"/>
      </w:pPr>
    </w:lvl>
  </w:abstractNum>
  <w:abstractNum w:abstractNumId="32" w15:restartNumberingAfterBreak="0">
    <w:nsid w:val="446479E1"/>
    <w:multiLevelType w:val="hybridMultilevel"/>
    <w:tmpl w:val="045482D6"/>
    <w:lvl w:ilvl="0" w:tplc="0415000F">
      <w:start w:val="1"/>
      <w:numFmt w:val="decimal"/>
      <w:lvlText w:val="%1."/>
      <w:lvlJc w:val="left"/>
      <w:pPr>
        <w:ind w:left="839" w:hanging="360"/>
      </w:p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3" w15:restartNumberingAfterBreak="0">
    <w:nsid w:val="45046E7E"/>
    <w:multiLevelType w:val="hybridMultilevel"/>
    <w:tmpl w:val="F8B4A0C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4" w15:restartNumberingAfterBreak="0">
    <w:nsid w:val="453004C6"/>
    <w:multiLevelType w:val="hybridMultilevel"/>
    <w:tmpl w:val="9732D7AA"/>
    <w:lvl w:ilvl="0" w:tplc="18E678F8">
      <w:start w:val="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7804987"/>
    <w:multiLevelType w:val="hybridMultilevel"/>
    <w:tmpl w:val="CF2419D8"/>
    <w:lvl w:ilvl="0" w:tplc="4B381CFE">
      <w:start w:val="1"/>
      <w:numFmt w:val="decimal"/>
      <w:lvlText w:val="%1."/>
      <w:lvlJc w:val="left"/>
      <w:pPr>
        <w:tabs>
          <w:tab w:val="num" w:pos="479"/>
        </w:tabs>
        <w:ind w:left="47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6" w15:restartNumberingAfterBreak="0">
    <w:nsid w:val="4E845C0C"/>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F7746B4"/>
    <w:multiLevelType w:val="hybridMultilevel"/>
    <w:tmpl w:val="34B453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FBF1E4D"/>
    <w:multiLevelType w:val="hybridMultilevel"/>
    <w:tmpl w:val="F794B0C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FF4EDF"/>
    <w:multiLevelType w:val="hybridMultilevel"/>
    <w:tmpl w:val="A5ECCD72"/>
    <w:lvl w:ilvl="0" w:tplc="0D802C9A">
      <w:start w:val="1"/>
      <w:numFmt w:val="decimal"/>
      <w:lvlText w:val="%1)"/>
      <w:lvlJc w:val="left"/>
      <w:pPr>
        <w:ind w:left="762" w:hanging="360"/>
      </w:pPr>
      <w:rPr>
        <w:rFonts w:ascii="Tahoma" w:hAnsi="Tahoma" w:cs="Tahoma" w:hint="default"/>
        <w:color w:val="auto"/>
        <w:sz w:val="20"/>
        <w:szCs w:val="20"/>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41" w15:restartNumberingAfterBreak="0">
    <w:nsid w:val="55137492"/>
    <w:multiLevelType w:val="multilevel"/>
    <w:tmpl w:val="802EF4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Tahoma" w:hAnsi="Tahoma" w:cs="Tahoma"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51E24DA"/>
    <w:multiLevelType w:val="hybridMultilevel"/>
    <w:tmpl w:val="D20228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5D7627C"/>
    <w:multiLevelType w:val="multilevel"/>
    <w:tmpl w:val="DB001A9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71C0EAD"/>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9D62B59"/>
    <w:multiLevelType w:val="hybridMultilevel"/>
    <w:tmpl w:val="54187832"/>
    <w:lvl w:ilvl="0" w:tplc="BAE46322">
      <w:start w:val="1"/>
      <w:numFmt w:val="decimal"/>
      <w:lvlText w:val="%1."/>
      <w:lvlJc w:val="left"/>
      <w:pPr>
        <w:ind w:left="441" w:hanging="360"/>
      </w:pPr>
      <w:rPr>
        <w:rFonts w:ascii="Tahoma" w:hAnsi="Tahoma" w:cs="Tahoma"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6" w15:restartNumberingAfterBreak="0">
    <w:nsid w:val="5A541B5A"/>
    <w:multiLevelType w:val="hybridMultilevel"/>
    <w:tmpl w:val="C50C062E"/>
    <w:lvl w:ilvl="0" w:tplc="C8E0EFB8">
      <w:start w:val="1"/>
      <w:numFmt w:val="decimal"/>
      <w:lvlText w:val="%1."/>
      <w:lvlJc w:val="left"/>
      <w:pPr>
        <w:tabs>
          <w:tab w:val="num" w:pos="360"/>
        </w:tabs>
        <w:ind w:left="36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CC3FE8"/>
    <w:multiLevelType w:val="hybridMultilevel"/>
    <w:tmpl w:val="8EC0F016"/>
    <w:lvl w:ilvl="0" w:tplc="0D18B724">
      <w:start w:val="1"/>
      <w:numFmt w:val="decimal"/>
      <w:lvlText w:val="%1)"/>
      <w:lvlJc w:val="left"/>
      <w:pPr>
        <w:ind w:left="83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48" w15:restartNumberingAfterBreak="0">
    <w:nsid w:val="61DD3911"/>
    <w:multiLevelType w:val="multilevel"/>
    <w:tmpl w:val="70BE8FC6"/>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sz w:val="20"/>
        <w:szCs w:val="2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61F23C53"/>
    <w:multiLevelType w:val="hybridMultilevel"/>
    <w:tmpl w:val="A9769156"/>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C60D14"/>
    <w:multiLevelType w:val="hybridMultilevel"/>
    <w:tmpl w:val="F386F1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3FD393A"/>
    <w:multiLevelType w:val="hybridMultilevel"/>
    <w:tmpl w:val="AEA213E6"/>
    <w:lvl w:ilvl="0" w:tplc="18B644A2">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52" w15:restartNumberingAfterBreak="0">
    <w:nsid w:val="64073CD1"/>
    <w:multiLevelType w:val="multilevel"/>
    <w:tmpl w:val="32FA22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64C81800"/>
    <w:multiLevelType w:val="multilevel"/>
    <w:tmpl w:val="1C5662E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64CD5E25"/>
    <w:multiLevelType w:val="hybridMultilevel"/>
    <w:tmpl w:val="05B2D644"/>
    <w:lvl w:ilvl="0" w:tplc="315C15E8">
      <w:start w:val="5"/>
      <w:numFmt w:val="decimal"/>
      <w:lvlText w:val="%1."/>
      <w:lvlJc w:val="left"/>
      <w:pPr>
        <w:tabs>
          <w:tab w:val="num" w:pos="839"/>
        </w:tabs>
        <w:ind w:left="83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694331"/>
    <w:multiLevelType w:val="multilevel"/>
    <w:tmpl w:val="5AE0AB8C"/>
    <w:lvl w:ilvl="0">
      <w:start w:val="1"/>
      <w:numFmt w:val="decimal"/>
      <w:lvlText w:val="%1."/>
      <w:lvlJc w:val="left"/>
      <w:pPr>
        <w:tabs>
          <w:tab w:val="num" w:pos="360"/>
        </w:tabs>
        <w:ind w:left="360" w:hanging="360"/>
      </w:pPr>
      <w:rPr>
        <w:rFonts w:ascii="Tahoma" w:eastAsia="Tahoma" w:hAnsi="Tahoma" w:cs="Tahoma"/>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669063F9"/>
    <w:multiLevelType w:val="hybridMultilevel"/>
    <w:tmpl w:val="2D40503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917556F"/>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DF35569"/>
    <w:multiLevelType w:val="hybridMultilevel"/>
    <w:tmpl w:val="55A86F5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3BB0EB1"/>
    <w:multiLevelType w:val="hybridMultilevel"/>
    <w:tmpl w:val="576E86EA"/>
    <w:lvl w:ilvl="0" w:tplc="E0223DA4">
      <w:start w:val="1"/>
      <w:numFmt w:val="decimal"/>
      <w:lvlText w:val="%1."/>
      <w:lvlJc w:val="left"/>
      <w:pPr>
        <w:ind w:left="720" w:hanging="360"/>
      </w:pPr>
      <w:rPr>
        <w:rFonts w:ascii="Tahoma" w:hAnsi="Tahoma" w:cs="Tahoma" w:hint="default"/>
        <w:sz w:val="20"/>
        <w:szCs w:val="20"/>
      </w:rPr>
    </w:lvl>
    <w:lvl w:ilvl="1" w:tplc="14D0CD88">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110ED9"/>
    <w:multiLevelType w:val="hybridMultilevel"/>
    <w:tmpl w:val="D39C9948"/>
    <w:lvl w:ilvl="0" w:tplc="E3E21BE2">
      <w:start w:val="1"/>
      <w:numFmt w:val="decimal"/>
      <w:lvlText w:val="%1."/>
      <w:lvlJc w:val="left"/>
      <w:pPr>
        <w:ind w:left="479" w:hanging="360"/>
      </w:pPr>
      <w:rPr>
        <w:rFonts w:hint="default"/>
        <w:color w:val="auto"/>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1" w15:restartNumberingAfterBreak="0">
    <w:nsid w:val="758968FE"/>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77C933C6"/>
    <w:multiLevelType w:val="hybridMultilevel"/>
    <w:tmpl w:val="33FEF848"/>
    <w:lvl w:ilvl="0" w:tplc="01F6A7F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4" w15:restartNumberingAfterBreak="0">
    <w:nsid w:val="7B2A5A9A"/>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C151367"/>
    <w:multiLevelType w:val="hybridMultilevel"/>
    <w:tmpl w:val="1390CE1C"/>
    <w:lvl w:ilvl="0" w:tplc="04150011">
      <w:start w:val="1"/>
      <w:numFmt w:val="decimal"/>
      <w:lvlText w:val="%1)"/>
      <w:lvlJc w:val="left"/>
      <w:pPr>
        <w:ind w:left="720" w:hanging="360"/>
      </w:pPr>
      <w:rPr>
        <w:rFonts w:hint="default"/>
        <w:sz w:val="20"/>
        <w:szCs w:val="20"/>
      </w:rPr>
    </w:lvl>
    <w:lvl w:ilvl="1" w:tplc="14D0CD88">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73111B"/>
    <w:multiLevelType w:val="hybridMultilevel"/>
    <w:tmpl w:val="9EBE7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A46A09"/>
    <w:multiLevelType w:val="multilevel"/>
    <w:tmpl w:val="D54C69F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7CAE65D4"/>
    <w:multiLevelType w:val="multilevel"/>
    <w:tmpl w:val="65F4B7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7DD24195"/>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0" w15:restartNumberingAfterBreak="0">
    <w:nsid w:val="7F942364"/>
    <w:multiLevelType w:val="hybridMultilevel"/>
    <w:tmpl w:val="E582363C"/>
    <w:lvl w:ilvl="0" w:tplc="42E26BC2">
      <w:start w:val="1"/>
      <w:numFmt w:val="decimal"/>
      <w:lvlText w:val="%1."/>
      <w:lvlJc w:val="left"/>
      <w:pPr>
        <w:ind w:left="441" w:hanging="360"/>
      </w:pPr>
      <w:rPr>
        <w:rFonts w:hint="default"/>
        <w:color w:val="000009"/>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num w:numId="1">
    <w:abstractNumId w:val="10"/>
  </w:num>
  <w:num w:numId="2">
    <w:abstractNumId w:val="6"/>
  </w:num>
  <w:num w:numId="3">
    <w:abstractNumId w:val="12"/>
  </w:num>
  <w:num w:numId="4">
    <w:abstractNumId w:val="60"/>
  </w:num>
  <w:num w:numId="5">
    <w:abstractNumId w:val="15"/>
  </w:num>
  <w:num w:numId="6">
    <w:abstractNumId w:val="16"/>
  </w:num>
  <w:num w:numId="7">
    <w:abstractNumId w:val="59"/>
  </w:num>
  <w:num w:numId="8">
    <w:abstractNumId w:val="20"/>
  </w:num>
  <w:num w:numId="9">
    <w:abstractNumId w:val="63"/>
  </w:num>
  <w:num w:numId="10">
    <w:abstractNumId w:val="2"/>
  </w:num>
  <w:num w:numId="11">
    <w:abstractNumId w:val="33"/>
  </w:num>
  <w:num w:numId="12">
    <w:abstractNumId w:val="47"/>
  </w:num>
  <w:num w:numId="13">
    <w:abstractNumId w:val="30"/>
  </w:num>
  <w:num w:numId="14">
    <w:abstractNumId w:val="8"/>
  </w:num>
  <w:num w:numId="15">
    <w:abstractNumId w:val="45"/>
  </w:num>
  <w:num w:numId="16">
    <w:abstractNumId w:val="41"/>
  </w:num>
  <w:num w:numId="17">
    <w:abstractNumId w:val="0"/>
  </w:num>
  <w:num w:numId="18">
    <w:abstractNumId w:val="51"/>
  </w:num>
  <w:num w:numId="19">
    <w:abstractNumId w:val="53"/>
  </w:num>
  <w:num w:numId="20">
    <w:abstractNumId w:val="67"/>
  </w:num>
  <w:num w:numId="21">
    <w:abstractNumId w:val="19"/>
  </w:num>
  <w:num w:numId="22">
    <w:abstractNumId w:val="61"/>
  </w:num>
  <w:num w:numId="23">
    <w:abstractNumId w:val="3"/>
  </w:num>
  <w:num w:numId="24">
    <w:abstractNumId w:val="36"/>
  </w:num>
  <w:num w:numId="25">
    <w:abstractNumId w:val="11"/>
  </w:num>
  <w:num w:numId="26">
    <w:abstractNumId w:val="5"/>
  </w:num>
  <w:num w:numId="27">
    <w:abstractNumId w:val="23"/>
  </w:num>
  <w:num w:numId="28">
    <w:abstractNumId w:val="69"/>
  </w:num>
  <w:num w:numId="29">
    <w:abstractNumId w:val="25"/>
  </w:num>
  <w:num w:numId="30">
    <w:abstractNumId w:val="17"/>
  </w:num>
  <w:num w:numId="31">
    <w:abstractNumId w:val="39"/>
  </w:num>
  <w:num w:numId="32">
    <w:abstractNumId w:val="46"/>
  </w:num>
  <w:num w:numId="33">
    <w:abstractNumId w:val="22"/>
  </w:num>
  <w:num w:numId="34">
    <w:abstractNumId w:val="28"/>
  </w:num>
  <w:num w:numId="35">
    <w:abstractNumId w:val="35"/>
  </w:num>
  <w:num w:numId="36">
    <w:abstractNumId w:val="49"/>
  </w:num>
  <w:num w:numId="37">
    <w:abstractNumId w:val="38"/>
  </w:num>
  <w:num w:numId="38">
    <w:abstractNumId w:val="1"/>
  </w:num>
  <w:num w:numId="39">
    <w:abstractNumId w:val="58"/>
  </w:num>
  <w:num w:numId="40">
    <w:abstractNumId w:val="31"/>
  </w:num>
  <w:num w:numId="41">
    <w:abstractNumId w:val="18"/>
  </w:num>
  <w:num w:numId="42">
    <w:abstractNumId w:val="62"/>
  </w:num>
  <w:num w:numId="43">
    <w:abstractNumId w:val="48"/>
  </w:num>
  <w:num w:numId="44">
    <w:abstractNumId w:val="54"/>
  </w:num>
  <w:num w:numId="45">
    <w:abstractNumId w:val="26"/>
  </w:num>
  <w:num w:numId="46">
    <w:abstractNumId w:val="34"/>
  </w:num>
  <w:num w:numId="47">
    <w:abstractNumId w:val="55"/>
  </w:num>
  <w:num w:numId="48">
    <w:abstractNumId w:val="40"/>
  </w:num>
  <w:num w:numId="49">
    <w:abstractNumId w:val="66"/>
  </w:num>
  <w:num w:numId="50">
    <w:abstractNumId w:val="50"/>
  </w:num>
  <w:num w:numId="51">
    <w:abstractNumId w:val="13"/>
  </w:num>
  <w:num w:numId="52">
    <w:abstractNumId w:val="24"/>
  </w:num>
  <w:num w:numId="53">
    <w:abstractNumId w:val="65"/>
  </w:num>
  <w:num w:numId="54">
    <w:abstractNumId w:val="27"/>
  </w:num>
  <w:num w:numId="55">
    <w:abstractNumId w:val="14"/>
  </w:num>
  <w:num w:numId="56">
    <w:abstractNumId w:val="4"/>
  </w:num>
  <w:num w:numId="57">
    <w:abstractNumId w:val="7"/>
  </w:num>
  <w:num w:numId="58">
    <w:abstractNumId w:val="44"/>
  </w:num>
  <w:num w:numId="59">
    <w:abstractNumId w:val="56"/>
  </w:num>
  <w:num w:numId="60">
    <w:abstractNumId w:val="21"/>
  </w:num>
  <w:num w:numId="61">
    <w:abstractNumId w:val="29"/>
  </w:num>
  <w:num w:numId="62">
    <w:abstractNumId w:val="37"/>
  </w:num>
  <w:num w:numId="63">
    <w:abstractNumId w:val="9"/>
  </w:num>
  <w:num w:numId="64">
    <w:abstractNumId w:val="52"/>
  </w:num>
  <w:num w:numId="65">
    <w:abstractNumId w:val="42"/>
  </w:num>
  <w:num w:numId="66">
    <w:abstractNumId w:val="68"/>
  </w:num>
  <w:num w:numId="67">
    <w:abstractNumId w:val="32"/>
  </w:num>
  <w:num w:numId="68">
    <w:abstractNumId w:val="57"/>
  </w:num>
  <w:num w:numId="69">
    <w:abstractNumId w:val="43"/>
  </w:num>
  <w:num w:numId="70">
    <w:abstractNumId w:val="64"/>
  </w:num>
  <w:num w:numId="71">
    <w:abstractNumId w:val="7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4E"/>
    <w:rsid w:val="00002F28"/>
    <w:rsid w:val="00006BA1"/>
    <w:rsid w:val="00006C15"/>
    <w:rsid w:val="00006EB9"/>
    <w:rsid w:val="000078CF"/>
    <w:rsid w:val="00012A4A"/>
    <w:rsid w:val="00015697"/>
    <w:rsid w:val="00021C56"/>
    <w:rsid w:val="00022035"/>
    <w:rsid w:val="00024053"/>
    <w:rsid w:val="0002680D"/>
    <w:rsid w:val="000271D3"/>
    <w:rsid w:val="0003135B"/>
    <w:rsid w:val="00032B9E"/>
    <w:rsid w:val="00045543"/>
    <w:rsid w:val="0005157A"/>
    <w:rsid w:val="00051F06"/>
    <w:rsid w:val="0005333E"/>
    <w:rsid w:val="00056490"/>
    <w:rsid w:val="00056E9B"/>
    <w:rsid w:val="000618AD"/>
    <w:rsid w:val="00061EA7"/>
    <w:rsid w:val="00061EC2"/>
    <w:rsid w:val="000642B8"/>
    <w:rsid w:val="000649F1"/>
    <w:rsid w:val="000653BE"/>
    <w:rsid w:val="00070173"/>
    <w:rsid w:val="000717FD"/>
    <w:rsid w:val="00072F4A"/>
    <w:rsid w:val="00076405"/>
    <w:rsid w:val="00076A9A"/>
    <w:rsid w:val="00081698"/>
    <w:rsid w:val="00083DB9"/>
    <w:rsid w:val="00085299"/>
    <w:rsid w:val="00086091"/>
    <w:rsid w:val="00086B53"/>
    <w:rsid w:val="00087102"/>
    <w:rsid w:val="000909DA"/>
    <w:rsid w:val="00090D41"/>
    <w:rsid w:val="0009152B"/>
    <w:rsid w:val="00091AEF"/>
    <w:rsid w:val="00093954"/>
    <w:rsid w:val="00093FAA"/>
    <w:rsid w:val="0009458A"/>
    <w:rsid w:val="000949DF"/>
    <w:rsid w:val="00096924"/>
    <w:rsid w:val="000A0F42"/>
    <w:rsid w:val="000A136A"/>
    <w:rsid w:val="000A1A33"/>
    <w:rsid w:val="000A5137"/>
    <w:rsid w:val="000A5692"/>
    <w:rsid w:val="000A673A"/>
    <w:rsid w:val="000A69C1"/>
    <w:rsid w:val="000B16E5"/>
    <w:rsid w:val="000B349E"/>
    <w:rsid w:val="000B4539"/>
    <w:rsid w:val="000B59FB"/>
    <w:rsid w:val="000B63DA"/>
    <w:rsid w:val="000B7FB7"/>
    <w:rsid w:val="000C176A"/>
    <w:rsid w:val="000C7B70"/>
    <w:rsid w:val="000E1873"/>
    <w:rsid w:val="000E5CE5"/>
    <w:rsid w:val="000E5D2E"/>
    <w:rsid w:val="000E71A0"/>
    <w:rsid w:val="000F0A20"/>
    <w:rsid w:val="000F0D0D"/>
    <w:rsid w:val="000F1307"/>
    <w:rsid w:val="000F6A6D"/>
    <w:rsid w:val="0010077A"/>
    <w:rsid w:val="001007AC"/>
    <w:rsid w:val="00100A9C"/>
    <w:rsid w:val="001046F4"/>
    <w:rsid w:val="00106485"/>
    <w:rsid w:val="00107DD2"/>
    <w:rsid w:val="00110154"/>
    <w:rsid w:val="00110B02"/>
    <w:rsid w:val="001142A9"/>
    <w:rsid w:val="00114886"/>
    <w:rsid w:val="00115D2C"/>
    <w:rsid w:val="001231CC"/>
    <w:rsid w:val="001250EF"/>
    <w:rsid w:val="00125513"/>
    <w:rsid w:val="00125812"/>
    <w:rsid w:val="00126B2C"/>
    <w:rsid w:val="00127732"/>
    <w:rsid w:val="00127A42"/>
    <w:rsid w:val="00135565"/>
    <w:rsid w:val="00135C91"/>
    <w:rsid w:val="001368FF"/>
    <w:rsid w:val="00137B98"/>
    <w:rsid w:val="00143631"/>
    <w:rsid w:val="00146299"/>
    <w:rsid w:val="00147159"/>
    <w:rsid w:val="00150DEA"/>
    <w:rsid w:val="00154C1E"/>
    <w:rsid w:val="001563A8"/>
    <w:rsid w:val="00156B74"/>
    <w:rsid w:val="00161A8E"/>
    <w:rsid w:val="00164C29"/>
    <w:rsid w:val="00165697"/>
    <w:rsid w:val="0017325F"/>
    <w:rsid w:val="00175AD7"/>
    <w:rsid w:val="00176B4A"/>
    <w:rsid w:val="00177D66"/>
    <w:rsid w:val="00177D89"/>
    <w:rsid w:val="00184F46"/>
    <w:rsid w:val="00186829"/>
    <w:rsid w:val="00187603"/>
    <w:rsid w:val="001912C5"/>
    <w:rsid w:val="001927DE"/>
    <w:rsid w:val="001A0DDF"/>
    <w:rsid w:val="001A25E1"/>
    <w:rsid w:val="001A2F75"/>
    <w:rsid w:val="001A328C"/>
    <w:rsid w:val="001A386D"/>
    <w:rsid w:val="001A56EC"/>
    <w:rsid w:val="001A7A09"/>
    <w:rsid w:val="001B0222"/>
    <w:rsid w:val="001B7B1B"/>
    <w:rsid w:val="001B7CF3"/>
    <w:rsid w:val="001C0E06"/>
    <w:rsid w:val="001C206E"/>
    <w:rsid w:val="001C3C76"/>
    <w:rsid w:val="001C5E54"/>
    <w:rsid w:val="001C5EB0"/>
    <w:rsid w:val="001C6973"/>
    <w:rsid w:val="001D036A"/>
    <w:rsid w:val="001D3F4A"/>
    <w:rsid w:val="001D5532"/>
    <w:rsid w:val="001D6373"/>
    <w:rsid w:val="001D7F80"/>
    <w:rsid w:val="001E55FC"/>
    <w:rsid w:val="001F2B1A"/>
    <w:rsid w:val="001F5E4D"/>
    <w:rsid w:val="00200A94"/>
    <w:rsid w:val="00202EAF"/>
    <w:rsid w:val="002074ED"/>
    <w:rsid w:val="00211F4C"/>
    <w:rsid w:val="00212486"/>
    <w:rsid w:val="00212859"/>
    <w:rsid w:val="002166C6"/>
    <w:rsid w:val="00216AFE"/>
    <w:rsid w:val="00220694"/>
    <w:rsid w:val="00223B58"/>
    <w:rsid w:val="00224ABB"/>
    <w:rsid w:val="00227C3B"/>
    <w:rsid w:val="002325BE"/>
    <w:rsid w:val="002378A8"/>
    <w:rsid w:val="0024136F"/>
    <w:rsid w:val="00241DCE"/>
    <w:rsid w:val="00242FFE"/>
    <w:rsid w:val="00244478"/>
    <w:rsid w:val="00247D5A"/>
    <w:rsid w:val="00253556"/>
    <w:rsid w:val="00253C58"/>
    <w:rsid w:val="00255D7E"/>
    <w:rsid w:val="00260DF5"/>
    <w:rsid w:val="00262E28"/>
    <w:rsid w:val="00263FB3"/>
    <w:rsid w:val="00265B16"/>
    <w:rsid w:val="00266DE1"/>
    <w:rsid w:val="00271A03"/>
    <w:rsid w:val="002748C1"/>
    <w:rsid w:val="00274DC5"/>
    <w:rsid w:val="00275F78"/>
    <w:rsid w:val="00276985"/>
    <w:rsid w:val="00276B40"/>
    <w:rsid w:val="00277886"/>
    <w:rsid w:val="00280ADA"/>
    <w:rsid w:val="002864E0"/>
    <w:rsid w:val="002866BB"/>
    <w:rsid w:val="00290383"/>
    <w:rsid w:val="00292E51"/>
    <w:rsid w:val="002946AC"/>
    <w:rsid w:val="00295650"/>
    <w:rsid w:val="00296388"/>
    <w:rsid w:val="002964B2"/>
    <w:rsid w:val="002A4BEE"/>
    <w:rsid w:val="002B0351"/>
    <w:rsid w:val="002B1A26"/>
    <w:rsid w:val="002B56A5"/>
    <w:rsid w:val="002B6594"/>
    <w:rsid w:val="002C046D"/>
    <w:rsid w:val="002C089A"/>
    <w:rsid w:val="002C107E"/>
    <w:rsid w:val="002D014B"/>
    <w:rsid w:val="002D0952"/>
    <w:rsid w:val="002D59A9"/>
    <w:rsid w:val="002D74D1"/>
    <w:rsid w:val="002E49DD"/>
    <w:rsid w:val="002E4A0D"/>
    <w:rsid w:val="002F3189"/>
    <w:rsid w:val="002F66D4"/>
    <w:rsid w:val="002F6844"/>
    <w:rsid w:val="003000F0"/>
    <w:rsid w:val="003029ED"/>
    <w:rsid w:val="00305C7A"/>
    <w:rsid w:val="003139C9"/>
    <w:rsid w:val="003151BC"/>
    <w:rsid w:val="003168C3"/>
    <w:rsid w:val="003178D9"/>
    <w:rsid w:val="00322B0C"/>
    <w:rsid w:val="00325345"/>
    <w:rsid w:val="00330274"/>
    <w:rsid w:val="0033037E"/>
    <w:rsid w:val="00332ED4"/>
    <w:rsid w:val="003334A0"/>
    <w:rsid w:val="003346CD"/>
    <w:rsid w:val="00344631"/>
    <w:rsid w:val="00346471"/>
    <w:rsid w:val="00347B7A"/>
    <w:rsid w:val="00352173"/>
    <w:rsid w:val="00352EB7"/>
    <w:rsid w:val="003536B0"/>
    <w:rsid w:val="0036060F"/>
    <w:rsid w:val="0036173F"/>
    <w:rsid w:val="003739A7"/>
    <w:rsid w:val="003744DB"/>
    <w:rsid w:val="00374D43"/>
    <w:rsid w:val="00376C1F"/>
    <w:rsid w:val="00377C1C"/>
    <w:rsid w:val="00382C0A"/>
    <w:rsid w:val="003A0F58"/>
    <w:rsid w:val="003A19C5"/>
    <w:rsid w:val="003A27A1"/>
    <w:rsid w:val="003A567A"/>
    <w:rsid w:val="003A63FD"/>
    <w:rsid w:val="003A7D54"/>
    <w:rsid w:val="003A7DBD"/>
    <w:rsid w:val="003B0F77"/>
    <w:rsid w:val="003B51CB"/>
    <w:rsid w:val="003B56DA"/>
    <w:rsid w:val="003C2DA8"/>
    <w:rsid w:val="003C358C"/>
    <w:rsid w:val="003C4F51"/>
    <w:rsid w:val="003D0D7C"/>
    <w:rsid w:val="003D5997"/>
    <w:rsid w:val="003E52A3"/>
    <w:rsid w:val="003E6FA1"/>
    <w:rsid w:val="003F571D"/>
    <w:rsid w:val="003F57D5"/>
    <w:rsid w:val="0040539C"/>
    <w:rsid w:val="00406699"/>
    <w:rsid w:val="004070D2"/>
    <w:rsid w:val="00413EA6"/>
    <w:rsid w:val="00414380"/>
    <w:rsid w:val="00422161"/>
    <w:rsid w:val="0042226E"/>
    <w:rsid w:val="0042378A"/>
    <w:rsid w:val="004307E6"/>
    <w:rsid w:val="00430F40"/>
    <w:rsid w:val="004322E9"/>
    <w:rsid w:val="00433DCA"/>
    <w:rsid w:val="004343B4"/>
    <w:rsid w:val="004362A7"/>
    <w:rsid w:val="00436E90"/>
    <w:rsid w:val="004404D1"/>
    <w:rsid w:val="00443780"/>
    <w:rsid w:val="00444865"/>
    <w:rsid w:val="00444C47"/>
    <w:rsid w:val="004507A7"/>
    <w:rsid w:val="00454A7F"/>
    <w:rsid w:val="00460F08"/>
    <w:rsid w:val="00463725"/>
    <w:rsid w:val="00463A9B"/>
    <w:rsid w:val="00474FFF"/>
    <w:rsid w:val="0047523A"/>
    <w:rsid w:val="0047551D"/>
    <w:rsid w:val="00476E82"/>
    <w:rsid w:val="004854CF"/>
    <w:rsid w:val="00487AFC"/>
    <w:rsid w:val="004927A6"/>
    <w:rsid w:val="00493D3F"/>
    <w:rsid w:val="00494ABF"/>
    <w:rsid w:val="00494AC6"/>
    <w:rsid w:val="00497054"/>
    <w:rsid w:val="004A264C"/>
    <w:rsid w:val="004A509B"/>
    <w:rsid w:val="004A63E2"/>
    <w:rsid w:val="004B20A0"/>
    <w:rsid w:val="004B34C0"/>
    <w:rsid w:val="004B394F"/>
    <w:rsid w:val="004B44CC"/>
    <w:rsid w:val="004C040B"/>
    <w:rsid w:val="004C254A"/>
    <w:rsid w:val="004C3F57"/>
    <w:rsid w:val="004D3D5B"/>
    <w:rsid w:val="004D4CF8"/>
    <w:rsid w:val="004D601D"/>
    <w:rsid w:val="004D64C2"/>
    <w:rsid w:val="004D73B8"/>
    <w:rsid w:val="004E189B"/>
    <w:rsid w:val="004E36FA"/>
    <w:rsid w:val="004E40C9"/>
    <w:rsid w:val="004E4264"/>
    <w:rsid w:val="004E4F12"/>
    <w:rsid w:val="004F12FF"/>
    <w:rsid w:val="004F244F"/>
    <w:rsid w:val="004F29AD"/>
    <w:rsid w:val="004F5C24"/>
    <w:rsid w:val="004F7E5F"/>
    <w:rsid w:val="00505C00"/>
    <w:rsid w:val="00505E38"/>
    <w:rsid w:val="00507CC9"/>
    <w:rsid w:val="00507F65"/>
    <w:rsid w:val="00511CF3"/>
    <w:rsid w:val="00521B86"/>
    <w:rsid w:val="005244FA"/>
    <w:rsid w:val="0052515D"/>
    <w:rsid w:val="005256A4"/>
    <w:rsid w:val="00526430"/>
    <w:rsid w:val="005265CF"/>
    <w:rsid w:val="00526B74"/>
    <w:rsid w:val="00533B01"/>
    <w:rsid w:val="005352A8"/>
    <w:rsid w:val="00537466"/>
    <w:rsid w:val="005401C0"/>
    <w:rsid w:val="00540228"/>
    <w:rsid w:val="00541AAF"/>
    <w:rsid w:val="00546D81"/>
    <w:rsid w:val="00550E75"/>
    <w:rsid w:val="00553C59"/>
    <w:rsid w:val="0055736F"/>
    <w:rsid w:val="00557D96"/>
    <w:rsid w:val="00570C62"/>
    <w:rsid w:val="00571A8B"/>
    <w:rsid w:val="005723DA"/>
    <w:rsid w:val="00572BDE"/>
    <w:rsid w:val="005738DF"/>
    <w:rsid w:val="00573A75"/>
    <w:rsid w:val="005746C8"/>
    <w:rsid w:val="0057569F"/>
    <w:rsid w:val="0057699C"/>
    <w:rsid w:val="00581791"/>
    <w:rsid w:val="005835B4"/>
    <w:rsid w:val="005861DB"/>
    <w:rsid w:val="00586B9D"/>
    <w:rsid w:val="00587D55"/>
    <w:rsid w:val="00591BDE"/>
    <w:rsid w:val="005925DB"/>
    <w:rsid w:val="00594F25"/>
    <w:rsid w:val="0059501C"/>
    <w:rsid w:val="005A117D"/>
    <w:rsid w:val="005A1EE5"/>
    <w:rsid w:val="005A23BE"/>
    <w:rsid w:val="005B663A"/>
    <w:rsid w:val="005B6D20"/>
    <w:rsid w:val="005B7669"/>
    <w:rsid w:val="005C440A"/>
    <w:rsid w:val="005C7722"/>
    <w:rsid w:val="005D2937"/>
    <w:rsid w:val="005D4F76"/>
    <w:rsid w:val="005D5922"/>
    <w:rsid w:val="005D6836"/>
    <w:rsid w:val="005D7F50"/>
    <w:rsid w:val="005E19B5"/>
    <w:rsid w:val="005E4835"/>
    <w:rsid w:val="005E700D"/>
    <w:rsid w:val="005E7432"/>
    <w:rsid w:val="005E7602"/>
    <w:rsid w:val="005F7411"/>
    <w:rsid w:val="00600532"/>
    <w:rsid w:val="00601931"/>
    <w:rsid w:val="00610491"/>
    <w:rsid w:val="00611342"/>
    <w:rsid w:val="006123A5"/>
    <w:rsid w:val="006132C0"/>
    <w:rsid w:val="0061534E"/>
    <w:rsid w:val="00616F2E"/>
    <w:rsid w:val="006206E1"/>
    <w:rsid w:val="00620846"/>
    <w:rsid w:val="00620BFE"/>
    <w:rsid w:val="0062162E"/>
    <w:rsid w:val="00622702"/>
    <w:rsid w:val="006243E9"/>
    <w:rsid w:val="00627880"/>
    <w:rsid w:val="00632D58"/>
    <w:rsid w:val="00634711"/>
    <w:rsid w:val="0064318F"/>
    <w:rsid w:val="006434DE"/>
    <w:rsid w:val="006507C2"/>
    <w:rsid w:val="0065174A"/>
    <w:rsid w:val="00652FCF"/>
    <w:rsid w:val="00653989"/>
    <w:rsid w:val="0065564D"/>
    <w:rsid w:val="006563E2"/>
    <w:rsid w:val="00656447"/>
    <w:rsid w:val="00656D99"/>
    <w:rsid w:val="0066252B"/>
    <w:rsid w:val="0067120F"/>
    <w:rsid w:val="00671EEC"/>
    <w:rsid w:val="00673F03"/>
    <w:rsid w:val="0068037B"/>
    <w:rsid w:val="00685E32"/>
    <w:rsid w:val="006879B1"/>
    <w:rsid w:val="00692660"/>
    <w:rsid w:val="00692F58"/>
    <w:rsid w:val="0069372E"/>
    <w:rsid w:val="00696645"/>
    <w:rsid w:val="006A43BC"/>
    <w:rsid w:val="006A491E"/>
    <w:rsid w:val="006A674A"/>
    <w:rsid w:val="006B05D7"/>
    <w:rsid w:val="006B23CB"/>
    <w:rsid w:val="006B5CC5"/>
    <w:rsid w:val="006B72EA"/>
    <w:rsid w:val="006B7600"/>
    <w:rsid w:val="006C0577"/>
    <w:rsid w:val="006C0FC1"/>
    <w:rsid w:val="006C1305"/>
    <w:rsid w:val="006C46E0"/>
    <w:rsid w:val="006C4AF6"/>
    <w:rsid w:val="006C75F6"/>
    <w:rsid w:val="006D1BEB"/>
    <w:rsid w:val="006D3F7F"/>
    <w:rsid w:val="006E1261"/>
    <w:rsid w:val="006E1C4A"/>
    <w:rsid w:val="006E3778"/>
    <w:rsid w:val="006F129A"/>
    <w:rsid w:val="006F2740"/>
    <w:rsid w:val="006F479B"/>
    <w:rsid w:val="006F57FB"/>
    <w:rsid w:val="006F64D1"/>
    <w:rsid w:val="006F687D"/>
    <w:rsid w:val="00704F3C"/>
    <w:rsid w:val="007066E9"/>
    <w:rsid w:val="0071413C"/>
    <w:rsid w:val="00714CA9"/>
    <w:rsid w:val="007162E5"/>
    <w:rsid w:val="007172E9"/>
    <w:rsid w:val="00720754"/>
    <w:rsid w:val="00724703"/>
    <w:rsid w:val="00725256"/>
    <w:rsid w:val="0072745A"/>
    <w:rsid w:val="007276BB"/>
    <w:rsid w:val="00730745"/>
    <w:rsid w:val="007322CB"/>
    <w:rsid w:val="00733501"/>
    <w:rsid w:val="007378C3"/>
    <w:rsid w:val="00744D39"/>
    <w:rsid w:val="00746066"/>
    <w:rsid w:val="007476AA"/>
    <w:rsid w:val="00747DD2"/>
    <w:rsid w:val="00751D01"/>
    <w:rsid w:val="00753291"/>
    <w:rsid w:val="00754891"/>
    <w:rsid w:val="00754AC7"/>
    <w:rsid w:val="00757133"/>
    <w:rsid w:val="007615B4"/>
    <w:rsid w:val="0076242D"/>
    <w:rsid w:val="0076352D"/>
    <w:rsid w:val="007713A7"/>
    <w:rsid w:val="0077246C"/>
    <w:rsid w:val="0077405A"/>
    <w:rsid w:val="00774821"/>
    <w:rsid w:val="00775C39"/>
    <w:rsid w:val="007771A6"/>
    <w:rsid w:val="007800C5"/>
    <w:rsid w:val="007810E3"/>
    <w:rsid w:val="00785D55"/>
    <w:rsid w:val="00786E91"/>
    <w:rsid w:val="0078742A"/>
    <w:rsid w:val="0079030C"/>
    <w:rsid w:val="00794AC3"/>
    <w:rsid w:val="00797424"/>
    <w:rsid w:val="007A347E"/>
    <w:rsid w:val="007A5340"/>
    <w:rsid w:val="007A6353"/>
    <w:rsid w:val="007A6E58"/>
    <w:rsid w:val="007B02F4"/>
    <w:rsid w:val="007B2110"/>
    <w:rsid w:val="007B3405"/>
    <w:rsid w:val="007B3D01"/>
    <w:rsid w:val="007B522D"/>
    <w:rsid w:val="007C12CD"/>
    <w:rsid w:val="007C132A"/>
    <w:rsid w:val="007C246B"/>
    <w:rsid w:val="007C51F5"/>
    <w:rsid w:val="007C58DA"/>
    <w:rsid w:val="007D0F83"/>
    <w:rsid w:val="007D1AD0"/>
    <w:rsid w:val="007D1F27"/>
    <w:rsid w:val="007D300F"/>
    <w:rsid w:val="007D3498"/>
    <w:rsid w:val="007D5923"/>
    <w:rsid w:val="007E3420"/>
    <w:rsid w:val="007E55F2"/>
    <w:rsid w:val="007E7D9F"/>
    <w:rsid w:val="007F3779"/>
    <w:rsid w:val="007F3A22"/>
    <w:rsid w:val="007F6F25"/>
    <w:rsid w:val="00806D32"/>
    <w:rsid w:val="00811273"/>
    <w:rsid w:val="0081229F"/>
    <w:rsid w:val="00817879"/>
    <w:rsid w:val="00817A24"/>
    <w:rsid w:val="00825D69"/>
    <w:rsid w:val="00826D23"/>
    <w:rsid w:val="0083462A"/>
    <w:rsid w:val="00835F02"/>
    <w:rsid w:val="00837016"/>
    <w:rsid w:val="00837653"/>
    <w:rsid w:val="00840BFB"/>
    <w:rsid w:val="00841514"/>
    <w:rsid w:val="00847DF8"/>
    <w:rsid w:val="00852734"/>
    <w:rsid w:val="008527BB"/>
    <w:rsid w:val="00856C69"/>
    <w:rsid w:val="00856D4F"/>
    <w:rsid w:val="0086037C"/>
    <w:rsid w:val="008618A5"/>
    <w:rsid w:val="008637D7"/>
    <w:rsid w:val="00863F90"/>
    <w:rsid w:val="00885E72"/>
    <w:rsid w:val="008915D1"/>
    <w:rsid w:val="0089338C"/>
    <w:rsid w:val="00896B1C"/>
    <w:rsid w:val="008A1922"/>
    <w:rsid w:val="008A1BE0"/>
    <w:rsid w:val="008A1C2C"/>
    <w:rsid w:val="008A3E00"/>
    <w:rsid w:val="008A3E15"/>
    <w:rsid w:val="008A6986"/>
    <w:rsid w:val="008A78F1"/>
    <w:rsid w:val="008B5DDD"/>
    <w:rsid w:val="008B67FC"/>
    <w:rsid w:val="008B6B10"/>
    <w:rsid w:val="008B79EF"/>
    <w:rsid w:val="008B7E08"/>
    <w:rsid w:val="008C1063"/>
    <w:rsid w:val="008C2562"/>
    <w:rsid w:val="008C4C22"/>
    <w:rsid w:val="008C5024"/>
    <w:rsid w:val="008D03D5"/>
    <w:rsid w:val="008D1973"/>
    <w:rsid w:val="008D4D0D"/>
    <w:rsid w:val="008E1A68"/>
    <w:rsid w:val="008E1BED"/>
    <w:rsid w:val="008E3C45"/>
    <w:rsid w:val="008E76DB"/>
    <w:rsid w:val="008F29F6"/>
    <w:rsid w:val="008F35EB"/>
    <w:rsid w:val="0090072D"/>
    <w:rsid w:val="00901C5D"/>
    <w:rsid w:val="00901FA9"/>
    <w:rsid w:val="00902CD2"/>
    <w:rsid w:val="00904D47"/>
    <w:rsid w:val="0091038B"/>
    <w:rsid w:val="00910DB0"/>
    <w:rsid w:val="009120EE"/>
    <w:rsid w:val="00912D9F"/>
    <w:rsid w:val="009131F8"/>
    <w:rsid w:val="00916D9E"/>
    <w:rsid w:val="009246E3"/>
    <w:rsid w:val="00926C06"/>
    <w:rsid w:val="009323AB"/>
    <w:rsid w:val="0093328A"/>
    <w:rsid w:val="009356B2"/>
    <w:rsid w:val="009367EC"/>
    <w:rsid w:val="00942F4E"/>
    <w:rsid w:val="0094484B"/>
    <w:rsid w:val="00944FAE"/>
    <w:rsid w:val="009475D2"/>
    <w:rsid w:val="00947DC8"/>
    <w:rsid w:val="0095019C"/>
    <w:rsid w:val="00952FEB"/>
    <w:rsid w:val="00954F12"/>
    <w:rsid w:val="00960DC6"/>
    <w:rsid w:val="00963EE0"/>
    <w:rsid w:val="0096544A"/>
    <w:rsid w:val="0097649C"/>
    <w:rsid w:val="0097711F"/>
    <w:rsid w:val="00977FE2"/>
    <w:rsid w:val="00981216"/>
    <w:rsid w:val="00982EA9"/>
    <w:rsid w:val="009844E3"/>
    <w:rsid w:val="009873F0"/>
    <w:rsid w:val="00987F02"/>
    <w:rsid w:val="009921C6"/>
    <w:rsid w:val="00995F01"/>
    <w:rsid w:val="00996046"/>
    <w:rsid w:val="0099783A"/>
    <w:rsid w:val="009A04F9"/>
    <w:rsid w:val="009A060A"/>
    <w:rsid w:val="009A07FD"/>
    <w:rsid w:val="009A2730"/>
    <w:rsid w:val="009A3083"/>
    <w:rsid w:val="009A59A2"/>
    <w:rsid w:val="009A63B9"/>
    <w:rsid w:val="009B4586"/>
    <w:rsid w:val="009C0571"/>
    <w:rsid w:val="009C4A66"/>
    <w:rsid w:val="009C540C"/>
    <w:rsid w:val="009E0A19"/>
    <w:rsid w:val="009E74D1"/>
    <w:rsid w:val="009E7E42"/>
    <w:rsid w:val="009F0189"/>
    <w:rsid w:val="009F15B4"/>
    <w:rsid w:val="009F1E5B"/>
    <w:rsid w:val="009F3EB9"/>
    <w:rsid w:val="009F5DAB"/>
    <w:rsid w:val="00A00813"/>
    <w:rsid w:val="00A04C6C"/>
    <w:rsid w:val="00A0547E"/>
    <w:rsid w:val="00A10268"/>
    <w:rsid w:val="00A16EF3"/>
    <w:rsid w:val="00A20564"/>
    <w:rsid w:val="00A20C76"/>
    <w:rsid w:val="00A26A49"/>
    <w:rsid w:val="00A27AD6"/>
    <w:rsid w:val="00A304A7"/>
    <w:rsid w:val="00A320F3"/>
    <w:rsid w:val="00A33438"/>
    <w:rsid w:val="00A3352E"/>
    <w:rsid w:val="00A33BE3"/>
    <w:rsid w:val="00A33E08"/>
    <w:rsid w:val="00A34B8A"/>
    <w:rsid w:val="00A35FE8"/>
    <w:rsid w:val="00A37FEB"/>
    <w:rsid w:val="00A4074A"/>
    <w:rsid w:val="00A413F0"/>
    <w:rsid w:val="00A41933"/>
    <w:rsid w:val="00A4382D"/>
    <w:rsid w:val="00A47CD4"/>
    <w:rsid w:val="00A50C9D"/>
    <w:rsid w:val="00A52926"/>
    <w:rsid w:val="00A52A85"/>
    <w:rsid w:val="00A53015"/>
    <w:rsid w:val="00A55639"/>
    <w:rsid w:val="00A57AEE"/>
    <w:rsid w:val="00A6169E"/>
    <w:rsid w:val="00A62D4B"/>
    <w:rsid w:val="00A64456"/>
    <w:rsid w:val="00A65682"/>
    <w:rsid w:val="00A66571"/>
    <w:rsid w:val="00A66DC2"/>
    <w:rsid w:val="00A6735E"/>
    <w:rsid w:val="00A67B62"/>
    <w:rsid w:val="00A70058"/>
    <w:rsid w:val="00A706BA"/>
    <w:rsid w:val="00A71415"/>
    <w:rsid w:val="00A7598F"/>
    <w:rsid w:val="00A834F4"/>
    <w:rsid w:val="00A85E96"/>
    <w:rsid w:val="00A8640B"/>
    <w:rsid w:val="00A8651E"/>
    <w:rsid w:val="00A87B83"/>
    <w:rsid w:val="00A93AB3"/>
    <w:rsid w:val="00A93B92"/>
    <w:rsid w:val="00A94C4C"/>
    <w:rsid w:val="00A963CC"/>
    <w:rsid w:val="00A964F1"/>
    <w:rsid w:val="00AA2FB1"/>
    <w:rsid w:val="00AA340C"/>
    <w:rsid w:val="00AA43E9"/>
    <w:rsid w:val="00AA487F"/>
    <w:rsid w:val="00AA4E23"/>
    <w:rsid w:val="00AB05A1"/>
    <w:rsid w:val="00AB220F"/>
    <w:rsid w:val="00AB76D2"/>
    <w:rsid w:val="00AC057E"/>
    <w:rsid w:val="00AC520B"/>
    <w:rsid w:val="00AC67FD"/>
    <w:rsid w:val="00AC792E"/>
    <w:rsid w:val="00AD027D"/>
    <w:rsid w:val="00AD1CEA"/>
    <w:rsid w:val="00AD59EC"/>
    <w:rsid w:val="00AE65E4"/>
    <w:rsid w:val="00AE71E0"/>
    <w:rsid w:val="00AE7633"/>
    <w:rsid w:val="00AF37AC"/>
    <w:rsid w:val="00AF77A6"/>
    <w:rsid w:val="00B00381"/>
    <w:rsid w:val="00B01DCA"/>
    <w:rsid w:val="00B03A52"/>
    <w:rsid w:val="00B13069"/>
    <w:rsid w:val="00B16B00"/>
    <w:rsid w:val="00B17740"/>
    <w:rsid w:val="00B210C8"/>
    <w:rsid w:val="00B21E34"/>
    <w:rsid w:val="00B2364A"/>
    <w:rsid w:val="00B2598D"/>
    <w:rsid w:val="00B30C86"/>
    <w:rsid w:val="00B313C9"/>
    <w:rsid w:val="00B31A8D"/>
    <w:rsid w:val="00B379EB"/>
    <w:rsid w:val="00B4195B"/>
    <w:rsid w:val="00B4574D"/>
    <w:rsid w:val="00B4650C"/>
    <w:rsid w:val="00B5172B"/>
    <w:rsid w:val="00B51955"/>
    <w:rsid w:val="00B57ECA"/>
    <w:rsid w:val="00B610C5"/>
    <w:rsid w:val="00B6361F"/>
    <w:rsid w:val="00B63B20"/>
    <w:rsid w:val="00B64577"/>
    <w:rsid w:val="00B70455"/>
    <w:rsid w:val="00B71C00"/>
    <w:rsid w:val="00B74FEB"/>
    <w:rsid w:val="00B76EA2"/>
    <w:rsid w:val="00B819B3"/>
    <w:rsid w:val="00B8660B"/>
    <w:rsid w:val="00B90600"/>
    <w:rsid w:val="00B9154B"/>
    <w:rsid w:val="00B91F70"/>
    <w:rsid w:val="00B927F1"/>
    <w:rsid w:val="00B92830"/>
    <w:rsid w:val="00B95C95"/>
    <w:rsid w:val="00B96815"/>
    <w:rsid w:val="00B975F3"/>
    <w:rsid w:val="00BA1AC4"/>
    <w:rsid w:val="00BA2097"/>
    <w:rsid w:val="00BA619D"/>
    <w:rsid w:val="00BB0FA6"/>
    <w:rsid w:val="00BB129F"/>
    <w:rsid w:val="00BB19C1"/>
    <w:rsid w:val="00BB2CBF"/>
    <w:rsid w:val="00BB32D5"/>
    <w:rsid w:val="00BB5A67"/>
    <w:rsid w:val="00BB73B1"/>
    <w:rsid w:val="00BC00A2"/>
    <w:rsid w:val="00BC3411"/>
    <w:rsid w:val="00BC3F26"/>
    <w:rsid w:val="00BC4156"/>
    <w:rsid w:val="00BD0841"/>
    <w:rsid w:val="00BD17AA"/>
    <w:rsid w:val="00BD3033"/>
    <w:rsid w:val="00BD6456"/>
    <w:rsid w:val="00BD725D"/>
    <w:rsid w:val="00BD7802"/>
    <w:rsid w:val="00BE03A1"/>
    <w:rsid w:val="00BE11F7"/>
    <w:rsid w:val="00BE1422"/>
    <w:rsid w:val="00BE521A"/>
    <w:rsid w:val="00BE5B9C"/>
    <w:rsid w:val="00BE614F"/>
    <w:rsid w:val="00BE7CDA"/>
    <w:rsid w:val="00BF0621"/>
    <w:rsid w:val="00BF0E2B"/>
    <w:rsid w:val="00BF28B4"/>
    <w:rsid w:val="00BF28F7"/>
    <w:rsid w:val="00BF6526"/>
    <w:rsid w:val="00BF7915"/>
    <w:rsid w:val="00BF79AA"/>
    <w:rsid w:val="00BF7FD7"/>
    <w:rsid w:val="00C00E4A"/>
    <w:rsid w:val="00C0200B"/>
    <w:rsid w:val="00C035F0"/>
    <w:rsid w:val="00C052A5"/>
    <w:rsid w:val="00C05F3C"/>
    <w:rsid w:val="00C0730F"/>
    <w:rsid w:val="00C12DEA"/>
    <w:rsid w:val="00C1606D"/>
    <w:rsid w:val="00C17E71"/>
    <w:rsid w:val="00C2189F"/>
    <w:rsid w:val="00C22578"/>
    <w:rsid w:val="00C24D7D"/>
    <w:rsid w:val="00C30301"/>
    <w:rsid w:val="00C322DD"/>
    <w:rsid w:val="00C32BBB"/>
    <w:rsid w:val="00C35D54"/>
    <w:rsid w:val="00C471A2"/>
    <w:rsid w:val="00C47721"/>
    <w:rsid w:val="00C51A85"/>
    <w:rsid w:val="00C52A75"/>
    <w:rsid w:val="00C55740"/>
    <w:rsid w:val="00C5632F"/>
    <w:rsid w:val="00C63CA3"/>
    <w:rsid w:val="00C644AD"/>
    <w:rsid w:val="00C64B80"/>
    <w:rsid w:val="00C64D60"/>
    <w:rsid w:val="00C64F80"/>
    <w:rsid w:val="00C702EB"/>
    <w:rsid w:val="00C76745"/>
    <w:rsid w:val="00C83136"/>
    <w:rsid w:val="00C8380C"/>
    <w:rsid w:val="00C860F8"/>
    <w:rsid w:val="00C86DE8"/>
    <w:rsid w:val="00C90181"/>
    <w:rsid w:val="00C90A00"/>
    <w:rsid w:val="00C93D38"/>
    <w:rsid w:val="00C96E9D"/>
    <w:rsid w:val="00CA3E75"/>
    <w:rsid w:val="00CA7347"/>
    <w:rsid w:val="00CA7646"/>
    <w:rsid w:val="00CA7C48"/>
    <w:rsid w:val="00CB03C3"/>
    <w:rsid w:val="00CB3B5D"/>
    <w:rsid w:val="00CB4193"/>
    <w:rsid w:val="00CC0AB0"/>
    <w:rsid w:val="00CC1097"/>
    <w:rsid w:val="00CC5572"/>
    <w:rsid w:val="00CC67CD"/>
    <w:rsid w:val="00CC6D45"/>
    <w:rsid w:val="00CD0EB4"/>
    <w:rsid w:val="00CD11A7"/>
    <w:rsid w:val="00CD1DC6"/>
    <w:rsid w:val="00CD5867"/>
    <w:rsid w:val="00CD63D9"/>
    <w:rsid w:val="00CE188D"/>
    <w:rsid w:val="00CE3B1F"/>
    <w:rsid w:val="00CE3EE6"/>
    <w:rsid w:val="00CE690B"/>
    <w:rsid w:val="00CF125D"/>
    <w:rsid w:val="00CF2E28"/>
    <w:rsid w:val="00CF3533"/>
    <w:rsid w:val="00CF4147"/>
    <w:rsid w:val="00D10690"/>
    <w:rsid w:val="00D12076"/>
    <w:rsid w:val="00D176CD"/>
    <w:rsid w:val="00D22B0F"/>
    <w:rsid w:val="00D23CDD"/>
    <w:rsid w:val="00D27EDB"/>
    <w:rsid w:val="00D32AFA"/>
    <w:rsid w:val="00D32FCC"/>
    <w:rsid w:val="00D373F2"/>
    <w:rsid w:val="00D44387"/>
    <w:rsid w:val="00D46553"/>
    <w:rsid w:val="00D53A7A"/>
    <w:rsid w:val="00D54A5D"/>
    <w:rsid w:val="00D57BEB"/>
    <w:rsid w:val="00D604F4"/>
    <w:rsid w:val="00D60F4D"/>
    <w:rsid w:val="00D638D6"/>
    <w:rsid w:val="00D66EC0"/>
    <w:rsid w:val="00D674CC"/>
    <w:rsid w:val="00D72211"/>
    <w:rsid w:val="00D7222C"/>
    <w:rsid w:val="00D729EA"/>
    <w:rsid w:val="00D81AF0"/>
    <w:rsid w:val="00D908A7"/>
    <w:rsid w:val="00D927CE"/>
    <w:rsid w:val="00D92E25"/>
    <w:rsid w:val="00D93F81"/>
    <w:rsid w:val="00D94ABA"/>
    <w:rsid w:val="00D94D49"/>
    <w:rsid w:val="00D952C5"/>
    <w:rsid w:val="00D9557F"/>
    <w:rsid w:val="00DA1FFB"/>
    <w:rsid w:val="00DA3EA5"/>
    <w:rsid w:val="00DA3EFE"/>
    <w:rsid w:val="00DA5293"/>
    <w:rsid w:val="00DB1A58"/>
    <w:rsid w:val="00DB30C5"/>
    <w:rsid w:val="00DB5725"/>
    <w:rsid w:val="00DB73D7"/>
    <w:rsid w:val="00DC10C9"/>
    <w:rsid w:val="00DC270D"/>
    <w:rsid w:val="00DC2A08"/>
    <w:rsid w:val="00DC4D85"/>
    <w:rsid w:val="00DC6420"/>
    <w:rsid w:val="00DC77C8"/>
    <w:rsid w:val="00DC7ED8"/>
    <w:rsid w:val="00DE4C77"/>
    <w:rsid w:val="00DE4F08"/>
    <w:rsid w:val="00DE5AD5"/>
    <w:rsid w:val="00DF20FC"/>
    <w:rsid w:val="00DF582E"/>
    <w:rsid w:val="00E00D8A"/>
    <w:rsid w:val="00E03F00"/>
    <w:rsid w:val="00E070BF"/>
    <w:rsid w:val="00E07914"/>
    <w:rsid w:val="00E11698"/>
    <w:rsid w:val="00E13441"/>
    <w:rsid w:val="00E16A6B"/>
    <w:rsid w:val="00E16D4D"/>
    <w:rsid w:val="00E20EF2"/>
    <w:rsid w:val="00E20FE9"/>
    <w:rsid w:val="00E25855"/>
    <w:rsid w:val="00E33D7E"/>
    <w:rsid w:val="00E35B42"/>
    <w:rsid w:val="00E40523"/>
    <w:rsid w:val="00E40DD6"/>
    <w:rsid w:val="00E43CDE"/>
    <w:rsid w:val="00E45FA8"/>
    <w:rsid w:val="00E45FD6"/>
    <w:rsid w:val="00E50F6D"/>
    <w:rsid w:val="00E5407E"/>
    <w:rsid w:val="00E54579"/>
    <w:rsid w:val="00E551E5"/>
    <w:rsid w:val="00E55D8E"/>
    <w:rsid w:val="00E6201F"/>
    <w:rsid w:val="00E66A19"/>
    <w:rsid w:val="00E66A5B"/>
    <w:rsid w:val="00E67406"/>
    <w:rsid w:val="00E70B3E"/>
    <w:rsid w:val="00E70F3F"/>
    <w:rsid w:val="00E7132A"/>
    <w:rsid w:val="00E75FA9"/>
    <w:rsid w:val="00E80896"/>
    <w:rsid w:val="00E837C1"/>
    <w:rsid w:val="00E8554A"/>
    <w:rsid w:val="00E85B65"/>
    <w:rsid w:val="00E85F43"/>
    <w:rsid w:val="00E8681B"/>
    <w:rsid w:val="00E87E94"/>
    <w:rsid w:val="00E925E8"/>
    <w:rsid w:val="00E9625C"/>
    <w:rsid w:val="00E96341"/>
    <w:rsid w:val="00E971D4"/>
    <w:rsid w:val="00E9720E"/>
    <w:rsid w:val="00EA7D8B"/>
    <w:rsid w:val="00EB0D31"/>
    <w:rsid w:val="00EB74B7"/>
    <w:rsid w:val="00EB75AC"/>
    <w:rsid w:val="00EC5BEB"/>
    <w:rsid w:val="00ED2062"/>
    <w:rsid w:val="00ED2175"/>
    <w:rsid w:val="00ED2C70"/>
    <w:rsid w:val="00ED64E5"/>
    <w:rsid w:val="00F00531"/>
    <w:rsid w:val="00F10659"/>
    <w:rsid w:val="00F11947"/>
    <w:rsid w:val="00F1366E"/>
    <w:rsid w:val="00F15754"/>
    <w:rsid w:val="00F176B2"/>
    <w:rsid w:val="00F22769"/>
    <w:rsid w:val="00F242FB"/>
    <w:rsid w:val="00F24B77"/>
    <w:rsid w:val="00F3144E"/>
    <w:rsid w:val="00F34413"/>
    <w:rsid w:val="00F378F8"/>
    <w:rsid w:val="00F40628"/>
    <w:rsid w:val="00F40690"/>
    <w:rsid w:val="00F41DDC"/>
    <w:rsid w:val="00F448C6"/>
    <w:rsid w:val="00F45E2F"/>
    <w:rsid w:val="00F468BF"/>
    <w:rsid w:val="00F50A46"/>
    <w:rsid w:val="00F560AC"/>
    <w:rsid w:val="00F63544"/>
    <w:rsid w:val="00F63BC2"/>
    <w:rsid w:val="00F6564E"/>
    <w:rsid w:val="00F717F7"/>
    <w:rsid w:val="00F72C94"/>
    <w:rsid w:val="00F76385"/>
    <w:rsid w:val="00F80855"/>
    <w:rsid w:val="00F83F16"/>
    <w:rsid w:val="00F84E64"/>
    <w:rsid w:val="00F90784"/>
    <w:rsid w:val="00F96E06"/>
    <w:rsid w:val="00F97C8A"/>
    <w:rsid w:val="00FA128B"/>
    <w:rsid w:val="00FA72B5"/>
    <w:rsid w:val="00FB16BB"/>
    <w:rsid w:val="00FB32F2"/>
    <w:rsid w:val="00FB6970"/>
    <w:rsid w:val="00FC0B34"/>
    <w:rsid w:val="00FC29EA"/>
    <w:rsid w:val="00FC2DB2"/>
    <w:rsid w:val="00FC2EC3"/>
    <w:rsid w:val="00FC4B05"/>
    <w:rsid w:val="00FC55AD"/>
    <w:rsid w:val="00FC64E4"/>
    <w:rsid w:val="00FD0980"/>
    <w:rsid w:val="00FD3CA2"/>
    <w:rsid w:val="00FD51D6"/>
    <w:rsid w:val="00FD583F"/>
    <w:rsid w:val="00FD68EB"/>
    <w:rsid w:val="00FD6CC8"/>
    <w:rsid w:val="00FE041E"/>
    <w:rsid w:val="00FE0824"/>
    <w:rsid w:val="00FE151D"/>
    <w:rsid w:val="00FE30AB"/>
    <w:rsid w:val="00FE760C"/>
    <w:rsid w:val="00FE7B68"/>
    <w:rsid w:val="00FF0337"/>
    <w:rsid w:val="00FF0F09"/>
    <w:rsid w:val="00FF1FF7"/>
    <w:rsid w:val="00FF32DE"/>
    <w:rsid w:val="00FF3BDA"/>
    <w:rsid w:val="00FF6C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74B89"/>
  <w15:docId w15:val="{7C4E8E68-40CB-4E14-A74A-5BD525158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3490"/>
    <w:rPr>
      <w:lang w:val="pl-PL"/>
    </w:rPr>
  </w:style>
  <w:style w:type="paragraph" w:styleId="Nagwek1">
    <w:name w:val="heading 1"/>
    <w:basedOn w:val="Normalny"/>
    <w:next w:val="Normalny"/>
    <w:link w:val="Nagwek1Znak"/>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1B3490"/>
    <w:pPr>
      <w:tabs>
        <w:tab w:val="num" w:pos="4320"/>
      </w:tabs>
      <w:spacing w:before="240" w:after="60"/>
      <w:ind w:left="4320" w:hanging="720"/>
      <w:outlineLvl w:val="5"/>
    </w:pPr>
    <w:rPr>
      <w:b/>
      <w:bCs/>
      <w:sz w:val="22"/>
      <w:szCs w:val="22"/>
    </w:rPr>
  </w:style>
  <w:style w:type="paragraph" w:styleId="Nagwek7">
    <w:name w:val="heading 7"/>
    <w:basedOn w:val="Normalny"/>
    <w:next w:val="Normalny"/>
    <w:link w:val="Nagwek7Znak"/>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3490"/>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1B3490"/>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1B3490"/>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1B3490"/>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1B3490"/>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rsid w:val="001B3490"/>
    <w:rPr>
      <w:b/>
      <w:bCs/>
      <w:sz w:val="22"/>
      <w:szCs w:val="22"/>
    </w:rPr>
  </w:style>
  <w:style w:type="character" w:customStyle="1" w:styleId="Nagwek7Znak">
    <w:name w:val="Nagłówek 7 Znak"/>
    <w:basedOn w:val="Domylnaczcionkaakapitu"/>
    <w:link w:val="Nagwek7"/>
    <w:uiPriority w:val="9"/>
    <w:semiHidden/>
    <w:rsid w:val="001B3490"/>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1B3490"/>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1B3490"/>
    <w:rPr>
      <w:rFonts w:asciiTheme="majorHAnsi" w:eastAsiaTheme="majorEastAsia" w:hAnsiTheme="majorHAnsi" w:cstheme="majorBidi"/>
      <w:sz w:val="22"/>
      <w:szCs w:val="22"/>
    </w:rPr>
  </w:style>
  <w:style w:type="paragraph" w:styleId="Tekstprzypisudolnego">
    <w:name w:val="footnote text"/>
    <w:aliases w:val="Podrozdział,Footnote,Podrozdzia3"/>
    <w:basedOn w:val="Normalny"/>
    <w:link w:val="TekstprzypisudolnegoZnak"/>
    <w:uiPriority w:val="99"/>
    <w:unhideWhenUsed/>
    <w:rsid w:val="00CC5572"/>
  </w:style>
  <w:style w:type="character" w:customStyle="1" w:styleId="TekstprzypisudolnegoZnak">
    <w:name w:val="Tekst przypisu dolnego Znak"/>
    <w:aliases w:val="Podrozdział Znak,Footnote Znak,Podrozdzia3 Znak"/>
    <w:basedOn w:val="Domylnaczcionkaakapitu"/>
    <w:link w:val="Tekstprzypisudolnego"/>
    <w:uiPriority w:val="99"/>
    <w:rsid w:val="00CC5572"/>
  </w:style>
  <w:style w:type="character" w:styleId="Odwoanieprzypisudolnego">
    <w:name w:val="footnote reference"/>
    <w:basedOn w:val="Domylnaczcionkaakapitu"/>
    <w:uiPriority w:val="99"/>
    <w:semiHidden/>
    <w:unhideWhenUsed/>
    <w:rsid w:val="00CC5572"/>
    <w:rPr>
      <w:vertAlign w:val="superscript"/>
    </w:rPr>
  </w:style>
  <w:style w:type="character" w:styleId="Odwoaniedokomentarza">
    <w:name w:val="annotation reference"/>
    <w:basedOn w:val="Domylnaczcionkaakapitu"/>
    <w:uiPriority w:val="99"/>
    <w:semiHidden/>
    <w:unhideWhenUsed/>
    <w:rsid w:val="00454A7F"/>
    <w:rPr>
      <w:sz w:val="16"/>
      <w:szCs w:val="16"/>
    </w:rPr>
  </w:style>
  <w:style w:type="paragraph" w:styleId="Tekstkomentarza">
    <w:name w:val="annotation text"/>
    <w:basedOn w:val="Normalny"/>
    <w:link w:val="TekstkomentarzaZnak"/>
    <w:uiPriority w:val="99"/>
    <w:semiHidden/>
    <w:unhideWhenUsed/>
    <w:rsid w:val="00454A7F"/>
  </w:style>
  <w:style w:type="character" w:customStyle="1" w:styleId="TekstkomentarzaZnak">
    <w:name w:val="Tekst komentarza Znak"/>
    <w:basedOn w:val="Domylnaczcionkaakapitu"/>
    <w:link w:val="Tekstkomentarza"/>
    <w:uiPriority w:val="99"/>
    <w:semiHidden/>
    <w:rsid w:val="00454A7F"/>
  </w:style>
  <w:style w:type="paragraph" w:styleId="Tematkomentarza">
    <w:name w:val="annotation subject"/>
    <w:basedOn w:val="Tekstkomentarza"/>
    <w:next w:val="Tekstkomentarza"/>
    <w:link w:val="TematkomentarzaZnak"/>
    <w:uiPriority w:val="99"/>
    <w:semiHidden/>
    <w:unhideWhenUsed/>
    <w:rsid w:val="00454A7F"/>
    <w:rPr>
      <w:b/>
      <w:bCs/>
    </w:rPr>
  </w:style>
  <w:style w:type="character" w:customStyle="1" w:styleId="TematkomentarzaZnak">
    <w:name w:val="Temat komentarza Znak"/>
    <w:basedOn w:val="TekstkomentarzaZnak"/>
    <w:link w:val="Tematkomentarza"/>
    <w:uiPriority w:val="99"/>
    <w:semiHidden/>
    <w:rsid w:val="00454A7F"/>
    <w:rPr>
      <w:b/>
      <w:bCs/>
    </w:rPr>
  </w:style>
  <w:style w:type="paragraph" w:styleId="Tekstdymka">
    <w:name w:val="Balloon Text"/>
    <w:basedOn w:val="Normalny"/>
    <w:link w:val="TekstdymkaZnak"/>
    <w:uiPriority w:val="99"/>
    <w:semiHidden/>
    <w:unhideWhenUsed/>
    <w:rsid w:val="00454A7F"/>
    <w:rPr>
      <w:rFonts w:ascii="Tahoma" w:hAnsi="Tahoma" w:cs="Tahoma"/>
      <w:sz w:val="16"/>
      <w:szCs w:val="16"/>
    </w:rPr>
  </w:style>
  <w:style w:type="character" w:customStyle="1" w:styleId="TekstdymkaZnak">
    <w:name w:val="Tekst dymka Znak"/>
    <w:basedOn w:val="Domylnaczcionkaakapitu"/>
    <w:link w:val="Tekstdymka"/>
    <w:uiPriority w:val="99"/>
    <w:semiHidden/>
    <w:rsid w:val="00454A7F"/>
    <w:rPr>
      <w:rFonts w:ascii="Tahoma" w:hAnsi="Tahoma" w:cs="Tahoma"/>
      <w:sz w:val="16"/>
      <w:szCs w:val="16"/>
    </w:rPr>
  </w:style>
  <w:style w:type="paragraph" w:styleId="Nagwek">
    <w:name w:val="header"/>
    <w:basedOn w:val="Normalny"/>
    <w:link w:val="NagwekZnak"/>
    <w:uiPriority w:val="99"/>
    <w:unhideWhenUsed/>
    <w:rsid w:val="00460F08"/>
    <w:pPr>
      <w:tabs>
        <w:tab w:val="center" w:pos="4536"/>
        <w:tab w:val="right" w:pos="9072"/>
      </w:tabs>
    </w:pPr>
  </w:style>
  <w:style w:type="character" w:customStyle="1" w:styleId="NagwekZnak">
    <w:name w:val="Nagłówek Znak"/>
    <w:basedOn w:val="Domylnaczcionkaakapitu"/>
    <w:link w:val="Nagwek"/>
    <w:uiPriority w:val="99"/>
    <w:rsid w:val="00460F08"/>
  </w:style>
  <w:style w:type="paragraph" w:styleId="Stopka">
    <w:name w:val="footer"/>
    <w:basedOn w:val="Normalny"/>
    <w:link w:val="StopkaZnak"/>
    <w:uiPriority w:val="99"/>
    <w:unhideWhenUsed/>
    <w:rsid w:val="00460F08"/>
    <w:pPr>
      <w:tabs>
        <w:tab w:val="center" w:pos="4536"/>
        <w:tab w:val="right" w:pos="9072"/>
      </w:tabs>
    </w:pPr>
  </w:style>
  <w:style w:type="character" w:customStyle="1" w:styleId="StopkaZnak">
    <w:name w:val="Stopka Znak"/>
    <w:basedOn w:val="Domylnaczcionkaakapitu"/>
    <w:link w:val="Stopka"/>
    <w:uiPriority w:val="99"/>
    <w:rsid w:val="00460F08"/>
  </w:style>
  <w:style w:type="paragraph" w:styleId="Akapitzlist">
    <w:name w:val="List Paragraph"/>
    <w:basedOn w:val="Normalny"/>
    <w:uiPriority w:val="34"/>
    <w:qFormat/>
    <w:rsid w:val="00443780"/>
    <w:pPr>
      <w:ind w:left="720"/>
      <w:contextualSpacing/>
    </w:pPr>
  </w:style>
  <w:style w:type="character" w:styleId="Hipercze">
    <w:name w:val="Hyperlink"/>
    <w:basedOn w:val="Domylnaczcionkaakapitu"/>
    <w:uiPriority w:val="99"/>
    <w:unhideWhenUsed/>
    <w:rsid w:val="0003135B"/>
    <w:rPr>
      <w:color w:val="0000FF" w:themeColor="hyperlink"/>
      <w:u w:val="single"/>
    </w:rPr>
  </w:style>
  <w:style w:type="character" w:styleId="UyteHipercze">
    <w:name w:val="FollowedHyperlink"/>
    <w:basedOn w:val="Domylnaczcionkaakapitu"/>
    <w:uiPriority w:val="99"/>
    <w:semiHidden/>
    <w:unhideWhenUsed/>
    <w:rsid w:val="00D22B0F"/>
    <w:rPr>
      <w:color w:val="800080" w:themeColor="followedHyperlink"/>
      <w:u w:val="single"/>
    </w:rPr>
  </w:style>
  <w:style w:type="paragraph" w:styleId="Tekstpodstawowy">
    <w:name w:val="Body Text"/>
    <w:basedOn w:val="Normalny"/>
    <w:link w:val="TekstpodstawowyZnak"/>
    <w:rsid w:val="003F57D5"/>
    <w:pPr>
      <w:tabs>
        <w:tab w:val="left" w:pos="900"/>
      </w:tabs>
      <w:jc w:val="both"/>
    </w:pPr>
    <w:rPr>
      <w:sz w:val="24"/>
      <w:szCs w:val="24"/>
      <w:lang w:eastAsia="pl-PL"/>
    </w:rPr>
  </w:style>
  <w:style w:type="character" w:customStyle="1" w:styleId="TekstpodstawowyZnak">
    <w:name w:val="Tekst podstawowy Znak"/>
    <w:basedOn w:val="Domylnaczcionkaakapitu"/>
    <w:link w:val="Tekstpodstawowy"/>
    <w:rsid w:val="003F57D5"/>
    <w:rPr>
      <w:sz w:val="24"/>
      <w:szCs w:val="24"/>
      <w:lang w:val="pl-PL" w:eastAsia="pl-PL"/>
    </w:rPr>
  </w:style>
  <w:style w:type="character" w:styleId="Pogrubienie">
    <w:name w:val="Strong"/>
    <w:uiPriority w:val="22"/>
    <w:qFormat/>
    <w:rsid w:val="003151BC"/>
    <w:rPr>
      <w:b/>
      <w:bCs/>
    </w:rPr>
  </w:style>
  <w:style w:type="numbering" w:customStyle="1" w:styleId="Styl1">
    <w:name w:val="Styl1"/>
    <w:uiPriority w:val="99"/>
    <w:rsid w:val="000F0D0D"/>
    <w:pPr>
      <w:numPr>
        <w:numId w:val="42"/>
      </w:numPr>
    </w:pPr>
  </w:style>
  <w:style w:type="paragraph" w:styleId="Poprawka">
    <w:name w:val="Revision"/>
    <w:hidden/>
    <w:uiPriority w:val="99"/>
    <w:semiHidden/>
    <w:rsid w:val="00852734"/>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6995">
      <w:bodyDiv w:val="1"/>
      <w:marLeft w:val="0"/>
      <w:marRight w:val="0"/>
      <w:marTop w:val="0"/>
      <w:marBottom w:val="0"/>
      <w:divBdr>
        <w:top w:val="none" w:sz="0" w:space="0" w:color="auto"/>
        <w:left w:val="none" w:sz="0" w:space="0" w:color="auto"/>
        <w:bottom w:val="none" w:sz="0" w:space="0" w:color="auto"/>
        <w:right w:val="none" w:sz="0" w:space="0" w:color="auto"/>
      </w:divBdr>
    </w:div>
    <w:div w:id="374894279">
      <w:bodyDiv w:val="1"/>
      <w:marLeft w:val="0"/>
      <w:marRight w:val="0"/>
      <w:marTop w:val="0"/>
      <w:marBottom w:val="0"/>
      <w:divBdr>
        <w:top w:val="none" w:sz="0" w:space="0" w:color="auto"/>
        <w:left w:val="none" w:sz="0" w:space="0" w:color="auto"/>
        <w:bottom w:val="none" w:sz="0" w:space="0" w:color="auto"/>
        <w:right w:val="none" w:sz="0" w:space="0" w:color="auto"/>
      </w:divBdr>
    </w:div>
    <w:div w:id="517696805">
      <w:bodyDiv w:val="1"/>
      <w:marLeft w:val="0"/>
      <w:marRight w:val="0"/>
      <w:marTop w:val="0"/>
      <w:marBottom w:val="0"/>
      <w:divBdr>
        <w:top w:val="none" w:sz="0" w:space="0" w:color="auto"/>
        <w:left w:val="none" w:sz="0" w:space="0" w:color="auto"/>
        <w:bottom w:val="none" w:sz="0" w:space="0" w:color="auto"/>
        <w:right w:val="none" w:sz="0" w:space="0" w:color="auto"/>
      </w:divBdr>
    </w:div>
    <w:div w:id="190252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efs@sejmik.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C2E65-1A4A-463D-BBD2-792C95872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14444</Words>
  <Characters>86667</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100910</CharactersWithSpaces>
  <SharedDoc>false</SharedDoc>
  <HLinks>
    <vt:vector size="6" baseType="variant">
      <vt:variant>
        <vt:i4>1114117</vt:i4>
      </vt:variant>
      <vt:variant>
        <vt:i4>0</vt:i4>
      </vt:variant>
      <vt:variant>
        <vt:i4>0</vt:i4>
      </vt:variant>
      <vt:variant>
        <vt:i4>5</vt:i4>
      </vt:variant>
      <vt:variant>
        <vt:lpwstr>http://www.rpo-swietokrzyskie.pl/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Chrzanowski, Mariusz</dc:creator>
  <cp:keywords/>
  <dc:description/>
  <cp:lastModifiedBy>Romańska, Barbara</cp:lastModifiedBy>
  <cp:revision>3</cp:revision>
  <cp:lastPrinted>2019-06-06T10:35:00Z</cp:lastPrinted>
  <dcterms:created xsi:type="dcterms:W3CDTF">2019-06-10T10:14:00Z</dcterms:created>
  <dcterms:modified xsi:type="dcterms:W3CDTF">2019-06-10T10:15:00Z</dcterms:modified>
</cp:coreProperties>
</file>